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themeColor="background1"/>
  <w:body>
    <w:p w14:paraId="015E69F7" w14:textId="7B9D8826" w:rsidR="00A32382" w:rsidRPr="0007492D" w:rsidRDefault="00A32382" w:rsidP="009866F9">
      <w:pPr>
        <w:pStyle w:val="zzCover"/>
        <w:outlineLvl w:val="0"/>
        <w:rPr>
          <w:color w:val="auto"/>
          <w:sz w:val="52"/>
          <w:szCs w:val="52"/>
          <w:lang w:val="fr-FR"/>
        </w:rPr>
      </w:pPr>
      <w:r w:rsidRPr="0007492D">
        <w:rPr>
          <w:color w:val="auto"/>
          <w:lang w:val="fr-FR"/>
        </w:rPr>
        <w:t>ISO</w:t>
      </w:r>
      <w:bookmarkStart w:id="0" w:name="SK_TCSeparator1"/>
      <w:r w:rsidRPr="0007492D">
        <w:rPr>
          <w:color w:val="auto"/>
          <w:lang w:val="fr-FR"/>
        </w:rPr>
        <w:t>/</w:t>
      </w:r>
      <w:bookmarkEnd w:id="0"/>
      <w:r w:rsidRPr="0007492D">
        <w:rPr>
          <w:color w:val="auto"/>
          <w:lang w:val="fr-FR"/>
        </w:rPr>
        <w:t>IEC JTC 1/SC 22</w:t>
      </w:r>
      <w:r w:rsidR="004506CF">
        <w:rPr>
          <w:color w:val="auto"/>
          <w:lang w:val="fr-FR"/>
        </w:rPr>
        <w:t>/WG23</w:t>
      </w:r>
      <w:r w:rsidRPr="0007492D">
        <w:rPr>
          <w:color w:val="auto"/>
          <w:lang w:val="fr-FR"/>
        </w:rPr>
        <w:t> </w:t>
      </w:r>
      <w:r w:rsidR="004506CF">
        <w:rPr>
          <w:color w:val="auto"/>
          <w:lang w:val="fr-FR"/>
        </w:rPr>
        <w:t>N</w:t>
      </w:r>
      <w:r w:rsidR="00A33E07">
        <w:rPr>
          <w:color w:val="auto"/>
          <w:lang w:val="fr-FR"/>
        </w:rPr>
        <w:t>08</w:t>
      </w:r>
      <w:ins w:id="1" w:author="Stephen Michell" w:date="2019-09-26T10:43:00Z">
        <w:r w:rsidR="002154D6">
          <w:rPr>
            <w:color w:val="auto"/>
            <w:lang w:val="fr-FR"/>
          </w:rPr>
          <w:t>94</w:t>
        </w:r>
      </w:ins>
      <w:del w:id="2" w:author="Stephen Michell" w:date="2019-09-26T10:43:00Z">
        <w:r w:rsidR="00BF3F9D" w:rsidDel="002154D6">
          <w:rPr>
            <w:color w:val="auto"/>
            <w:lang w:val="fr-FR"/>
          </w:rPr>
          <w:delText>7</w:delText>
        </w:r>
      </w:del>
      <w:del w:id="3" w:author="Stephen Michell" w:date="2019-07-16T03:50:00Z">
        <w:r w:rsidR="00BF3F9D" w:rsidDel="00F359AE">
          <w:rPr>
            <w:color w:val="auto"/>
            <w:lang w:val="fr-FR"/>
          </w:rPr>
          <w:delText>6</w:delText>
        </w:r>
      </w:del>
    </w:p>
    <w:p w14:paraId="1E13E4E6" w14:textId="08D1EDB4" w:rsidR="00A32382" w:rsidRPr="00BD083E" w:rsidRDefault="00A32382" w:rsidP="00A33E07">
      <w:pPr>
        <w:pStyle w:val="zzCover"/>
        <w:rPr>
          <w:b w:val="0"/>
          <w:bCs w:val="0"/>
          <w:color w:val="auto"/>
          <w:sz w:val="20"/>
          <w:szCs w:val="20"/>
        </w:rPr>
      </w:pPr>
      <w:r w:rsidRPr="00BD083E">
        <w:rPr>
          <w:b w:val="0"/>
          <w:bCs w:val="0"/>
          <w:color w:val="auto"/>
          <w:sz w:val="20"/>
          <w:szCs w:val="20"/>
        </w:rPr>
        <w:t xml:space="preserve">Date: </w:t>
      </w:r>
      <w:r w:rsidR="0030099A">
        <w:rPr>
          <w:b w:val="0"/>
          <w:bCs w:val="0"/>
          <w:color w:val="auto"/>
          <w:sz w:val="20"/>
          <w:szCs w:val="20"/>
        </w:rPr>
        <w:t>201</w:t>
      </w:r>
      <w:r w:rsidR="00A33E07">
        <w:rPr>
          <w:b w:val="0"/>
          <w:bCs w:val="0"/>
          <w:color w:val="auto"/>
          <w:sz w:val="20"/>
          <w:szCs w:val="20"/>
        </w:rPr>
        <w:t>8</w:t>
      </w:r>
      <w:r w:rsidR="0030099A">
        <w:rPr>
          <w:b w:val="0"/>
          <w:bCs w:val="0"/>
          <w:color w:val="auto"/>
          <w:sz w:val="20"/>
          <w:szCs w:val="20"/>
        </w:rPr>
        <w:t>-</w:t>
      </w:r>
      <w:r w:rsidR="00A33E07">
        <w:rPr>
          <w:b w:val="0"/>
          <w:bCs w:val="0"/>
          <w:color w:val="auto"/>
          <w:sz w:val="20"/>
          <w:szCs w:val="20"/>
        </w:rPr>
        <w:t>0</w:t>
      </w:r>
      <w:ins w:id="4" w:author="Stephen Michell" w:date="2019-09-26T10:43:00Z">
        <w:r w:rsidR="002154D6">
          <w:rPr>
            <w:b w:val="0"/>
            <w:bCs w:val="0"/>
            <w:color w:val="auto"/>
            <w:sz w:val="20"/>
            <w:szCs w:val="20"/>
          </w:rPr>
          <w:t>9</w:t>
        </w:r>
      </w:ins>
      <w:del w:id="5" w:author="Stephen Michell" w:date="2019-09-26T10:43:00Z">
        <w:r w:rsidR="0048220B" w:rsidDel="002154D6">
          <w:rPr>
            <w:b w:val="0"/>
            <w:bCs w:val="0"/>
            <w:color w:val="auto"/>
            <w:sz w:val="20"/>
            <w:szCs w:val="20"/>
          </w:rPr>
          <w:delText>8</w:delText>
        </w:r>
      </w:del>
      <w:r w:rsidR="0048220B">
        <w:rPr>
          <w:b w:val="0"/>
          <w:bCs w:val="0"/>
          <w:color w:val="auto"/>
          <w:sz w:val="20"/>
          <w:szCs w:val="20"/>
        </w:rPr>
        <w:t>-2</w:t>
      </w:r>
      <w:ins w:id="6" w:author="Stephen Michell" w:date="2019-09-26T10:43:00Z">
        <w:r w:rsidR="002154D6">
          <w:rPr>
            <w:b w:val="0"/>
            <w:bCs w:val="0"/>
            <w:color w:val="auto"/>
            <w:sz w:val="20"/>
            <w:szCs w:val="20"/>
          </w:rPr>
          <w:t>6</w:t>
        </w:r>
      </w:ins>
      <w:del w:id="7" w:author="Stephen Michell" w:date="2019-09-26T10:43:00Z">
        <w:r w:rsidR="0048220B" w:rsidDel="002154D6">
          <w:rPr>
            <w:b w:val="0"/>
            <w:bCs w:val="0"/>
            <w:color w:val="auto"/>
            <w:sz w:val="20"/>
            <w:szCs w:val="20"/>
          </w:rPr>
          <w:delText>8</w:delText>
        </w:r>
      </w:del>
    </w:p>
    <w:p w14:paraId="7C411FEC" w14:textId="77777777" w:rsidR="00A32382" w:rsidRDefault="00A32382">
      <w:pPr>
        <w:pStyle w:val="zzCover"/>
        <w:spacing w:before="220"/>
        <w:rPr>
          <w:b w:val="0"/>
          <w:bCs w:val="0"/>
          <w:color w:val="auto"/>
          <w:sz w:val="20"/>
          <w:szCs w:val="20"/>
        </w:rPr>
      </w:pPr>
      <w:r w:rsidRPr="00BD083E">
        <w:rPr>
          <w:b w:val="0"/>
          <w:bCs w:val="0"/>
          <w:color w:val="auto"/>
          <w:sz w:val="20"/>
          <w:szCs w:val="20"/>
        </w:rPr>
        <w:t>ISO/IEC TR 24772</w:t>
      </w:r>
      <w:r w:rsidR="00076C3F" w:rsidRPr="00076C3F">
        <w:rPr>
          <w:b w:val="0"/>
          <w:bCs w:val="0"/>
          <w:color w:val="auto"/>
          <w:sz w:val="20"/>
          <w:szCs w:val="20"/>
        </w:rPr>
        <w:t>–</w:t>
      </w:r>
      <w:r w:rsidR="0007492D">
        <w:rPr>
          <w:b w:val="0"/>
          <w:bCs w:val="0"/>
          <w:color w:val="auto"/>
          <w:sz w:val="20"/>
          <w:szCs w:val="20"/>
        </w:rPr>
        <w:t>4</w:t>
      </w:r>
    </w:p>
    <w:p w14:paraId="69729A4E" w14:textId="51999689" w:rsidR="008118BC" w:rsidRPr="00BD083E" w:rsidRDefault="008118BC" w:rsidP="009866F9">
      <w:pPr>
        <w:pStyle w:val="zzCover"/>
        <w:spacing w:before="220"/>
        <w:outlineLvl w:val="0"/>
        <w:rPr>
          <w:color w:val="auto"/>
        </w:rPr>
      </w:pPr>
      <w:r>
        <w:rPr>
          <w:b w:val="0"/>
          <w:bCs w:val="0"/>
          <w:color w:val="auto"/>
          <w:sz w:val="20"/>
          <w:szCs w:val="20"/>
        </w:rPr>
        <w:t xml:space="preserve">Edition </w:t>
      </w:r>
      <w:r w:rsidR="0007492D">
        <w:rPr>
          <w:b w:val="0"/>
          <w:bCs w:val="0"/>
          <w:color w:val="auto"/>
          <w:sz w:val="20"/>
          <w:szCs w:val="20"/>
        </w:rPr>
        <w:t>1</w:t>
      </w:r>
    </w:p>
    <w:p w14:paraId="6C96846A" w14:textId="77777777" w:rsidR="00A32382" w:rsidRPr="00BD083E" w:rsidRDefault="00A618A8" w:rsidP="009866F9">
      <w:pPr>
        <w:pStyle w:val="zzCover"/>
        <w:spacing w:before="220"/>
        <w:outlineLvl w:val="0"/>
        <w:rPr>
          <w:b w:val="0"/>
          <w:bCs w:val="0"/>
          <w:color w:val="auto"/>
          <w:sz w:val="20"/>
          <w:szCs w:val="20"/>
        </w:rPr>
      </w:pPr>
      <w:r>
        <w:rPr>
          <w:b w:val="0"/>
          <w:bCs w:val="0"/>
          <w:color w:val="auto"/>
          <w:sz w:val="20"/>
          <w:szCs w:val="20"/>
        </w:rPr>
        <w:t>ISO/IEC JTC 1/SC 22/WG 23</w:t>
      </w:r>
    </w:p>
    <w:p w14:paraId="6562CDCB" w14:textId="77777777" w:rsidR="00A32382" w:rsidRPr="00BD083E" w:rsidRDefault="00A32382">
      <w:pPr>
        <w:pStyle w:val="zzCover"/>
        <w:spacing w:after="2000"/>
        <w:rPr>
          <w:b w:val="0"/>
          <w:bCs w:val="0"/>
          <w:color w:val="auto"/>
        </w:rPr>
      </w:pPr>
      <w:bookmarkStart w:id="8" w:name="CVP_Secretariat_Location"/>
      <w:r w:rsidRPr="00BD083E">
        <w:rPr>
          <w:b w:val="0"/>
          <w:bCs w:val="0"/>
          <w:color w:val="auto"/>
          <w:sz w:val="20"/>
          <w:szCs w:val="20"/>
        </w:rPr>
        <w:t>Secretariat</w:t>
      </w:r>
      <w:bookmarkEnd w:id="8"/>
      <w:r w:rsidRPr="00BD083E">
        <w:rPr>
          <w:b w:val="0"/>
          <w:bCs w:val="0"/>
          <w:color w:val="auto"/>
          <w:sz w:val="20"/>
          <w:szCs w:val="20"/>
        </w:rPr>
        <w:t>: ANSI</w:t>
      </w:r>
    </w:p>
    <w:p w14:paraId="1A7DC52E" w14:textId="456F7116" w:rsidR="00A32382" w:rsidRPr="00BD083E" w:rsidRDefault="00A32382" w:rsidP="00A32382">
      <w:pPr>
        <w:pStyle w:val="Bibliography1"/>
        <w:tabs>
          <w:tab w:val="clear" w:pos="660"/>
          <w:tab w:val="left" w:pos="0"/>
        </w:tabs>
        <w:ind w:left="0" w:firstLine="0"/>
        <w:rPr>
          <w:sz w:val="28"/>
          <w:szCs w:val="28"/>
        </w:rPr>
      </w:pPr>
      <w:r w:rsidRPr="00BD083E">
        <w:rPr>
          <w:sz w:val="28"/>
          <w:szCs w:val="28"/>
        </w:rPr>
        <w:t>Information Technology</w:t>
      </w:r>
      <w:r w:rsidR="00C2550A">
        <w:rPr>
          <w:sz w:val="28"/>
          <w:szCs w:val="28"/>
        </w:rPr>
        <w:t xml:space="preserve"> </w:t>
      </w:r>
      <w:r w:rsidRPr="00BD083E">
        <w:rPr>
          <w:sz w:val="28"/>
          <w:szCs w:val="28"/>
        </w:rPr>
        <w:t xml:space="preserve">— Programming </w:t>
      </w:r>
      <w:r w:rsidR="00910E98">
        <w:rPr>
          <w:sz w:val="28"/>
          <w:szCs w:val="28"/>
        </w:rPr>
        <w:t>l</w:t>
      </w:r>
      <w:r w:rsidR="00910E98" w:rsidRPr="00BD083E">
        <w:rPr>
          <w:sz w:val="28"/>
          <w:szCs w:val="28"/>
        </w:rPr>
        <w:t>anguages</w:t>
      </w:r>
      <w:r w:rsidR="00910E98">
        <w:rPr>
          <w:sz w:val="28"/>
          <w:szCs w:val="28"/>
        </w:rPr>
        <w:t xml:space="preserve"> </w:t>
      </w:r>
      <w:r w:rsidRPr="00BD083E">
        <w:rPr>
          <w:sz w:val="28"/>
          <w:szCs w:val="28"/>
        </w:rPr>
        <w:t xml:space="preserve">— Guidance to </w:t>
      </w:r>
      <w:r w:rsidR="00910E98">
        <w:rPr>
          <w:sz w:val="28"/>
          <w:szCs w:val="28"/>
        </w:rPr>
        <w:t>a</w:t>
      </w:r>
      <w:r w:rsidR="00910E98" w:rsidRPr="00BD083E">
        <w:rPr>
          <w:sz w:val="28"/>
          <w:szCs w:val="28"/>
        </w:rPr>
        <w:t xml:space="preserve">voiding </w:t>
      </w:r>
      <w:r w:rsidR="00910E98">
        <w:rPr>
          <w:sz w:val="28"/>
          <w:szCs w:val="28"/>
        </w:rPr>
        <w:t>v</w:t>
      </w:r>
      <w:r w:rsidR="00910E98" w:rsidRPr="00BD083E">
        <w:rPr>
          <w:sz w:val="28"/>
          <w:szCs w:val="28"/>
        </w:rPr>
        <w:t xml:space="preserve">ulnerabilities </w:t>
      </w:r>
      <w:r w:rsidRPr="00BD083E">
        <w:rPr>
          <w:sz w:val="28"/>
          <w:szCs w:val="28"/>
        </w:rPr>
        <w:t xml:space="preserve">in </w:t>
      </w:r>
      <w:r w:rsidR="00910E98">
        <w:rPr>
          <w:sz w:val="28"/>
          <w:szCs w:val="28"/>
        </w:rPr>
        <w:t>p</w:t>
      </w:r>
      <w:r w:rsidR="00910E98" w:rsidRPr="00BD083E">
        <w:rPr>
          <w:sz w:val="28"/>
          <w:szCs w:val="28"/>
        </w:rPr>
        <w:t xml:space="preserve">rogramming </w:t>
      </w:r>
      <w:r w:rsidR="00910E98">
        <w:rPr>
          <w:sz w:val="28"/>
          <w:szCs w:val="28"/>
        </w:rPr>
        <w:t>l</w:t>
      </w:r>
      <w:r w:rsidR="00910E98" w:rsidRPr="00BD083E">
        <w:rPr>
          <w:sz w:val="28"/>
          <w:szCs w:val="28"/>
        </w:rPr>
        <w:t>anguages</w:t>
      </w:r>
      <w:r w:rsidR="00C07348">
        <w:rPr>
          <w:sz w:val="28"/>
          <w:szCs w:val="28"/>
        </w:rPr>
        <w:t xml:space="preserve"> </w:t>
      </w:r>
      <w:r w:rsidR="0007492D">
        <w:rPr>
          <w:sz w:val="28"/>
          <w:szCs w:val="28"/>
        </w:rPr>
        <w:t xml:space="preserve">– </w:t>
      </w:r>
      <w:ins w:id="9" w:author="Stephen Michell" w:date="2019-07-16T03:50:00Z">
        <w:r w:rsidR="00F359AE">
          <w:rPr>
            <w:sz w:val="28"/>
            <w:szCs w:val="28"/>
          </w:rPr>
          <w:t xml:space="preserve">Part 4: </w:t>
        </w:r>
      </w:ins>
      <w:r w:rsidR="0007492D">
        <w:rPr>
          <w:sz w:val="28"/>
          <w:szCs w:val="28"/>
        </w:rPr>
        <w:t xml:space="preserve">Vulnerability descriptions for the programming language </w:t>
      </w:r>
      <w:r w:rsidR="004506CF">
        <w:rPr>
          <w:sz w:val="28"/>
          <w:szCs w:val="28"/>
        </w:rPr>
        <w:t>Python</w:t>
      </w:r>
    </w:p>
    <w:p w14:paraId="660246C8" w14:textId="77777777" w:rsidR="00A32382" w:rsidRPr="00BD083E" w:rsidRDefault="00A32382" w:rsidP="00A32382">
      <w:pPr>
        <w:pStyle w:val="Bibliography1"/>
      </w:pPr>
    </w:p>
    <w:p w14:paraId="00625508" w14:textId="77777777" w:rsidR="00A32382" w:rsidRPr="0007492D" w:rsidRDefault="00A32382">
      <w:pPr>
        <w:pStyle w:val="zzCover"/>
        <w:framePr w:hSpace="142" w:vSpace="142" w:wrap="auto" w:hAnchor="margin" w:yAlign="bottom"/>
        <w:suppressAutoHyphens/>
        <w:spacing w:after="0"/>
        <w:jc w:val="left"/>
        <w:rPr>
          <w:b w:val="0"/>
          <w:bCs w:val="0"/>
          <w:color w:val="auto"/>
          <w:sz w:val="20"/>
          <w:szCs w:val="20"/>
          <w:lang w:val="fr-FR"/>
        </w:rPr>
      </w:pPr>
      <w:r w:rsidRPr="0007492D">
        <w:rPr>
          <w:b w:val="0"/>
          <w:bCs w:val="0"/>
          <w:color w:val="auto"/>
          <w:sz w:val="20"/>
          <w:szCs w:val="20"/>
          <w:lang w:val="fr-FR"/>
        </w:rPr>
        <w:t>Document type: International standard</w:t>
      </w:r>
    </w:p>
    <w:p w14:paraId="5764B65F" w14:textId="77777777" w:rsidR="00A32382" w:rsidRPr="0007492D" w:rsidRDefault="00A32382">
      <w:pPr>
        <w:pStyle w:val="zzCover"/>
        <w:framePr w:hSpace="142" w:vSpace="142" w:wrap="auto" w:hAnchor="margin" w:yAlign="bottom"/>
        <w:suppressAutoHyphens/>
        <w:spacing w:after="0"/>
        <w:jc w:val="left"/>
        <w:rPr>
          <w:b w:val="0"/>
          <w:bCs w:val="0"/>
          <w:color w:val="auto"/>
          <w:sz w:val="20"/>
          <w:szCs w:val="20"/>
          <w:lang w:val="fr-FR"/>
        </w:rPr>
      </w:pPr>
      <w:r w:rsidRPr="0007492D">
        <w:rPr>
          <w:b w:val="0"/>
          <w:bCs w:val="0"/>
          <w:color w:val="auto"/>
          <w:sz w:val="20"/>
          <w:szCs w:val="20"/>
          <w:lang w:val="fr-FR"/>
        </w:rPr>
        <w:t>Document subtype: if applicable</w:t>
      </w:r>
    </w:p>
    <w:p w14:paraId="4DB549A2" w14:textId="77777777" w:rsidR="00A32382" w:rsidRPr="0007492D" w:rsidRDefault="00A32382">
      <w:pPr>
        <w:pStyle w:val="zzCover"/>
        <w:framePr w:hSpace="142" w:vSpace="142" w:wrap="auto" w:hAnchor="margin" w:yAlign="bottom"/>
        <w:suppressAutoHyphens/>
        <w:spacing w:after="0"/>
        <w:jc w:val="left"/>
        <w:rPr>
          <w:b w:val="0"/>
          <w:bCs w:val="0"/>
          <w:color w:val="auto"/>
          <w:sz w:val="20"/>
          <w:szCs w:val="20"/>
          <w:lang w:val="fr-FR"/>
        </w:rPr>
      </w:pPr>
      <w:r w:rsidRPr="0007492D">
        <w:rPr>
          <w:b w:val="0"/>
          <w:bCs w:val="0"/>
          <w:color w:val="auto"/>
          <w:sz w:val="20"/>
          <w:szCs w:val="20"/>
          <w:lang w:val="fr-FR"/>
        </w:rPr>
        <w:t>Document stage: (</w:t>
      </w:r>
      <w:r w:rsidR="00707984" w:rsidRPr="0007492D">
        <w:rPr>
          <w:b w:val="0"/>
          <w:bCs w:val="0"/>
          <w:color w:val="auto"/>
          <w:sz w:val="20"/>
          <w:szCs w:val="20"/>
          <w:lang w:val="fr-FR"/>
        </w:rPr>
        <w:t>10</w:t>
      </w:r>
      <w:r w:rsidRPr="0007492D">
        <w:rPr>
          <w:b w:val="0"/>
          <w:bCs w:val="0"/>
          <w:color w:val="auto"/>
          <w:sz w:val="20"/>
          <w:szCs w:val="20"/>
          <w:lang w:val="fr-FR"/>
        </w:rPr>
        <w:t xml:space="preserve">) </w:t>
      </w:r>
      <w:r w:rsidR="00707984" w:rsidRPr="0007492D">
        <w:rPr>
          <w:b w:val="0"/>
          <w:bCs w:val="0"/>
          <w:color w:val="auto"/>
          <w:sz w:val="20"/>
          <w:szCs w:val="20"/>
          <w:lang w:val="fr-FR"/>
        </w:rPr>
        <w:t xml:space="preserve">development </w:t>
      </w:r>
      <w:r w:rsidRPr="0007492D">
        <w:rPr>
          <w:b w:val="0"/>
          <w:bCs w:val="0"/>
          <w:color w:val="auto"/>
          <w:sz w:val="20"/>
          <w:szCs w:val="20"/>
          <w:lang w:val="fr-FR"/>
        </w:rPr>
        <w:t>stage</w:t>
      </w:r>
    </w:p>
    <w:p w14:paraId="3ED69C06" w14:textId="77777777" w:rsidR="00A32382" w:rsidRPr="0007492D" w:rsidRDefault="00A32382" w:rsidP="00B35625">
      <w:pPr>
        <w:pStyle w:val="zzCover"/>
        <w:framePr w:hSpace="142" w:vSpace="142" w:wrap="auto" w:hAnchor="margin" w:yAlign="bottom"/>
        <w:suppressAutoHyphens/>
        <w:spacing w:after="360"/>
        <w:jc w:val="left"/>
        <w:rPr>
          <w:b w:val="0"/>
          <w:bCs w:val="0"/>
          <w:color w:val="auto"/>
          <w:sz w:val="20"/>
          <w:szCs w:val="20"/>
          <w:lang w:val="fr-FR"/>
        </w:rPr>
      </w:pPr>
      <w:r w:rsidRPr="0007492D">
        <w:rPr>
          <w:b w:val="0"/>
          <w:bCs w:val="0"/>
          <w:color w:val="auto"/>
          <w:sz w:val="20"/>
          <w:szCs w:val="20"/>
          <w:lang w:val="fr-FR"/>
        </w:rPr>
        <w:t>Document language: E</w:t>
      </w:r>
    </w:p>
    <w:p w14:paraId="4A2C79A8" w14:textId="77777777" w:rsidR="00A32382" w:rsidRPr="0007492D" w:rsidRDefault="00A32382">
      <w:pPr>
        <w:pStyle w:val="zzCover"/>
        <w:framePr w:hSpace="142" w:vSpace="142" w:wrap="auto" w:hAnchor="margin" w:yAlign="bottom"/>
        <w:spacing w:after="0"/>
        <w:jc w:val="left"/>
        <w:rPr>
          <w:b w:val="0"/>
          <w:bCs w:val="0"/>
          <w:color w:val="auto"/>
          <w:sz w:val="20"/>
          <w:szCs w:val="20"/>
          <w:lang w:val="fr-FR"/>
        </w:rPr>
      </w:pPr>
    </w:p>
    <w:p w14:paraId="2743F5F4" w14:textId="77777777" w:rsidR="00A32382" w:rsidRPr="0007492D" w:rsidRDefault="00A32382" w:rsidP="009866F9">
      <w:pPr>
        <w:outlineLvl w:val="0"/>
        <w:rPr>
          <w:i/>
          <w:iCs/>
          <w:lang w:val="fr-FR"/>
        </w:rPr>
      </w:pPr>
      <w:r w:rsidRPr="0007492D">
        <w:rPr>
          <w:i/>
          <w:iCs/>
          <w:lang w:val="fr-FR"/>
        </w:rPr>
        <w:t>Élément introductif — Élément principal — Partie n: Titre de la partie</w:t>
      </w:r>
    </w:p>
    <w:p w14:paraId="753F55E6" w14:textId="77777777" w:rsidR="00A32382" w:rsidRPr="0007492D" w:rsidRDefault="00A32382">
      <w:pPr>
        <w:pStyle w:val="zzCover"/>
        <w:jc w:val="left"/>
        <w:rPr>
          <w:b w:val="0"/>
          <w:bCs w:val="0"/>
          <w:color w:val="auto"/>
          <w:sz w:val="20"/>
          <w:szCs w:val="20"/>
          <w:lang w:val="fr-FR"/>
        </w:rPr>
      </w:pPr>
    </w:p>
    <w:p w14:paraId="19CF449B" w14:textId="77777777" w:rsidR="00A32382" w:rsidRPr="00BD083E" w:rsidRDefault="00A32382" w:rsidP="009866F9">
      <w:pPr>
        <w:pStyle w:val="zzCover"/>
        <w:pBdr>
          <w:top w:val="single" w:sz="6" w:space="1" w:color="auto"/>
          <w:left w:val="single" w:sz="6" w:space="4" w:color="auto"/>
          <w:bottom w:val="single" w:sz="6" w:space="1" w:color="auto"/>
          <w:right w:val="single" w:sz="6" w:space="4" w:color="auto"/>
        </w:pBdr>
        <w:spacing w:before="240"/>
        <w:jc w:val="center"/>
        <w:outlineLvl w:val="0"/>
        <w:rPr>
          <w:color w:val="auto"/>
          <w:sz w:val="20"/>
          <w:szCs w:val="20"/>
        </w:rPr>
      </w:pPr>
      <w:r w:rsidRPr="00BD083E">
        <w:rPr>
          <w:color w:val="auto"/>
          <w:sz w:val="20"/>
          <w:szCs w:val="20"/>
        </w:rPr>
        <w:t>Warning</w:t>
      </w:r>
    </w:p>
    <w:p w14:paraId="3F879F16" w14:textId="77777777" w:rsidR="00A32382" w:rsidRPr="00BD083E" w:rsidRDefault="00A32382">
      <w:pPr>
        <w:pStyle w:val="zzCover"/>
        <w:pBdr>
          <w:top w:val="single" w:sz="6" w:space="1" w:color="auto"/>
          <w:left w:val="single" w:sz="6" w:space="4" w:color="auto"/>
          <w:bottom w:val="single" w:sz="6" w:space="1" w:color="auto"/>
          <w:right w:val="single" w:sz="6" w:space="4" w:color="auto"/>
        </w:pBdr>
        <w:jc w:val="left"/>
        <w:rPr>
          <w:b w:val="0"/>
          <w:bCs w:val="0"/>
          <w:color w:val="auto"/>
          <w:sz w:val="20"/>
          <w:szCs w:val="20"/>
        </w:rPr>
      </w:pPr>
      <w:r w:rsidRPr="00BD083E">
        <w:rPr>
          <w:b w:val="0"/>
          <w:bCs w:val="0"/>
          <w:color w:val="auto"/>
          <w:sz w:val="20"/>
          <w:szCs w:val="20"/>
        </w:rPr>
        <w:t>This document is not an ISO International Standard. It is distributed for review and comment. It is subject to change without notice and may not be referred to as an International Standard.</w:t>
      </w:r>
    </w:p>
    <w:p w14:paraId="50EEF259" w14:textId="77777777" w:rsidR="00A32382" w:rsidRPr="00BD083E" w:rsidRDefault="00A32382">
      <w:pPr>
        <w:pStyle w:val="zzCover"/>
        <w:pBdr>
          <w:top w:val="single" w:sz="6" w:space="1" w:color="auto"/>
          <w:left w:val="single" w:sz="6" w:space="4" w:color="auto"/>
          <w:bottom w:val="single" w:sz="6" w:space="1" w:color="auto"/>
          <w:right w:val="single" w:sz="6" w:space="4" w:color="auto"/>
        </w:pBdr>
        <w:jc w:val="left"/>
        <w:rPr>
          <w:b w:val="0"/>
          <w:bCs w:val="0"/>
          <w:color w:val="auto"/>
          <w:sz w:val="20"/>
          <w:szCs w:val="20"/>
        </w:rPr>
      </w:pPr>
      <w:r w:rsidRPr="00BD083E">
        <w:rPr>
          <w:b w:val="0"/>
          <w:bCs w:val="0"/>
          <w:color w:val="auto"/>
          <w:sz w:val="20"/>
          <w:szCs w:val="20"/>
        </w:rPr>
        <w:t>Recipients of this draft are invited to submit, with their comments, notification of any relevant patent rights of which they are aware and to provide supporting documentation.</w:t>
      </w:r>
    </w:p>
    <w:p w14:paraId="79D414A0" w14:textId="77777777" w:rsidR="00FF003F" w:rsidRDefault="00FF003F">
      <w:r>
        <w:br w:type="page"/>
      </w:r>
    </w:p>
    <w:p w14:paraId="5828253A" w14:textId="77777777" w:rsidR="00A32382" w:rsidRPr="00BD083E" w:rsidRDefault="00A32382"/>
    <w:p w14:paraId="1728F984" w14:textId="77777777" w:rsidR="00A32382" w:rsidRPr="00BD083E" w:rsidRDefault="00FF003F" w:rsidP="009866F9">
      <w:pPr>
        <w:pStyle w:val="zzCopyright"/>
        <w:pBdr>
          <w:top w:val="single" w:sz="2" w:space="1" w:color="000000"/>
          <w:left w:val="single" w:sz="2" w:space="4" w:color="000000"/>
          <w:bottom w:val="single" w:sz="2" w:space="1" w:color="000000"/>
          <w:right w:val="single" w:sz="2" w:space="20" w:color="000000"/>
        </w:pBdr>
        <w:jc w:val="center"/>
        <w:outlineLvl w:val="0"/>
        <w:rPr>
          <w:b/>
          <w:bCs/>
          <w:color w:val="auto"/>
          <w:sz w:val="24"/>
          <w:szCs w:val="24"/>
        </w:rPr>
      </w:pPr>
      <w:r>
        <w:rPr>
          <w:b/>
          <w:bCs/>
          <w:color w:val="auto"/>
          <w:sz w:val="24"/>
          <w:szCs w:val="24"/>
        </w:rPr>
        <w:t>C</w:t>
      </w:r>
      <w:r w:rsidR="00A32382" w:rsidRPr="00BD083E">
        <w:rPr>
          <w:b/>
          <w:bCs/>
          <w:color w:val="auto"/>
          <w:sz w:val="24"/>
          <w:szCs w:val="24"/>
        </w:rPr>
        <w:t>opyright notice</w:t>
      </w:r>
    </w:p>
    <w:p w14:paraId="19F8EF75"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rPr>
          <w:color w:val="auto"/>
        </w:rPr>
      </w:pPr>
      <w:r w:rsidRPr="00BD083E">
        <w:rPr>
          <w:color w:val="auto"/>
        </w:rPr>
        <w:t>This ISO document is a working draft or committee draft and is copyright-protected by ISO. While the reproduction of working drafts or committee drafts in any form for use by participants in the ISO standards development process is permitted without prior permission from ISO, neither this document nor any extract from it may be reproduced, stored or transmitted in any form for any other purpose without prior written permission from ISO.</w:t>
      </w:r>
    </w:p>
    <w:p w14:paraId="7E071F50"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rPr>
          <w:color w:val="auto"/>
        </w:rPr>
      </w:pPr>
      <w:r w:rsidRPr="00BD083E">
        <w:rPr>
          <w:color w:val="auto"/>
        </w:rPr>
        <w:t>Requests for permission to reproduce this document for the purpose of selling it should be addressed as shown below or to ISO’s member body in the country of the requester:</w:t>
      </w:r>
    </w:p>
    <w:p w14:paraId="724928A9"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spacing w:after="0"/>
        <w:ind w:firstLine="400"/>
        <w:rPr>
          <w:i/>
          <w:iCs/>
          <w:color w:val="auto"/>
        </w:rPr>
      </w:pPr>
      <w:r w:rsidRPr="00BD083E">
        <w:rPr>
          <w:i/>
          <w:iCs/>
          <w:color w:val="auto"/>
        </w:rPr>
        <w:t>ISO copyright office</w:t>
      </w:r>
    </w:p>
    <w:p w14:paraId="7BA9CB1C"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spacing w:after="0"/>
        <w:ind w:firstLine="400"/>
        <w:rPr>
          <w:i/>
          <w:iCs/>
          <w:color w:val="auto"/>
        </w:rPr>
      </w:pPr>
      <w:r w:rsidRPr="00BD083E">
        <w:rPr>
          <w:i/>
          <w:iCs/>
          <w:color w:val="auto"/>
        </w:rPr>
        <w:t>Case postale 56, CH-1211 Geneva 20</w:t>
      </w:r>
    </w:p>
    <w:p w14:paraId="3BE1EAC8"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spacing w:after="0"/>
        <w:ind w:firstLine="400"/>
        <w:rPr>
          <w:i/>
          <w:iCs/>
          <w:color w:val="auto"/>
        </w:rPr>
      </w:pPr>
      <w:r w:rsidRPr="00BD083E">
        <w:rPr>
          <w:i/>
          <w:iCs/>
          <w:color w:val="auto"/>
        </w:rPr>
        <w:t>Tel. + 41 22 749 01 11</w:t>
      </w:r>
    </w:p>
    <w:p w14:paraId="64F8CD00" w14:textId="77777777" w:rsidR="00A32382" w:rsidRPr="00DC577E" w:rsidRDefault="00A32382" w:rsidP="00A32382">
      <w:pPr>
        <w:pStyle w:val="zzCopyright"/>
        <w:pBdr>
          <w:top w:val="single" w:sz="2" w:space="1" w:color="000000"/>
          <w:left w:val="single" w:sz="2" w:space="4" w:color="000000"/>
          <w:bottom w:val="single" w:sz="2" w:space="1" w:color="000000"/>
          <w:right w:val="single" w:sz="2" w:space="20" w:color="000000"/>
        </w:pBdr>
        <w:spacing w:after="0"/>
        <w:ind w:firstLine="400"/>
        <w:rPr>
          <w:i/>
          <w:iCs/>
          <w:color w:val="auto"/>
        </w:rPr>
      </w:pPr>
      <w:r w:rsidRPr="00DC577E">
        <w:rPr>
          <w:i/>
          <w:iCs/>
          <w:color w:val="auto"/>
        </w:rPr>
        <w:t>Fax + 41 22 749 09 47</w:t>
      </w:r>
    </w:p>
    <w:p w14:paraId="37DD6ABE" w14:textId="77777777" w:rsidR="00A32382" w:rsidRPr="00DC577E" w:rsidRDefault="00A32382" w:rsidP="00A32382">
      <w:pPr>
        <w:pStyle w:val="zzCopyright"/>
        <w:pBdr>
          <w:top w:val="single" w:sz="2" w:space="1" w:color="000000"/>
          <w:left w:val="single" w:sz="2" w:space="4" w:color="000000"/>
          <w:bottom w:val="single" w:sz="2" w:space="1" w:color="000000"/>
          <w:right w:val="single" w:sz="2" w:space="20" w:color="000000"/>
        </w:pBdr>
        <w:spacing w:after="0"/>
        <w:ind w:firstLine="400"/>
        <w:rPr>
          <w:i/>
          <w:iCs/>
          <w:color w:val="auto"/>
        </w:rPr>
      </w:pPr>
      <w:r w:rsidRPr="00DC577E">
        <w:rPr>
          <w:i/>
          <w:iCs/>
          <w:color w:val="auto"/>
        </w:rPr>
        <w:t>E-mail copyright@iso.org</w:t>
      </w:r>
    </w:p>
    <w:p w14:paraId="4454CA86" w14:textId="77777777" w:rsidR="00A32382" w:rsidRPr="00342D6E" w:rsidRDefault="00A32382" w:rsidP="00A32382">
      <w:pPr>
        <w:pStyle w:val="zzCopyright"/>
        <w:pBdr>
          <w:top w:val="single" w:sz="2" w:space="1" w:color="000000"/>
          <w:left w:val="single" w:sz="2" w:space="4" w:color="000000"/>
          <w:bottom w:val="single" w:sz="2" w:space="1" w:color="000000"/>
          <w:right w:val="single" w:sz="2" w:space="20" w:color="000000"/>
        </w:pBdr>
        <w:ind w:firstLine="400"/>
        <w:rPr>
          <w:i/>
          <w:iCs/>
          <w:color w:val="auto"/>
        </w:rPr>
      </w:pPr>
      <w:r w:rsidRPr="00342D6E">
        <w:rPr>
          <w:i/>
          <w:iCs/>
          <w:color w:val="auto"/>
        </w:rPr>
        <w:t>Web www.iso.org</w:t>
      </w:r>
    </w:p>
    <w:p w14:paraId="03EA45CF"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rPr>
          <w:color w:val="auto"/>
        </w:rPr>
      </w:pPr>
      <w:r w:rsidRPr="00BD083E">
        <w:rPr>
          <w:color w:val="auto"/>
        </w:rPr>
        <w:t>Reproduction for sales purposes may be subject to royalty payments or a licensing agreement.</w:t>
      </w:r>
    </w:p>
    <w:p w14:paraId="4D84C27B"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rPr>
          <w:color w:val="auto"/>
        </w:rPr>
      </w:pPr>
      <w:r w:rsidRPr="00BD083E">
        <w:rPr>
          <w:color w:val="auto"/>
        </w:rPr>
        <w:t>Violators may be prosecuted.</w:t>
      </w:r>
    </w:p>
    <w:p w14:paraId="0F518A25" w14:textId="77777777" w:rsidR="00DA7483" w:rsidRDefault="00A32382">
      <w:pPr>
        <w:pStyle w:val="Verzeichnis1"/>
        <w:tabs>
          <w:tab w:val="right" w:pos="9973"/>
        </w:tabs>
      </w:pPr>
      <w:r>
        <w:t>Contents</w:t>
      </w:r>
    </w:p>
    <w:p w14:paraId="7D4B0D86" w14:textId="6332D77B" w:rsidR="00DE5F8F" w:rsidRDefault="001A1531">
      <w:pPr>
        <w:pStyle w:val="Verzeichnis1"/>
        <w:tabs>
          <w:tab w:val="right" w:pos="9973"/>
        </w:tabs>
        <w:rPr>
          <w:b w:val="0"/>
          <w:bCs w:val="0"/>
          <w:caps w:val="0"/>
          <w:noProof/>
          <w:u w:val="none"/>
        </w:rPr>
      </w:pPr>
      <w:r>
        <w:fldChar w:fldCharType="begin"/>
      </w:r>
      <w:r>
        <w:instrText xml:space="preserve"> TOC \o "1-2" \h \z </w:instrText>
      </w:r>
      <w:r>
        <w:fldChar w:fldCharType="separate"/>
      </w:r>
      <w:hyperlink w:anchor="_Toc7089361" w:history="1">
        <w:r w:rsidR="00DE5F8F" w:rsidRPr="005E2AB2">
          <w:rPr>
            <w:rStyle w:val="Hyperlink"/>
            <w:noProof/>
          </w:rPr>
          <w:t>Foreword</w:t>
        </w:r>
        <w:r w:rsidR="00DE5F8F">
          <w:rPr>
            <w:noProof/>
            <w:webHidden/>
          </w:rPr>
          <w:tab/>
        </w:r>
        <w:r w:rsidR="00DE5F8F">
          <w:rPr>
            <w:noProof/>
            <w:webHidden/>
          </w:rPr>
          <w:fldChar w:fldCharType="begin"/>
        </w:r>
        <w:r w:rsidR="00DE5F8F">
          <w:rPr>
            <w:noProof/>
            <w:webHidden/>
          </w:rPr>
          <w:instrText xml:space="preserve"> PAGEREF _Toc7089361 \h </w:instrText>
        </w:r>
        <w:r w:rsidR="00DE5F8F">
          <w:rPr>
            <w:noProof/>
            <w:webHidden/>
          </w:rPr>
        </w:r>
        <w:r w:rsidR="00DE5F8F">
          <w:rPr>
            <w:noProof/>
            <w:webHidden/>
          </w:rPr>
          <w:fldChar w:fldCharType="separate"/>
        </w:r>
        <w:r w:rsidR="00DE5F8F">
          <w:rPr>
            <w:noProof/>
            <w:webHidden/>
          </w:rPr>
          <w:t>vi</w:t>
        </w:r>
        <w:r w:rsidR="00DE5F8F">
          <w:rPr>
            <w:noProof/>
            <w:webHidden/>
          </w:rPr>
          <w:fldChar w:fldCharType="end"/>
        </w:r>
      </w:hyperlink>
    </w:p>
    <w:p w14:paraId="4352DB85" w14:textId="53539F86" w:rsidR="00DE5F8F" w:rsidRDefault="00B62E57">
      <w:pPr>
        <w:pStyle w:val="Verzeichnis1"/>
        <w:tabs>
          <w:tab w:val="right" w:pos="9973"/>
        </w:tabs>
        <w:rPr>
          <w:b w:val="0"/>
          <w:bCs w:val="0"/>
          <w:caps w:val="0"/>
          <w:noProof/>
          <w:u w:val="none"/>
        </w:rPr>
      </w:pPr>
      <w:hyperlink w:anchor="_Toc7089362" w:history="1">
        <w:r w:rsidR="00DE5F8F" w:rsidRPr="005E2AB2">
          <w:rPr>
            <w:rStyle w:val="Hyperlink"/>
            <w:noProof/>
          </w:rPr>
          <w:t>Introduction</w:t>
        </w:r>
        <w:r w:rsidR="00DE5F8F">
          <w:rPr>
            <w:noProof/>
            <w:webHidden/>
          </w:rPr>
          <w:tab/>
        </w:r>
        <w:r w:rsidR="00DE5F8F">
          <w:rPr>
            <w:noProof/>
            <w:webHidden/>
          </w:rPr>
          <w:fldChar w:fldCharType="begin"/>
        </w:r>
        <w:r w:rsidR="00DE5F8F">
          <w:rPr>
            <w:noProof/>
            <w:webHidden/>
          </w:rPr>
          <w:instrText xml:space="preserve"> PAGEREF _Toc7089362 \h </w:instrText>
        </w:r>
        <w:r w:rsidR="00DE5F8F">
          <w:rPr>
            <w:noProof/>
            <w:webHidden/>
          </w:rPr>
        </w:r>
        <w:r w:rsidR="00DE5F8F">
          <w:rPr>
            <w:noProof/>
            <w:webHidden/>
          </w:rPr>
          <w:fldChar w:fldCharType="separate"/>
        </w:r>
        <w:r w:rsidR="00DE5F8F">
          <w:rPr>
            <w:noProof/>
            <w:webHidden/>
          </w:rPr>
          <w:t>vii</w:t>
        </w:r>
        <w:r w:rsidR="00DE5F8F">
          <w:rPr>
            <w:noProof/>
            <w:webHidden/>
          </w:rPr>
          <w:fldChar w:fldCharType="end"/>
        </w:r>
      </w:hyperlink>
    </w:p>
    <w:p w14:paraId="5CBC514F" w14:textId="44126F28" w:rsidR="00DE5F8F" w:rsidRDefault="00B62E57">
      <w:pPr>
        <w:pStyle w:val="Verzeichnis1"/>
        <w:tabs>
          <w:tab w:val="right" w:pos="9973"/>
        </w:tabs>
        <w:rPr>
          <w:b w:val="0"/>
          <w:bCs w:val="0"/>
          <w:caps w:val="0"/>
          <w:noProof/>
          <w:u w:val="none"/>
        </w:rPr>
      </w:pPr>
      <w:hyperlink w:anchor="_Toc7089363" w:history="1">
        <w:r w:rsidR="00DE5F8F" w:rsidRPr="005E2AB2">
          <w:rPr>
            <w:rStyle w:val="Hyperlink"/>
            <w:noProof/>
          </w:rPr>
          <w:t>1. Scope</w:t>
        </w:r>
        <w:r w:rsidR="00DE5F8F">
          <w:rPr>
            <w:noProof/>
            <w:webHidden/>
          </w:rPr>
          <w:tab/>
        </w:r>
        <w:r w:rsidR="00DE5F8F">
          <w:rPr>
            <w:noProof/>
            <w:webHidden/>
          </w:rPr>
          <w:fldChar w:fldCharType="begin"/>
        </w:r>
        <w:r w:rsidR="00DE5F8F">
          <w:rPr>
            <w:noProof/>
            <w:webHidden/>
          </w:rPr>
          <w:instrText xml:space="preserve"> PAGEREF _Toc7089363 \h </w:instrText>
        </w:r>
        <w:r w:rsidR="00DE5F8F">
          <w:rPr>
            <w:noProof/>
            <w:webHidden/>
          </w:rPr>
        </w:r>
        <w:r w:rsidR="00DE5F8F">
          <w:rPr>
            <w:noProof/>
            <w:webHidden/>
          </w:rPr>
          <w:fldChar w:fldCharType="separate"/>
        </w:r>
        <w:r w:rsidR="00DE5F8F">
          <w:rPr>
            <w:noProof/>
            <w:webHidden/>
          </w:rPr>
          <w:t>1</w:t>
        </w:r>
        <w:r w:rsidR="00DE5F8F">
          <w:rPr>
            <w:noProof/>
            <w:webHidden/>
          </w:rPr>
          <w:fldChar w:fldCharType="end"/>
        </w:r>
      </w:hyperlink>
    </w:p>
    <w:p w14:paraId="3F88354A" w14:textId="5563612F" w:rsidR="00DE5F8F" w:rsidRDefault="00B62E57">
      <w:pPr>
        <w:pStyle w:val="Verzeichnis1"/>
        <w:tabs>
          <w:tab w:val="right" w:pos="9973"/>
        </w:tabs>
        <w:rPr>
          <w:b w:val="0"/>
          <w:bCs w:val="0"/>
          <w:caps w:val="0"/>
          <w:noProof/>
          <w:u w:val="none"/>
        </w:rPr>
      </w:pPr>
      <w:hyperlink w:anchor="_Toc7089364" w:history="1">
        <w:r w:rsidR="00DE5F8F" w:rsidRPr="005E2AB2">
          <w:rPr>
            <w:rStyle w:val="Hyperlink"/>
            <w:noProof/>
          </w:rPr>
          <w:t>2. Normative references</w:t>
        </w:r>
        <w:r w:rsidR="00DE5F8F">
          <w:rPr>
            <w:noProof/>
            <w:webHidden/>
          </w:rPr>
          <w:tab/>
        </w:r>
        <w:r w:rsidR="00DE5F8F">
          <w:rPr>
            <w:noProof/>
            <w:webHidden/>
          </w:rPr>
          <w:fldChar w:fldCharType="begin"/>
        </w:r>
        <w:r w:rsidR="00DE5F8F">
          <w:rPr>
            <w:noProof/>
            <w:webHidden/>
          </w:rPr>
          <w:instrText xml:space="preserve"> PAGEREF _Toc7089364 \h </w:instrText>
        </w:r>
        <w:r w:rsidR="00DE5F8F">
          <w:rPr>
            <w:noProof/>
            <w:webHidden/>
          </w:rPr>
        </w:r>
        <w:r w:rsidR="00DE5F8F">
          <w:rPr>
            <w:noProof/>
            <w:webHidden/>
          </w:rPr>
          <w:fldChar w:fldCharType="separate"/>
        </w:r>
        <w:r w:rsidR="00DE5F8F">
          <w:rPr>
            <w:noProof/>
            <w:webHidden/>
          </w:rPr>
          <w:t>1</w:t>
        </w:r>
        <w:r w:rsidR="00DE5F8F">
          <w:rPr>
            <w:noProof/>
            <w:webHidden/>
          </w:rPr>
          <w:fldChar w:fldCharType="end"/>
        </w:r>
      </w:hyperlink>
    </w:p>
    <w:p w14:paraId="67713FCE" w14:textId="4BFD45A3" w:rsidR="00DE5F8F" w:rsidRDefault="00B62E57">
      <w:pPr>
        <w:pStyle w:val="Verzeichnis1"/>
        <w:tabs>
          <w:tab w:val="right" w:pos="9973"/>
        </w:tabs>
        <w:rPr>
          <w:b w:val="0"/>
          <w:bCs w:val="0"/>
          <w:caps w:val="0"/>
          <w:noProof/>
          <w:u w:val="none"/>
        </w:rPr>
      </w:pPr>
      <w:hyperlink w:anchor="_Toc7089365" w:history="1">
        <w:r w:rsidR="00DE5F8F" w:rsidRPr="005E2AB2">
          <w:rPr>
            <w:rStyle w:val="Hyperlink"/>
            <w:noProof/>
          </w:rPr>
          <w:t>3. Terms and definitions, symbols and conventions</w:t>
        </w:r>
        <w:r w:rsidR="00DE5F8F">
          <w:rPr>
            <w:noProof/>
            <w:webHidden/>
          </w:rPr>
          <w:tab/>
        </w:r>
        <w:r w:rsidR="00DE5F8F">
          <w:rPr>
            <w:noProof/>
            <w:webHidden/>
          </w:rPr>
          <w:fldChar w:fldCharType="begin"/>
        </w:r>
        <w:r w:rsidR="00DE5F8F">
          <w:rPr>
            <w:noProof/>
            <w:webHidden/>
          </w:rPr>
          <w:instrText xml:space="preserve"> PAGEREF _Toc7089365 \h </w:instrText>
        </w:r>
        <w:r w:rsidR="00DE5F8F">
          <w:rPr>
            <w:noProof/>
            <w:webHidden/>
          </w:rPr>
        </w:r>
        <w:r w:rsidR="00DE5F8F">
          <w:rPr>
            <w:noProof/>
            <w:webHidden/>
          </w:rPr>
          <w:fldChar w:fldCharType="separate"/>
        </w:r>
        <w:r w:rsidR="00DE5F8F">
          <w:rPr>
            <w:noProof/>
            <w:webHidden/>
          </w:rPr>
          <w:t>2</w:t>
        </w:r>
        <w:r w:rsidR="00DE5F8F">
          <w:rPr>
            <w:noProof/>
            <w:webHidden/>
          </w:rPr>
          <w:fldChar w:fldCharType="end"/>
        </w:r>
      </w:hyperlink>
    </w:p>
    <w:p w14:paraId="7EA9BF90" w14:textId="4AFFB379" w:rsidR="00DE5F8F" w:rsidRDefault="00B62E57">
      <w:pPr>
        <w:pStyle w:val="Verzeichnis2"/>
        <w:tabs>
          <w:tab w:val="right" w:pos="9973"/>
        </w:tabs>
        <w:rPr>
          <w:b w:val="0"/>
          <w:bCs w:val="0"/>
          <w:smallCaps w:val="0"/>
          <w:noProof/>
        </w:rPr>
      </w:pPr>
      <w:hyperlink w:anchor="_Toc7089366" w:history="1">
        <w:r w:rsidR="00DE5F8F" w:rsidRPr="005E2AB2">
          <w:rPr>
            <w:rStyle w:val="Hyperlink"/>
            <w:noProof/>
          </w:rPr>
          <w:t>3.1 Terms and definitions</w:t>
        </w:r>
        <w:r w:rsidR="00DE5F8F">
          <w:rPr>
            <w:noProof/>
            <w:webHidden/>
          </w:rPr>
          <w:tab/>
        </w:r>
        <w:r w:rsidR="00DE5F8F">
          <w:rPr>
            <w:noProof/>
            <w:webHidden/>
          </w:rPr>
          <w:fldChar w:fldCharType="begin"/>
        </w:r>
        <w:r w:rsidR="00DE5F8F">
          <w:rPr>
            <w:noProof/>
            <w:webHidden/>
          </w:rPr>
          <w:instrText xml:space="preserve"> PAGEREF _Toc7089366 \h </w:instrText>
        </w:r>
        <w:r w:rsidR="00DE5F8F">
          <w:rPr>
            <w:noProof/>
            <w:webHidden/>
          </w:rPr>
        </w:r>
        <w:r w:rsidR="00DE5F8F">
          <w:rPr>
            <w:noProof/>
            <w:webHidden/>
          </w:rPr>
          <w:fldChar w:fldCharType="separate"/>
        </w:r>
        <w:r w:rsidR="00DE5F8F">
          <w:rPr>
            <w:noProof/>
            <w:webHidden/>
          </w:rPr>
          <w:t>2</w:t>
        </w:r>
        <w:r w:rsidR="00DE5F8F">
          <w:rPr>
            <w:noProof/>
            <w:webHidden/>
          </w:rPr>
          <w:fldChar w:fldCharType="end"/>
        </w:r>
      </w:hyperlink>
    </w:p>
    <w:p w14:paraId="5126EF92" w14:textId="64381612" w:rsidR="00DE5F8F" w:rsidRDefault="00B62E57">
      <w:pPr>
        <w:pStyle w:val="Verzeichnis1"/>
        <w:tabs>
          <w:tab w:val="right" w:pos="9973"/>
        </w:tabs>
        <w:rPr>
          <w:b w:val="0"/>
          <w:bCs w:val="0"/>
          <w:caps w:val="0"/>
          <w:noProof/>
          <w:u w:val="none"/>
        </w:rPr>
      </w:pPr>
      <w:hyperlink w:anchor="_Toc7089367" w:history="1">
        <w:r w:rsidR="00DE5F8F" w:rsidRPr="005E2AB2">
          <w:rPr>
            <w:rStyle w:val="Hyperlink"/>
            <w:noProof/>
          </w:rPr>
          <w:t>4. Language concepts</w:t>
        </w:r>
        <w:r w:rsidR="00DE5F8F">
          <w:rPr>
            <w:noProof/>
            <w:webHidden/>
          </w:rPr>
          <w:tab/>
        </w:r>
        <w:r w:rsidR="00DE5F8F">
          <w:rPr>
            <w:noProof/>
            <w:webHidden/>
          </w:rPr>
          <w:fldChar w:fldCharType="begin"/>
        </w:r>
        <w:r w:rsidR="00DE5F8F">
          <w:rPr>
            <w:noProof/>
            <w:webHidden/>
          </w:rPr>
          <w:instrText xml:space="preserve"> PAGEREF _Toc7089367 \h </w:instrText>
        </w:r>
        <w:r w:rsidR="00DE5F8F">
          <w:rPr>
            <w:noProof/>
            <w:webHidden/>
          </w:rPr>
        </w:r>
        <w:r w:rsidR="00DE5F8F">
          <w:rPr>
            <w:noProof/>
            <w:webHidden/>
          </w:rPr>
          <w:fldChar w:fldCharType="separate"/>
        </w:r>
        <w:r w:rsidR="00DE5F8F">
          <w:rPr>
            <w:noProof/>
            <w:webHidden/>
          </w:rPr>
          <w:t>5</w:t>
        </w:r>
        <w:r w:rsidR="00DE5F8F">
          <w:rPr>
            <w:noProof/>
            <w:webHidden/>
          </w:rPr>
          <w:fldChar w:fldCharType="end"/>
        </w:r>
      </w:hyperlink>
    </w:p>
    <w:p w14:paraId="5DC1A268" w14:textId="6E0D9CA7" w:rsidR="00DE5F8F" w:rsidRDefault="00B62E57">
      <w:pPr>
        <w:pStyle w:val="Verzeichnis1"/>
        <w:tabs>
          <w:tab w:val="right" w:pos="9973"/>
        </w:tabs>
        <w:rPr>
          <w:b w:val="0"/>
          <w:bCs w:val="0"/>
          <w:caps w:val="0"/>
          <w:noProof/>
          <w:u w:val="none"/>
        </w:rPr>
      </w:pPr>
      <w:hyperlink w:anchor="_Toc7089368" w:history="1">
        <w:r w:rsidR="00DE5F8F" w:rsidRPr="005E2AB2">
          <w:rPr>
            <w:rStyle w:val="Hyperlink"/>
            <w:noProof/>
          </w:rPr>
          <w:t>5. General uidance for Python</w:t>
        </w:r>
        <w:r w:rsidR="00DE5F8F">
          <w:rPr>
            <w:noProof/>
            <w:webHidden/>
          </w:rPr>
          <w:tab/>
        </w:r>
        <w:r w:rsidR="00DE5F8F">
          <w:rPr>
            <w:noProof/>
            <w:webHidden/>
          </w:rPr>
          <w:fldChar w:fldCharType="begin"/>
        </w:r>
        <w:r w:rsidR="00DE5F8F">
          <w:rPr>
            <w:noProof/>
            <w:webHidden/>
          </w:rPr>
          <w:instrText xml:space="preserve"> PAGEREF _Toc7089368 \h </w:instrText>
        </w:r>
        <w:r w:rsidR="00DE5F8F">
          <w:rPr>
            <w:noProof/>
            <w:webHidden/>
          </w:rPr>
        </w:r>
        <w:r w:rsidR="00DE5F8F">
          <w:rPr>
            <w:noProof/>
            <w:webHidden/>
          </w:rPr>
          <w:fldChar w:fldCharType="separate"/>
        </w:r>
        <w:r w:rsidR="00DE5F8F">
          <w:rPr>
            <w:noProof/>
            <w:webHidden/>
          </w:rPr>
          <w:t>6</w:t>
        </w:r>
        <w:r w:rsidR="00DE5F8F">
          <w:rPr>
            <w:noProof/>
            <w:webHidden/>
          </w:rPr>
          <w:fldChar w:fldCharType="end"/>
        </w:r>
      </w:hyperlink>
    </w:p>
    <w:p w14:paraId="68805EF9" w14:textId="7CF10639" w:rsidR="00DE5F8F" w:rsidRDefault="00B62E57">
      <w:pPr>
        <w:pStyle w:val="Verzeichnis2"/>
        <w:tabs>
          <w:tab w:val="right" w:pos="9973"/>
        </w:tabs>
        <w:rPr>
          <w:b w:val="0"/>
          <w:bCs w:val="0"/>
          <w:smallCaps w:val="0"/>
          <w:noProof/>
        </w:rPr>
      </w:pPr>
      <w:hyperlink w:anchor="_Toc7089369" w:history="1">
        <w:r w:rsidR="00DE5F8F" w:rsidRPr="005E2AB2">
          <w:rPr>
            <w:rStyle w:val="Hyperlink"/>
            <w:noProof/>
          </w:rPr>
          <w:t>5.1 Top avoidance mechanisms</w:t>
        </w:r>
        <w:r w:rsidR="00DE5F8F">
          <w:rPr>
            <w:noProof/>
            <w:webHidden/>
          </w:rPr>
          <w:tab/>
        </w:r>
        <w:r w:rsidR="00DE5F8F">
          <w:rPr>
            <w:noProof/>
            <w:webHidden/>
          </w:rPr>
          <w:fldChar w:fldCharType="begin"/>
        </w:r>
        <w:r w:rsidR="00DE5F8F">
          <w:rPr>
            <w:noProof/>
            <w:webHidden/>
          </w:rPr>
          <w:instrText xml:space="preserve"> PAGEREF _Toc7089369 \h </w:instrText>
        </w:r>
        <w:r w:rsidR="00DE5F8F">
          <w:rPr>
            <w:noProof/>
            <w:webHidden/>
          </w:rPr>
        </w:r>
        <w:r w:rsidR="00DE5F8F">
          <w:rPr>
            <w:noProof/>
            <w:webHidden/>
          </w:rPr>
          <w:fldChar w:fldCharType="separate"/>
        </w:r>
        <w:r w:rsidR="00DE5F8F">
          <w:rPr>
            <w:noProof/>
            <w:webHidden/>
          </w:rPr>
          <w:t>6</w:t>
        </w:r>
        <w:r w:rsidR="00DE5F8F">
          <w:rPr>
            <w:noProof/>
            <w:webHidden/>
          </w:rPr>
          <w:fldChar w:fldCharType="end"/>
        </w:r>
      </w:hyperlink>
    </w:p>
    <w:p w14:paraId="1FC86594" w14:textId="5C1498AD" w:rsidR="00DE5F8F" w:rsidRDefault="00B62E57">
      <w:pPr>
        <w:pStyle w:val="Verzeichnis1"/>
        <w:tabs>
          <w:tab w:val="right" w:pos="9973"/>
        </w:tabs>
        <w:rPr>
          <w:b w:val="0"/>
          <w:bCs w:val="0"/>
          <w:caps w:val="0"/>
          <w:noProof/>
          <w:u w:val="none"/>
        </w:rPr>
      </w:pPr>
      <w:hyperlink w:anchor="_Toc7089370" w:history="1">
        <w:r w:rsidR="00DE5F8F" w:rsidRPr="005E2AB2">
          <w:rPr>
            <w:rStyle w:val="Hyperlink"/>
            <w:noProof/>
          </w:rPr>
          <w:t>6. Specific Guidance for Python</w:t>
        </w:r>
        <w:r w:rsidR="00DE5F8F">
          <w:rPr>
            <w:noProof/>
            <w:webHidden/>
          </w:rPr>
          <w:tab/>
        </w:r>
        <w:r w:rsidR="00DE5F8F">
          <w:rPr>
            <w:noProof/>
            <w:webHidden/>
          </w:rPr>
          <w:fldChar w:fldCharType="begin"/>
        </w:r>
        <w:r w:rsidR="00DE5F8F">
          <w:rPr>
            <w:noProof/>
            <w:webHidden/>
          </w:rPr>
          <w:instrText xml:space="preserve"> PAGEREF _Toc7089370 \h </w:instrText>
        </w:r>
        <w:r w:rsidR="00DE5F8F">
          <w:rPr>
            <w:noProof/>
            <w:webHidden/>
          </w:rPr>
        </w:r>
        <w:r w:rsidR="00DE5F8F">
          <w:rPr>
            <w:noProof/>
            <w:webHidden/>
          </w:rPr>
          <w:fldChar w:fldCharType="separate"/>
        </w:r>
        <w:r w:rsidR="00DE5F8F">
          <w:rPr>
            <w:noProof/>
            <w:webHidden/>
          </w:rPr>
          <w:t>8</w:t>
        </w:r>
        <w:r w:rsidR="00DE5F8F">
          <w:rPr>
            <w:noProof/>
            <w:webHidden/>
          </w:rPr>
          <w:fldChar w:fldCharType="end"/>
        </w:r>
      </w:hyperlink>
    </w:p>
    <w:p w14:paraId="65EDA08D" w14:textId="24BDD48A" w:rsidR="00DE5F8F" w:rsidRDefault="00B62E57">
      <w:pPr>
        <w:pStyle w:val="Verzeichnis2"/>
        <w:tabs>
          <w:tab w:val="right" w:pos="9973"/>
        </w:tabs>
        <w:rPr>
          <w:b w:val="0"/>
          <w:bCs w:val="0"/>
          <w:smallCaps w:val="0"/>
          <w:noProof/>
        </w:rPr>
      </w:pPr>
      <w:hyperlink w:anchor="_Toc7089371" w:history="1">
        <w:r w:rsidR="00DE5F8F" w:rsidRPr="005E2AB2">
          <w:rPr>
            <w:rStyle w:val="Hyperlink"/>
            <w:noProof/>
          </w:rPr>
          <w:t>6.1 General</w:t>
        </w:r>
        <w:r w:rsidR="00DE5F8F">
          <w:rPr>
            <w:noProof/>
            <w:webHidden/>
          </w:rPr>
          <w:tab/>
        </w:r>
        <w:r w:rsidR="00DE5F8F">
          <w:rPr>
            <w:noProof/>
            <w:webHidden/>
          </w:rPr>
          <w:fldChar w:fldCharType="begin"/>
        </w:r>
        <w:r w:rsidR="00DE5F8F">
          <w:rPr>
            <w:noProof/>
            <w:webHidden/>
          </w:rPr>
          <w:instrText xml:space="preserve"> PAGEREF _Toc7089371 \h </w:instrText>
        </w:r>
        <w:r w:rsidR="00DE5F8F">
          <w:rPr>
            <w:noProof/>
            <w:webHidden/>
          </w:rPr>
        </w:r>
        <w:r w:rsidR="00DE5F8F">
          <w:rPr>
            <w:noProof/>
            <w:webHidden/>
          </w:rPr>
          <w:fldChar w:fldCharType="separate"/>
        </w:r>
        <w:r w:rsidR="00DE5F8F">
          <w:rPr>
            <w:noProof/>
            <w:webHidden/>
          </w:rPr>
          <w:t>8</w:t>
        </w:r>
        <w:r w:rsidR="00DE5F8F">
          <w:rPr>
            <w:noProof/>
            <w:webHidden/>
          </w:rPr>
          <w:fldChar w:fldCharType="end"/>
        </w:r>
      </w:hyperlink>
    </w:p>
    <w:p w14:paraId="68352D7E" w14:textId="06B2A714" w:rsidR="00DE5F8F" w:rsidRDefault="00B62E57">
      <w:pPr>
        <w:pStyle w:val="Verzeichnis2"/>
        <w:tabs>
          <w:tab w:val="right" w:pos="9973"/>
        </w:tabs>
        <w:rPr>
          <w:b w:val="0"/>
          <w:bCs w:val="0"/>
          <w:smallCaps w:val="0"/>
          <w:noProof/>
        </w:rPr>
      </w:pPr>
      <w:hyperlink w:anchor="_Toc7089372" w:history="1">
        <w:r w:rsidR="00DE5F8F" w:rsidRPr="005E2AB2">
          <w:rPr>
            <w:rStyle w:val="Hyperlink"/>
            <w:noProof/>
            <w:lang w:bidi="en-US"/>
          </w:rPr>
          <w:t>6.2 Type System [IHN]</w:t>
        </w:r>
        <w:r w:rsidR="00DE5F8F">
          <w:rPr>
            <w:noProof/>
            <w:webHidden/>
          </w:rPr>
          <w:tab/>
        </w:r>
        <w:r w:rsidR="00DE5F8F">
          <w:rPr>
            <w:noProof/>
            <w:webHidden/>
          </w:rPr>
          <w:fldChar w:fldCharType="begin"/>
        </w:r>
        <w:r w:rsidR="00DE5F8F">
          <w:rPr>
            <w:noProof/>
            <w:webHidden/>
          </w:rPr>
          <w:instrText xml:space="preserve"> PAGEREF _Toc7089372 \h </w:instrText>
        </w:r>
        <w:r w:rsidR="00DE5F8F">
          <w:rPr>
            <w:noProof/>
            <w:webHidden/>
          </w:rPr>
        </w:r>
        <w:r w:rsidR="00DE5F8F">
          <w:rPr>
            <w:noProof/>
            <w:webHidden/>
          </w:rPr>
          <w:fldChar w:fldCharType="separate"/>
        </w:r>
        <w:r w:rsidR="00DE5F8F">
          <w:rPr>
            <w:noProof/>
            <w:webHidden/>
          </w:rPr>
          <w:t>8</w:t>
        </w:r>
        <w:r w:rsidR="00DE5F8F">
          <w:rPr>
            <w:noProof/>
            <w:webHidden/>
          </w:rPr>
          <w:fldChar w:fldCharType="end"/>
        </w:r>
      </w:hyperlink>
    </w:p>
    <w:p w14:paraId="5B1F26AB" w14:textId="10988FB1" w:rsidR="00DE5F8F" w:rsidRDefault="00B62E57">
      <w:pPr>
        <w:pStyle w:val="Verzeichnis2"/>
        <w:tabs>
          <w:tab w:val="right" w:pos="9973"/>
        </w:tabs>
        <w:rPr>
          <w:b w:val="0"/>
          <w:bCs w:val="0"/>
          <w:smallCaps w:val="0"/>
          <w:noProof/>
        </w:rPr>
      </w:pPr>
      <w:hyperlink w:anchor="_Toc7089373" w:history="1">
        <w:r w:rsidR="00DE5F8F" w:rsidRPr="005E2AB2">
          <w:rPr>
            <w:rStyle w:val="Hyperlink"/>
            <w:noProof/>
            <w:lang w:bidi="en-US"/>
          </w:rPr>
          <w:t>6.3 Bit Representations [STR]</w:t>
        </w:r>
        <w:r w:rsidR="00DE5F8F">
          <w:rPr>
            <w:noProof/>
            <w:webHidden/>
          </w:rPr>
          <w:tab/>
        </w:r>
        <w:r w:rsidR="00DE5F8F">
          <w:rPr>
            <w:noProof/>
            <w:webHidden/>
          </w:rPr>
          <w:fldChar w:fldCharType="begin"/>
        </w:r>
        <w:r w:rsidR="00DE5F8F">
          <w:rPr>
            <w:noProof/>
            <w:webHidden/>
          </w:rPr>
          <w:instrText xml:space="preserve"> PAGEREF _Toc7089373 \h </w:instrText>
        </w:r>
        <w:r w:rsidR="00DE5F8F">
          <w:rPr>
            <w:noProof/>
            <w:webHidden/>
          </w:rPr>
        </w:r>
        <w:r w:rsidR="00DE5F8F">
          <w:rPr>
            <w:noProof/>
            <w:webHidden/>
          </w:rPr>
          <w:fldChar w:fldCharType="separate"/>
        </w:r>
        <w:r w:rsidR="00DE5F8F">
          <w:rPr>
            <w:noProof/>
            <w:webHidden/>
          </w:rPr>
          <w:t>10</w:t>
        </w:r>
        <w:r w:rsidR="00DE5F8F">
          <w:rPr>
            <w:noProof/>
            <w:webHidden/>
          </w:rPr>
          <w:fldChar w:fldCharType="end"/>
        </w:r>
      </w:hyperlink>
    </w:p>
    <w:p w14:paraId="551B5D8A" w14:textId="203F0A56" w:rsidR="00DE5F8F" w:rsidRDefault="00B62E57">
      <w:pPr>
        <w:pStyle w:val="Verzeichnis2"/>
        <w:tabs>
          <w:tab w:val="right" w:pos="9973"/>
        </w:tabs>
        <w:rPr>
          <w:b w:val="0"/>
          <w:bCs w:val="0"/>
          <w:smallCaps w:val="0"/>
          <w:noProof/>
        </w:rPr>
      </w:pPr>
      <w:hyperlink w:anchor="_Toc7089374" w:history="1">
        <w:r w:rsidR="00DE5F8F" w:rsidRPr="005E2AB2">
          <w:rPr>
            <w:rStyle w:val="Hyperlink"/>
            <w:noProof/>
            <w:lang w:bidi="en-US"/>
          </w:rPr>
          <w:t>6.4 Floating-point Arithmetic [PLF]</w:t>
        </w:r>
        <w:r w:rsidR="00DE5F8F">
          <w:rPr>
            <w:noProof/>
            <w:webHidden/>
          </w:rPr>
          <w:tab/>
        </w:r>
        <w:r w:rsidR="00DE5F8F">
          <w:rPr>
            <w:noProof/>
            <w:webHidden/>
          </w:rPr>
          <w:fldChar w:fldCharType="begin"/>
        </w:r>
        <w:r w:rsidR="00DE5F8F">
          <w:rPr>
            <w:noProof/>
            <w:webHidden/>
          </w:rPr>
          <w:instrText xml:space="preserve"> PAGEREF _Toc7089374 \h </w:instrText>
        </w:r>
        <w:r w:rsidR="00DE5F8F">
          <w:rPr>
            <w:noProof/>
            <w:webHidden/>
          </w:rPr>
        </w:r>
        <w:r w:rsidR="00DE5F8F">
          <w:rPr>
            <w:noProof/>
            <w:webHidden/>
          </w:rPr>
          <w:fldChar w:fldCharType="separate"/>
        </w:r>
        <w:r w:rsidR="00DE5F8F">
          <w:rPr>
            <w:noProof/>
            <w:webHidden/>
          </w:rPr>
          <w:t>11</w:t>
        </w:r>
        <w:r w:rsidR="00DE5F8F">
          <w:rPr>
            <w:noProof/>
            <w:webHidden/>
          </w:rPr>
          <w:fldChar w:fldCharType="end"/>
        </w:r>
      </w:hyperlink>
    </w:p>
    <w:p w14:paraId="15E054CC" w14:textId="12967091" w:rsidR="00DE5F8F" w:rsidRDefault="00B62E57">
      <w:pPr>
        <w:pStyle w:val="Verzeichnis2"/>
        <w:tabs>
          <w:tab w:val="right" w:pos="9973"/>
        </w:tabs>
        <w:rPr>
          <w:b w:val="0"/>
          <w:bCs w:val="0"/>
          <w:smallCaps w:val="0"/>
          <w:noProof/>
        </w:rPr>
      </w:pPr>
      <w:hyperlink w:anchor="_Toc7089375" w:history="1">
        <w:r w:rsidR="00DE5F8F" w:rsidRPr="005E2AB2">
          <w:rPr>
            <w:rStyle w:val="Hyperlink"/>
            <w:noProof/>
            <w:lang w:bidi="en-US"/>
          </w:rPr>
          <w:t>6.5 Enumerator Issues [CCB]</w:t>
        </w:r>
        <w:r w:rsidR="00DE5F8F">
          <w:rPr>
            <w:noProof/>
            <w:webHidden/>
          </w:rPr>
          <w:tab/>
        </w:r>
        <w:r w:rsidR="00DE5F8F">
          <w:rPr>
            <w:noProof/>
            <w:webHidden/>
          </w:rPr>
          <w:fldChar w:fldCharType="begin"/>
        </w:r>
        <w:r w:rsidR="00DE5F8F">
          <w:rPr>
            <w:noProof/>
            <w:webHidden/>
          </w:rPr>
          <w:instrText xml:space="preserve"> PAGEREF _Toc7089375 \h </w:instrText>
        </w:r>
        <w:r w:rsidR="00DE5F8F">
          <w:rPr>
            <w:noProof/>
            <w:webHidden/>
          </w:rPr>
        </w:r>
        <w:r w:rsidR="00DE5F8F">
          <w:rPr>
            <w:noProof/>
            <w:webHidden/>
          </w:rPr>
          <w:fldChar w:fldCharType="separate"/>
        </w:r>
        <w:r w:rsidR="00DE5F8F">
          <w:rPr>
            <w:noProof/>
            <w:webHidden/>
          </w:rPr>
          <w:t>11</w:t>
        </w:r>
        <w:r w:rsidR="00DE5F8F">
          <w:rPr>
            <w:noProof/>
            <w:webHidden/>
          </w:rPr>
          <w:fldChar w:fldCharType="end"/>
        </w:r>
      </w:hyperlink>
    </w:p>
    <w:p w14:paraId="5A21CB88" w14:textId="0A3EEC0C" w:rsidR="00DE5F8F" w:rsidRDefault="00B62E57">
      <w:pPr>
        <w:pStyle w:val="Verzeichnis2"/>
        <w:tabs>
          <w:tab w:val="right" w:pos="9973"/>
        </w:tabs>
        <w:rPr>
          <w:b w:val="0"/>
          <w:bCs w:val="0"/>
          <w:smallCaps w:val="0"/>
          <w:noProof/>
        </w:rPr>
      </w:pPr>
      <w:hyperlink w:anchor="_Toc7089376" w:history="1">
        <w:r w:rsidR="00DE5F8F" w:rsidRPr="005E2AB2">
          <w:rPr>
            <w:rStyle w:val="Hyperlink"/>
            <w:noProof/>
            <w:lang w:bidi="en-US"/>
          </w:rPr>
          <w:t>6.6 Conversion Errors [FLC]</w:t>
        </w:r>
        <w:r w:rsidR="00DE5F8F">
          <w:rPr>
            <w:noProof/>
            <w:webHidden/>
          </w:rPr>
          <w:tab/>
        </w:r>
        <w:r w:rsidR="00DE5F8F">
          <w:rPr>
            <w:noProof/>
            <w:webHidden/>
          </w:rPr>
          <w:fldChar w:fldCharType="begin"/>
        </w:r>
        <w:r w:rsidR="00DE5F8F">
          <w:rPr>
            <w:noProof/>
            <w:webHidden/>
          </w:rPr>
          <w:instrText xml:space="preserve"> PAGEREF _Toc7089376 \h </w:instrText>
        </w:r>
        <w:r w:rsidR="00DE5F8F">
          <w:rPr>
            <w:noProof/>
            <w:webHidden/>
          </w:rPr>
        </w:r>
        <w:r w:rsidR="00DE5F8F">
          <w:rPr>
            <w:noProof/>
            <w:webHidden/>
          </w:rPr>
          <w:fldChar w:fldCharType="separate"/>
        </w:r>
        <w:r w:rsidR="00DE5F8F">
          <w:rPr>
            <w:noProof/>
            <w:webHidden/>
          </w:rPr>
          <w:t>12</w:t>
        </w:r>
        <w:r w:rsidR="00DE5F8F">
          <w:rPr>
            <w:noProof/>
            <w:webHidden/>
          </w:rPr>
          <w:fldChar w:fldCharType="end"/>
        </w:r>
      </w:hyperlink>
    </w:p>
    <w:p w14:paraId="5D8A0DCD" w14:textId="545363A1" w:rsidR="00DE5F8F" w:rsidRDefault="00B62E57">
      <w:pPr>
        <w:pStyle w:val="Verzeichnis2"/>
        <w:tabs>
          <w:tab w:val="right" w:pos="9973"/>
        </w:tabs>
        <w:rPr>
          <w:b w:val="0"/>
          <w:bCs w:val="0"/>
          <w:smallCaps w:val="0"/>
          <w:noProof/>
        </w:rPr>
      </w:pPr>
      <w:hyperlink w:anchor="_Toc7089377" w:history="1">
        <w:r w:rsidR="00DE5F8F" w:rsidRPr="005E2AB2">
          <w:rPr>
            <w:rStyle w:val="Hyperlink"/>
            <w:noProof/>
            <w:lang w:bidi="en-US"/>
          </w:rPr>
          <w:t>6.7 String Termination [CJM]</w:t>
        </w:r>
        <w:r w:rsidR="00DE5F8F">
          <w:rPr>
            <w:noProof/>
            <w:webHidden/>
          </w:rPr>
          <w:tab/>
        </w:r>
        <w:r w:rsidR="00DE5F8F">
          <w:rPr>
            <w:noProof/>
            <w:webHidden/>
          </w:rPr>
          <w:fldChar w:fldCharType="begin"/>
        </w:r>
        <w:r w:rsidR="00DE5F8F">
          <w:rPr>
            <w:noProof/>
            <w:webHidden/>
          </w:rPr>
          <w:instrText xml:space="preserve"> PAGEREF _Toc7089377 \h </w:instrText>
        </w:r>
        <w:r w:rsidR="00DE5F8F">
          <w:rPr>
            <w:noProof/>
            <w:webHidden/>
          </w:rPr>
        </w:r>
        <w:r w:rsidR="00DE5F8F">
          <w:rPr>
            <w:noProof/>
            <w:webHidden/>
          </w:rPr>
          <w:fldChar w:fldCharType="separate"/>
        </w:r>
        <w:r w:rsidR="00DE5F8F">
          <w:rPr>
            <w:noProof/>
            <w:webHidden/>
          </w:rPr>
          <w:t>13</w:t>
        </w:r>
        <w:r w:rsidR="00DE5F8F">
          <w:rPr>
            <w:noProof/>
            <w:webHidden/>
          </w:rPr>
          <w:fldChar w:fldCharType="end"/>
        </w:r>
      </w:hyperlink>
    </w:p>
    <w:p w14:paraId="144052CF" w14:textId="2FF81091" w:rsidR="00DE5F8F" w:rsidRDefault="00B62E57">
      <w:pPr>
        <w:pStyle w:val="Verzeichnis2"/>
        <w:tabs>
          <w:tab w:val="right" w:pos="9973"/>
        </w:tabs>
        <w:rPr>
          <w:b w:val="0"/>
          <w:bCs w:val="0"/>
          <w:smallCaps w:val="0"/>
          <w:noProof/>
        </w:rPr>
      </w:pPr>
      <w:hyperlink w:anchor="_Toc7089378" w:history="1">
        <w:r w:rsidR="00DE5F8F" w:rsidRPr="005E2AB2">
          <w:rPr>
            <w:rStyle w:val="Hyperlink"/>
            <w:noProof/>
            <w:lang w:bidi="en-US"/>
          </w:rPr>
          <w:t>6.8 Buffer Boundary Violation [HCB]</w:t>
        </w:r>
        <w:r w:rsidR="00DE5F8F">
          <w:rPr>
            <w:noProof/>
            <w:webHidden/>
          </w:rPr>
          <w:tab/>
        </w:r>
        <w:r w:rsidR="00DE5F8F">
          <w:rPr>
            <w:noProof/>
            <w:webHidden/>
          </w:rPr>
          <w:fldChar w:fldCharType="begin"/>
        </w:r>
        <w:r w:rsidR="00DE5F8F">
          <w:rPr>
            <w:noProof/>
            <w:webHidden/>
          </w:rPr>
          <w:instrText xml:space="preserve"> PAGEREF _Toc7089378 \h </w:instrText>
        </w:r>
        <w:r w:rsidR="00DE5F8F">
          <w:rPr>
            <w:noProof/>
            <w:webHidden/>
          </w:rPr>
        </w:r>
        <w:r w:rsidR="00DE5F8F">
          <w:rPr>
            <w:noProof/>
            <w:webHidden/>
          </w:rPr>
          <w:fldChar w:fldCharType="separate"/>
        </w:r>
        <w:r w:rsidR="00DE5F8F">
          <w:rPr>
            <w:noProof/>
            <w:webHidden/>
          </w:rPr>
          <w:t>13</w:t>
        </w:r>
        <w:r w:rsidR="00DE5F8F">
          <w:rPr>
            <w:noProof/>
            <w:webHidden/>
          </w:rPr>
          <w:fldChar w:fldCharType="end"/>
        </w:r>
      </w:hyperlink>
    </w:p>
    <w:p w14:paraId="02B580CE" w14:textId="15EF10C7" w:rsidR="00DE5F8F" w:rsidRDefault="00B62E57">
      <w:pPr>
        <w:pStyle w:val="Verzeichnis2"/>
        <w:tabs>
          <w:tab w:val="right" w:pos="9973"/>
        </w:tabs>
        <w:rPr>
          <w:b w:val="0"/>
          <w:bCs w:val="0"/>
          <w:smallCaps w:val="0"/>
          <w:noProof/>
        </w:rPr>
      </w:pPr>
      <w:hyperlink w:anchor="_Toc7089379" w:history="1">
        <w:r w:rsidR="00DE5F8F" w:rsidRPr="005E2AB2">
          <w:rPr>
            <w:rStyle w:val="Hyperlink"/>
            <w:noProof/>
            <w:lang w:bidi="en-US"/>
          </w:rPr>
          <w:t>6.9 Unchecked Array Indexing [XYZ]</w:t>
        </w:r>
        <w:r w:rsidR="00DE5F8F">
          <w:rPr>
            <w:noProof/>
            <w:webHidden/>
          </w:rPr>
          <w:tab/>
        </w:r>
        <w:r w:rsidR="00DE5F8F">
          <w:rPr>
            <w:noProof/>
            <w:webHidden/>
          </w:rPr>
          <w:fldChar w:fldCharType="begin"/>
        </w:r>
        <w:r w:rsidR="00DE5F8F">
          <w:rPr>
            <w:noProof/>
            <w:webHidden/>
          </w:rPr>
          <w:instrText xml:space="preserve"> PAGEREF _Toc7089379 \h </w:instrText>
        </w:r>
        <w:r w:rsidR="00DE5F8F">
          <w:rPr>
            <w:noProof/>
            <w:webHidden/>
          </w:rPr>
        </w:r>
        <w:r w:rsidR="00DE5F8F">
          <w:rPr>
            <w:noProof/>
            <w:webHidden/>
          </w:rPr>
          <w:fldChar w:fldCharType="separate"/>
        </w:r>
        <w:r w:rsidR="00DE5F8F">
          <w:rPr>
            <w:noProof/>
            <w:webHidden/>
          </w:rPr>
          <w:t>13</w:t>
        </w:r>
        <w:r w:rsidR="00DE5F8F">
          <w:rPr>
            <w:noProof/>
            <w:webHidden/>
          </w:rPr>
          <w:fldChar w:fldCharType="end"/>
        </w:r>
      </w:hyperlink>
    </w:p>
    <w:p w14:paraId="081B1BC2" w14:textId="5C398C1D" w:rsidR="00DE5F8F" w:rsidRDefault="00B62E57">
      <w:pPr>
        <w:pStyle w:val="Verzeichnis2"/>
        <w:tabs>
          <w:tab w:val="right" w:pos="9973"/>
        </w:tabs>
        <w:rPr>
          <w:b w:val="0"/>
          <w:bCs w:val="0"/>
          <w:smallCaps w:val="0"/>
          <w:noProof/>
        </w:rPr>
      </w:pPr>
      <w:hyperlink w:anchor="_Toc7089380" w:history="1">
        <w:r w:rsidR="00DE5F8F" w:rsidRPr="005E2AB2">
          <w:rPr>
            <w:rStyle w:val="Hyperlink"/>
            <w:noProof/>
            <w:lang w:bidi="en-US"/>
          </w:rPr>
          <w:t>6.10 Unchecked Array Copying [XYW]</w:t>
        </w:r>
        <w:r w:rsidR="00DE5F8F">
          <w:rPr>
            <w:noProof/>
            <w:webHidden/>
          </w:rPr>
          <w:tab/>
        </w:r>
        <w:r w:rsidR="00DE5F8F">
          <w:rPr>
            <w:noProof/>
            <w:webHidden/>
          </w:rPr>
          <w:fldChar w:fldCharType="begin"/>
        </w:r>
        <w:r w:rsidR="00DE5F8F">
          <w:rPr>
            <w:noProof/>
            <w:webHidden/>
          </w:rPr>
          <w:instrText xml:space="preserve"> PAGEREF _Toc7089380 \h </w:instrText>
        </w:r>
        <w:r w:rsidR="00DE5F8F">
          <w:rPr>
            <w:noProof/>
            <w:webHidden/>
          </w:rPr>
        </w:r>
        <w:r w:rsidR="00DE5F8F">
          <w:rPr>
            <w:noProof/>
            <w:webHidden/>
          </w:rPr>
          <w:fldChar w:fldCharType="separate"/>
        </w:r>
        <w:r w:rsidR="00DE5F8F">
          <w:rPr>
            <w:noProof/>
            <w:webHidden/>
          </w:rPr>
          <w:t>13</w:t>
        </w:r>
        <w:r w:rsidR="00DE5F8F">
          <w:rPr>
            <w:noProof/>
            <w:webHidden/>
          </w:rPr>
          <w:fldChar w:fldCharType="end"/>
        </w:r>
      </w:hyperlink>
    </w:p>
    <w:p w14:paraId="13048872" w14:textId="3637AC8E" w:rsidR="00DE5F8F" w:rsidRDefault="00B62E57">
      <w:pPr>
        <w:pStyle w:val="Verzeichnis2"/>
        <w:tabs>
          <w:tab w:val="right" w:pos="9973"/>
        </w:tabs>
        <w:rPr>
          <w:b w:val="0"/>
          <w:bCs w:val="0"/>
          <w:smallCaps w:val="0"/>
          <w:noProof/>
        </w:rPr>
      </w:pPr>
      <w:hyperlink w:anchor="_Toc7089381" w:history="1">
        <w:r w:rsidR="00DE5F8F" w:rsidRPr="005E2AB2">
          <w:rPr>
            <w:rStyle w:val="Hyperlink"/>
            <w:noProof/>
            <w:lang w:bidi="en-US"/>
          </w:rPr>
          <w:t>6.11 Pointer Type Conversions [HFC]</w:t>
        </w:r>
        <w:r w:rsidR="00DE5F8F">
          <w:rPr>
            <w:noProof/>
            <w:webHidden/>
          </w:rPr>
          <w:tab/>
        </w:r>
        <w:r w:rsidR="00DE5F8F">
          <w:rPr>
            <w:noProof/>
            <w:webHidden/>
          </w:rPr>
          <w:fldChar w:fldCharType="begin"/>
        </w:r>
        <w:r w:rsidR="00DE5F8F">
          <w:rPr>
            <w:noProof/>
            <w:webHidden/>
          </w:rPr>
          <w:instrText xml:space="preserve"> PAGEREF _Toc7089381 \h </w:instrText>
        </w:r>
        <w:r w:rsidR="00DE5F8F">
          <w:rPr>
            <w:noProof/>
            <w:webHidden/>
          </w:rPr>
        </w:r>
        <w:r w:rsidR="00DE5F8F">
          <w:rPr>
            <w:noProof/>
            <w:webHidden/>
          </w:rPr>
          <w:fldChar w:fldCharType="separate"/>
        </w:r>
        <w:r w:rsidR="00DE5F8F">
          <w:rPr>
            <w:noProof/>
            <w:webHidden/>
          </w:rPr>
          <w:t>13</w:t>
        </w:r>
        <w:r w:rsidR="00DE5F8F">
          <w:rPr>
            <w:noProof/>
            <w:webHidden/>
          </w:rPr>
          <w:fldChar w:fldCharType="end"/>
        </w:r>
      </w:hyperlink>
    </w:p>
    <w:p w14:paraId="2FF332E8" w14:textId="73974541" w:rsidR="00DE5F8F" w:rsidRDefault="00B62E57">
      <w:pPr>
        <w:pStyle w:val="Verzeichnis2"/>
        <w:tabs>
          <w:tab w:val="right" w:pos="9973"/>
        </w:tabs>
        <w:rPr>
          <w:b w:val="0"/>
          <w:bCs w:val="0"/>
          <w:smallCaps w:val="0"/>
          <w:noProof/>
        </w:rPr>
      </w:pPr>
      <w:hyperlink w:anchor="_Toc7089382" w:history="1">
        <w:r w:rsidR="00DE5F8F" w:rsidRPr="005E2AB2">
          <w:rPr>
            <w:rStyle w:val="Hyperlink"/>
            <w:noProof/>
            <w:lang w:bidi="en-US"/>
          </w:rPr>
          <w:t>6.12 Pointer Arithmetic [RVG]</w:t>
        </w:r>
        <w:r w:rsidR="00DE5F8F">
          <w:rPr>
            <w:noProof/>
            <w:webHidden/>
          </w:rPr>
          <w:tab/>
        </w:r>
        <w:r w:rsidR="00DE5F8F">
          <w:rPr>
            <w:noProof/>
            <w:webHidden/>
          </w:rPr>
          <w:fldChar w:fldCharType="begin"/>
        </w:r>
        <w:r w:rsidR="00DE5F8F">
          <w:rPr>
            <w:noProof/>
            <w:webHidden/>
          </w:rPr>
          <w:instrText xml:space="preserve"> PAGEREF _Toc7089382 \h </w:instrText>
        </w:r>
        <w:r w:rsidR="00DE5F8F">
          <w:rPr>
            <w:noProof/>
            <w:webHidden/>
          </w:rPr>
        </w:r>
        <w:r w:rsidR="00DE5F8F">
          <w:rPr>
            <w:noProof/>
            <w:webHidden/>
          </w:rPr>
          <w:fldChar w:fldCharType="separate"/>
        </w:r>
        <w:r w:rsidR="00DE5F8F">
          <w:rPr>
            <w:noProof/>
            <w:webHidden/>
          </w:rPr>
          <w:t>13</w:t>
        </w:r>
        <w:r w:rsidR="00DE5F8F">
          <w:rPr>
            <w:noProof/>
            <w:webHidden/>
          </w:rPr>
          <w:fldChar w:fldCharType="end"/>
        </w:r>
      </w:hyperlink>
    </w:p>
    <w:p w14:paraId="1FF4AD09" w14:textId="493BCF58" w:rsidR="00DE5F8F" w:rsidRDefault="00B62E57">
      <w:pPr>
        <w:pStyle w:val="Verzeichnis2"/>
        <w:tabs>
          <w:tab w:val="right" w:pos="9973"/>
        </w:tabs>
        <w:rPr>
          <w:b w:val="0"/>
          <w:bCs w:val="0"/>
          <w:smallCaps w:val="0"/>
          <w:noProof/>
        </w:rPr>
      </w:pPr>
      <w:hyperlink w:anchor="_Toc7089383" w:history="1">
        <w:r w:rsidR="00DE5F8F" w:rsidRPr="005E2AB2">
          <w:rPr>
            <w:rStyle w:val="Hyperlink"/>
            <w:noProof/>
            <w:lang w:bidi="en-US"/>
          </w:rPr>
          <w:t>6.13 Null Pointer Dereference [XYH]</w:t>
        </w:r>
        <w:r w:rsidR="00DE5F8F">
          <w:rPr>
            <w:noProof/>
            <w:webHidden/>
          </w:rPr>
          <w:tab/>
        </w:r>
        <w:r w:rsidR="00DE5F8F">
          <w:rPr>
            <w:noProof/>
            <w:webHidden/>
          </w:rPr>
          <w:fldChar w:fldCharType="begin"/>
        </w:r>
        <w:r w:rsidR="00DE5F8F">
          <w:rPr>
            <w:noProof/>
            <w:webHidden/>
          </w:rPr>
          <w:instrText xml:space="preserve"> PAGEREF _Toc7089383 \h </w:instrText>
        </w:r>
        <w:r w:rsidR="00DE5F8F">
          <w:rPr>
            <w:noProof/>
            <w:webHidden/>
          </w:rPr>
        </w:r>
        <w:r w:rsidR="00DE5F8F">
          <w:rPr>
            <w:noProof/>
            <w:webHidden/>
          </w:rPr>
          <w:fldChar w:fldCharType="separate"/>
        </w:r>
        <w:r w:rsidR="00DE5F8F">
          <w:rPr>
            <w:noProof/>
            <w:webHidden/>
          </w:rPr>
          <w:t>13</w:t>
        </w:r>
        <w:r w:rsidR="00DE5F8F">
          <w:rPr>
            <w:noProof/>
            <w:webHidden/>
          </w:rPr>
          <w:fldChar w:fldCharType="end"/>
        </w:r>
      </w:hyperlink>
    </w:p>
    <w:p w14:paraId="089EFDB0" w14:textId="3AAB54A1" w:rsidR="00DE5F8F" w:rsidRDefault="00B62E57">
      <w:pPr>
        <w:pStyle w:val="Verzeichnis2"/>
        <w:tabs>
          <w:tab w:val="right" w:pos="9973"/>
        </w:tabs>
        <w:rPr>
          <w:b w:val="0"/>
          <w:bCs w:val="0"/>
          <w:smallCaps w:val="0"/>
          <w:noProof/>
        </w:rPr>
      </w:pPr>
      <w:hyperlink w:anchor="_Toc7089384" w:history="1">
        <w:r w:rsidR="00DE5F8F" w:rsidRPr="005E2AB2">
          <w:rPr>
            <w:rStyle w:val="Hyperlink"/>
            <w:noProof/>
            <w:lang w:bidi="en-US"/>
          </w:rPr>
          <w:t>6.14 Dangling Reference to Heap [XYK]</w:t>
        </w:r>
        <w:r w:rsidR="00DE5F8F">
          <w:rPr>
            <w:noProof/>
            <w:webHidden/>
          </w:rPr>
          <w:tab/>
        </w:r>
        <w:r w:rsidR="00DE5F8F">
          <w:rPr>
            <w:noProof/>
            <w:webHidden/>
          </w:rPr>
          <w:fldChar w:fldCharType="begin"/>
        </w:r>
        <w:r w:rsidR="00DE5F8F">
          <w:rPr>
            <w:noProof/>
            <w:webHidden/>
          </w:rPr>
          <w:instrText xml:space="preserve"> PAGEREF _Toc7089384 \h </w:instrText>
        </w:r>
        <w:r w:rsidR="00DE5F8F">
          <w:rPr>
            <w:noProof/>
            <w:webHidden/>
          </w:rPr>
        </w:r>
        <w:r w:rsidR="00DE5F8F">
          <w:rPr>
            <w:noProof/>
            <w:webHidden/>
          </w:rPr>
          <w:fldChar w:fldCharType="separate"/>
        </w:r>
        <w:r w:rsidR="00DE5F8F">
          <w:rPr>
            <w:noProof/>
            <w:webHidden/>
          </w:rPr>
          <w:t>13</w:t>
        </w:r>
        <w:r w:rsidR="00DE5F8F">
          <w:rPr>
            <w:noProof/>
            <w:webHidden/>
          </w:rPr>
          <w:fldChar w:fldCharType="end"/>
        </w:r>
      </w:hyperlink>
    </w:p>
    <w:p w14:paraId="567708BD" w14:textId="7CF0DF8D" w:rsidR="00DE5F8F" w:rsidRDefault="00B62E57">
      <w:pPr>
        <w:pStyle w:val="Verzeichnis2"/>
        <w:tabs>
          <w:tab w:val="right" w:pos="9973"/>
        </w:tabs>
        <w:rPr>
          <w:b w:val="0"/>
          <w:bCs w:val="0"/>
          <w:smallCaps w:val="0"/>
          <w:noProof/>
        </w:rPr>
      </w:pPr>
      <w:hyperlink w:anchor="_Toc7089385" w:history="1">
        <w:r w:rsidR="00DE5F8F" w:rsidRPr="005E2AB2">
          <w:rPr>
            <w:rStyle w:val="Hyperlink"/>
            <w:noProof/>
            <w:lang w:bidi="en-US"/>
          </w:rPr>
          <w:t>6.15 Arithmetic Wrap-around Error [FIF]</w:t>
        </w:r>
        <w:r w:rsidR="00DE5F8F">
          <w:rPr>
            <w:noProof/>
            <w:webHidden/>
          </w:rPr>
          <w:tab/>
        </w:r>
        <w:r w:rsidR="00DE5F8F">
          <w:rPr>
            <w:noProof/>
            <w:webHidden/>
          </w:rPr>
          <w:fldChar w:fldCharType="begin"/>
        </w:r>
        <w:r w:rsidR="00DE5F8F">
          <w:rPr>
            <w:noProof/>
            <w:webHidden/>
          </w:rPr>
          <w:instrText xml:space="preserve"> PAGEREF _Toc7089385 \h </w:instrText>
        </w:r>
        <w:r w:rsidR="00DE5F8F">
          <w:rPr>
            <w:noProof/>
            <w:webHidden/>
          </w:rPr>
        </w:r>
        <w:r w:rsidR="00DE5F8F">
          <w:rPr>
            <w:noProof/>
            <w:webHidden/>
          </w:rPr>
          <w:fldChar w:fldCharType="separate"/>
        </w:r>
        <w:r w:rsidR="00DE5F8F">
          <w:rPr>
            <w:noProof/>
            <w:webHidden/>
          </w:rPr>
          <w:t>14</w:t>
        </w:r>
        <w:r w:rsidR="00DE5F8F">
          <w:rPr>
            <w:noProof/>
            <w:webHidden/>
          </w:rPr>
          <w:fldChar w:fldCharType="end"/>
        </w:r>
      </w:hyperlink>
    </w:p>
    <w:p w14:paraId="2F971AE8" w14:textId="4A31B00B" w:rsidR="00DE5F8F" w:rsidRDefault="00B62E57">
      <w:pPr>
        <w:pStyle w:val="Verzeichnis2"/>
        <w:tabs>
          <w:tab w:val="right" w:pos="9973"/>
        </w:tabs>
        <w:rPr>
          <w:b w:val="0"/>
          <w:bCs w:val="0"/>
          <w:smallCaps w:val="0"/>
          <w:noProof/>
        </w:rPr>
      </w:pPr>
      <w:hyperlink w:anchor="_Toc7089386" w:history="1">
        <w:r w:rsidR="00DE5F8F" w:rsidRPr="005E2AB2">
          <w:rPr>
            <w:rStyle w:val="Hyperlink"/>
            <w:noProof/>
            <w:lang w:bidi="en-US"/>
          </w:rPr>
          <w:t>6.16 Using Shift Operations for Multiplication and Division [PIK]</w:t>
        </w:r>
        <w:r w:rsidR="00DE5F8F">
          <w:rPr>
            <w:noProof/>
            <w:webHidden/>
          </w:rPr>
          <w:tab/>
        </w:r>
        <w:r w:rsidR="00DE5F8F">
          <w:rPr>
            <w:noProof/>
            <w:webHidden/>
          </w:rPr>
          <w:fldChar w:fldCharType="begin"/>
        </w:r>
        <w:r w:rsidR="00DE5F8F">
          <w:rPr>
            <w:noProof/>
            <w:webHidden/>
          </w:rPr>
          <w:instrText xml:space="preserve"> PAGEREF _Toc7089386 \h </w:instrText>
        </w:r>
        <w:r w:rsidR="00DE5F8F">
          <w:rPr>
            <w:noProof/>
            <w:webHidden/>
          </w:rPr>
        </w:r>
        <w:r w:rsidR="00DE5F8F">
          <w:rPr>
            <w:noProof/>
            <w:webHidden/>
          </w:rPr>
          <w:fldChar w:fldCharType="separate"/>
        </w:r>
        <w:r w:rsidR="00DE5F8F">
          <w:rPr>
            <w:noProof/>
            <w:webHidden/>
          </w:rPr>
          <w:t>14</w:t>
        </w:r>
        <w:r w:rsidR="00DE5F8F">
          <w:rPr>
            <w:noProof/>
            <w:webHidden/>
          </w:rPr>
          <w:fldChar w:fldCharType="end"/>
        </w:r>
      </w:hyperlink>
    </w:p>
    <w:p w14:paraId="52F00927" w14:textId="52993433" w:rsidR="00DE5F8F" w:rsidRDefault="00B62E57">
      <w:pPr>
        <w:pStyle w:val="Verzeichnis2"/>
        <w:tabs>
          <w:tab w:val="right" w:pos="9973"/>
        </w:tabs>
        <w:rPr>
          <w:b w:val="0"/>
          <w:bCs w:val="0"/>
          <w:smallCaps w:val="0"/>
          <w:noProof/>
        </w:rPr>
      </w:pPr>
      <w:hyperlink w:anchor="_Toc7089387" w:history="1">
        <w:r w:rsidR="00DE5F8F" w:rsidRPr="005E2AB2">
          <w:rPr>
            <w:rStyle w:val="Hyperlink"/>
            <w:noProof/>
            <w:lang w:bidi="en-US"/>
          </w:rPr>
          <w:t>6.17 Choice of Clear Names [NAI]</w:t>
        </w:r>
        <w:r w:rsidR="00DE5F8F">
          <w:rPr>
            <w:noProof/>
            <w:webHidden/>
          </w:rPr>
          <w:tab/>
        </w:r>
        <w:r w:rsidR="00DE5F8F">
          <w:rPr>
            <w:noProof/>
            <w:webHidden/>
          </w:rPr>
          <w:fldChar w:fldCharType="begin"/>
        </w:r>
        <w:r w:rsidR="00DE5F8F">
          <w:rPr>
            <w:noProof/>
            <w:webHidden/>
          </w:rPr>
          <w:instrText xml:space="preserve"> PAGEREF _Toc7089387 \h </w:instrText>
        </w:r>
        <w:r w:rsidR="00DE5F8F">
          <w:rPr>
            <w:noProof/>
            <w:webHidden/>
          </w:rPr>
        </w:r>
        <w:r w:rsidR="00DE5F8F">
          <w:rPr>
            <w:noProof/>
            <w:webHidden/>
          </w:rPr>
          <w:fldChar w:fldCharType="separate"/>
        </w:r>
        <w:r w:rsidR="00DE5F8F">
          <w:rPr>
            <w:noProof/>
            <w:webHidden/>
          </w:rPr>
          <w:t>14</w:t>
        </w:r>
        <w:r w:rsidR="00DE5F8F">
          <w:rPr>
            <w:noProof/>
            <w:webHidden/>
          </w:rPr>
          <w:fldChar w:fldCharType="end"/>
        </w:r>
      </w:hyperlink>
    </w:p>
    <w:p w14:paraId="5D9BF2F6" w14:textId="31BF0184" w:rsidR="00DE5F8F" w:rsidRDefault="00B62E57">
      <w:pPr>
        <w:pStyle w:val="Verzeichnis2"/>
        <w:tabs>
          <w:tab w:val="right" w:pos="9973"/>
        </w:tabs>
        <w:rPr>
          <w:b w:val="0"/>
          <w:bCs w:val="0"/>
          <w:smallCaps w:val="0"/>
          <w:noProof/>
        </w:rPr>
      </w:pPr>
      <w:hyperlink w:anchor="_Toc7089388" w:history="1">
        <w:r w:rsidR="00DE5F8F" w:rsidRPr="005E2AB2">
          <w:rPr>
            <w:rStyle w:val="Hyperlink"/>
            <w:noProof/>
            <w:lang w:bidi="en-US"/>
          </w:rPr>
          <w:t>6.18 Dead Store [WXQ]</w:t>
        </w:r>
        <w:r w:rsidR="00DE5F8F">
          <w:rPr>
            <w:noProof/>
            <w:webHidden/>
          </w:rPr>
          <w:tab/>
        </w:r>
        <w:r w:rsidR="00DE5F8F">
          <w:rPr>
            <w:noProof/>
            <w:webHidden/>
          </w:rPr>
          <w:fldChar w:fldCharType="begin"/>
        </w:r>
        <w:r w:rsidR="00DE5F8F">
          <w:rPr>
            <w:noProof/>
            <w:webHidden/>
          </w:rPr>
          <w:instrText xml:space="preserve"> PAGEREF _Toc7089388 \h </w:instrText>
        </w:r>
        <w:r w:rsidR="00DE5F8F">
          <w:rPr>
            <w:noProof/>
            <w:webHidden/>
          </w:rPr>
        </w:r>
        <w:r w:rsidR="00DE5F8F">
          <w:rPr>
            <w:noProof/>
            <w:webHidden/>
          </w:rPr>
          <w:fldChar w:fldCharType="separate"/>
        </w:r>
        <w:r w:rsidR="00DE5F8F">
          <w:rPr>
            <w:noProof/>
            <w:webHidden/>
          </w:rPr>
          <w:t>16</w:t>
        </w:r>
        <w:r w:rsidR="00DE5F8F">
          <w:rPr>
            <w:noProof/>
            <w:webHidden/>
          </w:rPr>
          <w:fldChar w:fldCharType="end"/>
        </w:r>
      </w:hyperlink>
    </w:p>
    <w:p w14:paraId="42C4A062" w14:textId="51870AE7" w:rsidR="00DE5F8F" w:rsidRDefault="00B62E57">
      <w:pPr>
        <w:pStyle w:val="Verzeichnis2"/>
        <w:tabs>
          <w:tab w:val="right" w:pos="9973"/>
        </w:tabs>
        <w:rPr>
          <w:b w:val="0"/>
          <w:bCs w:val="0"/>
          <w:smallCaps w:val="0"/>
          <w:noProof/>
        </w:rPr>
      </w:pPr>
      <w:hyperlink w:anchor="_Toc7089389" w:history="1">
        <w:r w:rsidR="00DE5F8F" w:rsidRPr="005E2AB2">
          <w:rPr>
            <w:rStyle w:val="Hyperlink"/>
            <w:noProof/>
            <w:lang w:bidi="en-US"/>
          </w:rPr>
          <w:t>6.19 Unused Variable [YZS]</w:t>
        </w:r>
        <w:r w:rsidR="00DE5F8F">
          <w:rPr>
            <w:noProof/>
            <w:webHidden/>
          </w:rPr>
          <w:tab/>
        </w:r>
        <w:r w:rsidR="00DE5F8F">
          <w:rPr>
            <w:noProof/>
            <w:webHidden/>
          </w:rPr>
          <w:fldChar w:fldCharType="begin"/>
        </w:r>
        <w:r w:rsidR="00DE5F8F">
          <w:rPr>
            <w:noProof/>
            <w:webHidden/>
          </w:rPr>
          <w:instrText xml:space="preserve"> PAGEREF _Toc7089389 \h </w:instrText>
        </w:r>
        <w:r w:rsidR="00DE5F8F">
          <w:rPr>
            <w:noProof/>
            <w:webHidden/>
          </w:rPr>
        </w:r>
        <w:r w:rsidR="00DE5F8F">
          <w:rPr>
            <w:noProof/>
            <w:webHidden/>
          </w:rPr>
          <w:fldChar w:fldCharType="separate"/>
        </w:r>
        <w:r w:rsidR="00DE5F8F">
          <w:rPr>
            <w:noProof/>
            <w:webHidden/>
          </w:rPr>
          <w:t>17</w:t>
        </w:r>
        <w:r w:rsidR="00DE5F8F">
          <w:rPr>
            <w:noProof/>
            <w:webHidden/>
          </w:rPr>
          <w:fldChar w:fldCharType="end"/>
        </w:r>
      </w:hyperlink>
    </w:p>
    <w:p w14:paraId="0C49A15A" w14:textId="77421ACB" w:rsidR="00DE5F8F" w:rsidRDefault="00B62E57">
      <w:pPr>
        <w:pStyle w:val="Verzeichnis2"/>
        <w:tabs>
          <w:tab w:val="right" w:pos="9973"/>
        </w:tabs>
        <w:rPr>
          <w:b w:val="0"/>
          <w:bCs w:val="0"/>
          <w:smallCaps w:val="0"/>
          <w:noProof/>
        </w:rPr>
      </w:pPr>
      <w:hyperlink w:anchor="_Toc7089390" w:history="1">
        <w:r w:rsidR="00DE5F8F" w:rsidRPr="005E2AB2">
          <w:rPr>
            <w:rStyle w:val="Hyperlink"/>
            <w:noProof/>
            <w:lang w:bidi="en-US"/>
          </w:rPr>
          <w:t>6.20 Identifier Name Reuse [YOW]</w:t>
        </w:r>
        <w:r w:rsidR="00DE5F8F">
          <w:rPr>
            <w:noProof/>
            <w:webHidden/>
          </w:rPr>
          <w:tab/>
        </w:r>
        <w:r w:rsidR="00DE5F8F">
          <w:rPr>
            <w:noProof/>
            <w:webHidden/>
          </w:rPr>
          <w:fldChar w:fldCharType="begin"/>
        </w:r>
        <w:r w:rsidR="00DE5F8F">
          <w:rPr>
            <w:noProof/>
            <w:webHidden/>
          </w:rPr>
          <w:instrText xml:space="preserve"> PAGEREF _Toc7089390 \h </w:instrText>
        </w:r>
        <w:r w:rsidR="00DE5F8F">
          <w:rPr>
            <w:noProof/>
            <w:webHidden/>
          </w:rPr>
        </w:r>
        <w:r w:rsidR="00DE5F8F">
          <w:rPr>
            <w:noProof/>
            <w:webHidden/>
          </w:rPr>
          <w:fldChar w:fldCharType="separate"/>
        </w:r>
        <w:r w:rsidR="00DE5F8F">
          <w:rPr>
            <w:noProof/>
            <w:webHidden/>
          </w:rPr>
          <w:t>17</w:t>
        </w:r>
        <w:r w:rsidR="00DE5F8F">
          <w:rPr>
            <w:noProof/>
            <w:webHidden/>
          </w:rPr>
          <w:fldChar w:fldCharType="end"/>
        </w:r>
      </w:hyperlink>
    </w:p>
    <w:p w14:paraId="7FBFB3B0" w14:textId="5A227EDC" w:rsidR="00DE5F8F" w:rsidRDefault="00B62E57">
      <w:pPr>
        <w:pStyle w:val="Verzeichnis2"/>
        <w:tabs>
          <w:tab w:val="right" w:pos="9973"/>
        </w:tabs>
        <w:rPr>
          <w:b w:val="0"/>
          <w:bCs w:val="0"/>
          <w:smallCaps w:val="0"/>
          <w:noProof/>
        </w:rPr>
      </w:pPr>
      <w:hyperlink w:anchor="_Toc7089391" w:history="1">
        <w:r w:rsidR="00DE5F8F" w:rsidRPr="005E2AB2">
          <w:rPr>
            <w:rStyle w:val="Hyperlink"/>
            <w:noProof/>
            <w:lang w:bidi="en-US"/>
          </w:rPr>
          <w:t>6.21 Namespace Issues [BJL]</w:t>
        </w:r>
        <w:r w:rsidR="00DE5F8F">
          <w:rPr>
            <w:noProof/>
            <w:webHidden/>
          </w:rPr>
          <w:tab/>
        </w:r>
        <w:r w:rsidR="00DE5F8F">
          <w:rPr>
            <w:noProof/>
            <w:webHidden/>
          </w:rPr>
          <w:fldChar w:fldCharType="begin"/>
        </w:r>
        <w:r w:rsidR="00DE5F8F">
          <w:rPr>
            <w:noProof/>
            <w:webHidden/>
          </w:rPr>
          <w:instrText xml:space="preserve"> PAGEREF _Toc7089391 \h </w:instrText>
        </w:r>
        <w:r w:rsidR="00DE5F8F">
          <w:rPr>
            <w:noProof/>
            <w:webHidden/>
          </w:rPr>
        </w:r>
        <w:r w:rsidR="00DE5F8F">
          <w:rPr>
            <w:noProof/>
            <w:webHidden/>
          </w:rPr>
          <w:fldChar w:fldCharType="separate"/>
        </w:r>
        <w:r w:rsidR="00DE5F8F">
          <w:rPr>
            <w:noProof/>
            <w:webHidden/>
          </w:rPr>
          <w:t>19</w:t>
        </w:r>
        <w:r w:rsidR="00DE5F8F">
          <w:rPr>
            <w:noProof/>
            <w:webHidden/>
          </w:rPr>
          <w:fldChar w:fldCharType="end"/>
        </w:r>
      </w:hyperlink>
    </w:p>
    <w:p w14:paraId="785D5767" w14:textId="4E822034" w:rsidR="00DE5F8F" w:rsidRDefault="00B62E57">
      <w:pPr>
        <w:pStyle w:val="Verzeichnis2"/>
        <w:tabs>
          <w:tab w:val="right" w:pos="9973"/>
        </w:tabs>
        <w:rPr>
          <w:b w:val="0"/>
          <w:bCs w:val="0"/>
          <w:smallCaps w:val="0"/>
          <w:noProof/>
        </w:rPr>
      </w:pPr>
      <w:hyperlink w:anchor="_Toc7089392" w:history="1">
        <w:r w:rsidR="00DE5F8F" w:rsidRPr="005E2AB2">
          <w:rPr>
            <w:rStyle w:val="Hyperlink"/>
            <w:noProof/>
            <w:lang w:bidi="en-US"/>
          </w:rPr>
          <w:t>6.22 Initialization of Variables [LAV]</w:t>
        </w:r>
        <w:r w:rsidR="00DE5F8F">
          <w:rPr>
            <w:noProof/>
            <w:webHidden/>
          </w:rPr>
          <w:tab/>
        </w:r>
        <w:r w:rsidR="00DE5F8F">
          <w:rPr>
            <w:noProof/>
            <w:webHidden/>
          </w:rPr>
          <w:fldChar w:fldCharType="begin"/>
        </w:r>
        <w:r w:rsidR="00DE5F8F">
          <w:rPr>
            <w:noProof/>
            <w:webHidden/>
          </w:rPr>
          <w:instrText xml:space="preserve"> PAGEREF _Toc7089392 \h </w:instrText>
        </w:r>
        <w:r w:rsidR="00DE5F8F">
          <w:rPr>
            <w:noProof/>
            <w:webHidden/>
          </w:rPr>
        </w:r>
        <w:r w:rsidR="00DE5F8F">
          <w:rPr>
            <w:noProof/>
            <w:webHidden/>
          </w:rPr>
          <w:fldChar w:fldCharType="separate"/>
        </w:r>
        <w:r w:rsidR="00DE5F8F">
          <w:rPr>
            <w:noProof/>
            <w:webHidden/>
          </w:rPr>
          <w:t>22</w:t>
        </w:r>
        <w:r w:rsidR="00DE5F8F">
          <w:rPr>
            <w:noProof/>
            <w:webHidden/>
          </w:rPr>
          <w:fldChar w:fldCharType="end"/>
        </w:r>
      </w:hyperlink>
    </w:p>
    <w:p w14:paraId="2FEEFCFC" w14:textId="6360C8B9" w:rsidR="00DE5F8F" w:rsidRDefault="00B62E57">
      <w:pPr>
        <w:pStyle w:val="Verzeichnis2"/>
        <w:tabs>
          <w:tab w:val="right" w:pos="9973"/>
        </w:tabs>
        <w:rPr>
          <w:b w:val="0"/>
          <w:bCs w:val="0"/>
          <w:smallCaps w:val="0"/>
          <w:noProof/>
        </w:rPr>
      </w:pPr>
      <w:hyperlink w:anchor="_Toc7089393" w:history="1">
        <w:r w:rsidR="00DE5F8F" w:rsidRPr="005E2AB2">
          <w:rPr>
            <w:rStyle w:val="Hyperlink"/>
            <w:noProof/>
            <w:lang w:bidi="en-US"/>
          </w:rPr>
          <w:t>6.23 Operator Precedence and Associativity [JCW]</w:t>
        </w:r>
        <w:r w:rsidR="00DE5F8F">
          <w:rPr>
            <w:noProof/>
            <w:webHidden/>
          </w:rPr>
          <w:tab/>
        </w:r>
        <w:r w:rsidR="00DE5F8F">
          <w:rPr>
            <w:noProof/>
            <w:webHidden/>
          </w:rPr>
          <w:fldChar w:fldCharType="begin"/>
        </w:r>
        <w:r w:rsidR="00DE5F8F">
          <w:rPr>
            <w:noProof/>
            <w:webHidden/>
          </w:rPr>
          <w:instrText xml:space="preserve"> PAGEREF _Toc7089393 \h </w:instrText>
        </w:r>
        <w:r w:rsidR="00DE5F8F">
          <w:rPr>
            <w:noProof/>
            <w:webHidden/>
          </w:rPr>
        </w:r>
        <w:r w:rsidR="00DE5F8F">
          <w:rPr>
            <w:noProof/>
            <w:webHidden/>
          </w:rPr>
          <w:fldChar w:fldCharType="separate"/>
        </w:r>
        <w:r w:rsidR="00DE5F8F">
          <w:rPr>
            <w:noProof/>
            <w:webHidden/>
          </w:rPr>
          <w:t>23</w:t>
        </w:r>
        <w:r w:rsidR="00DE5F8F">
          <w:rPr>
            <w:noProof/>
            <w:webHidden/>
          </w:rPr>
          <w:fldChar w:fldCharType="end"/>
        </w:r>
      </w:hyperlink>
    </w:p>
    <w:p w14:paraId="7E6C1F0B" w14:textId="111985D8" w:rsidR="00DE5F8F" w:rsidRDefault="00B62E57">
      <w:pPr>
        <w:pStyle w:val="Verzeichnis2"/>
        <w:tabs>
          <w:tab w:val="right" w:pos="9973"/>
        </w:tabs>
        <w:rPr>
          <w:b w:val="0"/>
          <w:bCs w:val="0"/>
          <w:smallCaps w:val="0"/>
          <w:noProof/>
        </w:rPr>
      </w:pPr>
      <w:hyperlink w:anchor="_Toc7089394" w:history="1">
        <w:r w:rsidR="00DE5F8F" w:rsidRPr="005E2AB2">
          <w:rPr>
            <w:rStyle w:val="Hyperlink"/>
            <w:noProof/>
            <w:lang w:bidi="en-US"/>
          </w:rPr>
          <w:t>6.24 Side-effects and Order of Evaluation of Operands [SAM]</w:t>
        </w:r>
        <w:r w:rsidR="00DE5F8F">
          <w:rPr>
            <w:noProof/>
            <w:webHidden/>
          </w:rPr>
          <w:tab/>
        </w:r>
        <w:r w:rsidR="00DE5F8F">
          <w:rPr>
            <w:noProof/>
            <w:webHidden/>
          </w:rPr>
          <w:fldChar w:fldCharType="begin"/>
        </w:r>
        <w:r w:rsidR="00DE5F8F">
          <w:rPr>
            <w:noProof/>
            <w:webHidden/>
          </w:rPr>
          <w:instrText xml:space="preserve"> PAGEREF _Toc7089394 \h </w:instrText>
        </w:r>
        <w:r w:rsidR="00DE5F8F">
          <w:rPr>
            <w:noProof/>
            <w:webHidden/>
          </w:rPr>
        </w:r>
        <w:r w:rsidR="00DE5F8F">
          <w:rPr>
            <w:noProof/>
            <w:webHidden/>
          </w:rPr>
          <w:fldChar w:fldCharType="separate"/>
        </w:r>
        <w:r w:rsidR="00DE5F8F">
          <w:rPr>
            <w:noProof/>
            <w:webHidden/>
          </w:rPr>
          <w:t>23</w:t>
        </w:r>
        <w:r w:rsidR="00DE5F8F">
          <w:rPr>
            <w:noProof/>
            <w:webHidden/>
          </w:rPr>
          <w:fldChar w:fldCharType="end"/>
        </w:r>
      </w:hyperlink>
    </w:p>
    <w:p w14:paraId="14EFDE7D" w14:textId="27C28DAF" w:rsidR="00DE5F8F" w:rsidRDefault="00B62E57">
      <w:pPr>
        <w:pStyle w:val="Verzeichnis2"/>
        <w:tabs>
          <w:tab w:val="right" w:pos="9973"/>
        </w:tabs>
        <w:rPr>
          <w:b w:val="0"/>
          <w:bCs w:val="0"/>
          <w:smallCaps w:val="0"/>
          <w:noProof/>
        </w:rPr>
      </w:pPr>
      <w:hyperlink w:anchor="_Toc7089395" w:history="1">
        <w:r w:rsidR="00DE5F8F" w:rsidRPr="005E2AB2">
          <w:rPr>
            <w:rStyle w:val="Hyperlink"/>
            <w:noProof/>
            <w:lang w:bidi="en-US"/>
          </w:rPr>
          <w:t>6.25 Likely Incorrect Expression [KOA]</w:t>
        </w:r>
        <w:r w:rsidR="00DE5F8F">
          <w:rPr>
            <w:noProof/>
            <w:webHidden/>
          </w:rPr>
          <w:tab/>
        </w:r>
        <w:r w:rsidR="00DE5F8F">
          <w:rPr>
            <w:noProof/>
            <w:webHidden/>
          </w:rPr>
          <w:fldChar w:fldCharType="begin"/>
        </w:r>
        <w:r w:rsidR="00DE5F8F">
          <w:rPr>
            <w:noProof/>
            <w:webHidden/>
          </w:rPr>
          <w:instrText xml:space="preserve"> PAGEREF _Toc7089395 \h </w:instrText>
        </w:r>
        <w:r w:rsidR="00DE5F8F">
          <w:rPr>
            <w:noProof/>
            <w:webHidden/>
          </w:rPr>
        </w:r>
        <w:r w:rsidR="00DE5F8F">
          <w:rPr>
            <w:noProof/>
            <w:webHidden/>
          </w:rPr>
          <w:fldChar w:fldCharType="separate"/>
        </w:r>
        <w:r w:rsidR="00DE5F8F">
          <w:rPr>
            <w:noProof/>
            <w:webHidden/>
          </w:rPr>
          <w:t>25</w:t>
        </w:r>
        <w:r w:rsidR="00DE5F8F">
          <w:rPr>
            <w:noProof/>
            <w:webHidden/>
          </w:rPr>
          <w:fldChar w:fldCharType="end"/>
        </w:r>
      </w:hyperlink>
    </w:p>
    <w:p w14:paraId="51370DB1" w14:textId="653CDD7F" w:rsidR="00DE5F8F" w:rsidRDefault="00B62E57">
      <w:pPr>
        <w:pStyle w:val="Verzeichnis2"/>
        <w:tabs>
          <w:tab w:val="right" w:pos="9973"/>
        </w:tabs>
        <w:rPr>
          <w:b w:val="0"/>
          <w:bCs w:val="0"/>
          <w:smallCaps w:val="0"/>
          <w:noProof/>
        </w:rPr>
      </w:pPr>
      <w:hyperlink w:anchor="_Toc7089396" w:history="1">
        <w:r w:rsidR="00DE5F8F" w:rsidRPr="005E2AB2">
          <w:rPr>
            <w:rStyle w:val="Hyperlink"/>
            <w:noProof/>
            <w:lang w:bidi="en-US"/>
          </w:rPr>
          <w:t>6.26 Dead and Deactivated Code [XYQ]</w:t>
        </w:r>
        <w:r w:rsidR="00DE5F8F">
          <w:rPr>
            <w:noProof/>
            <w:webHidden/>
          </w:rPr>
          <w:tab/>
        </w:r>
        <w:r w:rsidR="00DE5F8F">
          <w:rPr>
            <w:noProof/>
            <w:webHidden/>
          </w:rPr>
          <w:fldChar w:fldCharType="begin"/>
        </w:r>
        <w:r w:rsidR="00DE5F8F">
          <w:rPr>
            <w:noProof/>
            <w:webHidden/>
          </w:rPr>
          <w:instrText xml:space="preserve"> PAGEREF _Toc7089396 \h </w:instrText>
        </w:r>
        <w:r w:rsidR="00DE5F8F">
          <w:rPr>
            <w:noProof/>
            <w:webHidden/>
          </w:rPr>
        </w:r>
        <w:r w:rsidR="00DE5F8F">
          <w:rPr>
            <w:noProof/>
            <w:webHidden/>
          </w:rPr>
          <w:fldChar w:fldCharType="separate"/>
        </w:r>
        <w:r w:rsidR="00DE5F8F">
          <w:rPr>
            <w:noProof/>
            <w:webHidden/>
          </w:rPr>
          <w:t>26</w:t>
        </w:r>
        <w:r w:rsidR="00DE5F8F">
          <w:rPr>
            <w:noProof/>
            <w:webHidden/>
          </w:rPr>
          <w:fldChar w:fldCharType="end"/>
        </w:r>
      </w:hyperlink>
    </w:p>
    <w:p w14:paraId="4815268D" w14:textId="25207224" w:rsidR="00DE5F8F" w:rsidRDefault="00B62E57">
      <w:pPr>
        <w:pStyle w:val="Verzeichnis2"/>
        <w:tabs>
          <w:tab w:val="right" w:pos="9973"/>
        </w:tabs>
        <w:rPr>
          <w:b w:val="0"/>
          <w:bCs w:val="0"/>
          <w:smallCaps w:val="0"/>
          <w:noProof/>
        </w:rPr>
      </w:pPr>
      <w:hyperlink w:anchor="_Toc7089397" w:history="1">
        <w:r w:rsidR="00DE5F8F" w:rsidRPr="005E2AB2">
          <w:rPr>
            <w:rStyle w:val="Hyperlink"/>
            <w:noProof/>
            <w:lang w:bidi="en-US"/>
          </w:rPr>
          <w:t>6.27 Switch Statements and Static Analysis [CLL]</w:t>
        </w:r>
        <w:r w:rsidR="00DE5F8F">
          <w:rPr>
            <w:noProof/>
            <w:webHidden/>
          </w:rPr>
          <w:tab/>
        </w:r>
        <w:r w:rsidR="00DE5F8F">
          <w:rPr>
            <w:noProof/>
            <w:webHidden/>
          </w:rPr>
          <w:fldChar w:fldCharType="begin"/>
        </w:r>
        <w:r w:rsidR="00DE5F8F">
          <w:rPr>
            <w:noProof/>
            <w:webHidden/>
          </w:rPr>
          <w:instrText xml:space="preserve"> PAGEREF _Toc7089397 \h </w:instrText>
        </w:r>
        <w:r w:rsidR="00DE5F8F">
          <w:rPr>
            <w:noProof/>
            <w:webHidden/>
          </w:rPr>
        </w:r>
        <w:r w:rsidR="00DE5F8F">
          <w:rPr>
            <w:noProof/>
            <w:webHidden/>
          </w:rPr>
          <w:fldChar w:fldCharType="separate"/>
        </w:r>
        <w:r w:rsidR="00DE5F8F">
          <w:rPr>
            <w:noProof/>
            <w:webHidden/>
          </w:rPr>
          <w:t>26</w:t>
        </w:r>
        <w:r w:rsidR="00DE5F8F">
          <w:rPr>
            <w:noProof/>
            <w:webHidden/>
          </w:rPr>
          <w:fldChar w:fldCharType="end"/>
        </w:r>
      </w:hyperlink>
    </w:p>
    <w:p w14:paraId="6E74D499" w14:textId="7B82D246" w:rsidR="00DE5F8F" w:rsidRDefault="00B62E57">
      <w:pPr>
        <w:pStyle w:val="Verzeichnis2"/>
        <w:tabs>
          <w:tab w:val="right" w:pos="9973"/>
        </w:tabs>
        <w:rPr>
          <w:b w:val="0"/>
          <w:bCs w:val="0"/>
          <w:smallCaps w:val="0"/>
          <w:noProof/>
        </w:rPr>
      </w:pPr>
      <w:hyperlink w:anchor="_Toc7089398" w:history="1">
        <w:r w:rsidR="00DE5F8F" w:rsidRPr="005E2AB2">
          <w:rPr>
            <w:rStyle w:val="Hyperlink"/>
            <w:noProof/>
            <w:lang w:bidi="en-US"/>
          </w:rPr>
          <w:t>6.28 Demarcation of Control Flow [EOJ]</w:t>
        </w:r>
        <w:r w:rsidR="00DE5F8F">
          <w:rPr>
            <w:noProof/>
            <w:webHidden/>
          </w:rPr>
          <w:tab/>
        </w:r>
        <w:r w:rsidR="00DE5F8F">
          <w:rPr>
            <w:noProof/>
            <w:webHidden/>
          </w:rPr>
          <w:fldChar w:fldCharType="begin"/>
        </w:r>
        <w:r w:rsidR="00DE5F8F">
          <w:rPr>
            <w:noProof/>
            <w:webHidden/>
          </w:rPr>
          <w:instrText xml:space="preserve"> PAGEREF _Toc7089398 \h </w:instrText>
        </w:r>
        <w:r w:rsidR="00DE5F8F">
          <w:rPr>
            <w:noProof/>
            <w:webHidden/>
          </w:rPr>
        </w:r>
        <w:r w:rsidR="00DE5F8F">
          <w:rPr>
            <w:noProof/>
            <w:webHidden/>
          </w:rPr>
          <w:fldChar w:fldCharType="separate"/>
        </w:r>
        <w:r w:rsidR="00DE5F8F">
          <w:rPr>
            <w:noProof/>
            <w:webHidden/>
          </w:rPr>
          <w:t>27</w:t>
        </w:r>
        <w:r w:rsidR="00DE5F8F">
          <w:rPr>
            <w:noProof/>
            <w:webHidden/>
          </w:rPr>
          <w:fldChar w:fldCharType="end"/>
        </w:r>
      </w:hyperlink>
    </w:p>
    <w:p w14:paraId="130CE892" w14:textId="67D759BD" w:rsidR="00DE5F8F" w:rsidRDefault="00B62E57">
      <w:pPr>
        <w:pStyle w:val="Verzeichnis2"/>
        <w:tabs>
          <w:tab w:val="right" w:pos="9973"/>
        </w:tabs>
        <w:rPr>
          <w:b w:val="0"/>
          <w:bCs w:val="0"/>
          <w:smallCaps w:val="0"/>
          <w:noProof/>
        </w:rPr>
      </w:pPr>
      <w:hyperlink w:anchor="_Toc7089399" w:history="1">
        <w:r w:rsidR="00DE5F8F" w:rsidRPr="005E2AB2">
          <w:rPr>
            <w:rStyle w:val="Hyperlink"/>
            <w:noProof/>
            <w:lang w:bidi="en-US"/>
          </w:rPr>
          <w:t>6.29 Loop Control Variables [TEX]</w:t>
        </w:r>
        <w:r w:rsidR="00DE5F8F">
          <w:rPr>
            <w:noProof/>
            <w:webHidden/>
          </w:rPr>
          <w:tab/>
        </w:r>
        <w:r w:rsidR="00DE5F8F">
          <w:rPr>
            <w:noProof/>
            <w:webHidden/>
          </w:rPr>
          <w:fldChar w:fldCharType="begin"/>
        </w:r>
        <w:r w:rsidR="00DE5F8F">
          <w:rPr>
            <w:noProof/>
            <w:webHidden/>
          </w:rPr>
          <w:instrText xml:space="preserve"> PAGEREF _Toc7089399 \h </w:instrText>
        </w:r>
        <w:r w:rsidR="00DE5F8F">
          <w:rPr>
            <w:noProof/>
            <w:webHidden/>
          </w:rPr>
        </w:r>
        <w:r w:rsidR="00DE5F8F">
          <w:rPr>
            <w:noProof/>
            <w:webHidden/>
          </w:rPr>
          <w:fldChar w:fldCharType="separate"/>
        </w:r>
        <w:r w:rsidR="00DE5F8F">
          <w:rPr>
            <w:noProof/>
            <w:webHidden/>
          </w:rPr>
          <w:t>27</w:t>
        </w:r>
        <w:r w:rsidR="00DE5F8F">
          <w:rPr>
            <w:noProof/>
            <w:webHidden/>
          </w:rPr>
          <w:fldChar w:fldCharType="end"/>
        </w:r>
      </w:hyperlink>
    </w:p>
    <w:p w14:paraId="7142ED99" w14:textId="67566548" w:rsidR="00DE5F8F" w:rsidRDefault="00B62E57">
      <w:pPr>
        <w:pStyle w:val="Verzeichnis2"/>
        <w:tabs>
          <w:tab w:val="right" w:pos="9973"/>
        </w:tabs>
        <w:rPr>
          <w:b w:val="0"/>
          <w:bCs w:val="0"/>
          <w:smallCaps w:val="0"/>
          <w:noProof/>
        </w:rPr>
      </w:pPr>
      <w:hyperlink w:anchor="_Toc7089400" w:history="1">
        <w:r w:rsidR="00DE5F8F" w:rsidRPr="005E2AB2">
          <w:rPr>
            <w:rStyle w:val="Hyperlink"/>
            <w:noProof/>
            <w:lang w:bidi="en-US"/>
          </w:rPr>
          <w:t>6.30 Off-by-one Error [XZH]</w:t>
        </w:r>
        <w:r w:rsidR="00DE5F8F">
          <w:rPr>
            <w:noProof/>
            <w:webHidden/>
          </w:rPr>
          <w:tab/>
        </w:r>
        <w:r w:rsidR="00DE5F8F">
          <w:rPr>
            <w:noProof/>
            <w:webHidden/>
          </w:rPr>
          <w:fldChar w:fldCharType="begin"/>
        </w:r>
        <w:r w:rsidR="00DE5F8F">
          <w:rPr>
            <w:noProof/>
            <w:webHidden/>
          </w:rPr>
          <w:instrText xml:space="preserve"> PAGEREF _Toc7089400 \h </w:instrText>
        </w:r>
        <w:r w:rsidR="00DE5F8F">
          <w:rPr>
            <w:noProof/>
            <w:webHidden/>
          </w:rPr>
        </w:r>
        <w:r w:rsidR="00DE5F8F">
          <w:rPr>
            <w:noProof/>
            <w:webHidden/>
          </w:rPr>
          <w:fldChar w:fldCharType="separate"/>
        </w:r>
        <w:r w:rsidR="00DE5F8F">
          <w:rPr>
            <w:noProof/>
            <w:webHidden/>
          </w:rPr>
          <w:t>28</w:t>
        </w:r>
        <w:r w:rsidR="00DE5F8F">
          <w:rPr>
            <w:noProof/>
            <w:webHidden/>
          </w:rPr>
          <w:fldChar w:fldCharType="end"/>
        </w:r>
      </w:hyperlink>
    </w:p>
    <w:p w14:paraId="2FA1E824" w14:textId="46226D47" w:rsidR="00DE5F8F" w:rsidRDefault="00B62E57">
      <w:pPr>
        <w:pStyle w:val="Verzeichnis2"/>
        <w:tabs>
          <w:tab w:val="right" w:pos="9973"/>
        </w:tabs>
        <w:rPr>
          <w:b w:val="0"/>
          <w:bCs w:val="0"/>
          <w:smallCaps w:val="0"/>
          <w:noProof/>
        </w:rPr>
      </w:pPr>
      <w:hyperlink w:anchor="_Toc7089401" w:history="1">
        <w:r w:rsidR="00DE5F8F" w:rsidRPr="005E2AB2">
          <w:rPr>
            <w:rStyle w:val="Hyperlink"/>
            <w:noProof/>
            <w:lang w:bidi="en-US"/>
          </w:rPr>
          <w:t>6.31 Structured Programming [EWD]</w:t>
        </w:r>
        <w:r w:rsidR="00DE5F8F">
          <w:rPr>
            <w:noProof/>
            <w:webHidden/>
          </w:rPr>
          <w:tab/>
        </w:r>
        <w:r w:rsidR="00DE5F8F">
          <w:rPr>
            <w:noProof/>
            <w:webHidden/>
          </w:rPr>
          <w:fldChar w:fldCharType="begin"/>
        </w:r>
        <w:r w:rsidR="00DE5F8F">
          <w:rPr>
            <w:noProof/>
            <w:webHidden/>
          </w:rPr>
          <w:instrText xml:space="preserve"> PAGEREF _Toc7089401 \h </w:instrText>
        </w:r>
        <w:r w:rsidR="00DE5F8F">
          <w:rPr>
            <w:noProof/>
            <w:webHidden/>
          </w:rPr>
        </w:r>
        <w:r w:rsidR="00DE5F8F">
          <w:rPr>
            <w:noProof/>
            <w:webHidden/>
          </w:rPr>
          <w:fldChar w:fldCharType="separate"/>
        </w:r>
        <w:r w:rsidR="00DE5F8F">
          <w:rPr>
            <w:noProof/>
            <w:webHidden/>
          </w:rPr>
          <w:t>29</w:t>
        </w:r>
        <w:r w:rsidR="00DE5F8F">
          <w:rPr>
            <w:noProof/>
            <w:webHidden/>
          </w:rPr>
          <w:fldChar w:fldCharType="end"/>
        </w:r>
      </w:hyperlink>
    </w:p>
    <w:p w14:paraId="715373BC" w14:textId="3B7906EA" w:rsidR="00DE5F8F" w:rsidRDefault="00B62E57">
      <w:pPr>
        <w:pStyle w:val="Verzeichnis2"/>
        <w:tabs>
          <w:tab w:val="right" w:pos="9973"/>
        </w:tabs>
        <w:rPr>
          <w:b w:val="0"/>
          <w:bCs w:val="0"/>
          <w:smallCaps w:val="0"/>
          <w:noProof/>
        </w:rPr>
      </w:pPr>
      <w:hyperlink w:anchor="_Toc7089402" w:history="1">
        <w:r w:rsidR="00DE5F8F" w:rsidRPr="005E2AB2">
          <w:rPr>
            <w:rStyle w:val="Hyperlink"/>
            <w:noProof/>
            <w:lang w:bidi="en-US"/>
          </w:rPr>
          <w:t>6.32 Passing Parameters and Return Values [CSJ]</w:t>
        </w:r>
        <w:r w:rsidR="00DE5F8F">
          <w:rPr>
            <w:noProof/>
            <w:webHidden/>
          </w:rPr>
          <w:tab/>
        </w:r>
        <w:r w:rsidR="00DE5F8F">
          <w:rPr>
            <w:noProof/>
            <w:webHidden/>
          </w:rPr>
          <w:fldChar w:fldCharType="begin"/>
        </w:r>
        <w:r w:rsidR="00DE5F8F">
          <w:rPr>
            <w:noProof/>
            <w:webHidden/>
          </w:rPr>
          <w:instrText xml:space="preserve"> PAGEREF _Toc7089402 \h </w:instrText>
        </w:r>
        <w:r w:rsidR="00DE5F8F">
          <w:rPr>
            <w:noProof/>
            <w:webHidden/>
          </w:rPr>
        </w:r>
        <w:r w:rsidR="00DE5F8F">
          <w:rPr>
            <w:noProof/>
            <w:webHidden/>
          </w:rPr>
          <w:fldChar w:fldCharType="separate"/>
        </w:r>
        <w:r w:rsidR="00DE5F8F">
          <w:rPr>
            <w:noProof/>
            <w:webHidden/>
          </w:rPr>
          <w:t>30</w:t>
        </w:r>
        <w:r w:rsidR="00DE5F8F">
          <w:rPr>
            <w:noProof/>
            <w:webHidden/>
          </w:rPr>
          <w:fldChar w:fldCharType="end"/>
        </w:r>
      </w:hyperlink>
    </w:p>
    <w:p w14:paraId="298BD827" w14:textId="10F9DDA6" w:rsidR="00DE5F8F" w:rsidRDefault="00B62E57">
      <w:pPr>
        <w:pStyle w:val="Verzeichnis2"/>
        <w:tabs>
          <w:tab w:val="right" w:pos="9973"/>
        </w:tabs>
        <w:rPr>
          <w:b w:val="0"/>
          <w:bCs w:val="0"/>
          <w:smallCaps w:val="0"/>
          <w:noProof/>
        </w:rPr>
      </w:pPr>
      <w:hyperlink w:anchor="_Toc7089403" w:history="1">
        <w:r w:rsidR="00DE5F8F" w:rsidRPr="005E2AB2">
          <w:rPr>
            <w:rStyle w:val="Hyperlink"/>
            <w:noProof/>
            <w:lang w:bidi="en-US"/>
          </w:rPr>
          <w:t>6.33 Dangling References to Stack Frames [DCM]</w:t>
        </w:r>
        <w:r w:rsidR="00DE5F8F">
          <w:rPr>
            <w:noProof/>
            <w:webHidden/>
          </w:rPr>
          <w:tab/>
        </w:r>
        <w:r w:rsidR="00DE5F8F">
          <w:rPr>
            <w:noProof/>
            <w:webHidden/>
          </w:rPr>
          <w:fldChar w:fldCharType="begin"/>
        </w:r>
        <w:r w:rsidR="00DE5F8F">
          <w:rPr>
            <w:noProof/>
            <w:webHidden/>
          </w:rPr>
          <w:instrText xml:space="preserve"> PAGEREF _Toc7089403 \h </w:instrText>
        </w:r>
        <w:r w:rsidR="00DE5F8F">
          <w:rPr>
            <w:noProof/>
            <w:webHidden/>
          </w:rPr>
        </w:r>
        <w:r w:rsidR="00DE5F8F">
          <w:rPr>
            <w:noProof/>
            <w:webHidden/>
          </w:rPr>
          <w:fldChar w:fldCharType="separate"/>
        </w:r>
        <w:r w:rsidR="00DE5F8F">
          <w:rPr>
            <w:noProof/>
            <w:webHidden/>
          </w:rPr>
          <w:t>31</w:t>
        </w:r>
        <w:r w:rsidR="00DE5F8F">
          <w:rPr>
            <w:noProof/>
            <w:webHidden/>
          </w:rPr>
          <w:fldChar w:fldCharType="end"/>
        </w:r>
      </w:hyperlink>
    </w:p>
    <w:p w14:paraId="74F01686" w14:textId="08CABDB0" w:rsidR="00DE5F8F" w:rsidRDefault="00B62E57">
      <w:pPr>
        <w:pStyle w:val="Verzeichnis2"/>
        <w:tabs>
          <w:tab w:val="right" w:pos="9973"/>
        </w:tabs>
        <w:rPr>
          <w:b w:val="0"/>
          <w:bCs w:val="0"/>
          <w:smallCaps w:val="0"/>
          <w:noProof/>
        </w:rPr>
      </w:pPr>
      <w:hyperlink w:anchor="_Toc7089404" w:history="1">
        <w:r w:rsidR="00DE5F8F" w:rsidRPr="005E2AB2">
          <w:rPr>
            <w:rStyle w:val="Hyperlink"/>
            <w:noProof/>
            <w:lang w:bidi="en-US"/>
          </w:rPr>
          <w:t>6.34 Subprogram Signature Mismatch [OTR]</w:t>
        </w:r>
        <w:r w:rsidR="00DE5F8F">
          <w:rPr>
            <w:noProof/>
            <w:webHidden/>
          </w:rPr>
          <w:tab/>
        </w:r>
        <w:r w:rsidR="00DE5F8F">
          <w:rPr>
            <w:noProof/>
            <w:webHidden/>
          </w:rPr>
          <w:fldChar w:fldCharType="begin"/>
        </w:r>
        <w:r w:rsidR="00DE5F8F">
          <w:rPr>
            <w:noProof/>
            <w:webHidden/>
          </w:rPr>
          <w:instrText xml:space="preserve"> PAGEREF _Toc7089404 \h </w:instrText>
        </w:r>
        <w:r w:rsidR="00DE5F8F">
          <w:rPr>
            <w:noProof/>
            <w:webHidden/>
          </w:rPr>
        </w:r>
        <w:r w:rsidR="00DE5F8F">
          <w:rPr>
            <w:noProof/>
            <w:webHidden/>
          </w:rPr>
          <w:fldChar w:fldCharType="separate"/>
        </w:r>
        <w:r w:rsidR="00DE5F8F">
          <w:rPr>
            <w:noProof/>
            <w:webHidden/>
          </w:rPr>
          <w:t>31</w:t>
        </w:r>
        <w:r w:rsidR="00DE5F8F">
          <w:rPr>
            <w:noProof/>
            <w:webHidden/>
          </w:rPr>
          <w:fldChar w:fldCharType="end"/>
        </w:r>
      </w:hyperlink>
    </w:p>
    <w:p w14:paraId="399D0206" w14:textId="13856906" w:rsidR="00DE5F8F" w:rsidRDefault="00B62E57">
      <w:pPr>
        <w:pStyle w:val="Verzeichnis2"/>
        <w:tabs>
          <w:tab w:val="right" w:pos="9973"/>
        </w:tabs>
        <w:rPr>
          <w:b w:val="0"/>
          <w:bCs w:val="0"/>
          <w:smallCaps w:val="0"/>
          <w:noProof/>
        </w:rPr>
      </w:pPr>
      <w:hyperlink w:anchor="_Toc7089405" w:history="1">
        <w:r w:rsidR="00DE5F8F" w:rsidRPr="005E2AB2">
          <w:rPr>
            <w:rStyle w:val="Hyperlink"/>
            <w:noProof/>
            <w:lang w:bidi="en-US"/>
          </w:rPr>
          <w:t>6.35 Recursion [GDL]</w:t>
        </w:r>
        <w:r w:rsidR="00DE5F8F">
          <w:rPr>
            <w:noProof/>
            <w:webHidden/>
          </w:rPr>
          <w:tab/>
        </w:r>
        <w:r w:rsidR="00DE5F8F">
          <w:rPr>
            <w:noProof/>
            <w:webHidden/>
          </w:rPr>
          <w:fldChar w:fldCharType="begin"/>
        </w:r>
        <w:r w:rsidR="00DE5F8F">
          <w:rPr>
            <w:noProof/>
            <w:webHidden/>
          </w:rPr>
          <w:instrText xml:space="preserve"> PAGEREF _Toc7089405 \h </w:instrText>
        </w:r>
        <w:r w:rsidR="00DE5F8F">
          <w:rPr>
            <w:noProof/>
            <w:webHidden/>
          </w:rPr>
        </w:r>
        <w:r w:rsidR="00DE5F8F">
          <w:rPr>
            <w:noProof/>
            <w:webHidden/>
          </w:rPr>
          <w:fldChar w:fldCharType="separate"/>
        </w:r>
        <w:r w:rsidR="00DE5F8F">
          <w:rPr>
            <w:noProof/>
            <w:webHidden/>
          </w:rPr>
          <w:t>32</w:t>
        </w:r>
        <w:r w:rsidR="00DE5F8F">
          <w:rPr>
            <w:noProof/>
            <w:webHidden/>
          </w:rPr>
          <w:fldChar w:fldCharType="end"/>
        </w:r>
      </w:hyperlink>
    </w:p>
    <w:p w14:paraId="57637705" w14:textId="60C903D9" w:rsidR="00DE5F8F" w:rsidRDefault="00B62E57">
      <w:pPr>
        <w:pStyle w:val="Verzeichnis2"/>
        <w:tabs>
          <w:tab w:val="right" w:pos="9973"/>
        </w:tabs>
        <w:rPr>
          <w:b w:val="0"/>
          <w:bCs w:val="0"/>
          <w:smallCaps w:val="0"/>
          <w:noProof/>
        </w:rPr>
      </w:pPr>
      <w:hyperlink w:anchor="_Toc7089406" w:history="1">
        <w:r w:rsidR="00DE5F8F" w:rsidRPr="005E2AB2">
          <w:rPr>
            <w:rStyle w:val="Hyperlink"/>
            <w:noProof/>
            <w:lang w:bidi="en-US"/>
          </w:rPr>
          <w:t>6.36 Ignored Error Status and Unhandled Exceptions [OYB]</w:t>
        </w:r>
        <w:r w:rsidR="00DE5F8F">
          <w:rPr>
            <w:noProof/>
            <w:webHidden/>
          </w:rPr>
          <w:tab/>
        </w:r>
        <w:r w:rsidR="00DE5F8F">
          <w:rPr>
            <w:noProof/>
            <w:webHidden/>
          </w:rPr>
          <w:fldChar w:fldCharType="begin"/>
        </w:r>
        <w:r w:rsidR="00DE5F8F">
          <w:rPr>
            <w:noProof/>
            <w:webHidden/>
          </w:rPr>
          <w:instrText xml:space="preserve"> PAGEREF _Toc7089406 \h </w:instrText>
        </w:r>
        <w:r w:rsidR="00DE5F8F">
          <w:rPr>
            <w:noProof/>
            <w:webHidden/>
          </w:rPr>
        </w:r>
        <w:r w:rsidR="00DE5F8F">
          <w:rPr>
            <w:noProof/>
            <w:webHidden/>
          </w:rPr>
          <w:fldChar w:fldCharType="separate"/>
        </w:r>
        <w:r w:rsidR="00DE5F8F">
          <w:rPr>
            <w:noProof/>
            <w:webHidden/>
          </w:rPr>
          <w:t>32</w:t>
        </w:r>
        <w:r w:rsidR="00DE5F8F">
          <w:rPr>
            <w:noProof/>
            <w:webHidden/>
          </w:rPr>
          <w:fldChar w:fldCharType="end"/>
        </w:r>
      </w:hyperlink>
    </w:p>
    <w:p w14:paraId="1DD9E8AA" w14:textId="15624BA7" w:rsidR="00DE5F8F" w:rsidRDefault="00B62E57">
      <w:pPr>
        <w:pStyle w:val="Verzeichnis2"/>
        <w:tabs>
          <w:tab w:val="right" w:pos="9973"/>
        </w:tabs>
        <w:rPr>
          <w:b w:val="0"/>
          <w:bCs w:val="0"/>
          <w:smallCaps w:val="0"/>
          <w:noProof/>
        </w:rPr>
      </w:pPr>
      <w:hyperlink w:anchor="_Toc7089407" w:history="1">
        <w:r w:rsidR="00DE5F8F" w:rsidRPr="005E2AB2">
          <w:rPr>
            <w:rStyle w:val="Hyperlink"/>
            <w:noProof/>
            <w:lang w:bidi="en-US"/>
          </w:rPr>
          <w:t>6.37 Type-breaking Reinterpretation of Data [AMV]</w:t>
        </w:r>
        <w:r w:rsidR="00DE5F8F">
          <w:rPr>
            <w:noProof/>
            <w:webHidden/>
          </w:rPr>
          <w:tab/>
        </w:r>
        <w:r w:rsidR="00DE5F8F">
          <w:rPr>
            <w:noProof/>
            <w:webHidden/>
          </w:rPr>
          <w:fldChar w:fldCharType="begin"/>
        </w:r>
        <w:r w:rsidR="00DE5F8F">
          <w:rPr>
            <w:noProof/>
            <w:webHidden/>
          </w:rPr>
          <w:instrText xml:space="preserve"> PAGEREF _Toc7089407 \h </w:instrText>
        </w:r>
        <w:r w:rsidR="00DE5F8F">
          <w:rPr>
            <w:noProof/>
            <w:webHidden/>
          </w:rPr>
        </w:r>
        <w:r w:rsidR="00DE5F8F">
          <w:rPr>
            <w:noProof/>
            <w:webHidden/>
          </w:rPr>
          <w:fldChar w:fldCharType="separate"/>
        </w:r>
        <w:r w:rsidR="00DE5F8F">
          <w:rPr>
            <w:noProof/>
            <w:webHidden/>
          </w:rPr>
          <w:t>33</w:t>
        </w:r>
        <w:r w:rsidR="00DE5F8F">
          <w:rPr>
            <w:noProof/>
            <w:webHidden/>
          </w:rPr>
          <w:fldChar w:fldCharType="end"/>
        </w:r>
      </w:hyperlink>
    </w:p>
    <w:p w14:paraId="4BBF802C" w14:textId="2F34CB32" w:rsidR="00DE5F8F" w:rsidRDefault="00B62E57">
      <w:pPr>
        <w:pStyle w:val="Verzeichnis2"/>
        <w:tabs>
          <w:tab w:val="right" w:pos="9973"/>
        </w:tabs>
        <w:rPr>
          <w:b w:val="0"/>
          <w:bCs w:val="0"/>
          <w:smallCaps w:val="0"/>
          <w:noProof/>
        </w:rPr>
      </w:pPr>
      <w:hyperlink w:anchor="_Toc7089408" w:history="1">
        <w:r w:rsidR="00DE5F8F" w:rsidRPr="005E2AB2">
          <w:rPr>
            <w:rStyle w:val="Hyperlink"/>
            <w:noProof/>
          </w:rPr>
          <w:t>6.38 Deep vs. Shallow Copying [YAN]</w:t>
        </w:r>
        <w:r w:rsidR="00DE5F8F">
          <w:rPr>
            <w:noProof/>
            <w:webHidden/>
          </w:rPr>
          <w:tab/>
        </w:r>
        <w:r w:rsidR="00DE5F8F">
          <w:rPr>
            <w:noProof/>
            <w:webHidden/>
          </w:rPr>
          <w:fldChar w:fldCharType="begin"/>
        </w:r>
        <w:r w:rsidR="00DE5F8F">
          <w:rPr>
            <w:noProof/>
            <w:webHidden/>
          </w:rPr>
          <w:instrText xml:space="preserve"> PAGEREF _Toc7089408 \h </w:instrText>
        </w:r>
        <w:r w:rsidR="00DE5F8F">
          <w:rPr>
            <w:noProof/>
            <w:webHidden/>
          </w:rPr>
        </w:r>
        <w:r w:rsidR="00DE5F8F">
          <w:rPr>
            <w:noProof/>
            <w:webHidden/>
          </w:rPr>
          <w:fldChar w:fldCharType="separate"/>
        </w:r>
        <w:r w:rsidR="00DE5F8F">
          <w:rPr>
            <w:noProof/>
            <w:webHidden/>
          </w:rPr>
          <w:t>33</w:t>
        </w:r>
        <w:r w:rsidR="00DE5F8F">
          <w:rPr>
            <w:noProof/>
            <w:webHidden/>
          </w:rPr>
          <w:fldChar w:fldCharType="end"/>
        </w:r>
      </w:hyperlink>
    </w:p>
    <w:p w14:paraId="0CA4FD97" w14:textId="297828E5" w:rsidR="00DE5F8F" w:rsidRDefault="00B62E57">
      <w:pPr>
        <w:pStyle w:val="Verzeichnis2"/>
        <w:tabs>
          <w:tab w:val="right" w:pos="9973"/>
        </w:tabs>
        <w:rPr>
          <w:b w:val="0"/>
          <w:bCs w:val="0"/>
          <w:smallCaps w:val="0"/>
          <w:noProof/>
        </w:rPr>
      </w:pPr>
      <w:hyperlink w:anchor="_Toc7089409" w:history="1">
        <w:r w:rsidR="00DE5F8F" w:rsidRPr="005E2AB2">
          <w:rPr>
            <w:rStyle w:val="Hyperlink"/>
            <w:noProof/>
            <w:lang w:bidi="en-US"/>
          </w:rPr>
          <w:t>6.39 Memory Leaks and Heap Fragmentation [XYL]</w:t>
        </w:r>
        <w:r w:rsidR="00DE5F8F">
          <w:rPr>
            <w:noProof/>
            <w:webHidden/>
          </w:rPr>
          <w:tab/>
        </w:r>
        <w:r w:rsidR="00DE5F8F">
          <w:rPr>
            <w:noProof/>
            <w:webHidden/>
          </w:rPr>
          <w:fldChar w:fldCharType="begin"/>
        </w:r>
        <w:r w:rsidR="00DE5F8F">
          <w:rPr>
            <w:noProof/>
            <w:webHidden/>
          </w:rPr>
          <w:instrText xml:space="preserve"> PAGEREF _Toc7089409 \h </w:instrText>
        </w:r>
        <w:r w:rsidR="00DE5F8F">
          <w:rPr>
            <w:noProof/>
            <w:webHidden/>
          </w:rPr>
        </w:r>
        <w:r w:rsidR="00DE5F8F">
          <w:rPr>
            <w:noProof/>
            <w:webHidden/>
          </w:rPr>
          <w:fldChar w:fldCharType="separate"/>
        </w:r>
        <w:r w:rsidR="00DE5F8F">
          <w:rPr>
            <w:noProof/>
            <w:webHidden/>
          </w:rPr>
          <w:t>34</w:t>
        </w:r>
        <w:r w:rsidR="00DE5F8F">
          <w:rPr>
            <w:noProof/>
            <w:webHidden/>
          </w:rPr>
          <w:fldChar w:fldCharType="end"/>
        </w:r>
      </w:hyperlink>
    </w:p>
    <w:p w14:paraId="30A14905" w14:textId="68D5A0F0" w:rsidR="00DE5F8F" w:rsidRDefault="00B62E57">
      <w:pPr>
        <w:pStyle w:val="Verzeichnis2"/>
        <w:tabs>
          <w:tab w:val="right" w:pos="9973"/>
        </w:tabs>
        <w:rPr>
          <w:b w:val="0"/>
          <w:bCs w:val="0"/>
          <w:smallCaps w:val="0"/>
          <w:noProof/>
        </w:rPr>
      </w:pPr>
      <w:hyperlink w:anchor="_Toc7089410" w:history="1">
        <w:r w:rsidR="00DE5F8F" w:rsidRPr="005E2AB2">
          <w:rPr>
            <w:rStyle w:val="Hyperlink"/>
            <w:noProof/>
            <w:lang w:bidi="en-US"/>
          </w:rPr>
          <w:t>6.40 Templates and Generics [SYM]</w:t>
        </w:r>
        <w:r w:rsidR="00DE5F8F">
          <w:rPr>
            <w:noProof/>
            <w:webHidden/>
          </w:rPr>
          <w:tab/>
        </w:r>
        <w:r w:rsidR="00DE5F8F">
          <w:rPr>
            <w:noProof/>
            <w:webHidden/>
          </w:rPr>
          <w:fldChar w:fldCharType="begin"/>
        </w:r>
        <w:r w:rsidR="00DE5F8F">
          <w:rPr>
            <w:noProof/>
            <w:webHidden/>
          </w:rPr>
          <w:instrText xml:space="preserve"> PAGEREF _Toc7089410 \h </w:instrText>
        </w:r>
        <w:r w:rsidR="00DE5F8F">
          <w:rPr>
            <w:noProof/>
            <w:webHidden/>
          </w:rPr>
        </w:r>
        <w:r w:rsidR="00DE5F8F">
          <w:rPr>
            <w:noProof/>
            <w:webHidden/>
          </w:rPr>
          <w:fldChar w:fldCharType="separate"/>
        </w:r>
        <w:r w:rsidR="00DE5F8F">
          <w:rPr>
            <w:noProof/>
            <w:webHidden/>
          </w:rPr>
          <w:t>34</w:t>
        </w:r>
        <w:r w:rsidR="00DE5F8F">
          <w:rPr>
            <w:noProof/>
            <w:webHidden/>
          </w:rPr>
          <w:fldChar w:fldCharType="end"/>
        </w:r>
      </w:hyperlink>
    </w:p>
    <w:p w14:paraId="367B2360" w14:textId="690E9DDE" w:rsidR="00DE5F8F" w:rsidRDefault="00B62E57">
      <w:pPr>
        <w:pStyle w:val="Verzeichnis2"/>
        <w:tabs>
          <w:tab w:val="right" w:pos="9973"/>
        </w:tabs>
        <w:rPr>
          <w:b w:val="0"/>
          <w:bCs w:val="0"/>
          <w:smallCaps w:val="0"/>
          <w:noProof/>
        </w:rPr>
      </w:pPr>
      <w:hyperlink w:anchor="_Toc7089411" w:history="1">
        <w:r w:rsidR="00DE5F8F" w:rsidRPr="005E2AB2">
          <w:rPr>
            <w:rStyle w:val="Hyperlink"/>
            <w:noProof/>
            <w:lang w:bidi="en-US"/>
          </w:rPr>
          <w:t>6.41 Inheritance [RIP]</w:t>
        </w:r>
        <w:r w:rsidR="00DE5F8F">
          <w:rPr>
            <w:noProof/>
            <w:webHidden/>
          </w:rPr>
          <w:tab/>
        </w:r>
        <w:r w:rsidR="00DE5F8F">
          <w:rPr>
            <w:noProof/>
            <w:webHidden/>
          </w:rPr>
          <w:fldChar w:fldCharType="begin"/>
        </w:r>
        <w:r w:rsidR="00DE5F8F">
          <w:rPr>
            <w:noProof/>
            <w:webHidden/>
          </w:rPr>
          <w:instrText xml:space="preserve"> PAGEREF _Toc7089411 \h </w:instrText>
        </w:r>
        <w:r w:rsidR="00DE5F8F">
          <w:rPr>
            <w:noProof/>
            <w:webHidden/>
          </w:rPr>
        </w:r>
        <w:r w:rsidR="00DE5F8F">
          <w:rPr>
            <w:noProof/>
            <w:webHidden/>
          </w:rPr>
          <w:fldChar w:fldCharType="separate"/>
        </w:r>
        <w:r w:rsidR="00DE5F8F">
          <w:rPr>
            <w:noProof/>
            <w:webHidden/>
          </w:rPr>
          <w:t>35</w:t>
        </w:r>
        <w:r w:rsidR="00DE5F8F">
          <w:rPr>
            <w:noProof/>
            <w:webHidden/>
          </w:rPr>
          <w:fldChar w:fldCharType="end"/>
        </w:r>
      </w:hyperlink>
    </w:p>
    <w:p w14:paraId="2D08FC8F" w14:textId="520635C3" w:rsidR="00DE5F8F" w:rsidRDefault="00B62E57">
      <w:pPr>
        <w:pStyle w:val="Verzeichnis2"/>
        <w:tabs>
          <w:tab w:val="right" w:pos="9973"/>
        </w:tabs>
        <w:rPr>
          <w:b w:val="0"/>
          <w:bCs w:val="0"/>
          <w:smallCaps w:val="0"/>
          <w:noProof/>
        </w:rPr>
      </w:pPr>
      <w:hyperlink w:anchor="_Toc7089412" w:history="1">
        <w:r w:rsidR="00DE5F8F" w:rsidRPr="005E2AB2">
          <w:rPr>
            <w:rStyle w:val="Hyperlink"/>
            <w:noProof/>
          </w:rPr>
          <w:t>6.42 Violations of the Liskov Substitution  Principle or the Contract Model  [BLP]</w:t>
        </w:r>
        <w:r w:rsidR="00DE5F8F">
          <w:rPr>
            <w:noProof/>
            <w:webHidden/>
          </w:rPr>
          <w:tab/>
        </w:r>
        <w:r w:rsidR="00DE5F8F">
          <w:rPr>
            <w:noProof/>
            <w:webHidden/>
          </w:rPr>
          <w:fldChar w:fldCharType="begin"/>
        </w:r>
        <w:r w:rsidR="00DE5F8F">
          <w:rPr>
            <w:noProof/>
            <w:webHidden/>
          </w:rPr>
          <w:instrText xml:space="preserve"> PAGEREF _Toc7089412 \h </w:instrText>
        </w:r>
        <w:r w:rsidR="00DE5F8F">
          <w:rPr>
            <w:noProof/>
            <w:webHidden/>
          </w:rPr>
        </w:r>
        <w:r w:rsidR="00DE5F8F">
          <w:rPr>
            <w:noProof/>
            <w:webHidden/>
          </w:rPr>
          <w:fldChar w:fldCharType="separate"/>
        </w:r>
        <w:r w:rsidR="00DE5F8F">
          <w:rPr>
            <w:noProof/>
            <w:webHidden/>
          </w:rPr>
          <w:t>35</w:t>
        </w:r>
        <w:r w:rsidR="00DE5F8F">
          <w:rPr>
            <w:noProof/>
            <w:webHidden/>
          </w:rPr>
          <w:fldChar w:fldCharType="end"/>
        </w:r>
      </w:hyperlink>
    </w:p>
    <w:p w14:paraId="4CCDB5E4" w14:textId="3B6E3491" w:rsidR="00DE5F8F" w:rsidRDefault="00B62E57">
      <w:pPr>
        <w:pStyle w:val="Verzeichnis2"/>
        <w:tabs>
          <w:tab w:val="right" w:pos="9973"/>
        </w:tabs>
        <w:rPr>
          <w:b w:val="0"/>
          <w:bCs w:val="0"/>
          <w:smallCaps w:val="0"/>
          <w:noProof/>
        </w:rPr>
      </w:pPr>
      <w:hyperlink w:anchor="_Toc7089413" w:history="1">
        <w:r w:rsidR="00DE5F8F" w:rsidRPr="005E2AB2">
          <w:rPr>
            <w:rStyle w:val="Hyperlink"/>
            <w:noProof/>
          </w:rPr>
          <w:t>6.43 Redispatching [PPH]</w:t>
        </w:r>
        <w:r w:rsidR="00DE5F8F">
          <w:rPr>
            <w:noProof/>
            <w:webHidden/>
          </w:rPr>
          <w:tab/>
        </w:r>
        <w:r w:rsidR="00DE5F8F">
          <w:rPr>
            <w:noProof/>
            <w:webHidden/>
          </w:rPr>
          <w:fldChar w:fldCharType="begin"/>
        </w:r>
        <w:r w:rsidR="00DE5F8F">
          <w:rPr>
            <w:noProof/>
            <w:webHidden/>
          </w:rPr>
          <w:instrText xml:space="preserve"> PAGEREF _Toc7089413 \h </w:instrText>
        </w:r>
        <w:r w:rsidR="00DE5F8F">
          <w:rPr>
            <w:noProof/>
            <w:webHidden/>
          </w:rPr>
        </w:r>
        <w:r w:rsidR="00DE5F8F">
          <w:rPr>
            <w:noProof/>
            <w:webHidden/>
          </w:rPr>
          <w:fldChar w:fldCharType="separate"/>
        </w:r>
        <w:r w:rsidR="00DE5F8F">
          <w:rPr>
            <w:noProof/>
            <w:webHidden/>
          </w:rPr>
          <w:t>35</w:t>
        </w:r>
        <w:r w:rsidR="00DE5F8F">
          <w:rPr>
            <w:noProof/>
            <w:webHidden/>
          </w:rPr>
          <w:fldChar w:fldCharType="end"/>
        </w:r>
      </w:hyperlink>
    </w:p>
    <w:p w14:paraId="0AC7D1A9" w14:textId="648134B0" w:rsidR="00DE5F8F" w:rsidRDefault="00B62E57">
      <w:pPr>
        <w:pStyle w:val="Verzeichnis2"/>
        <w:tabs>
          <w:tab w:val="right" w:pos="9973"/>
        </w:tabs>
        <w:rPr>
          <w:b w:val="0"/>
          <w:bCs w:val="0"/>
          <w:smallCaps w:val="0"/>
          <w:noProof/>
        </w:rPr>
      </w:pPr>
      <w:hyperlink w:anchor="_Toc7089414" w:history="1">
        <w:r w:rsidR="00DE5F8F" w:rsidRPr="005E2AB2">
          <w:rPr>
            <w:rStyle w:val="Hyperlink"/>
            <w:noProof/>
          </w:rPr>
          <w:t>6.44 Polymorphic variables [BKK]</w:t>
        </w:r>
        <w:r w:rsidR="00DE5F8F">
          <w:rPr>
            <w:noProof/>
            <w:webHidden/>
          </w:rPr>
          <w:tab/>
        </w:r>
        <w:r w:rsidR="00DE5F8F">
          <w:rPr>
            <w:noProof/>
            <w:webHidden/>
          </w:rPr>
          <w:fldChar w:fldCharType="begin"/>
        </w:r>
        <w:r w:rsidR="00DE5F8F">
          <w:rPr>
            <w:noProof/>
            <w:webHidden/>
          </w:rPr>
          <w:instrText xml:space="preserve"> PAGEREF _Toc7089414 \h </w:instrText>
        </w:r>
        <w:r w:rsidR="00DE5F8F">
          <w:rPr>
            <w:noProof/>
            <w:webHidden/>
          </w:rPr>
        </w:r>
        <w:r w:rsidR="00DE5F8F">
          <w:rPr>
            <w:noProof/>
            <w:webHidden/>
          </w:rPr>
          <w:fldChar w:fldCharType="separate"/>
        </w:r>
        <w:r w:rsidR="00DE5F8F">
          <w:rPr>
            <w:noProof/>
            <w:webHidden/>
          </w:rPr>
          <w:t>35</w:t>
        </w:r>
        <w:r w:rsidR="00DE5F8F">
          <w:rPr>
            <w:noProof/>
            <w:webHidden/>
          </w:rPr>
          <w:fldChar w:fldCharType="end"/>
        </w:r>
      </w:hyperlink>
    </w:p>
    <w:p w14:paraId="2EC2EE1A" w14:textId="342A04D0" w:rsidR="00DE5F8F" w:rsidRDefault="00B62E57">
      <w:pPr>
        <w:pStyle w:val="Verzeichnis2"/>
        <w:tabs>
          <w:tab w:val="right" w:pos="9973"/>
        </w:tabs>
        <w:rPr>
          <w:b w:val="0"/>
          <w:bCs w:val="0"/>
          <w:smallCaps w:val="0"/>
          <w:noProof/>
        </w:rPr>
      </w:pPr>
      <w:hyperlink w:anchor="_Toc7089415" w:history="1">
        <w:r w:rsidR="00DE5F8F" w:rsidRPr="005E2AB2">
          <w:rPr>
            <w:rStyle w:val="Hyperlink"/>
            <w:noProof/>
            <w:lang w:bidi="en-US"/>
          </w:rPr>
          <w:t>6.45 Extra Intrinsics [LRM]</w:t>
        </w:r>
        <w:r w:rsidR="00DE5F8F">
          <w:rPr>
            <w:noProof/>
            <w:webHidden/>
          </w:rPr>
          <w:tab/>
        </w:r>
        <w:r w:rsidR="00DE5F8F">
          <w:rPr>
            <w:noProof/>
            <w:webHidden/>
          </w:rPr>
          <w:fldChar w:fldCharType="begin"/>
        </w:r>
        <w:r w:rsidR="00DE5F8F">
          <w:rPr>
            <w:noProof/>
            <w:webHidden/>
          </w:rPr>
          <w:instrText xml:space="preserve"> PAGEREF _Toc7089415 \h </w:instrText>
        </w:r>
        <w:r w:rsidR="00DE5F8F">
          <w:rPr>
            <w:noProof/>
            <w:webHidden/>
          </w:rPr>
        </w:r>
        <w:r w:rsidR="00DE5F8F">
          <w:rPr>
            <w:noProof/>
            <w:webHidden/>
          </w:rPr>
          <w:fldChar w:fldCharType="separate"/>
        </w:r>
        <w:r w:rsidR="00DE5F8F">
          <w:rPr>
            <w:noProof/>
            <w:webHidden/>
          </w:rPr>
          <w:t>36</w:t>
        </w:r>
        <w:r w:rsidR="00DE5F8F">
          <w:rPr>
            <w:noProof/>
            <w:webHidden/>
          </w:rPr>
          <w:fldChar w:fldCharType="end"/>
        </w:r>
      </w:hyperlink>
    </w:p>
    <w:p w14:paraId="07352DA5" w14:textId="0A9718A1" w:rsidR="00DE5F8F" w:rsidRDefault="00B62E57">
      <w:pPr>
        <w:pStyle w:val="Verzeichnis2"/>
        <w:tabs>
          <w:tab w:val="right" w:pos="9973"/>
        </w:tabs>
        <w:rPr>
          <w:b w:val="0"/>
          <w:bCs w:val="0"/>
          <w:smallCaps w:val="0"/>
          <w:noProof/>
        </w:rPr>
      </w:pPr>
      <w:hyperlink w:anchor="_Toc7089416" w:history="1">
        <w:r w:rsidR="00DE5F8F" w:rsidRPr="005E2AB2">
          <w:rPr>
            <w:rStyle w:val="Hyperlink"/>
            <w:noProof/>
            <w:lang w:bidi="en-US"/>
          </w:rPr>
          <w:t>6.46 Argument Passing to Library Functions [TRJ]</w:t>
        </w:r>
        <w:r w:rsidR="00DE5F8F">
          <w:rPr>
            <w:noProof/>
            <w:webHidden/>
          </w:rPr>
          <w:tab/>
        </w:r>
        <w:r w:rsidR="00DE5F8F">
          <w:rPr>
            <w:noProof/>
            <w:webHidden/>
          </w:rPr>
          <w:fldChar w:fldCharType="begin"/>
        </w:r>
        <w:r w:rsidR="00DE5F8F">
          <w:rPr>
            <w:noProof/>
            <w:webHidden/>
          </w:rPr>
          <w:instrText xml:space="preserve"> PAGEREF _Toc7089416 \h </w:instrText>
        </w:r>
        <w:r w:rsidR="00DE5F8F">
          <w:rPr>
            <w:noProof/>
            <w:webHidden/>
          </w:rPr>
        </w:r>
        <w:r w:rsidR="00DE5F8F">
          <w:rPr>
            <w:noProof/>
            <w:webHidden/>
          </w:rPr>
          <w:fldChar w:fldCharType="separate"/>
        </w:r>
        <w:r w:rsidR="00DE5F8F">
          <w:rPr>
            <w:noProof/>
            <w:webHidden/>
          </w:rPr>
          <w:t>36</w:t>
        </w:r>
        <w:r w:rsidR="00DE5F8F">
          <w:rPr>
            <w:noProof/>
            <w:webHidden/>
          </w:rPr>
          <w:fldChar w:fldCharType="end"/>
        </w:r>
      </w:hyperlink>
    </w:p>
    <w:p w14:paraId="1E24D063" w14:textId="08D420A1" w:rsidR="00DE5F8F" w:rsidRDefault="00B62E57">
      <w:pPr>
        <w:pStyle w:val="Verzeichnis2"/>
        <w:tabs>
          <w:tab w:val="right" w:pos="9973"/>
        </w:tabs>
        <w:rPr>
          <w:b w:val="0"/>
          <w:bCs w:val="0"/>
          <w:smallCaps w:val="0"/>
          <w:noProof/>
        </w:rPr>
      </w:pPr>
      <w:hyperlink w:anchor="_Toc7089417" w:history="1">
        <w:r w:rsidR="00DE5F8F" w:rsidRPr="005E2AB2">
          <w:rPr>
            <w:rStyle w:val="Hyperlink"/>
            <w:noProof/>
            <w:lang w:bidi="en-US"/>
          </w:rPr>
          <w:t>6.47 Inter-language Calling [DJS]</w:t>
        </w:r>
        <w:r w:rsidR="00DE5F8F">
          <w:rPr>
            <w:noProof/>
            <w:webHidden/>
          </w:rPr>
          <w:tab/>
        </w:r>
        <w:r w:rsidR="00DE5F8F">
          <w:rPr>
            <w:noProof/>
            <w:webHidden/>
          </w:rPr>
          <w:fldChar w:fldCharType="begin"/>
        </w:r>
        <w:r w:rsidR="00DE5F8F">
          <w:rPr>
            <w:noProof/>
            <w:webHidden/>
          </w:rPr>
          <w:instrText xml:space="preserve"> PAGEREF _Toc7089417 \h </w:instrText>
        </w:r>
        <w:r w:rsidR="00DE5F8F">
          <w:rPr>
            <w:noProof/>
            <w:webHidden/>
          </w:rPr>
        </w:r>
        <w:r w:rsidR="00DE5F8F">
          <w:rPr>
            <w:noProof/>
            <w:webHidden/>
          </w:rPr>
          <w:fldChar w:fldCharType="separate"/>
        </w:r>
        <w:r w:rsidR="00DE5F8F">
          <w:rPr>
            <w:noProof/>
            <w:webHidden/>
          </w:rPr>
          <w:t>37</w:t>
        </w:r>
        <w:r w:rsidR="00DE5F8F">
          <w:rPr>
            <w:noProof/>
            <w:webHidden/>
          </w:rPr>
          <w:fldChar w:fldCharType="end"/>
        </w:r>
      </w:hyperlink>
    </w:p>
    <w:p w14:paraId="055B1759" w14:textId="08A5140F" w:rsidR="00DE5F8F" w:rsidRDefault="00B62E57">
      <w:pPr>
        <w:pStyle w:val="Verzeichnis2"/>
        <w:tabs>
          <w:tab w:val="right" w:pos="9973"/>
        </w:tabs>
        <w:rPr>
          <w:b w:val="0"/>
          <w:bCs w:val="0"/>
          <w:smallCaps w:val="0"/>
          <w:noProof/>
        </w:rPr>
      </w:pPr>
      <w:hyperlink w:anchor="_Toc7089418" w:history="1">
        <w:r w:rsidR="00DE5F8F" w:rsidRPr="005E2AB2">
          <w:rPr>
            <w:rStyle w:val="Hyperlink"/>
            <w:noProof/>
            <w:lang w:bidi="en-US"/>
          </w:rPr>
          <w:t>6.48 Dynamically-linked Code and Self-modifying Code [NYY]</w:t>
        </w:r>
        <w:r w:rsidR="00DE5F8F">
          <w:rPr>
            <w:noProof/>
            <w:webHidden/>
          </w:rPr>
          <w:tab/>
        </w:r>
        <w:r w:rsidR="00DE5F8F">
          <w:rPr>
            <w:noProof/>
            <w:webHidden/>
          </w:rPr>
          <w:fldChar w:fldCharType="begin"/>
        </w:r>
        <w:r w:rsidR="00DE5F8F">
          <w:rPr>
            <w:noProof/>
            <w:webHidden/>
          </w:rPr>
          <w:instrText xml:space="preserve"> PAGEREF _Toc7089418 \h </w:instrText>
        </w:r>
        <w:r w:rsidR="00DE5F8F">
          <w:rPr>
            <w:noProof/>
            <w:webHidden/>
          </w:rPr>
        </w:r>
        <w:r w:rsidR="00DE5F8F">
          <w:rPr>
            <w:noProof/>
            <w:webHidden/>
          </w:rPr>
          <w:fldChar w:fldCharType="separate"/>
        </w:r>
        <w:r w:rsidR="00DE5F8F">
          <w:rPr>
            <w:noProof/>
            <w:webHidden/>
          </w:rPr>
          <w:t>37</w:t>
        </w:r>
        <w:r w:rsidR="00DE5F8F">
          <w:rPr>
            <w:noProof/>
            <w:webHidden/>
          </w:rPr>
          <w:fldChar w:fldCharType="end"/>
        </w:r>
      </w:hyperlink>
    </w:p>
    <w:p w14:paraId="129B5959" w14:textId="1BA7230C" w:rsidR="00DE5F8F" w:rsidRDefault="00B62E57">
      <w:pPr>
        <w:pStyle w:val="Verzeichnis2"/>
        <w:tabs>
          <w:tab w:val="right" w:pos="9973"/>
        </w:tabs>
        <w:rPr>
          <w:b w:val="0"/>
          <w:bCs w:val="0"/>
          <w:smallCaps w:val="0"/>
          <w:noProof/>
        </w:rPr>
      </w:pPr>
      <w:hyperlink w:anchor="_Toc7089419" w:history="1">
        <w:r w:rsidR="00DE5F8F" w:rsidRPr="005E2AB2">
          <w:rPr>
            <w:rStyle w:val="Hyperlink"/>
            <w:noProof/>
            <w:lang w:bidi="en-US"/>
          </w:rPr>
          <w:t>6.49 Library Signature [NSQ]</w:t>
        </w:r>
        <w:r w:rsidR="00DE5F8F">
          <w:rPr>
            <w:noProof/>
            <w:webHidden/>
          </w:rPr>
          <w:tab/>
        </w:r>
        <w:r w:rsidR="00DE5F8F">
          <w:rPr>
            <w:noProof/>
            <w:webHidden/>
          </w:rPr>
          <w:fldChar w:fldCharType="begin"/>
        </w:r>
        <w:r w:rsidR="00DE5F8F">
          <w:rPr>
            <w:noProof/>
            <w:webHidden/>
          </w:rPr>
          <w:instrText xml:space="preserve"> PAGEREF _Toc7089419 \h </w:instrText>
        </w:r>
        <w:r w:rsidR="00DE5F8F">
          <w:rPr>
            <w:noProof/>
            <w:webHidden/>
          </w:rPr>
        </w:r>
        <w:r w:rsidR="00DE5F8F">
          <w:rPr>
            <w:noProof/>
            <w:webHidden/>
          </w:rPr>
          <w:fldChar w:fldCharType="separate"/>
        </w:r>
        <w:r w:rsidR="00DE5F8F">
          <w:rPr>
            <w:noProof/>
            <w:webHidden/>
          </w:rPr>
          <w:t>38</w:t>
        </w:r>
        <w:r w:rsidR="00DE5F8F">
          <w:rPr>
            <w:noProof/>
            <w:webHidden/>
          </w:rPr>
          <w:fldChar w:fldCharType="end"/>
        </w:r>
      </w:hyperlink>
    </w:p>
    <w:p w14:paraId="6CBF5EA8" w14:textId="773F6370" w:rsidR="00DE5F8F" w:rsidRDefault="00B62E57">
      <w:pPr>
        <w:pStyle w:val="Verzeichnis2"/>
        <w:tabs>
          <w:tab w:val="right" w:pos="9973"/>
        </w:tabs>
        <w:rPr>
          <w:b w:val="0"/>
          <w:bCs w:val="0"/>
          <w:smallCaps w:val="0"/>
          <w:noProof/>
        </w:rPr>
      </w:pPr>
      <w:hyperlink w:anchor="_Toc7089420" w:history="1">
        <w:r w:rsidR="00DE5F8F" w:rsidRPr="005E2AB2">
          <w:rPr>
            <w:rStyle w:val="Hyperlink"/>
            <w:noProof/>
            <w:lang w:bidi="en-US"/>
          </w:rPr>
          <w:t>6.50 Unanticipated Exceptions from Library Routines [HJW]</w:t>
        </w:r>
        <w:r w:rsidR="00DE5F8F">
          <w:rPr>
            <w:noProof/>
            <w:webHidden/>
          </w:rPr>
          <w:tab/>
        </w:r>
        <w:r w:rsidR="00DE5F8F">
          <w:rPr>
            <w:noProof/>
            <w:webHidden/>
          </w:rPr>
          <w:fldChar w:fldCharType="begin"/>
        </w:r>
        <w:r w:rsidR="00DE5F8F">
          <w:rPr>
            <w:noProof/>
            <w:webHidden/>
          </w:rPr>
          <w:instrText xml:space="preserve"> PAGEREF _Toc7089420 \h </w:instrText>
        </w:r>
        <w:r w:rsidR="00DE5F8F">
          <w:rPr>
            <w:noProof/>
            <w:webHidden/>
          </w:rPr>
        </w:r>
        <w:r w:rsidR="00DE5F8F">
          <w:rPr>
            <w:noProof/>
            <w:webHidden/>
          </w:rPr>
          <w:fldChar w:fldCharType="separate"/>
        </w:r>
        <w:r w:rsidR="00DE5F8F">
          <w:rPr>
            <w:noProof/>
            <w:webHidden/>
          </w:rPr>
          <w:t>38</w:t>
        </w:r>
        <w:r w:rsidR="00DE5F8F">
          <w:rPr>
            <w:noProof/>
            <w:webHidden/>
          </w:rPr>
          <w:fldChar w:fldCharType="end"/>
        </w:r>
      </w:hyperlink>
    </w:p>
    <w:p w14:paraId="049F3D22" w14:textId="38A1492A" w:rsidR="00DE5F8F" w:rsidRDefault="00B62E57">
      <w:pPr>
        <w:pStyle w:val="Verzeichnis2"/>
        <w:tabs>
          <w:tab w:val="right" w:pos="9973"/>
        </w:tabs>
        <w:rPr>
          <w:b w:val="0"/>
          <w:bCs w:val="0"/>
          <w:smallCaps w:val="0"/>
          <w:noProof/>
        </w:rPr>
      </w:pPr>
      <w:hyperlink w:anchor="_Toc7089421" w:history="1">
        <w:r w:rsidR="00DE5F8F" w:rsidRPr="005E2AB2">
          <w:rPr>
            <w:rStyle w:val="Hyperlink"/>
            <w:noProof/>
            <w:lang w:bidi="en-US"/>
          </w:rPr>
          <w:t>6.51 Pre-processor Directives [NMP]</w:t>
        </w:r>
        <w:r w:rsidR="00DE5F8F">
          <w:rPr>
            <w:noProof/>
            <w:webHidden/>
          </w:rPr>
          <w:tab/>
        </w:r>
        <w:r w:rsidR="00DE5F8F">
          <w:rPr>
            <w:noProof/>
            <w:webHidden/>
          </w:rPr>
          <w:fldChar w:fldCharType="begin"/>
        </w:r>
        <w:r w:rsidR="00DE5F8F">
          <w:rPr>
            <w:noProof/>
            <w:webHidden/>
          </w:rPr>
          <w:instrText xml:space="preserve"> PAGEREF _Toc7089421 \h </w:instrText>
        </w:r>
        <w:r w:rsidR="00DE5F8F">
          <w:rPr>
            <w:noProof/>
            <w:webHidden/>
          </w:rPr>
        </w:r>
        <w:r w:rsidR="00DE5F8F">
          <w:rPr>
            <w:noProof/>
            <w:webHidden/>
          </w:rPr>
          <w:fldChar w:fldCharType="separate"/>
        </w:r>
        <w:r w:rsidR="00DE5F8F">
          <w:rPr>
            <w:noProof/>
            <w:webHidden/>
          </w:rPr>
          <w:t>39</w:t>
        </w:r>
        <w:r w:rsidR="00DE5F8F">
          <w:rPr>
            <w:noProof/>
            <w:webHidden/>
          </w:rPr>
          <w:fldChar w:fldCharType="end"/>
        </w:r>
      </w:hyperlink>
    </w:p>
    <w:p w14:paraId="6BF8FC9E" w14:textId="503B0346" w:rsidR="00DE5F8F" w:rsidRDefault="00B62E57">
      <w:pPr>
        <w:pStyle w:val="Verzeichnis2"/>
        <w:tabs>
          <w:tab w:val="right" w:pos="9973"/>
        </w:tabs>
        <w:rPr>
          <w:b w:val="0"/>
          <w:bCs w:val="0"/>
          <w:smallCaps w:val="0"/>
          <w:noProof/>
        </w:rPr>
      </w:pPr>
      <w:hyperlink w:anchor="_Toc7089422" w:history="1">
        <w:r w:rsidR="00DE5F8F" w:rsidRPr="005E2AB2">
          <w:rPr>
            <w:rStyle w:val="Hyperlink"/>
            <w:noProof/>
            <w:lang w:bidi="en-US"/>
          </w:rPr>
          <w:t>6.52 Suppression of Language-defined Run-time Checking [MXB]</w:t>
        </w:r>
        <w:r w:rsidR="00DE5F8F">
          <w:rPr>
            <w:noProof/>
            <w:webHidden/>
          </w:rPr>
          <w:tab/>
        </w:r>
        <w:r w:rsidR="00DE5F8F">
          <w:rPr>
            <w:noProof/>
            <w:webHidden/>
          </w:rPr>
          <w:fldChar w:fldCharType="begin"/>
        </w:r>
        <w:r w:rsidR="00DE5F8F">
          <w:rPr>
            <w:noProof/>
            <w:webHidden/>
          </w:rPr>
          <w:instrText xml:space="preserve"> PAGEREF _Toc7089422 \h </w:instrText>
        </w:r>
        <w:r w:rsidR="00DE5F8F">
          <w:rPr>
            <w:noProof/>
            <w:webHidden/>
          </w:rPr>
        </w:r>
        <w:r w:rsidR="00DE5F8F">
          <w:rPr>
            <w:noProof/>
            <w:webHidden/>
          </w:rPr>
          <w:fldChar w:fldCharType="separate"/>
        </w:r>
        <w:r w:rsidR="00DE5F8F">
          <w:rPr>
            <w:noProof/>
            <w:webHidden/>
          </w:rPr>
          <w:t>39</w:t>
        </w:r>
        <w:r w:rsidR="00DE5F8F">
          <w:rPr>
            <w:noProof/>
            <w:webHidden/>
          </w:rPr>
          <w:fldChar w:fldCharType="end"/>
        </w:r>
      </w:hyperlink>
    </w:p>
    <w:p w14:paraId="4A002D3D" w14:textId="5D7708C4" w:rsidR="00DE5F8F" w:rsidRDefault="00B62E57">
      <w:pPr>
        <w:pStyle w:val="Verzeichnis2"/>
        <w:tabs>
          <w:tab w:val="right" w:pos="9973"/>
        </w:tabs>
        <w:rPr>
          <w:b w:val="0"/>
          <w:bCs w:val="0"/>
          <w:smallCaps w:val="0"/>
          <w:noProof/>
        </w:rPr>
      </w:pPr>
      <w:hyperlink w:anchor="_Toc7089423" w:history="1">
        <w:r w:rsidR="00DE5F8F" w:rsidRPr="005E2AB2">
          <w:rPr>
            <w:rStyle w:val="Hyperlink"/>
            <w:noProof/>
            <w:lang w:bidi="en-US"/>
          </w:rPr>
          <w:t>6.53 Provision of Inherently Unsafe Operations [SKL]</w:t>
        </w:r>
        <w:r w:rsidR="00DE5F8F">
          <w:rPr>
            <w:noProof/>
            <w:webHidden/>
          </w:rPr>
          <w:tab/>
        </w:r>
        <w:r w:rsidR="00DE5F8F">
          <w:rPr>
            <w:noProof/>
            <w:webHidden/>
          </w:rPr>
          <w:fldChar w:fldCharType="begin"/>
        </w:r>
        <w:r w:rsidR="00DE5F8F">
          <w:rPr>
            <w:noProof/>
            <w:webHidden/>
          </w:rPr>
          <w:instrText xml:space="preserve"> PAGEREF _Toc7089423 \h </w:instrText>
        </w:r>
        <w:r w:rsidR="00DE5F8F">
          <w:rPr>
            <w:noProof/>
            <w:webHidden/>
          </w:rPr>
        </w:r>
        <w:r w:rsidR="00DE5F8F">
          <w:rPr>
            <w:noProof/>
            <w:webHidden/>
          </w:rPr>
          <w:fldChar w:fldCharType="separate"/>
        </w:r>
        <w:r w:rsidR="00DE5F8F">
          <w:rPr>
            <w:noProof/>
            <w:webHidden/>
          </w:rPr>
          <w:t>39</w:t>
        </w:r>
        <w:r w:rsidR="00DE5F8F">
          <w:rPr>
            <w:noProof/>
            <w:webHidden/>
          </w:rPr>
          <w:fldChar w:fldCharType="end"/>
        </w:r>
      </w:hyperlink>
    </w:p>
    <w:p w14:paraId="03D4501C" w14:textId="7407A5F7" w:rsidR="00DE5F8F" w:rsidRDefault="00B62E57">
      <w:pPr>
        <w:pStyle w:val="Verzeichnis2"/>
        <w:tabs>
          <w:tab w:val="right" w:pos="9973"/>
        </w:tabs>
        <w:rPr>
          <w:b w:val="0"/>
          <w:bCs w:val="0"/>
          <w:smallCaps w:val="0"/>
          <w:noProof/>
        </w:rPr>
      </w:pPr>
      <w:hyperlink w:anchor="_Toc7089424" w:history="1">
        <w:r w:rsidR="00DE5F8F" w:rsidRPr="005E2AB2">
          <w:rPr>
            <w:rStyle w:val="Hyperlink"/>
            <w:noProof/>
            <w:lang w:bidi="en-US"/>
          </w:rPr>
          <w:t>6.54 Obscure Language Features [BRS]</w:t>
        </w:r>
        <w:r w:rsidR="00DE5F8F">
          <w:rPr>
            <w:noProof/>
            <w:webHidden/>
          </w:rPr>
          <w:tab/>
        </w:r>
        <w:r w:rsidR="00DE5F8F">
          <w:rPr>
            <w:noProof/>
            <w:webHidden/>
          </w:rPr>
          <w:fldChar w:fldCharType="begin"/>
        </w:r>
        <w:r w:rsidR="00DE5F8F">
          <w:rPr>
            <w:noProof/>
            <w:webHidden/>
          </w:rPr>
          <w:instrText xml:space="preserve"> PAGEREF _Toc7089424 \h </w:instrText>
        </w:r>
        <w:r w:rsidR="00DE5F8F">
          <w:rPr>
            <w:noProof/>
            <w:webHidden/>
          </w:rPr>
        </w:r>
        <w:r w:rsidR="00DE5F8F">
          <w:rPr>
            <w:noProof/>
            <w:webHidden/>
          </w:rPr>
          <w:fldChar w:fldCharType="separate"/>
        </w:r>
        <w:r w:rsidR="00DE5F8F">
          <w:rPr>
            <w:noProof/>
            <w:webHidden/>
          </w:rPr>
          <w:t>39</w:t>
        </w:r>
        <w:r w:rsidR="00DE5F8F">
          <w:rPr>
            <w:noProof/>
            <w:webHidden/>
          </w:rPr>
          <w:fldChar w:fldCharType="end"/>
        </w:r>
      </w:hyperlink>
    </w:p>
    <w:p w14:paraId="0311F893" w14:textId="40625555" w:rsidR="00DE5F8F" w:rsidRDefault="00B62E57">
      <w:pPr>
        <w:pStyle w:val="Verzeichnis2"/>
        <w:tabs>
          <w:tab w:val="right" w:pos="9973"/>
        </w:tabs>
        <w:rPr>
          <w:b w:val="0"/>
          <w:bCs w:val="0"/>
          <w:smallCaps w:val="0"/>
          <w:noProof/>
        </w:rPr>
      </w:pPr>
      <w:hyperlink w:anchor="_Toc7089425" w:history="1">
        <w:r w:rsidR="00DE5F8F" w:rsidRPr="005E2AB2">
          <w:rPr>
            <w:rStyle w:val="Hyperlink"/>
            <w:noProof/>
            <w:lang w:bidi="en-US"/>
          </w:rPr>
          <w:t>6.55 Unspecified Behaviour [BQF]</w:t>
        </w:r>
        <w:r w:rsidR="00DE5F8F">
          <w:rPr>
            <w:noProof/>
            <w:webHidden/>
          </w:rPr>
          <w:tab/>
        </w:r>
        <w:r w:rsidR="00DE5F8F">
          <w:rPr>
            <w:noProof/>
            <w:webHidden/>
          </w:rPr>
          <w:fldChar w:fldCharType="begin"/>
        </w:r>
        <w:r w:rsidR="00DE5F8F">
          <w:rPr>
            <w:noProof/>
            <w:webHidden/>
          </w:rPr>
          <w:instrText xml:space="preserve"> PAGEREF _Toc7089425 \h </w:instrText>
        </w:r>
        <w:r w:rsidR="00DE5F8F">
          <w:rPr>
            <w:noProof/>
            <w:webHidden/>
          </w:rPr>
        </w:r>
        <w:r w:rsidR="00DE5F8F">
          <w:rPr>
            <w:noProof/>
            <w:webHidden/>
          </w:rPr>
          <w:fldChar w:fldCharType="separate"/>
        </w:r>
        <w:r w:rsidR="00DE5F8F">
          <w:rPr>
            <w:noProof/>
            <w:webHidden/>
          </w:rPr>
          <w:t>42</w:t>
        </w:r>
        <w:r w:rsidR="00DE5F8F">
          <w:rPr>
            <w:noProof/>
            <w:webHidden/>
          </w:rPr>
          <w:fldChar w:fldCharType="end"/>
        </w:r>
      </w:hyperlink>
    </w:p>
    <w:p w14:paraId="6379CDEE" w14:textId="7FEDBE6A" w:rsidR="00DE5F8F" w:rsidRDefault="00B62E57">
      <w:pPr>
        <w:pStyle w:val="Verzeichnis2"/>
        <w:tabs>
          <w:tab w:val="right" w:pos="9973"/>
        </w:tabs>
        <w:rPr>
          <w:b w:val="0"/>
          <w:bCs w:val="0"/>
          <w:smallCaps w:val="0"/>
          <w:noProof/>
        </w:rPr>
      </w:pPr>
      <w:hyperlink w:anchor="_Toc7089426" w:history="1">
        <w:r w:rsidR="00DE5F8F" w:rsidRPr="005E2AB2">
          <w:rPr>
            <w:rStyle w:val="Hyperlink"/>
            <w:noProof/>
            <w:lang w:bidi="en-US"/>
          </w:rPr>
          <w:t>6.56 Undefined Behaviour [EWF]</w:t>
        </w:r>
        <w:r w:rsidR="00DE5F8F">
          <w:rPr>
            <w:noProof/>
            <w:webHidden/>
          </w:rPr>
          <w:tab/>
        </w:r>
        <w:r w:rsidR="00DE5F8F">
          <w:rPr>
            <w:noProof/>
            <w:webHidden/>
          </w:rPr>
          <w:fldChar w:fldCharType="begin"/>
        </w:r>
        <w:r w:rsidR="00DE5F8F">
          <w:rPr>
            <w:noProof/>
            <w:webHidden/>
          </w:rPr>
          <w:instrText xml:space="preserve"> PAGEREF _Toc7089426 \h </w:instrText>
        </w:r>
        <w:r w:rsidR="00DE5F8F">
          <w:rPr>
            <w:noProof/>
            <w:webHidden/>
          </w:rPr>
        </w:r>
        <w:r w:rsidR="00DE5F8F">
          <w:rPr>
            <w:noProof/>
            <w:webHidden/>
          </w:rPr>
          <w:fldChar w:fldCharType="separate"/>
        </w:r>
        <w:r w:rsidR="00DE5F8F">
          <w:rPr>
            <w:noProof/>
            <w:webHidden/>
          </w:rPr>
          <w:t>42</w:t>
        </w:r>
        <w:r w:rsidR="00DE5F8F">
          <w:rPr>
            <w:noProof/>
            <w:webHidden/>
          </w:rPr>
          <w:fldChar w:fldCharType="end"/>
        </w:r>
      </w:hyperlink>
    </w:p>
    <w:p w14:paraId="52DE1BF2" w14:textId="75E3A532" w:rsidR="00DE5F8F" w:rsidRDefault="00B62E57">
      <w:pPr>
        <w:pStyle w:val="Verzeichnis2"/>
        <w:tabs>
          <w:tab w:val="right" w:pos="9973"/>
        </w:tabs>
        <w:rPr>
          <w:b w:val="0"/>
          <w:bCs w:val="0"/>
          <w:smallCaps w:val="0"/>
          <w:noProof/>
        </w:rPr>
      </w:pPr>
      <w:hyperlink w:anchor="_Toc7089427" w:history="1">
        <w:r w:rsidR="00DE5F8F" w:rsidRPr="005E2AB2">
          <w:rPr>
            <w:rStyle w:val="Hyperlink"/>
            <w:noProof/>
            <w:lang w:bidi="en-US"/>
          </w:rPr>
          <w:t>6.57 Implementation–defined Behaviour [FAB]</w:t>
        </w:r>
        <w:r w:rsidR="00DE5F8F">
          <w:rPr>
            <w:noProof/>
            <w:webHidden/>
          </w:rPr>
          <w:tab/>
        </w:r>
        <w:r w:rsidR="00DE5F8F">
          <w:rPr>
            <w:noProof/>
            <w:webHidden/>
          </w:rPr>
          <w:fldChar w:fldCharType="begin"/>
        </w:r>
        <w:r w:rsidR="00DE5F8F">
          <w:rPr>
            <w:noProof/>
            <w:webHidden/>
          </w:rPr>
          <w:instrText xml:space="preserve"> PAGEREF _Toc7089427 \h </w:instrText>
        </w:r>
        <w:r w:rsidR="00DE5F8F">
          <w:rPr>
            <w:noProof/>
            <w:webHidden/>
          </w:rPr>
        </w:r>
        <w:r w:rsidR="00DE5F8F">
          <w:rPr>
            <w:noProof/>
            <w:webHidden/>
          </w:rPr>
          <w:fldChar w:fldCharType="separate"/>
        </w:r>
        <w:r w:rsidR="00DE5F8F">
          <w:rPr>
            <w:noProof/>
            <w:webHidden/>
          </w:rPr>
          <w:t>43</w:t>
        </w:r>
        <w:r w:rsidR="00DE5F8F">
          <w:rPr>
            <w:noProof/>
            <w:webHidden/>
          </w:rPr>
          <w:fldChar w:fldCharType="end"/>
        </w:r>
      </w:hyperlink>
    </w:p>
    <w:p w14:paraId="2DE306C1" w14:textId="02F34739" w:rsidR="00DE5F8F" w:rsidRDefault="00B62E57">
      <w:pPr>
        <w:pStyle w:val="Verzeichnis2"/>
        <w:tabs>
          <w:tab w:val="right" w:pos="9973"/>
        </w:tabs>
        <w:rPr>
          <w:b w:val="0"/>
          <w:bCs w:val="0"/>
          <w:smallCaps w:val="0"/>
          <w:noProof/>
        </w:rPr>
      </w:pPr>
      <w:hyperlink w:anchor="_Toc7089428" w:history="1">
        <w:r w:rsidR="00DE5F8F" w:rsidRPr="005E2AB2">
          <w:rPr>
            <w:rStyle w:val="Hyperlink"/>
            <w:noProof/>
            <w:lang w:bidi="en-US"/>
          </w:rPr>
          <w:t>6.58 Deprecated Language Features [MEM]</w:t>
        </w:r>
        <w:r w:rsidR="00DE5F8F">
          <w:rPr>
            <w:noProof/>
            <w:webHidden/>
          </w:rPr>
          <w:tab/>
        </w:r>
        <w:r w:rsidR="00DE5F8F">
          <w:rPr>
            <w:noProof/>
            <w:webHidden/>
          </w:rPr>
          <w:fldChar w:fldCharType="begin"/>
        </w:r>
        <w:r w:rsidR="00DE5F8F">
          <w:rPr>
            <w:noProof/>
            <w:webHidden/>
          </w:rPr>
          <w:instrText xml:space="preserve"> PAGEREF _Toc7089428 \h </w:instrText>
        </w:r>
        <w:r w:rsidR="00DE5F8F">
          <w:rPr>
            <w:noProof/>
            <w:webHidden/>
          </w:rPr>
        </w:r>
        <w:r w:rsidR="00DE5F8F">
          <w:rPr>
            <w:noProof/>
            <w:webHidden/>
          </w:rPr>
          <w:fldChar w:fldCharType="separate"/>
        </w:r>
        <w:r w:rsidR="00DE5F8F">
          <w:rPr>
            <w:noProof/>
            <w:webHidden/>
          </w:rPr>
          <w:t>44</w:t>
        </w:r>
        <w:r w:rsidR="00DE5F8F">
          <w:rPr>
            <w:noProof/>
            <w:webHidden/>
          </w:rPr>
          <w:fldChar w:fldCharType="end"/>
        </w:r>
      </w:hyperlink>
    </w:p>
    <w:p w14:paraId="7986ECE8" w14:textId="445D4698" w:rsidR="00DE5F8F" w:rsidRDefault="00B62E57">
      <w:pPr>
        <w:pStyle w:val="Verzeichnis2"/>
        <w:tabs>
          <w:tab w:val="right" w:pos="9973"/>
        </w:tabs>
        <w:rPr>
          <w:b w:val="0"/>
          <w:bCs w:val="0"/>
          <w:smallCaps w:val="0"/>
          <w:noProof/>
        </w:rPr>
      </w:pPr>
      <w:hyperlink w:anchor="_Toc7089429" w:history="1">
        <w:r w:rsidR="00DE5F8F" w:rsidRPr="005E2AB2">
          <w:rPr>
            <w:rStyle w:val="Hyperlink"/>
            <w:noProof/>
          </w:rPr>
          <w:t>6.59 Concurrency – Activation [CGA]</w:t>
        </w:r>
        <w:r w:rsidR="00DE5F8F">
          <w:rPr>
            <w:noProof/>
            <w:webHidden/>
          </w:rPr>
          <w:tab/>
        </w:r>
        <w:r w:rsidR="00DE5F8F">
          <w:rPr>
            <w:noProof/>
            <w:webHidden/>
          </w:rPr>
          <w:fldChar w:fldCharType="begin"/>
        </w:r>
        <w:r w:rsidR="00DE5F8F">
          <w:rPr>
            <w:noProof/>
            <w:webHidden/>
          </w:rPr>
          <w:instrText xml:space="preserve"> PAGEREF _Toc7089429 \h </w:instrText>
        </w:r>
        <w:r w:rsidR="00DE5F8F">
          <w:rPr>
            <w:noProof/>
            <w:webHidden/>
          </w:rPr>
        </w:r>
        <w:r w:rsidR="00DE5F8F">
          <w:rPr>
            <w:noProof/>
            <w:webHidden/>
          </w:rPr>
          <w:fldChar w:fldCharType="separate"/>
        </w:r>
        <w:r w:rsidR="00DE5F8F">
          <w:rPr>
            <w:noProof/>
            <w:webHidden/>
          </w:rPr>
          <w:t>45</w:t>
        </w:r>
        <w:r w:rsidR="00DE5F8F">
          <w:rPr>
            <w:noProof/>
            <w:webHidden/>
          </w:rPr>
          <w:fldChar w:fldCharType="end"/>
        </w:r>
      </w:hyperlink>
    </w:p>
    <w:p w14:paraId="483B7578" w14:textId="3093ECE6" w:rsidR="00DE5F8F" w:rsidRDefault="00B62E57">
      <w:pPr>
        <w:pStyle w:val="Verzeichnis2"/>
        <w:tabs>
          <w:tab w:val="right" w:pos="9973"/>
        </w:tabs>
        <w:rPr>
          <w:b w:val="0"/>
          <w:bCs w:val="0"/>
          <w:smallCaps w:val="0"/>
          <w:noProof/>
        </w:rPr>
      </w:pPr>
      <w:hyperlink w:anchor="_Toc7089430" w:history="1">
        <w:r w:rsidR="00DE5F8F" w:rsidRPr="005E2AB2">
          <w:rPr>
            <w:rStyle w:val="Hyperlink"/>
            <w:noProof/>
            <w:lang w:val="en-CA"/>
          </w:rPr>
          <w:t>6.60 Concurrency – Directed termination [CGT]</w:t>
        </w:r>
        <w:r w:rsidR="00DE5F8F">
          <w:rPr>
            <w:noProof/>
            <w:webHidden/>
          </w:rPr>
          <w:tab/>
        </w:r>
        <w:r w:rsidR="00DE5F8F">
          <w:rPr>
            <w:noProof/>
            <w:webHidden/>
          </w:rPr>
          <w:fldChar w:fldCharType="begin"/>
        </w:r>
        <w:r w:rsidR="00DE5F8F">
          <w:rPr>
            <w:noProof/>
            <w:webHidden/>
          </w:rPr>
          <w:instrText xml:space="preserve"> PAGEREF _Toc7089430 \h </w:instrText>
        </w:r>
        <w:r w:rsidR="00DE5F8F">
          <w:rPr>
            <w:noProof/>
            <w:webHidden/>
          </w:rPr>
        </w:r>
        <w:r w:rsidR="00DE5F8F">
          <w:rPr>
            <w:noProof/>
            <w:webHidden/>
          </w:rPr>
          <w:fldChar w:fldCharType="separate"/>
        </w:r>
        <w:r w:rsidR="00DE5F8F">
          <w:rPr>
            <w:noProof/>
            <w:webHidden/>
          </w:rPr>
          <w:t>45</w:t>
        </w:r>
        <w:r w:rsidR="00DE5F8F">
          <w:rPr>
            <w:noProof/>
            <w:webHidden/>
          </w:rPr>
          <w:fldChar w:fldCharType="end"/>
        </w:r>
      </w:hyperlink>
    </w:p>
    <w:p w14:paraId="2C1659BB" w14:textId="7AEA9266" w:rsidR="00DE5F8F" w:rsidRDefault="00B62E57">
      <w:pPr>
        <w:pStyle w:val="Verzeichnis2"/>
        <w:tabs>
          <w:tab w:val="right" w:pos="9973"/>
        </w:tabs>
        <w:rPr>
          <w:b w:val="0"/>
          <w:bCs w:val="0"/>
          <w:smallCaps w:val="0"/>
          <w:noProof/>
        </w:rPr>
      </w:pPr>
      <w:hyperlink w:anchor="_Toc7089431" w:history="1">
        <w:r w:rsidR="00DE5F8F" w:rsidRPr="005E2AB2">
          <w:rPr>
            <w:rStyle w:val="Hyperlink"/>
            <w:noProof/>
          </w:rPr>
          <w:t>6.61 Concurrent Data Access [CGX]</w:t>
        </w:r>
        <w:r w:rsidR="00DE5F8F">
          <w:rPr>
            <w:noProof/>
            <w:webHidden/>
          </w:rPr>
          <w:tab/>
        </w:r>
        <w:r w:rsidR="00DE5F8F">
          <w:rPr>
            <w:noProof/>
            <w:webHidden/>
          </w:rPr>
          <w:fldChar w:fldCharType="begin"/>
        </w:r>
        <w:r w:rsidR="00DE5F8F">
          <w:rPr>
            <w:noProof/>
            <w:webHidden/>
          </w:rPr>
          <w:instrText xml:space="preserve"> PAGEREF _Toc7089431 \h </w:instrText>
        </w:r>
        <w:r w:rsidR="00DE5F8F">
          <w:rPr>
            <w:noProof/>
            <w:webHidden/>
          </w:rPr>
        </w:r>
        <w:r w:rsidR="00DE5F8F">
          <w:rPr>
            <w:noProof/>
            <w:webHidden/>
          </w:rPr>
          <w:fldChar w:fldCharType="separate"/>
        </w:r>
        <w:r w:rsidR="00DE5F8F">
          <w:rPr>
            <w:noProof/>
            <w:webHidden/>
          </w:rPr>
          <w:t>46</w:t>
        </w:r>
        <w:r w:rsidR="00DE5F8F">
          <w:rPr>
            <w:noProof/>
            <w:webHidden/>
          </w:rPr>
          <w:fldChar w:fldCharType="end"/>
        </w:r>
      </w:hyperlink>
    </w:p>
    <w:p w14:paraId="707D2C4E" w14:textId="397BA769" w:rsidR="00DE5F8F" w:rsidRDefault="00B62E57">
      <w:pPr>
        <w:pStyle w:val="Verzeichnis2"/>
        <w:tabs>
          <w:tab w:val="right" w:pos="9973"/>
        </w:tabs>
        <w:rPr>
          <w:b w:val="0"/>
          <w:bCs w:val="0"/>
          <w:smallCaps w:val="0"/>
          <w:noProof/>
        </w:rPr>
      </w:pPr>
      <w:hyperlink w:anchor="_Toc7089432" w:history="1">
        <w:r w:rsidR="00DE5F8F" w:rsidRPr="005E2AB2">
          <w:rPr>
            <w:rStyle w:val="Hyperlink"/>
            <w:noProof/>
            <w:lang w:val="en-CA"/>
          </w:rPr>
          <w:t>6.62 Concurrency – Premature Termination [CGS]</w:t>
        </w:r>
        <w:r w:rsidR="00DE5F8F">
          <w:rPr>
            <w:noProof/>
            <w:webHidden/>
          </w:rPr>
          <w:tab/>
        </w:r>
        <w:r w:rsidR="00DE5F8F">
          <w:rPr>
            <w:noProof/>
            <w:webHidden/>
          </w:rPr>
          <w:fldChar w:fldCharType="begin"/>
        </w:r>
        <w:r w:rsidR="00DE5F8F">
          <w:rPr>
            <w:noProof/>
            <w:webHidden/>
          </w:rPr>
          <w:instrText xml:space="preserve"> PAGEREF _Toc7089432 \h </w:instrText>
        </w:r>
        <w:r w:rsidR="00DE5F8F">
          <w:rPr>
            <w:noProof/>
            <w:webHidden/>
          </w:rPr>
        </w:r>
        <w:r w:rsidR="00DE5F8F">
          <w:rPr>
            <w:noProof/>
            <w:webHidden/>
          </w:rPr>
          <w:fldChar w:fldCharType="separate"/>
        </w:r>
        <w:r w:rsidR="00DE5F8F">
          <w:rPr>
            <w:noProof/>
            <w:webHidden/>
          </w:rPr>
          <w:t>46</w:t>
        </w:r>
        <w:r w:rsidR="00DE5F8F">
          <w:rPr>
            <w:noProof/>
            <w:webHidden/>
          </w:rPr>
          <w:fldChar w:fldCharType="end"/>
        </w:r>
      </w:hyperlink>
    </w:p>
    <w:p w14:paraId="0D199038" w14:textId="3E252E95" w:rsidR="00DE5F8F" w:rsidRDefault="00B62E57">
      <w:pPr>
        <w:pStyle w:val="Verzeichnis2"/>
        <w:tabs>
          <w:tab w:val="right" w:pos="9973"/>
        </w:tabs>
        <w:rPr>
          <w:b w:val="0"/>
          <w:bCs w:val="0"/>
          <w:smallCaps w:val="0"/>
          <w:noProof/>
        </w:rPr>
      </w:pPr>
      <w:hyperlink w:anchor="_Toc7089433" w:history="1">
        <w:r w:rsidR="00DE5F8F" w:rsidRPr="005E2AB2">
          <w:rPr>
            <w:rStyle w:val="Hyperlink"/>
            <w:noProof/>
            <w:lang w:val="en-CA"/>
          </w:rPr>
          <w:t>6.63 Lock Protocol Errors [CGM</w:t>
        </w:r>
        <w:r w:rsidR="00DE5F8F">
          <w:rPr>
            <w:noProof/>
            <w:webHidden/>
          </w:rPr>
          <w:tab/>
        </w:r>
        <w:r w:rsidR="00DE5F8F">
          <w:rPr>
            <w:noProof/>
            <w:webHidden/>
          </w:rPr>
          <w:fldChar w:fldCharType="begin"/>
        </w:r>
        <w:r w:rsidR="00DE5F8F">
          <w:rPr>
            <w:noProof/>
            <w:webHidden/>
          </w:rPr>
          <w:instrText xml:space="preserve"> PAGEREF _Toc7089433 \h </w:instrText>
        </w:r>
        <w:r w:rsidR="00DE5F8F">
          <w:rPr>
            <w:noProof/>
            <w:webHidden/>
          </w:rPr>
        </w:r>
        <w:r w:rsidR="00DE5F8F">
          <w:rPr>
            <w:noProof/>
            <w:webHidden/>
          </w:rPr>
          <w:fldChar w:fldCharType="separate"/>
        </w:r>
        <w:r w:rsidR="00DE5F8F">
          <w:rPr>
            <w:noProof/>
            <w:webHidden/>
          </w:rPr>
          <w:t>47</w:t>
        </w:r>
        <w:r w:rsidR="00DE5F8F">
          <w:rPr>
            <w:noProof/>
            <w:webHidden/>
          </w:rPr>
          <w:fldChar w:fldCharType="end"/>
        </w:r>
      </w:hyperlink>
    </w:p>
    <w:p w14:paraId="28BE6CC4" w14:textId="74FCB609" w:rsidR="00DE5F8F" w:rsidRDefault="00B62E57">
      <w:pPr>
        <w:pStyle w:val="Verzeichnis2"/>
        <w:tabs>
          <w:tab w:val="right" w:pos="9973"/>
        </w:tabs>
        <w:rPr>
          <w:b w:val="0"/>
          <w:bCs w:val="0"/>
          <w:smallCaps w:val="0"/>
          <w:noProof/>
        </w:rPr>
      </w:pPr>
      <w:hyperlink w:anchor="_Toc7089434" w:history="1">
        <w:r w:rsidR="00DE5F8F" w:rsidRPr="005E2AB2">
          <w:rPr>
            <w:rStyle w:val="Hyperlink"/>
            <w:rFonts w:eastAsia="MS PGothic"/>
            <w:noProof/>
            <w:lang w:eastAsia="ja-JP"/>
          </w:rPr>
          <w:t>6.64 Reliance on External Format String  [SHL]</w:t>
        </w:r>
        <w:r w:rsidR="00DE5F8F">
          <w:rPr>
            <w:noProof/>
            <w:webHidden/>
          </w:rPr>
          <w:tab/>
        </w:r>
        <w:r w:rsidR="00DE5F8F">
          <w:rPr>
            <w:noProof/>
            <w:webHidden/>
          </w:rPr>
          <w:fldChar w:fldCharType="begin"/>
        </w:r>
        <w:r w:rsidR="00DE5F8F">
          <w:rPr>
            <w:noProof/>
            <w:webHidden/>
          </w:rPr>
          <w:instrText xml:space="preserve"> PAGEREF _Toc7089434 \h </w:instrText>
        </w:r>
        <w:r w:rsidR="00DE5F8F">
          <w:rPr>
            <w:noProof/>
            <w:webHidden/>
          </w:rPr>
        </w:r>
        <w:r w:rsidR="00DE5F8F">
          <w:rPr>
            <w:noProof/>
            <w:webHidden/>
          </w:rPr>
          <w:fldChar w:fldCharType="separate"/>
        </w:r>
        <w:r w:rsidR="00DE5F8F">
          <w:rPr>
            <w:noProof/>
            <w:webHidden/>
          </w:rPr>
          <w:t>47</w:t>
        </w:r>
        <w:r w:rsidR="00DE5F8F">
          <w:rPr>
            <w:noProof/>
            <w:webHidden/>
          </w:rPr>
          <w:fldChar w:fldCharType="end"/>
        </w:r>
      </w:hyperlink>
    </w:p>
    <w:p w14:paraId="2C5F6C6D" w14:textId="5A41757B" w:rsidR="00DE5F8F" w:rsidRDefault="00B62E57">
      <w:pPr>
        <w:pStyle w:val="Verzeichnis1"/>
        <w:tabs>
          <w:tab w:val="right" w:pos="9973"/>
        </w:tabs>
        <w:rPr>
          <w:b w:val="0"/>
          <w:bCs w:val="0"/>
          <w:caps w:val="0"/>
          <w:noProof/>
          <w:u w:val="none"/>
        </w:rPr>
      </w:pPr>
      <w:hyperlink w:anchor="_Toc7089435" w:history="1">
        <w:r w:rsidR="00DE5F8F" w:rsidRPr="005E2AB2">
          <w:rPr>
            <w:rStyle w:val="Hyperlink"/>
            <w:noProof/>
          </w:rPr>
          <w:t>7. Language specific vulnerabilities for Python</w:t>
        </w:r>
        <w:r w:rsidR="00DE5F8F">
          <w:rPr>
            <w:noProof/>
            <w:webHidden/>
          </w:rPr>
          <w:tab/>
        </w:r>
        <w:r w:rsidR="00DE5F8F">
          <w:rPr>
            <w:noProof/>
            <w:webHidden/>
          </w:rPr>
          <w:fldChar w:fldCharType="begin"/>
        </w:r>
        <w:r w:rsidR="00DE5F8F">
          <w:rPr>
            <w:noProof/>
            <w:webHidden/>
          </w:rPr>
          <w:instrText xml:space="preserve"> PAGEREF _Toc7089435 \h </w:instrText>
        </w:r>
        <w:r w:rsidR="00DE5F8F">
          <w:rPr>
            <w:noProof/>
            <w:webHidden/>
          </w:rPr>
        </w:r>
        <w:r w:rsidR="00DE5F8F">
          <w:rPr>
            <w:noProof/>
            <w:webHidden/>
          </w:rPr>
          <w:fldChar w:fldCharType="separate"/>
        </w:r>
        <w:r w:rsidR="00DE5F8F">
          <w:rPr>
            <w:noProof/>
            <w:webHidden/>
          </w:rPr>
          <w:t>47</w:t>
        </w:r>
        <w:r w:rsidR="00DE5F8F">
          <w:rPr>
            <w:noProof/>
            <w:webHidden/>
          </w:rPr>
          <w:fldChar w:fldCharType="end"/>
        </w:r>
      </w:hyperlink>
    </w:p>
    <w:p w14:paraId="63CF678A" w14:textId="72936DD5" w:rsidR="00DE5F8F" w:rsidRDefault="00B62E57">
      <w:pPr>
        <w:pStyle w:val="Verzeichnis1"/>
        <w:tabs>
          <w:tab w:val="right" w:pos="9973"/>
        </w:tabs>
        <w:rPr>
          <w:b w:val="0"/>
          <w:bCs w:val="0"/>
          <w:caps w:val="0"/>
          <w:noProof/>
          <w:u w:val="none"/>
        </w:rPr>
      </w:pPr>
      <w:hyperlink w:anchor="_Toc7089436" w:history="1">
        <w:r w:rsidR="00DE5F8F" w:rsidRPr="005E2AB2">
          <w:rPr>
            <w:rStyle w:val="Hyperlink"/>
            <w:noProof/>
          </w:rPr>
          <w:t>8. Implications for standardization or future revision</w:t>
        </w:r>
        <w:r w:rsidR="00DE5F8F">
          <w:rPr>
            <w:noProof/>
            <w:webHidden/>
          </w:rPr>
          <w:tab/>
        </w:r>
        <w:r w:rsidR="00DE5F8F">
          <w:rPr>
            <w:noProof/>
            <w:webHidden/>
          </w:rPr>
          <w:fldChar w:fldCharType="begin"/>
        </w:r>
        <w:r w:rsidR="00DE5F8F">
          <w:rPr>
            <w:noProof/>
            <w:webHidden/>
          </w:rPr>
          <w:instrText xml:space="preserve"> PAGEREF _Toc7089436 \h </w:instrText>
        </w:r>
        <w:r w:rsidR="00DE5F8F">
          <w:rPr>
            <w:noProof/>
            <w:webHidden/>
          </w:rPr>
        </w:r>
        <w:r w:rsidR="00DE5F8F">
          <w:rPr>
            <w:noProof/>
            <w:webHidden/>
          </w:rPr>
          <w:fldChar w:fldCharType="separate"/>
        </w:r>
        <w:r w:rsidR="00DE5F8F">
          <w:rPr>
            <w:noProof/>
            <w:webHidden/>
          </w:rPr>
          <w:t>48</w:t>
        </w:r>
        <w:r w:rsidR="00DE5F8F">
          <w:rPr>
            <w:noProof/>
            <w:webHidden/>
          </w:rPr>
          <w:fldChar w:fldCharType="end"/>
        </w:r>
      </w:hyperlink>
    </w:p>
    <w:p w14:paraId="26C40016" w14:textId="3E55E40F" w:rsidR="00DE5F8F" w:rsidRDefault="00B62E57">
      <w:pPr>
        <w:pStyle w:val="Verzeichnis1"/>
        <w:tabs>
          <w:tab w:val="right" w:pos="9973"/>
        </w:tabs>
        <w:rPr>
          <w:b w:val="0"/>
          <w:bCs w:val="0"/>
          <w:caps w:val="0"/>
          <w:noProof/>
          <w:u w:val="none"/>
        </w:rPr>
      </w:pPr>
      <w:hyperlink w:anchor="_Toc7089437" w:history="1">
        <w:r w:rsidR="00DE5F8F" w:rsidRPr="005E2AB2">
          <w:rPr>
            <w:rStyle w:val="Hyperlink"/>
            <w:noProof/>
          </w:rPr>
          <w:t>Bibliography</w:t>
        </w:r>
        <w:r w:rsidR="00DE5F8F">
          <w:rPr>
            <w:noProof/>
            <w:webHidden/>
          </w:rPr>
          <w:tab/>
        </w:r>
        <w:r w:rsidR="00DE5F8F">
          <w:rPr>
            <w:noProof/>
            <w:webHidden/>
          </w:rPr>
          <w:fldChar w:fldCharType="begin"/>
        </w:r>
        <w:r w:rsidR="00DE5F8F">
          <w:rPr>
            <w:noProof/>
            <w:webHidden/>
          </w:rPr>
          <w:instrText xml:space="preserve"> PAGEREF _Toc7089437 \h </w:instrText>
        </w:r>
        <w:r w:rsidR="00DE5F8F">
          <w:rPr>
            <w:noProof/>
            <w:webHidden/>
          </w:rPr>
        </w:r>
        <w:r w:rsidR="00DE5F8F">
          <w:rPr>
            <w:noProof/>
            <w:webHidden/>
          </w:rPr>
          <w:fldChar w:fldCharType="separate"/>
        </w:r>
        <w:r w:rsidR="00DE5F8F">
          <w:rPr>
            <w:noProof/>
            <w:webHidden/>
          </w:rPr>
          <w:t>48</w:t>
        </w:r>
        <w:r w:rsidR="00DE5F8F">
          <w:rPr>
            <w:noProof/>
            <w:webHidden/>
          </w:rPr>
          <w:fldChar w:fldCharType="end"/>
        </w:r>
      </w:hyperlink>
    </w:p>
    <w:p w14:paraId="4844157F" w14:textId="07B45296" w:rsidR="00DE5F8F" w:rsidRDefault="00B62E57">
      <w:pPr>
        <w:pStyle w:val="Verzeichnis1"/>
        <w:tabs>
          <w:tab w:val="right" w:pos="9973"/>
        </w:tabs>
        <w:rPr>
          <w:b w:val="0"/>
          <w:bCs w:val="0"/>
          <w:caps w:val="0"/>
          <w:noProof/>
          <w:u w:val="none"/>
        </w:rPr>
      </w:pPr>
      <w:hyperlink w:anchor="_Toc7089438" w:history="1">
        <w:r w:rsidR="00DE5F8F" w:rsidRPr="005E2AB2">
          <w:rPr>
            <w:rStyle w:val="Hyperlink"/>
            <w:noProof/>
          </w:rPr>
          <w:t>Index</w:t>
        </w:r>
        <w:r w:rsidR="00DE5F8F">
          <w:rPr>
            <w:noProof/>
            <w:webHidden/>
          </w:rPr>
          <w:tab/>
        </w:r>
        <w:r w:rsidR="00DE5F8F">
          <w:rPr>
            <w:noProof/>
            <w:webHidden/>
          </w:rPr>
          <w:fldChar w:fldCharType="begin"/>
        </w:r>
        <w:r w:rsidR="00DE5F8F">
          <w:rPr>
            <w:noProof/>
            <w:webHidden/>
          </w:rPr>
          <w:instrText xml:space="preserve"> PAGEREF _Toc7089438 \h </w:instrText>
        </w:r>
        <w:r w:rsidR="00DE5F8F">
          <w:rPr>
            <w:noProof/>
            <w:webHidden/>
          </w:rPr>
        </w:r>
        <w:r w:rsidR="00DE5F8F">
          <w:rPr>
            <w:noProof/>
            <w:webHidden/>
          </w:rPr>
          <w:fldChar w:fldCharType="separate"/>
        </w:r>
        <w:r w:rsidR="00DE5F8F">
          <w:rPr>
            <w:noProof/>
            <w:webHidden/>
          </w:rPr>
          <w:t>50</w:t>
        </w:r>
        <w:r w:rsidR="00DE5F8F">
          <w:rPr>
            <w:noProof/>
            <w:webHidden/>
          </w:rPr>
          <w:fldChar w:fldCharType="end"/>
        </w:r>
      </w:hyperlink>
    </w:p>
    <w:p w14:paraId="7925CFEE" w14:textId="6098712A" w:rsidR="00A32382" w:rsidDel="00DA18EB" w:rsidRDefault="001A1531">
      <w:pPr>
        <w:pStyle w:val="zzContents"/>
        <w:tabs>
          <w:tab w:val="right" w:pos="9752"/>
        </w:tabs>
        <w:rPr>
          <w:del w:id="10" w:author="Sean McDonagh" w:date="2019-05-29T12:21:00Z"/>
        </w:rPr>
      </w:pPr>
      <w:r>
        <w:rPr>
          <w:b w:val="0"/>
          <w:bCs w:val="0"/>
        </w:rPr>
        <w:lastRenderedPageBreak/>
        <w:fldChar w:fldCharType="end"/>
      </w:r>
    </w:p>
    <w:p w14:paraId="60CFE4E3" w14:textId="67D66272" w:rsidR="00A32382" w:rsidRDefault="00A32382">
      <w:pPr>
        <w:pStyle w:val="zzContents"/>
        <w:tabs>
          <w:tab w:val="right" w:pos="9752"/>
        </w:tabs>
        <w:rPr>
          <w:noProof/>
        </w:rPr>
        <w:pPrChange w:id="11" w:author="Sean McDonagh" w:date="2019-05-29T12:21:00Z">
          <w:pPr/>
        </w:pPrChange>
      </w:pPr>
    </w:p>
    <w:p w14:paraId="62E90081" w14:textId="3705ADED" w:rsidR="00DA18EB" w:rsidRDefault="00DA18EB">
      <w:pPr>
        <w:jc w:val="center"/>
        <w:rPr>
          <w:noProof/>
        </w:rPr>
        <w:pPrChange w:id="12" w:author="Sean McDonagh" w:date="2019-05-29T12:21:00Z">
          <w:pPr/>
        </w:pPrChange>
      </w:pPr>
      <w:r>
        <w:rPr>
          <w:noProof/>
        </w:rPr>
        <w:t xml:space="preserve">This </w:t>
      </w:r>
      <w:r w:rsidR="00B83135">
        <w:rPr>
          <w:noProof/>
        </w:rPr>
        <w:t>p</w:t>
      </w:r>
      <w:r>
        <w:rPr>
          <w:noProof/>
        </w:rPr>
        <w:t>age intentially left blank</w:t>
      </w:r>
    </w:p>
    <w:p w14:paraId="228CB2F6" w14:textId="1F037695" w:rsidR="00A32382" w:rsidRDefault="00DA18EB">
      <w:r>
        <w:rPr>
          <w:noProof/>
        </w:rPr>
        <w:t xml:space="preserve"> </w:t>
      </w:r>
      <w:r w:rsidR="00A32382">
        <w:rPr>
          <w:noProof/>
        </w:rPr>
        <w:br w:type="page"/>
      </w:r>
    </w:p>
    <w:p w14:paraId="0ABA52E6" w14:textId="77777777" w:rsidR="00A32382" w:rsidRDefault="00A32382" w:rsidP="009866F9">
      <w:pPr>
        <w:pStyle w:val="berschrift1"/>
      </w:pPr>
      <w:bookmarkStart w:id="13" w:name="_Toc443470358"/>
      <w:bookmarkStart w:id="14" w:name="_Toc450303208"/>
      <w:bookmarkStart w:id="15" w:name="_Toc7089361"/>
      <w:r>
        <w:lastRenderedPageBreak/>
        <w:t>Foreword</w:t>
      </w:r>
      <w:bookmarkEnd w:id="13"/>
      <w:bookmarkEnd w:id="14"/>
      <w:bookmarkEnd w:id="15"/>
    </w:p>
    <w:p w14:paraId="290AF8A1" w14:textId="77777777" w:rsidR="002C78C4" w:rsidRDefault="002C78C4" w:rsidP="002C78C4">
      <w:r>
        <w:t>ISO (the International Organization for Standardization) and IEC (the International Electrotechnical Commission) form the specialized system for worldwide standardization. National bodies that are members of ISO or IEC participate in the development of International Standards through technical committees established by the respective organization to deal with particular fields of technical activity. ISO and IEC technical committees collaborate in fields of mutual interest. Other international organizations, governmental and non-governmental, in liaison with ISO and IEC, also take part in the work. In the field of information technology, ISO and IEC have established a joint technical committee, ISO/IEC JTC 1.</w:t>
      </w:r>
    </w:p>
    <w:p w14:paraId="24F0FF5F" w14:textId="77777777" w:rsidR="002C78C4" w:rsidRDefault="002C78C4" w:rsidP="002C78C4">
      <w:r>
        <w:t>International Standards are drafted in accordance with the rules given in the ISO/IEC Directives, Part 2.</w:t>
      </w:r>
    </w:p>
    <w:p w14:paraId="4C81B2E8" w14:textId="77777777" w:rsidR="00AD547A" w:rsidRDefault="00AD547A" w:rsidP="00B35625">
      <w:r>
        <w:t>The main task of the joint technical committee is to prepare International Standards. Draft International Standards adopted by the joint technical committee are circulated to national bodies for voting. Publication as an International Standard requires approval by at least 75 % of the national bodies casting a vote.</w:t>
      </w:r>
    </w:p>
    <w:p w14:paraId="26B94E7E" w14:textId="77777777" w:rsidR="00AD547A" w:rsidRDefault="00AD547A" w:rsidP="004A155C">
      <w:r>
        <w:t xml:space="preserve">In exceptional circumstances, when the joint technical committee has collected data of a different kind from that which is normally published as an International Standard (“state of the art”, for example), it may decide to publish a Technical Report. </w:t>
      </w:r>
      <w:del w:id="16" w:author="Sean McDonagh" w:date="2019-04-25T08:30:00Z">
        <w:r w:rsidDel="002678F0">
          <w:delText xml:space="preserve">  </w:delText>
        </w:r>
      </w:del>
      <w:r>
        <w:t>A Technical Report is entirely informative in nature and shall be subject to review every five years in the same manner as an International Standard.</w:t>
      </w:r>
    </w:p>
    <w:p w14:paraId="2E04F3F1" w14:textId="77777777" w:rsidR="002C78C4" w:rsidRDefault="002C78C4" w:rsidP="002C78C4">
      <w:r>
        <w:t>Attention is drawn to the possibility that some of the elements of this document may be the subject of patent rights. ISO and IEC shall not be held responsible for identifying any or all such patent rights.</w:t>
      </w:r>
    </w:p>
    <w:p w14:paraId="0F0F38EC" w14:textId="77777777" w:rsidR="002C78C4" w:rsidRDefault="002C78C4" w:rsidP="002C78C4">
      <w:pPr>
        <w:tabs>
          <w:tab w:val="left" w:leader="dot" w:pos="9923"/>
        </w:tabs>
      </w:pPr>
      <w:r>
        <w:t xml:space="preserve">ISO/IEC TR 24772, was prepared by Joint Technical Committee ISO/IEC JTC 1, </w:t>
      </w:r>
      <w:r>
        <w:rPr>
          <w:i/>
          <w:iCs/>
        </w:rPr>
        <w:t>Information technology</w:t>
      </w:r>
      <w:r>
        <w:t xml:space="preserve">, Subcommittee SC 22, </w:t>
      </w:r>
      <w:r w:rsidRPr="000261A3">
        <w:rPr>
          <w:i/>
          <w:iCs/>
        </w:rPr>
        <w:t>Programming languages, their environments</w:t>
      </w:r>
      <w:r>
        <w:rPr>
          <w:i/>
          <w:iCs/>
        </w:rPr>
        <w:t xml:space="preserve"> and system software interfaces</w:t>
      </w:r>
      <w:r>
        <w:rPr>
          <w:iCs/>
        </w:rPr>
        <w:t>.</w:t>
      </w:r>
    </w:p>
    <w:p w14:paraId="56077D71" w14:textId="77777777" w:rsidR="00A32382" w:rsidRPr="00BD083E" w:rsidRDefault="00A32382" w:rsidP="00A32382">
      <w:bookmarkStart w:id="17" w:name="_Toc443470359"/>
      <w:bookmarkStart w:id="18" w:name="_Toc450303209"/>
      <w:r w:rsidRPr="00BD083E">
        <w:br w:type="page"/>
      </w:r>
    </w:p>
    <w:p w14:paraId="78642B5E" w14:textId="77777777" w:rsidR="00A32382" w:rsidRDefault="00A32382" w:rsidP="009866F9">
      <w:pPr>
        <w:pStyle w:val="berschrift1"/>
      </w:pPr>
      <w:bookmarkStart w:id="19" w:name="_Toc7089362"/>
      <w:r>
        <w:lastRenderedPageBreak/>
        <w:t>Introduction</w:t>
      </w:r>
      <w:bookmarkEnd w:id="17"/>
      <w:bookmarkEnd w:id="18"/>
      <w:bookmarkEnd w:id="19"/>
    </w:p>
    <w:p w14:paraId="0883107B" w14:textId="7BF7690A" w:rsidR="00A32382" w:rsidRDefault="00A32382" w:rsidP="00A55FB9">
      <w:pPr>
        <w:pStyle w:val="zzHelp"/>
        <w:ind w:right="263"/>
        <w:rPr>
          <w:color w:val="auto"/>
        </w:rPr>
      </w:pPr>
      <w:r w:rsidRPr="00B21E5A" w:rsidDel="009C104D">
        <w:rPr>
          <w:color w:val="auto"/>
        </w:rPr>
        <w:t>This Technical Report provide</w:t>
      </w:r>
      <w:r w:rsidR="0007492D">
        <w:rPr>
          <w:color w:val="auto"/>
        </w:rPr>
        <w:t>s</w:t>
      </w:r>
      <w:r w:rsidRPr="00B21E5A" w:rsidDel="009C104D">
        <w:rPr>
          <w:color w:val="auto"/>
        </w:rPr>
        <w:t xml:space="preserve"> guidance </w:t>
      </w:r>
      <w:r w:rsidR="0007492D">
        <w:rPr>
          <w:color w:val="auto"/>
        </w:rPr>
        <w:t>for the programming language Python</w:t>
      </w:r>
      <w:ins w:id="20" w:author="Sean McDonagh" w:date="2019-05-29T12:33:00Z">
        <w:r w:rsidR="00CA7DF4">
          <w:rPr>
            <w:color w:val="auto"/>
          </w:rPr>
          <w:t xml:space="preserve"> v3.7</w:t>
        </w:r>
      </w:ins>
      <w:r w:rsidRPr="00B21E5A" w:rsidDel="009C104D">
        <w:rPr>
          <w:color w:val="auto"/>
        </w:rPr>
        <w:t>, so that application developers</w:t>
      </w:r>
      <w:r w:rsidR="0007492D">
        <w:rPr>
          <w:color w:val="auto"/>
        </w:rPr>
        <w:t xml:space="preserve"> considering Python or using Python</w:t>
      </w:r>
      <w:r w:rsidRPr="00B21E5A" w:rsidDel="009C104D">
        <w:rPr>
          <w:color w:val="auto"/>
        </w:rPr>
        <w:t xml:space="preserve"> will be better able to avoid the programming constructs that lead to vulnerabilities in software written in </w:t>
      </w:r>
      <w:r w:rsidR="0007492D">
        <w:rPr>
          <w:color w:val="auto"/>
        </w:rPr>
        <w:t>the Python</w:t>
      </w:r>
      <w:r w:rsidRPr="00B21E5A" w:rsidDel="009C104D">
        <w:rPr>
          <w:color w:val="auto"/>
        </w:rPr>
        <w:t xml:space="preserve"> language</w:t>
      </w:r>
      <w:r w:rsidRPr="00B21E5A" w:rsidDel="00AC54D3">
        <w:rPr>
          <w:color w:val="auto"/>
        </w:rPr>
        <w:t xml:space="preserve"> </w:t>
      </w:r>
      <w:r w:rsidRPr="00B21E5A" w:rsidDel="009C104D">
        <w:rPr>
          <w:color w:val="auto"/>
        </w:rPr>
        <w:t>and their attendant consequences.</w:t>
      </w:r>
      <w:del w:id="21" w:author="Sean McDonagh" w:date="2019-04-25T08:30:00Z">
        <w:r w:rsidRPr="00B21E5A" w:rsidDel="002678F0">
          <w:rPr>
            <w:color w:val="auto"/>
          </w:rPr>
          <w:delText xml:space="preserve"> </w:delText>
        </w:r>
      </w:del>
      <w:r w:rsidRPr="00B21E5A" w:rsidDel="009C104D">
        <w:rPr>
          <w:color w:val="auto"/>
        </w:rPr>
        <w:t xml:space="preserve"> This guidance can also be used by developers to select source code evaluation tools that can discover and eliminate some constructs that could lead to vulnerabilities in their software.</w:t>
      </w:r>
      <w:r w:rsidR="0007492D">
        <w:rPr>
          <w:color w:val="auto"/>
        </w:rPr>
        <w:t xml:space="preserve"> This report can also be </w:t>
      </w:r>
      <w:r w:rsidR="004506CF">
        <w:rPr>
          <w:color w:val="auto"/>
        </w:rPr>
        <w:t>u</w:t>
      </w:r>
      <w:r w:rsidR="0007492D">
        <w:rPr>
          <w:color w:val="auto"/>
        </w:rPr>
        <w:t>sed in comparison with companion Technical Reports and with the language-independent report,</w:t>
      </w:r>
      <w:r w:rsidR="0007492D" w:rsidRPr="0007492D">
        <w:t xml:space="preserve"> </w:t>
      </w:r>
      <w:r w:rsidR="0007492D" w:rsidRPr="0007492D">
        <w:rPr>
          <w:color w:val="auto"/>
        </w:rPr>
        <w:t>TR</w:t>
      </w:r>
      <w:r w:rsidR="009F7FCC">
        <w:rPr>
          <w:color w:val="auto"/>
        </w:rPr>
        <w:t> </w:t>
      </w:r>
      <w:r w:rsidR="0007492D" w:rsidRPr="0007492D">
        <w:rPr>
          <w:color w:val="auto"/>
        </w:rPr>
        <w:t>24772</w:t>
      </w:r>
      <w:r w:rsidR="00076C3F" w:rsidRPr="00076C3F">
        <w:rPr>
          <w:color w:val="auto"/>
        </w:rPr>
        <w:t>–</w:t>
      </w:r>
      <w:r w:rsidR="0007492D" w:rsidRPr="0007492D">
        <w:rPr>
          <w:color w:val="auto"/>
        </w:rPr>
        <w:t>1, to select a programming language that provides the appropriate level of confidence that anticipated problems can be avoided</w:t>
      </w:r>
      <w:r w:rsidR="0007492D">
        <w:rPr>
          <w:color w:val="auto"/>
        </w:rPr>
        <w:t xml:space="preserve">. </w:t>
      </w:r>
    </w:p>
    <w:p w14:paraId="271BF349" w14:textId="77777777" w:rsidR="0007492D" w:rsidRPr="00B21E5A" w:rsidRDefault="0007492D" w:rsidP="00A55FB9">
      <w:pPr>
        <w:pStyle w:val="zzHelp"/>
        <w:ind w:right="263"/>
        <w:rPr>
          <w:color w:val="auto"/>
        </w:rPr>
      </w:pPr>
      <w:r w:rsidRPr="0007492D">
        <w:rPr>
          <w:color w:val="auto"/>
        </w:rPr>
        <w:t>This technical report part</w:t>
      </w:r>
      <w:r w:rsidR="009F7FCC">
        <w:rPr>
          <w:color w:val="auto"/>
        </w:rPr>
        <w:t xml:space="preserve"> is intended to be used with TR </w:t>
      </w:r>
      <w:r w:rsidRPr="0007492D">
        <w:rPr>
          <w:color w:val="auto"/>
        </w:rPr>
        <w:t>24772</w:t>
      </w:r>
      <w:r w:rsidR="00076C3F" w:rsidRPr="00076C3F">
        <w:rPr>
          <w:color w:val="auto"/>
        </w:rPr>
        <w:t>–</w:t>
      </w:r>
      <w:r w:rsidRPr="0007492D">
        <w:rPr>
          <w:color w:val="auto"/>
        </w:rPr>
        <w:t>1, which discusses programming language vulnerabilities in a language independent fashion.</w:t>
      </w:r>
    </w:p>
    <w:p w14:paraId="4ECD5A72" w14:textId="54EEB77E" w:rsidR="002F48ED" w:rsidRPr="00E139DD" w:rsidRDefault="00694B06" w:rsidP="00A55FB9">
      <w:pPr>
        <w:autoSpaceDE w:val="0"/>
        <w:autoSpaceDN w:val="0"/>
        <w:adjustRightInd w:val="0"/>
        <w:ind w:right="263"/>
      </w:pPr>
      <w:r w:rsidRPr="00E139DD">
        <w:t>It should be noted that this Technical Report is inherently incomplete.</w:t>
      </w:r>
      <w:r w:rsidR="003E74B7">
        <w:t xml:space="preserve"> </w:t>
      </w:r>
      <w:r w:rsidRPr="00E139DD">
        <w:t xml:space="preserve"> It is not possible to provide a complete list of programming language vulnerabilities because new weaknesses are discovered continually. </w:t>
      </w:r>
      <w:r w:rsidR="003E74B7">
        <w:t xml:space="preserve"> </w:t>
      </w:r>
      <w:r w:rsidRPr="00E139DD">
        <w:t>Any such report can only describe those that have been found, characterized, and determined to have sufficient probability and consequence.</w:t>
      </w:r>
    </w:p>
    <w:p w14:paraId="56ED2C8F" w14:textId="785CD149" w:rsidR="00AD547A" w:rsidRPr="004A155C" w:rsidRDefault="00AD547A" w:rsidP="00A33E07">
      <w:pPr>
        <w:autoSpaceDE w:val="0"/>
        <w:autoSpaceDN w:val="0"/>
        <w:adjustRightInd w:val="0"/>
        <w:ind w:right="263"/>
        <w:sectPr w:rsidR="00AD547A" w:rsidRPr="004A155C" w:rsidSect="001B49C6">
          <w:headerReference w:type="even" r:id="rId8"/>
          <w:headerReference w:type="default" r:id="rId9"/>
          <w:footerReference w:type="even" r:id="rId10"/>
          <w:footerReference w:type="default" r:id="rId11"/>
          <w:headerReference w:type="first" r:id="rId12"/>
          <w:footerReference w:type="first" r:id="rId13"/>
          <w:type w:val="oddPage"/>
          <w:pgSz w:w="11899" w:h="16838" w:code="9"/>
          <w:pgMar w:top="734" w:right="562" w:bottom="821" w:left="792" w:header="706" w:footer="576" w:gutter="562"/>
          <w:pgNumType w:fmt="lowerRoman"/>
          <w:cols w:space="720"/>
        </w:sectPr>
      </w:pPr>
    </w:p>
    <w:p w14:paraId="63D34091" w14:textId="60CEC138" w:rsidR="00160778" w:rsidRDefault="0025282A" w:rsidP="00A32382">
      <w:pPr>
        <w:pStyle w:val="Bibliography1"/>
        <w:tabs>
          <w:tab w:val="clear" w:pos="660"/>
          <w:tab w:val="left" w:pos="0"/>
        </w:tabs>
        <w:ind w:left="0" w:firstLine="0"/>
        <w:rPr>
          <w:b/>
          <w:sz w:val="32"/>
          <w:szCs w:val="32"/>
        </w:rPr>
      </w:pPr>
      <w:r w:rsidRPr="0025282A">
        <w:rPr>
          <w:b/>
          <w:sz w:val="32"/>
          <w:szCs w:val="32"/>
        </w:rPr>
        <w:lastRenderedPageBreak/>
        <w:t>Information Technology</w:t>
      </w:r>
      <w:r w:rsidR="00D2010E">
        <w:rPr>
          <w:b/>
          <w:sz w:val="32"/>
          <w:szCs w:val="32"/>
        </w:rPr>
        <w:t xml:space="preserve"> </w:t>
      </w:r>
      <w:r w:rsidRPr="0025282A">
        <w:rPr>
          <w:b/>
          <w:sz w:val="32"/>
          <w:szCs w:val="32"/>
        </w:rPr>
        <w:t>— Programming Languages</w:t>
      </w:r>
      <w:r w:rsidR="00D2010E">
        <w:rPr>
          <w:b/>
          <w:sz w:val="32"/>
          <w:szCs w:val="32"/>
        </w:rPr>
        <w:t xml:space="preserve"> </w:t>
      </w:r>
      <w:r w:rsidRPr="0025282A">
        <w:rPr>
          <w:b/>
          <w:sz w:val="32"/>
          <w:szCs w:val="32"/>
        </w:rPr>
        <w:t xml:space="preserve">— Guidance to </w:t>
      </w:r>
      <w:r w:rsidR="00910E98">
        <w:rPr>
          <w:b/>
          <w:sz w:val="32"/>
          <w:szCs w:val="32"/>
        </w:rPr>
        <w:t>a</w:t>
      </w:r>
      <w:r w:rsidR="00910E98" w:rsidRPr="0025282A">
        <w:rPr>
          <w:b/>
          <w:sz w:val="32"/>
          <w:szCs w:val="32"/>
        </w:rPr>
        <w:t xml:space="preserve">voiding </w:t>
      </w:r>
      <w:r w:rsidR="00910E98">
        <w:rPr>
          <w:b/>
          <w:sz w:val="32"/>
          <w:szCs w:val="32"/>
        </w:rPr>
        <w:t>v</w:t>
      </w:r>
      <w:r w:rsidR="00910E98" w:rsidRPr="0025282A">
        <w:rPr>
          <w:b/>
          <w:sz w:val="32"/>
          <w:szCs w:val="32"/>
        </w:rPr>
        <w:t xml:space="preserve">ulnerabilities </w:t>
      </w:r>
      <w:r w:rsidRPr="0025282A">
        <w:rPr>
          <w:b/>
          <w:sz w:val="32"/>
          <w:szCs w:val="32"/>
        </w:rPr>
        <w:t xml:space="preserve">in </w:t>
      </w:r>
      <w:r w:rsidR="00910E98">
        <w:rPr>
          <w:b/>
          <w:sz w:val="32"/>
          <w:szCs w:val="32"/>
        </w:rPr>
        <w:t>p</w:t>
      </w:r>
      <w:r w:rsidR="00910E98" w:rsidRPr="0025282A">
        <w:rPr>
          <w:b/>
          <w:sz w:val="32"/>
          <w:szCs w:val="32"/>
        </w:rPr>
        <w:t xml:space="preserve">rogramming </w:t>
      </w:r>
      <w:r w:rsidR="00910E98">
        <w:rPr>
          <w:b/>
          <w:sz w:val="32"/>
          <w:szCs w:val="32"/>
        </w:rPr>
        <w:t>l</w:t>
      </w:r>
      <w:r w:rsidR="00910E98" w:rsidRPr="0025282A">
        <w:rPr>
          <w:b/>
          <w:sz w:val="32"/>
          <w:szCs w:val="32"/>
        </w:rPr>
        <w:t xml:space="preserve">anguages </w:t>
      </w:r>
      <w:r w:rsidR="009F7FCC" w:rsidRPr="0025282A">
        <w:rPr>
          <w:b/>
          <w:sz w:val="32"/>
          <w:szCs w:val="32"/>
        </w:rPr>
        <w:t>—</w:t>
      </w:r>
      <w:r w:rsidR="009F7FCC" w:rsidRPr="005E2EE0">
        <w:rPr>
          <w:b/>
          <w:sz w:val="32"/>
          <w:szCs w:val="32"/>
        </w:rPr>
        <w:t xml:space="preserve"> Vulnerability descriptions for the programming language </w:t>
      </w:r>
      <w:r w:rsidR="00206B1F">
        <w:rPr>
          <w:b/>
          <w:sz w:val="32"/>
          <w:szCs w:val="32"/>
        </w:rPr>
        <w:t>Python</w:t>
      </w:r>
    </w:p>
    <w:p w14:paraId="3A60D39E" w14:textId="77777777" w:rsidR="00574981" w:rsidRPr="004A155C" w:rsidRDefault="00160778" w:rsidP="009866F9">
      <w:pPr>
        <w:pStyle w:val="berschrift1"/>
      </w:pPr>
      <w:bookmarkStart w:id="22" w:name="_Toc7089363"/>
      <w:r w:rsidRPr="00B35625">
        <w:t>1.</w:t>
      </w:r>
      <w:r>
        <w:t xml:space="preserve"> Scope</w:t>
      </w:r>
      <w:bookmarkStart w:id="23" w:name="_Toc443461091"/>
      <w:bookmarkStart w:id="24" w:name="_Toc443470360"/>
      <w:bookmarkStart w:id="25" w:name="_Toc450303210"/>
      <w:bookmarkStart w:id="26" w:name="_Toc192557820"/>
      <w:bookmarkStart w:id="27" w:name="_Toc336348220"/>
      <w:bookmarkEnd w:id="22"/>
    </w:p>
    <w:bookmarkEnd w:id="23"/>
    <w:bookmarkEnd w:id="24"/>
    <w:bookmarkEnd w:id="25"/>
    <w:bookmarkEnd w:id="26"/>
    <w:bookmarkEnd w:id="27"/>
    <w:p w14:paraId="2FA31F2E" w14:textId="61363E1C" w:rsidR="00A32382" w:rsidRPr="00574981" w:rsidRDefault="00A32382">
      <w:r w:rsidRPr="00574981">
        <w:t>This Technical Report specifies software</w:t>
      </w:r>
      <w:r w:rsidR="00D100D5" w:rsidRPr="00574981">
        <w:t xml:space="preserve"> </w:t>
      </w:r>
      <w:r w:rsidR="00B80BDF" w:rsidRPr="00574981">
        <w:t>programming language</w:t>
      </w:r>
      <w:r w:rsidR="00E470EC" w:rsidRPr="00574981">
        <w:t xml:space="preserve"> </w:t>
      </w:r>
      <w:r w:rsidRPr="00574981">
        <w:t xml:space="preserve">vulnerabilities </w:t>
      </w:r>
      <w:r w:rsidR="00B65263" w:rsidRPr="00574981">
        <w:t>to</w:t>
      </w:r>
      <w:r w:rsidR="00E470EC" w:rsidRPr="00574981">
        <w:t xml:space="preserve"> be avoided</w:t>
      </w:r>
      <w:r w:rsidRPr="00574981">
        <w:t xml:space="preserve"> in </w:t>
      </w:r>
      <w:r w:rsidR="00E470EC" w:rsidRPr="00574981">
        <w:t>the development of systems</w:t>
      </w:r>
      <w:r w:rsidRPr="00574981">
        <w:t xml:space="preserve"> where assured behaviour is required for security, safety, </w:t>
      </w:r>
      <w:r w:rsidR="003A50F1" w:rsidRPr="00574981">
        <w:t>mission-</w:t>
      </w:r>
      <w:r w:rsidRPr="00574981">
        <w:t xml:space="preserve">critical and </w:t>
      </w:r>
      <w:r w:rsidR="003A50F1" w:rsidRPr="00574981">
        <w:t>business-</w:t>
      </w:r>
      <w:r w:rsidRPr="00574981">
        <w:t>critical software. In general, this guidance is applicable to the software developed, reviewed, or maintained for any application.</w:t>
      </w:r>
    </w:p>
    <w:p w14:paraId="1FEFE5D4" w14:textId="13276805" w:rsidR="00521DD7" w:rsidRDefault="00521DD7">
      <w:r w:rsidRPr="00574981">
        <w:t xml:space="preserve">Vulnerabilities are described in </w:t>
      </w:r>
      <w:r w:rsidR="009F7FCC">
        <w:t>this Technical Report document the way that the vulnerability described in the language-independent TR 24772</w:t>
      </w:r>
      <w:r w:rsidR="00076C3F" w:rsidRPr="00076C3F">
        <w:t>–</w:t>
      </w:r>
      <w:r w:rsidR="009F7FCC">
        <w:t>1 are manifested in Python</w:t>
      </w:r>
      <w:r w:rsidRPr="00574981">
        <w:t>.</w:t>
      </w:r>
    </w:p>
    <w:p w14:paraId="69CE360C" w14:textId="26EC555E" w:rsidR="00174903" w:rsidRPr="00574981" w:rsidRDefault="00174903">
      <w:r>
        <w:t>Python is not an internationally specified language, in the sense that it does not have a single International Standard specification. The analysis and guidance provided in this document is targeted to Python version 3.</w:t>
      </w:r>
      <w:r w:rsidR="00651881">
        <w:t>7</w:t>
      </w:r>
      <w:r>
        <w:t>. Implementations of earlier versions of Python exist and are in active usage</w:t>
      </w:r>
      <w:r w:rsidR="00AA13AB">
        <w:t xml:space="preserve">, however, </w:t>
      </w:r>
      <w:r>
        <w:t xml:space="preserve">Python is </w:t>
      </w:r>
      <w:r w:rsidR="00AA13AB">
        <w:t xml:space="preserve">not always </w:t>
      </w:r>
      <w:r>
        <w:t xml:space="preserve">backward compatible </w:t>
      </w:r>
      <w:r w:rsidR="00AA13AB">
        <w:t>especially between v2.x and v3.x.</w:t>
      </w:r>
      <w:r>
        <w:t xml:space="preserve"> Readers are cautioned to be aware of the differences as they apply guidance provided herein.</w:t>
      </w:r>
    </w:p>
    <w:p w14:paraId="5150BFBF" w14:textId="77777777" w:rsidR="00AF15F9" w:rsidRPr="008731B5" w:rsidRDefault="00AF15F9" w:rsidP="009866F9">
      <w:pPr>
        <w:pStyle w:val="berschrift1"/>
      </w:pPr>
      <w:bookmarkStart w:id="28" w:name="_Toc7089364"/>
      <w:bookmarkStart w:id="29" w:name="_Toc443461093"/>
      <w:bookmarkStart w:id="30" w:name="_Toc443470362"/>
      <w:bookmarkStart w:id="31" w:name="_Toc450303212"/>
      <w:bookmarkStart w:id="32" w:name="_Toc192557830"/>
      <w:r w:rsidRPr="008731B5">
        <w:t>2.</w:t>
      </w:r>
      <w:r w:rsidR="00142882">
        <w:t xml:space="preserve"> </w:t>
      </w:r>
      <w:r w:rsidRPr="008731B5">
        <w:t xml:space="preserve">Normative </w:t>
      </w:r>
      <w:r w:rsidRPr="00BC4165">
        <w:t>references</w:t>
      </w:r>
      <w:bookmarkEnd w:id="28"/>
    </w:p>
    <w:p w14:paraId="521A5944" w14:textId="66E54001" w:rsidR="00DA7483" w:rsidRDefault="00AF15F9" w:rsidP="00DA7483">
      <w:pPr>
        <w:rPr>
          <w:i/>
        </w:rPr>
      </w:pPr>
      <w:r w:rsidRPr="008731B5">
        <w:t>The following referenced documents are indispensable for the application of this document.  For dated references, only the edition cited applies.  For undated references, the latest edition of the referenced document (including any amendments) applies.</w:t>
      </w:r>
    </w:p>
    <w:p w14:paraId="18A00441" w14:textId="5393B051" w:rsidR="00DA7483" w:rsidRDefault="00DA7483" w:rsidP="00DA7483">
      <w:pPr>
        <w:rPr>
          <w:rFonts w:cs="Helvetica Neue"/>
          <w:i/>
          <w:color w:val="313131"/>
        </w:rPr>
      </w:pPr>
      <w:r>
        <w:rPr>
          <w:i/>
        </w:rPr>
        <w:t>ISO/IEC/IEEE 60559:2011</w:t>
      </w:r>
      <w:r w:rsidRPr="00281A33">
        <w:rPr>
          <w:i/>
        </w:rPr>
        <w:t xml:space="preserve"> </w:t>
      </w:r>
      <w:r w:rsidRPr="00EF29A1">
        <w:rPr>
          <w:rFonts w:cs="Helvetica Neue"/>
          <w:i/>
          <w:color w:val="313131"/>
        </w:rPr>
        <w:t>Information technology -- Microprocessor Systems -- Floating-Point arithmetic</w:t>
      </w:r>
    </w:p>
    <w:p w14:paraId="4DCFE5EA" w14:textId="63E003F7" w:rsidR="00DA7483" w:rsidRPr="00F133F7" w:rsidRDefault="00DA7483" w:rsidP="00DA7483">
      <w:pPr>
        <w:rPr>
          <w:rFonts w:ascii="Times New Roman" w:eastAsia="Times New Roman" w:hAnsi="Times New Roman" w:cs="Times New Roman"/>
          <w:sz w:val="24"/>
          <w:szCs w:val="24"/>
          <w:lang w:val="en-CA"/>
        </w:rPr>
      </w:pPr>
      <w:r w:rsidRPr="00F133F7">
        <w:rPr>
          <w:rFonts w:cs="Helvetica Neue"/>
          <w:i/>
          <w:color w:val="313131"/>
          <w:lang w:val="it-IT"/>
        </w:rPr>
        <w:t>ISO/IEC 10967-1:2012</w:t>
      </w:r>
      <w:r>
        <w:rPr>
          <w:rFonts w:cs="Helvetica Neue"/>
          <w:i/>
          <w:color w:val="313131"/>
          <w:lang w:val="it-IT"/>
        </w:rPr>
        <w:t xml:space="preserve"> </w:t>
      </w:r>
      <w:r>
        <w:rPr>
          <w:rFonts w:cs="Helvetica Neue"/>
          <w:i/>
          <w:color w:val="313131"/>
        </w:rPr>
        <w:t>In</w:t>
      </w:r>
      <w:r w:rsidRPr="00F133F7">
        <w:rPr>
          <w:rFonts w:cs="Helvetica Neue"/>
          <w:i/>
          <w:color w:val="313131"/>
        </w:rPr>
        <w:t>formation technology -- Language independent arithmetic -- Part 1: Integer and floating point arithmetic</w:t>
      </w:r>
    </w:p>
    <w:p w14:paraId="3BB4139B" w14:textId="77777777" w:rsidR="00DA7483" w:rsidRPr="00F133F7" w:rsidRDefault="00DA7483" w:rsidP="00DA7483">
      <w:pPr>
        <w:rPr>
          <w:rFonts w:ascii="Times New Roman" w:eastAsia="Times New Roman" w:hAnsi="Times New Roman" w:cs="Times New Roman"/>
          <w:sz w:val="24"/>
          <w:szCs w:val="24"/>
          <w:lang w:val="en-CA"/>
        </w:rPr>
      </w:pPr>
      <w:r w:rsidRPr="00F133F7">
        <w:rPr>
          <w:rFonts w:cs="Helvetica Neue"/>
          <w:i/>
          <w:color w:val="313131"/>
          <w:lang w:val="it-IT"/>
        </w:rPr>
        <w:t>ISO/IEC 10967-2:2001</w:t>
      </w:r>
      <w:r>
        <w:rPr>
          <w:rFonts w:cs="Helvetica Neue"/>
          <w:i/>
          <w:color w:val="313131"/>
          <w:lang w:val="it-IT"/>
        </w:rPr>
        <w:t xml:space="preserve"> </w:t>
      </w:r>
      <w:r w:rsidRPr="00F133F7">
        <w:rPr>
          <w:rFonts w:cs="Helvetica Neue"/>
          <w:i/>
          <w:color w:val="313131"/>
        </w:rPr>
        <w:t>Information technology -- Language independent arithmetic -- Part 2: Elementary numerical functions</w:t>
      </w:r>
    </w:p>
    <w:p w14:paraId="6993676A" w14:textId="24051431" w:rsidR="001416F9" w:rsidRDefault="00DA7483" w:rsidP="00DA7483">
      <w:pPr>
        <w:spacing w:after="0"/>
        <w:rPr>
          <w:i/>
        </w:rPr>
      </w:pPr>
      <w:r w:rsidRPr="00F133F7">
        <w:rPr>
          <w:rFonts w:cs="Helvetica Neue"/>
          <w:i/>
          <w:color w:val="313131"/>
          <w:lang w:val="it-IT"/>
        </w:rPr>
        <w:t xml:space="preserve">ISO/IEC 10967-3:2006 </w:t>
      </w:r>
      <w:r w:rsidRPr="00F133F7">
        <w:rPr>
          <w:rFonts w:cs="Helvetica Neue"/>
          <w:i/>
          <w:color w:val="313131"/>
        </w:rPr>
        <w:t>Information technology -- Language independent arithmetic -- Part 3: Complex integer and floating point arithmetic and complex elementary numerical functions</w:t>
      </w:r>
    </w:p>
    <w:p w14:paraId="7AF1605B" w14:textId="274E7806" w:rsidR="002E27D3" w:rsidRDefault="002E27D3" w:rsidP="0004275C"/>
    <w:p w14:paraId="190A7879" w14:textId="77777777" w:rsidR="00415515" w:rsidRDefault="00D14B18" w:rsidP="009866F9">
      <w:pPr>
        <w:pStyle w:val="berschrift1"/>
      </w:pPr>
      <w:bookmarkStart w:id="33" w:name="_Toc7089365"/>
      <w:bookmarkStart w:id="34" w:name="_Toc443461094"/>
      <w:bookmarkStart w:id="35" w:name="_Toc443470363"/>
      <w:bookmarkStart w:id="36" w:name="_Toc450303213"/>
      <w:bookmarkStart w:id="37" w:name="_Toc192557831"/>
      <w:bookmarkEnd w:id="29"/>
      <w:bookmarkEnd w:id="30"/>
      <w:bookmarkEnd w:id="31"/>
      <w:bookmarkEnd w:id="32"/>
      <w:r>
        <w:lastRenderedPageBreak/>
        <w:t>3</w:t>
      </w:r>
      <w:r w:rsidR="00874216">
        <w:t>.</w:t>
      </w:r>
      <w:r w:rsidR="00142882">
        <w:t xml:space="preserve"> </w:t>
      </w:r>
      <w:r w:rsidR="00A32382" w:rsidRPr="00D14B18">
        <w:t>Terms</w:t>
      </w:r>
      <w:r w:rsidRPr="00D14B18">
        <w:t xml:space="preserve"> and </w:t>
      </w:r>
      <w:r w:rsidR="00A32382" w:rsidRPr="00D14B18">
        <w:t>definitions</w:t>
      </w:r>
      <w:r w:rsidRPr="00D14B18">
        <w:t>, symbols and conventions</w:t>
      </w:r>
      <w:bookmarkEnd w:id="33"/>
    </w:p>
    <w:p w14:paraId="41BC85B6" w14:textId="77777777" w:rsidR="00076C3F" w:rsidRDefault="00076C3F" w:rsidP="009866F9">
      <w:pPr>
        <w:pStyle w:val="berschrift2"/>
      </w:pPr>
      <w:bookmarkStart w:id="38" w:name="_Toc7089366"/>
      <w:r w:rsidRPr="008731B5">
        <w:t>3</w:t>
      </w:r>
      <w:r>
        <w:t xml:space="preserve">.1 </w:t>
      </w:r>
      <w:r w:rsidRPr="008731B5">
        <w:t>Terms</w:t>
      </w:r>
      <w:r>
        <w:t xml:space="preserve"> and </w:t>
      </w:r>
      <w:r w:rsidRPr="008731B5">
        <w:t>definitions</w:t>
      </w:r>
      <w:bookmarkEnd w:id="38"/>
    </w:p>
    <w:p w14:paraId="78626317" w14:textId="6148EB5D" w:rsidR="00076C3F" w:rsidRDefault="00076C3F" w:rsidP="00076C3F">
      <w:r>
        <w:t xml:space="preserve">For the purposes of this document, </w:t>
      </w:r>
      <w:r w:rsidRPr="002D2FA3">
        <w:t xml:space="preserve">the terms and definitions </w:t>
      </w:r>
      <w:r>
        <w:t>given in ISO/IEC 2382–1, TR 24772</w:t>
      </w:r>
      <w:r w:rsidR="00C07348">
        <w:t>–</w:t>
      </w:r>
      <w:r>
        <w:t>1</w:t>
      </w:r>
      <w:r w:rsidR="001416F9">
        <w:t>,</w:t>
      </w:r>
      <w:r>
        <w:t xml:space="preserve"> and the following </w:t>
      </w:r>
      <w:r w:rsidRPr="002D2FA3">
        <w:t>apply.</w:t>
      </w:r>
      <w:r>
        <w:t xml:space="preserve"> Other terms are defined where they appear in </w:t>
      </w:r>
      <w:r w:rsidRPr="000D01FB">
        <w:rPr>
          <w:i/>
        </w:rPr>
        <w:t>italic</w:t>
      </w:r>
      <w:r>
        <w:t xml:space="preserve"> type.</w:t>
      </w:r>
    </w:p>
    <w:p w14:paraId="7DD7B3E5" w14:textId="77777777" w:rsidR="00DA7483" w:rsidRDefault="00DA7483" w:rsidP="00DA7483">
      <w:r>
        <w:t>ISO and IEC maintain terminology databases for use in standardization are available at:</w:t>
      </w:r>
    </w:p>
    <w:p w14:paraId="1F72267C" w14:textId="77777777" w:rsidR="00DA7483" w:rsidRDefault="00DA7483" w:rsidP="00F615BA">
      <w:pPr>
        <w:pStyle w:val="Listenabsatz"/>
        <w:numPr>
          <w:ilvl w:val="0"/>
          <w:numId w:val="596"/>
        </w:numPr>
      </w:pPr>
      <w:r>
        <w:t>IEC Glossary, std.iec.ch/glossary</w:t>
      </w:r>
    </w:p>
    <w:p w14:paraId="239B93D7" w14:textId="7EB5CC78" w:rsidR="00DA7483" w:rsidRDefault="00DA7483" w:rsidP="00F615BA">
      <w:pPr>
        <w:pStyle w:val="Listenabsatz"/>
        <w:numPr>
          <w:ilvl w:val="0"/>
          <w:numId w:val="596"/>
        </w:numPr>
      </w:pPr>
      <w:r>
        <w:t>ISO Online Browsing Platform, www.iso.ch/obp/ui</w:t>
      </w:r>
    </w:p>
    <w:p w14:paraId="71807099" w14:textId="77777777" w:rsidR="004C770C" w:rsidRPr="00CD6A7E" w:rsidRDefault="004C770C" w:rsidP="004C770C">
      <w:bookmarkStart w:id="39" w:name="_Toc192316172"/>
      <w:bookmarkStart w:id="40" w:name="_Toc192325324"/>
      <w:bookmarkStart w:id="41" w:name="_Toc192325826"/>
      <w:bookmarkStart w:id="42" w:name="_Toc192326328"/>
      <w:bookmarkStart w:id="43" w:name="_Toc192326830"/>
      <w:bookmarkStart w:id="44" w:name="_Toc192327334"/>
      <w:bookmarkStart w:id="45" w:name="_Toc192557387"/>
      <w:bookmarkStart w:id="46" w:name="_Toc192557888"/>
      <w:bookmarkStart w:id="47" w:name="_Toc192316222"/>
      <w:bookmarkStart w:id="48" w:name="_Toc192325374"/>
      <w:bookmarkStart w:id="49" w:name="_Toc192325876"/>
      <w:bookmarkStart w:id="50" w:name="_Toc192326378"/>
      <w:bookmarkStart w:id="51" w:name="_Toc192326880"/>
      <w:bookmarkStart w:id="52" w:name="_Toc192327384"/>
      <w:bookmarkStart w:id="53" w:name="_Toc192557437"/>
      <w:bookmarkStart w:id="54" w:name="_Toc192557938"/>
      <w:bookmarkEnd w:id="34"/>
      <w:bookmarkEnd w:id="35"/>
      <w:bookmarkEnd w:id="36"/>
      <w:bookmarkEnd w:id="37"/>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commentRangeStart w:id="55"/>
      <w:r w:rsidRPr="00CD6A7E">
        <w:rPr>
          <w:i/>
          <w:u w:val="single"/>
        </w:rPr>
        <w:t>assignment statement</w:t>
      </w:r>
      <w:r w:rsidRPr="00CD6A7E">
        <w:t>:</w:t>
      </w:r>
      <w:r w:rsidRPr="00CD6A7E">
        <w:rPr>
          <w:rFonts w:ascii="Calibri-Italic" w:hAnsi="Calibri-Italic" w:cs="Calibri-Italic"/>
          <w:i/>
          <w:iCs/>
        </w:rPr>
        <w:t xml:space="preserve"> </w:t>
      </w:r>
      <w:r w:rsidRPr="00CD6A7E">
        <w:t xml:space="preserve">Used to create (or rebind) a variable to an object. The simple syntax is </w:t>
      </w:r>
      <w:r w:rsidRPr="00CD6A7E">
        <w:rPr>
          <w:rFonts w:ascii="Courier New" w:hAnsi="Courier New" w:cs="Courier New"/>
        </w:rPr>
        <w:t>a=b</w:t>
      </w:r>
      <w:r w:rsidRPr="00CD6A7E">
        <w:t>, the augmented syntax applies an operator at assignment time (</w:t>
      </w:r>
      <w:r w:rsidR="008808D3">
        <w:t>for example</w:t>
      </w:r>
      <w:r w:rsidRPr="00CD6A7E">
        <w:t xml:space="preserve">, </w:t>
      </w:r>
      <w:r w:rsidRPr="00CD6A7E">
        <w:rPr>
          <w:rFonts w:ascii="Courier New" w:hAnsi="Courier New" w:cs="Courier New"/>
        </w:rPr>
        <w:t>a += 1</w:t>
      </w:r>
      <w:r w:rsidRPr="00CD6A7E">
        <w:t>) and therefore cannot create a variable since it operates using the current value referenced by a variable. Other syntaxes support multiple targets (</w:t>
      </w:r>
      <w:r w:rsidR="008808D3">
        <w:t>that is</w:t>
      </w:r>
      <w:r w:rsidRPr="00CD6A7E">
        <w:t xml:space="preserve">, </w:t>
      </w:r>
      <w:r w:rsidRPr="00CD6A7E">
        <w:rPr>
          <w:rFonts w:ascii="Courier New" w:hAnsi="Courier New" w:cs="Courier New"/>
        </w:rPr>
        <w:t>x = y = z = 1</w:t>
      </w:r>
      <w:r w:rsidRPr="00CD6A7E">
        <w:t>).</w:t>
      </w:r>
    </w:p>
    <w:p w14:paraId="676C988A" w14:textId="457A4818" w:rsidR="004C770C" w:rsidRPr="00CD6A7E" w:rsidRDefault="004C770C" w:rsidP="004C770C">
      <w:r w:rsidRPr="00CD6A7E">
        <w:rPr>
          <w:i/>
          <w:u w:val="single"/>
        </w:rPr>
        <w:t>body</w:t>
      </w:r>
      <w:r w:rsidRPr="00CD6A7E">
        <w:t>: The portion of a compound statement that follows the header. It may contain other compound (nested) statements.</w:t>
      </w:r>
    </w:p>
    <w:p w14:paraId="4C24C2D2" w14:textId="5F23BDCE" w:rsidR="004C770C" w:rsidRPr="00550039" w:rsidRDefault="004C770C" w:rsidP="004C770C">
      <w:r w:rsidRPr="00CD6A7E">
        <w:rPr>
          <w:i/>
          <w:u w:val="single"/>
        </w:rPr>
        <w:t>boolean</w:t>
      </w:r>
      <w:r w:rsidRPr="00CD6A7E">
        <w:t xml:space="preserve">: A truth value where </w:t>
      </w:r>
      <w:r w:rsidRPr="00CD6A7E">
        <w:rPr>
          <w:rFonts w:ascii="Courier New" w:hAnsi="Courier New" w:cs="Courier New"/>
        </w:rPr>
        <w:t xml:space="preserve">True </w:t>
      </w:r>
      <w:r w:rsidR="00400B3A">
        <w:t>corresponds</w:t>
      </w:r>
      <w:r w:rsidRPr="00CD6A7E">
        <w:t xml:space="preserve"> to any non‐zero value and </w:t>
      </w:r>
      <w:r w:rsidRPr="00CD6A7E">
        <w:rPr>
          <w:rFonts w:ascii="Courier New" w:hAnsi="Courier New" w:cs="Courier New"/>
        </w:rPr>
        <w:t xml:space="preserve">False </w:t>
      </w:r>
      <w:r w:rsidR="00400B3A">
        <w:t>corresponds</w:t>
      </w:r>
      <w:del w:id="56" w:author="Sean McDonagh" w:date="2019-04-25T09:05:00Z">
        <w:r w:rsidRPr="00CD6A7E" w:rsidDel="00400B3A">
          <w:delText>equivalences</w:delText>
        </w:r>
      </w:del>
      <w:r w:rsidRPr="00CD6A7E">
        <w:t xml:space="preserve"> to zero. Commonly expressed numerically as 1 (true), or 0 (false) but</w:t>
      </w:r>
      <w:r w:rsidRPr="00CD6A7E">
        <w:rPr>
          <w:rFonts w:ascii="Courier New" w:hAnsi="Courier New" w:cs="Courier New"/>
        </w:rPr>
        <w:t xml:space="preserve"> </w:t>
      </w:r>
      <w:r w:rsidRPr="00CD6A7E">
        <w:t xml:space="preserve">referenced as </w:t>
      </w:r>
      <w:r w:rsidRPr="00CD6A7E">
        <w:rPr>
          <w:rFonts w:ascii="Courier New" w:hAnsi="Courier New" w:cs="Courier New"/>
        </w:rPr>
        <w:t xml:space="preserve">True </w:t>
      </w:r>
      <w:r w:rsidRPr="00CD6A7E">
        <w:t xml:space="preserve">and </w:t>
      </w:r>
      <w:r w:rsidRPr="00CD6A7E">
        <w:rPr>
          <w:rFonts w:ascii="Courier New" w:hAnsi="Courier New" w:cs="Courier New"/>
        </w:rPr>
        <w:t>False</w:t>
      </w:r>
      <w:r w:rsidRPr="00CD6A7E">
        <w:t>.</w:t>
      </w:r>
    </w:p>
    <w:p w14:paraId="3952C037" w14:textId="7597A070" w:rsidR="004C770C" w:rsidRPr="00F359AE" w:rsidRDefault="004C770C" w:rsidP="00550039">
      <w:r w:rsidRPr="00CD6A7E">
        <w:rPr>
          <w:i/>
          <w:u w:val="single"/>
        </w:rPr>
        <w:t>built‐in</w:t>
      </w:r>
      <w:r w:rsidRPr="00CD6A7E">
        <w:t>:</w:t>
      </w:r>
      <w:r w:rsidRPr="00CD6A7E">
        <w:rPr>
          <w:rFonts w:ascii="Calibri-Italic" w:hAnsi="Calibri-Italic" w:cs="Calibri-Italic"/>
          <w:i/>
          <w:iCs/>
        </w:rPr>
        <w:t xml:space="preserve"> </w:t>
      </w:r>
      <w:r w:rsidRPr="00CD6A7E">
        <w:rPr>
          <w:rFonts w:ascii="Calibri" w:hAnsi="Calibri" w:cs="Calibri"/>
        </w:rPr>
        <w:t>A function provided by the Python language intrinsically without the need to import it (</w:t>
      </w:r>
      <w:r w:rsidR="005876E4">
        <w:rPr>
          <w:rFonts w:ascii="Calibri" w:hAnsi="Calibri" w:cs="Calibri"/>
        </w:rPr>
        <w:t>for example</w:t>
      </w:r>
      <w:r w:rsidRPr="00CD6A7E">
        <w:rPr>
          <w:rFonts w:ascii="Calibri" w:hAnsi="Calibri" w:cs="Calibri"/>
        </w:rPr>
        <w:t xml:space="preserve">, </w:t>
      </w:r>
      <w:r w:rsidRPr="00CD6A7E">
        <w:rPr>
          <w:rFonts w:ascii="Courier New" w:hAnsi="Courier New" w:cs="Courier New"/>
        </w:rPr>
        <w:t>str, slice, type</w:t>
      </w:r>
      <w:r w:rsidRPr="00CD6A7E">
        <w:rPr>
          <w:rFonts w:ascii="Calibri" w:hAnsi="Calibri" w:cs="Calibri"/>
        </w:rPr>
        <w:t>).</w:t>
      </w:r>
    </w:p>
    <w:p w14:paraId="36A4D439" w14:textId="77777777" w:rsidR="004C770C" w:rsidRPr="00CD6A7E" w:rsidRDefault="004C770C" w:rsidP="004C770C">
      <w:r w:rsidRPr="00CD6A7E">
        <w:rPr>
          <w:i/>
          <w:u w:val="single"/>
        </w:rPr>
        <w:t>class</w:t>
      </w:r>
      <w:r w:rsidRPr="00CD6A7E">
        <w:t>:</w:t>
      </w:r>
      <w:r w:rsidRPr="00CD6A7E">
        <w:rPr>
          <w:rFonts w:ascii="Calibri-Italic" w:hAnsi="Calibri-Italic" w:cs="Calibri-Italic"/>
          <w:i/>
          <w:iCs/>
        </w:rPr>
        <w:t xml:space="preserve"> </w:t>
      </w:r>
      <w:r w:rsidRPr="00CD6A7E">
        <w:t>A program defined type which is used to instantiate objects and provide attributes that are common to all the objects that it instantiates.</w:t>
      </w:r>
    </w:p>
    <w:p w14:paraId="6C6E6B2B" w14:textId="77777777" w:rsidR="004C770C" w:rsidRPr="00CD6A7E" w:rsidRDefault="004C770C" w:rsidP="004C770C">
      <w:r w:rsidRPr="00CD6A7E">
        <w:rPr>
          <w:i/>
          <w:u w:val="single"/>
        </w:rPr>
        <w:t>comment</w:t>
      </w:r>
      <w:r w:rsidRPr="00CD6A7E">
        <w:t>:</w:t>
      </w:r>
      <w:r w:rsidRPr="00CD6A7E">
        <w:rPr>
          <w:rFonts w:ascii="Calibri-Italic" w:hAnsi="Calibri-Italic" w:cs="Calibri-Italic"/>
          <w:i/>
          <w:iCs/>
        </w:rPr>
        <w:t xml:space="preserve"> </w:t>
      </w:r>
      <w:r w:rsidRPr="00CD6A7E">
        <w:t>Comments are preceded by a hash symbol “#”.</w:t>
      </w:r>
    </w:p>
    <w:p w14:paraId="63123001" w14:textId="6D6130E7" w:rsidR="004C770C" w:rsidRPr="00CD6A7E" w:rsidRDefault="004C770C" w:rsidP="004C770C">
      <w:r w:rsidRPr="00CD6A7E">
        <w:rPr>
          <w:i/>
          <w:u w:val="single"/>
        </w:rPr>
        <w:t>complex number</w:t>
      </w:r>
      <w:r w:rsidRPr="00CD6A7E">
        <w:t>:</w:t>
      </w:r>
      <w:r w:rsidRPr="00CD6A7E">
        <w:rPr>
          <w:rFonts w:ascii="Calibri-Italic" w:hAnsi="Calibri-Italic" w:cs="Calibri-Italic"/>
          <w:i/>
          <w:iCs/>
        </w:rPr>
        <w:t xml:space="preserve"> </w:t>
      </w:r>
      <w:r w:rsidRPr="00CD6A7E">
        <w:t xml:space="preserve">A number made up of two parts each expressed as floating‐point numbers: a real and an imaginary part. The imaginary part is expressed with a trailing upper or lower case </w:t>
      </w:r>
      <w:r w:rsidR="00F359AE">
        <w:t>“J” or “j”.</w:t>
      </w:r>
    </w:p>
    <w:p w14:paraId="4BC8790B" w14:textId="77777777" w:rsidR="004C770C" w:rsidRPr="00CD6A7E" w:rsidRDefault="004C770C" w:rsidP="004C770C">
      <w:r w:rsidRPr="00CD6A7E">
        <w:rPr>
          <w:i/>
          <w:u w:val="single"/>
        </w:rPr>
        <w:t>compound statement</w:t>
      </w:r>
      <w:r w:rsidRPr="00CD6A7E">
        <w:t>:</w:t>
      </w:r>
      <w:r w:rsidRPr="00CD6A7E">
        <w:rPr>
          <w:rFonts w:ascii="Calibri-Italic" w:hAnsi="Calibri-Italic" w:cs="Calibri-Italic"/>
          <w:i/>
          <w:iCs/>
        </w:rPr>
        <w:t xml:space="preserve"> </w:t>
      </w:r>
      <w:r w:rsidRPr="00CD6A7E">
        <w:t>A structure that contains and controls one or more statements.</w:t>
      </w:r>
    </w:p>
    <w:p w14:paraId="64D87D4D" w14:textId="77777777" w:rsidR="004C770C" w:rsidRPr="00CD6A7E" w:rsidRDefault="004C770C" w:rsidP="004C770C">
      <w:r w:rsidRPr="00CD6A7E">
        <w:rPr>
          <w:i/>
          <w:u w:val="single"/>
        </w:rPr>
        <w:t>CPython</w:t>
      </w:r>
      <w:r w:rsidRPr="00CD6A7E">
        <w:t>: The standard implementation of Python coded in ANSI portable C.</w:t>
      </w:r>
    </w:p>
    <w:p w14:paraId="604BD8CC" w14:textId="77777777" w:rsidR="004C770C" w:rsidRPr="00CD6A7E" w:rsidRDefault="004C770C" w:rsidP="004C770C">
      <w:r w:rsidRPr="00550039">
        <w:rPr>
          <w:i/>
          <w:u w:val="single"/>
        </w:rPr>
        <w:t>dictionary</w:t>
      </w:r>
      <w:r w:rsidRPr="00CD6A7E">
        <w:t>:</w:t>
      </w:r>
      <w:r w:rsidRPr="00CD6A7E">
        <w:rPr>
          <w:rFonts w:ascii="Calibri-Italic" w:hAnsi="Calibri-Italic" w:cs="Calibri-Italic"/>
          <w:i/>
          <w:iCs/>
        </w:rPr>
        <w:t xml:space="preserve"> </w:t>
      </w:r>
      <w:r w:rsidRPr="00CD6A7E">
        <w:t>A built‐in mapping consisting of zero or more key/value "pairs". Values are stored and retrieved using keys which can be of mixed types (with some caveats beyond the scope of this annex).</w:t>
      </w:r>
    </w:p>
    <w:p w14:paraId="58C9048A" w14:textId="77777777" w:rsidR="004C770C" w:rsidRPr="00CD6A7E" w:rsidRDefault="004C770C" w:rsidP="004C770C">
      <w:r w:rsidRPr="00CD6A7E">
        <w:rPr>
          <w:i/>
          <w:u w:val="single"/>
        </w:rPr>
        <w:t>docstring</w:t>
      </w:r>
      <w:r w:rsidRPr="00CD6A7E">
        <w:t>:</w:t>
      </w:r>
      <w:r w:rsidRPr="00CD6A7E">
        <w:rPr>
          <w:rFonts w:ascii="Calibri-Italic" w:hAnsi="Calibri-Italic" w:cs="Calibri-Italic"/>
          <w:i/>
          <w:iCs/>
        </w:rPr>
        <w:t xml:space="preserve"> </w:t>
      </w:r>
      <w:r w:rsidRPr="00CD6A7E">
        <w:t xml:space="preserve">One or more lines in a unit of code that serve to document the code. Docstrings </w:t>
      </w:r>
      <w:r w:rsidRPr="00CD6A7E">
        <w:rPr>
          <w:rFonts w:ascii="Calibri" w:hAnsi="Calibri" w:cs="Calibri"/>
        </w:rPr>
        <w:t>are retrievable at run‐time.</w:t>
      </w:r>
    </w:p>
    <w:p w14:paraId="32C01AB2" w14:textId="77777777" w:rsidR="004C770C" w:rsidRPr="00CD6A7E" w:rsidRDefault="004C770C" w:rsidP="004C770C">
      <w:r w:rsidRPr="00CD6A7E">
        <w:rPr>
          <w:i/>
          <w:u w:val="single"/>
        </w:rPr>
        <w:t>exception</w:t>
      </w:r>
      <w:r w:rsidRPr="00CD6A7E">
        <w:t>:</w:t>
      </w:r>
      <w:r w:rsidRPr="00CD6A7E">
        <w:rPr>
          <w:rFonts w:ascii="Calibri-Italic" w:hAnsi="Calibri-Italic" w:cs="Calibri-Italic"/>
          <w:i/>
          <w:iCs/>
        </w:rPr>
        <w:t xml:space="preserve"> </w:t>
      </w:r>
      <w:r w:rsidRPr="00CD6A7E">
        <w:t xml:space="preserve">An object that encapsulates the attributes of an exception (an error or abnormal </w:t>
      </w:r>
      <w:r w:rsidRPr="00CD6A7E">
        <w:rPr>
          <w:rFonts w:ascii="Calibri" w:hAnsi="Calibri" w:cs="Calibri"/>
        </w:rPr>
        <w:t>event). Raising an exception is a process that creates the exception object and propagates it through a process that is optionally defined in a program. Lacking an</w:t>
      </w:r>
      <w:r w:rsidRPr="00CD6A7E">
        <w:t xml:space="preserve"> </w:t>
      </w:r>
      <w:r w:rsidRPr="00CD6A7E">
        <w:rPr>
          <w:rFonts w:ascii="Calibri" w:hAnsi="Calibri" w:cs="Calibri"/>
        </w:rPr>
        <w:t>exception 'handler", Python terminates the program with an error message.</w:t>
      </w:r>
    </w:p>
    <w:p w14:paraId="0ECCDC1C" w14:textId="044D77AE" w:rsidR="004C770C" w:rsidRPr="00CD6A7E" w:rsidRDefault="004C770C" w:rsidP="004C770C">
      <w:pPr>
        <w:rPr>
          <w:i/>
          <w:iCs/>
        </w:rPr>
      </w:pPr>
      <w:r w:rsidRPr="00CD6A7E">
        <w:rPr>
          <w:i/>
          <w:u w:val="single"/>
        </w:rPr>
        <w:lastRenderedPageBreak/>
        <w:t>floating‐point number</w:t>
      </w:r>
      <w:r w:rsidRPr="00CD6A7E">
        <w:t>:</w:t>
      </w:r>
      <w:r w:rsidRPr="00CD6A7E">
        <w:rPr>
          <w:i/>
          <w:iCs/>
        </w:rPr>
        <w:t xml:space="preserve"> </w:t>
      </w:r>
      <w:r w:rsidRPr="00CD6A7E">
        <w:rPr>
          <w:rFonts w:ascii="Calibri" w:hAnsi="Calibri" w:cs="Calibri"/>
        </w:rPr>
        <w:t>A real number expressed with a decimal point, an exponent expressed as an</w:t>
      </w:r>
      <w:r w:rsidRPr="00CD6A7E">
        <w:rPr>
          <w:i/>
          <w:iCs/>
        </w:rPr>
        <w:t xml:space="preserve"> </w:t>
      </w:r>
      <w:r w:rsidRPr="00CD6A7E">
        <w:rPr>
          <w:rFonts w:ascii="Calibri" w:hAnsi="Calibri" w:cs="Calibri"/>
        </w:rPr>
        <w:t xml:space="preserve">upper or lower case </w:t>
      </w:r>
      <w:r w:rsidR="00F359AE">
        <w:rPr>
          <w:rFonts w:ascii="Calibri" w:hAnsi="Calibri" w:cs="Calibri"/>
        </w:rPr>
        <w:t xml:space="preserve">”e” or “E” </w:t>
      </w:r>
      <w:r w:rsidRPr="00CD6A7E">
        <w:rPr>
          <w:rFonts w:ascii="Calibri" w:hAnsi="Calibri" w:cs="Calibri"/>
        </w:rPr>
        <w:t>or both (</w:t>
      </w:r>
      <w:r w:rsidR="005876E4">
        <w:rPr>
          <w:rFonts w:ascii="Calibri" w:hAnsi="Calibri" w:cs="Calibri"/>
        </w:rPr>
        <w:t>for example</w:t>
      </w:r>
      <w:r w:rsidRPr="00CD6A7E">
        <w:rPr>
          <w:rFonts w:ascii="Calibri" w:hAnsi="Calibri" w:cs="Calibri"/>
        </w:rPr>
        <w:t xml:space="preserve">, </w:t>
      </w:r>
      <w:r w:rsidRPr="00CD6A7E">
        <w:rPr>
          <w:rFonts w:ascii="Courier New" w:hAnsi="Courier New" w:cs="Courier New"/>
        </w:rPr>
        <w:t>1.0, 27e0, .456</w:t>
      </w:r>
      <w:r w:rsidRPr="00CD6A7E">
        <w:rPr>
          <w:rFonts w:ascii="Calibri" w:hAnsi="Calibri" w:cs="Calibri"/>
        </w:rPr>
        <w:t>).</w:t>
      </w:r>
    </w:p>
    <w:p w14:paraId="6424CF8C" w14:textId="77777777" w:rsidR="004C770C" w:rsidRPr="00CD6A7E" w:rsidRDefault="004C770C" w:rsidP="004C770C">
      <w:pPr>
        <w:rPr>
          <w:rFonts w:ascii="Courier New" w:hAnsi="Courier New" w:cs="Courier New"/>
        </w:rPr>
      </w:pPr>
      <w:r w:rsidRPr="00CD6A7E">
        <w:rPr>
          <w:i/>
          <w:u w:val="single"/>
        </w:rPr>
        <w:t>function</w:t>
      </w:r>
      <w:r w:rsidRPr="00CD6A7E">
        <w:t xml:space="preserve">: A grouping of statements, either built‐in or defined in a program using the </w:t>
      </w:r>
      <w:r w:rsidRPr="00CD6A7E">
        <w:rPr>
          <w:rFonts w:ascii="Courier New" w:hAnsi="Courier New" w:cs="Courier New"/>
        </w:rPr>
        <w:t xml:space="preserve">def </w:t>
      </w:r>
      <w:r w:rsidRPr="00CD6A7E">
        <w:t>statement, which can be called as a unit.</w:t>
      </w:r>
    </w:p>
    <w:p w14:paraId="733B2298" w14:textId="77777777" w:rsidR="004C770C" w:rsidRPr="00CD6A7E" w:rsidRDefault="004C770C" w:rsidP="004C770C">
      <w:r w:rsidRPr="00CD6A7E">
        <w:rPr>
          <w:i/>
          <w:u w:val="single"/>
        </w:rPr>
        <w:t>garbage collection</w:t>
      </w:r>
      <w:r w:rsidRPr="00CD6A7E">
        <w:t>:</w:t>
      </w:r>
      <w:r w:rsidRPr="00CD6A7E">
        <w:rPr>
          <w:rFonts w:ascii="Calibri-Italic" w:hAnsi="Calibri-Italic" w:cs="Calibri-Italic"/>
          <w:i/>
          <w:iCs/>
        </w:rPr>
        <w:t xml:space="preserve"> </w:t>
      </w:r>
      <w:r w:rsidRPr="00CD6A7E">
        <w:t xml:space="preserve">The process by which the memory used by unreferenced object and their namespaces is reclaimed. Python provides a </w:t>
      </w:r>
      <w:r w:rsidRPr="00CD6A7E">
        <w:rPr>
          <w:rFonts w:ascii="Courier New" w:hAnsi="Courier New" w:cs="Courier New"/>
        </w:rPr>
        <w:t>gc</w:t>
      </w:r>
      <w:r w:rsidR="00394363" w:rsidRPr="00B35625">
        <w:rPr>
          <w:rFonts w:cstheme="minorHAnsi"/>
        </w:rPr>
        <w:t xml:space="preserve"> </w:t>
      </w:r>
      <w:r w:rsidRPr="00CD6A7E">
        <w:t>module to allow a program to direct when and how garbage collection is done.</w:t>
      </w:r>
    </w:p>
    <w:p w14:paraId="3EAB2146" w14:textId="77777777" w:rsidR="004C770C" w:rsidRPr="00CD6A7E" w:rsidRDefault="004C770C" w:rsidP="004C770C">
      <w:r w:rsidRPr="00CD6A7E">
        <w:rPr>
          <w:i/>
          <w:u w:val="single"/>
        </w:rPr>
        <w:t>global</w:t>
      </w:r>
      <w:r w:rsidRPr="00CD6A7E">
        <w:t>: A variable that is scoped to a module and can be referenced from anywhere within the module including within functions and classes defined in that module.</w:t>
      </w:r>
    </w:p>
    <w:p w14:paraId="46283E3D" w14:textId="77777777" w:rsidR="004C770C" w:rsidRPr="00CD6A7E" w:rsidRDefault="004C770C" w:rsidP="004C770C">
      <w:r w:rsidRPr="00CD6A7E">
        <w:rPr>
          <w:i/>
          <w:u w:val="single"/>
        </w:rPr>
        <w:t>guerrilla patching</w:t>
      </w:r>
      <w:r w:rsidRPr="00CD6A7E">
        <w:t>:</w:t>
      </w:r>
      <w:r w:rsidRPr="00CD6A7E">
        <w:rPr>
          <w:rFonts w:ascii="Calibri-Italic" w:hAnsi="Calibri-Italic" w:cs="Calibri-Italic"/>
          <w:i/>
          <w:iCs/>
        </w:rPr>
        <w:t xml:space="preserve"> </w:t>
      </w:r>
      <w:r w:rsidRPr="00CD6A7E">
        <w:t>Also known as Monkey Patching, the practice of changing the attributes and/or methods of a module’s class at run‐time from outside of the module.</w:t>
      </w:r>
    </w:p>
    <w:p w14:paraId="10E892C3" w14:textId="77777777" w:rsidR="004C770C" w:rsidRPr="00CD6A7E" w:rsidRDefault="004C770C" w:rsidP="004C770C">
      <w:r w:rsidRPr="00CD6A7E">
        <w:rPr>
          <w:i/>
          <w:u w:val="single"/>
        </w:rPr>
        <w:t>immutability</w:t>
      </w:r>
      <w:r w:rsidRPr="00CD6A7E">
        <w:t>:</w:t>
      </w:r>
      <w:r w:rsidRPr="00CD6A7E">
        <w:rPr>
          <w:rFonts w:ascii="Calibri-Italic" w:hAnsi="Calibri-Italic" w:cs="Calibri-Italic"/>
          <w:i/>
          <w:iCs/>
        </w:rPr>
        <w:t xml:space="preserve"> </w:t>
      </w:r>
      <w:r w:rsidRPr="00CD6A7E">
        <w:t>The characteristic of being unchangeable. Strings, tuples, and numbers are immutable objects in Python.</w:t>
      </w:r>
    </w:p>
    <w:p w14:paraId="45530C32" w14:textId="77777777" w:rsidR="004C770C" w:rsidRPr="00CD6A7E" w:rsidRDefault="004C770C" w:rsidP="004C770C">
      <w:r w:rsidRPr="00CD6A7E">
        <w:rPr>
          <w:i/>
          <w:u w:val="single"/>
        </w:rPr>
        <w:t>import</w:t>
      </w:r>
      <w:r w:rsidRPr="00CD6A7E">
        <w:t>:</w:t>
      </w:r>
      <w:r w:rsidRPr="00CD6A7E">
        <w:rPr>
          <w:rFonts w:ascii="Calibri-Italic" w:hAnsi="Calibri-Italic" w:cs="Calibri-Italic"/>
          <w:i/>
          <w:iCs/>
        </w:rPr>
        <w:t xml:space="preserve"> </w:t>
      </w:r>
      <w:r w:rsidRPr="00CD6A7E">
        <w:t>A mechanism that is used to make the contents of a module accessible to the importing program.</w:t>
      </w:r>
    </w:p>
    <w:p w14:paraId="1E07AD56" w14:textId="77777777" w:rsidR="004C770C" w:rsidRPr="00CD6A7E" w:rsidRDefault="004C770C" w:rsidP="004C770C">
      <w:r w:rsidRPr="00CD6A7E">
        <w:rPr>
          <w:i/>
          <w:u w:val="single"/>
        </w:rPr>
        <w:t>inheritance</w:t>
      </w:r>
      <w:r w:rsidRPr="00CD6A7E">
        <w:t>:</w:t>
      </w:r>
      <w:r w:rsidRPr="00CD6A7E">
        <w:rPr>
          <w:rFonts w:ascii="Calibri-Italic" w:hAnsi="Calibri-Italic" w:cs="Calibri-Italic"/>
          <w:i/>
          <w:iCs/>
        </w:rPr>
        <w:t xml:space="preserve"> </w:t>
      </w:r>
      <w:r w:rsidRPr="00CD6A7E">
        <w:t>The ability to define a class that is a subclass of other classes (</w:t>
      </w:r>
      <w:r w:rsidR="008808D3">
        <w:t>called the</w:t>
      </w:r>
      <w:r w:rsidRPr="00CD6A7E">
        <w:t xml:space="preserve"> superclass). Inheritance uses a method resolution order (MRO) to resolve references to the correct inheritance level (</w:t>
      </w:r>
      <w:r w:rsidR="00E30A77">
        <w:t>that is</w:t>
      </w:r>
      <w:r w:rsidRPr="00CD6A7E">
        <w:t>, it resolves attributes (methods and variables)).</w:t>
      </w:r>
    </w:p>
    <w:p w14:paraId="2791878C" w14:textId="77777777" w:rsidR="004C770C" w:rsidRPr="00CD6A7E" w:rsidRDefault="004C770C" w:rsidP="004C770C">
      <w:r w:rsidRPr="00CD6A7E">
        <w:rPr>
          <w:i/>
          <w:u w:val="single"/>
        </w:rPr>
        <w:t>instance</w:t>
      </w:r>
      <w:r w:rsidRPr="00CD6A7E">
        <w:t>:</w:t>
      </w:r>
      <w:r w:rsidRPr="00CD6A7E">
        <w:rPr>
          <w:rFonts w:ascii="Calibri-Italic" w:hAnsi="Calibri-Italic" w:cs="Calibri-Italic"/>
          <w:i/>
          <w:iCs/>
        </w:rPr>
        <w:t xml:space="preserve"> </w:t>
      </w:r>
      <w:r w:rsidRPr="00CD6A7E">
        <w:t>A single occurrence of a class that is created by calling the class as if it was a function (</w:t>
      </w:r>
      <w:r w:rsidR="00E30A77">
        <w:t>for example</w:t>
      </w:r>
      <w:r w:rsidRPr="00CD6A7E">
        <w:t xml:space="preserve">, </w:t>
      </w:r>
      <w:r w:rsidRPr="00CD6A7E">
        <w:rPr>
          <w:rFonts w:ascii="Courier New" w:hAnsi="Courier New" w:cs="Courier New"/>
        </w:rPr>
        <w:t>a = Animal())</w:t>
      </w:r>
      <w:r w:rsidRPr="00CD6A7E">
        <w:t>.</w:t>
      </w:r>
    </w:p>
    <w:p w14:paraId="1509CE65" w14:textId="77777777" w:rsidR="004C770C" w:rsidRPr="00CD6A7E" w:rsidRDefault="004C770C" w:rsidP="004C770C">
      <w:r w:rsidRPr="00CD6A7E">
        <w:rPr>
          <w:i/>
          <w:u w:val="single"/>
        </w:rPr>
        <w:t>integer</w:t>
      </w:r>
      <w:r w:rsidRPr="00CD6A7E">
        <w:t>:</w:t>
      </w:r>
      <w:r w:rsidRPr="00CD6A7E">
        <w:rPr>
          <w:rFonts w:ascii="Calibri-Italic" w:hAnsi="Calibri-Italic" w:cs="Calibri-Italic"/>
          <w:i/>
          <w:iCs/>
        </w:rPr>
        <w:t xml:space="preserve"> </w:t>
      </w:r>
      <w:r w:rsidRPr="00CD6A7E">
        <w:t>An integer can be of any length but is more efficiently processed if it can be internally represented by a 32 or 64 bit integer. Integer literals can be expressed in binary, decimal, octal, or hexadecimal formats.</w:t>
      </w:r>
    </w:p>
    <w:p w14:paraId="343FA593" w14:textId="77777777" w:rsidR="004C770C" w:rsidRPr="00CD6A7E" w:rsidRDefault="004C770C" w:rsidP="004C770C">
      <w:pPr>
        <w:spacing w:after="240"/>
      </w:pPr>
      <w:r w:rsidRPr="00CD6A7E">
        <w:rPr>
          <w:i/>
          <w:u w:val="single"/>
        </w:rPr>
        <w:t>keyword</w:t>
      </w:r>
      <w:r w:rsidRPr="00CD6A7E">
        <w:t>:</w:t>
      </w:r>
      <w:r w:rsidRPr="00CD6A7E">
        <w:rPr>
          <w:rFonts w:ascii="Calibri-Italic" w:hAnsi="Calibri-Italic" w:cs="Calibri-Italic"/>
          <w:i/>
          <w:iCs/>
        </w:rPr>
        <w:t xml:space="preserve"> </w:t>
      </w:r>
      <w:r w:rsidRPr="00CD6A7E">
        <w:t>An identifier that is reserved for special meaning to the Python interpreter (</w:t>
      </w:r>
      <w:r w:rsidR="00E30A77">
        <w:t>for example</w:t>
      </w:r>
      <w:r w:rsidRPr="00CD6A7E">
        <w:t xml:space="preserve">, </w:t>
      </w:r>
      <w:r w:rsidRPr="00CD6A7E">
        <w:rPr>
          <w:rFonts w:ascii="Courier New" w:hAnsi="Courier New" w:cs="Courier New"/>
        </w:rPr>
        <w:t>if</w:t>
      </w:r>
      <w:r w:rsidRPr="00CD6A7E">
        <w:t xml:space="preserve">, </w:t>
      </w:r>
      <w:r w:rsidRPr="00CD6A7E">
        <w:rPr>
          <w:rFonts w:ascii="Courier New" w:hAnsi="Courier New" w:cs="Courier New"/>
        </w:rPr>
        <w:t>else</w:t>
      </w:r>
      <w:r w:rsidRPr="00CD6A7E">
        <w:t xml:space="preserve">, </w:t>
      </w:r>
      <w:r w:rsidRPr="00CD6A7E">
        <w:rPr>
          <w:rFonts w:ascii="Courier New" w:hAnsi="Courier New" w:cs="Courier New"/>
        </w:rPr>
        <w:t>for</w:t>
      </w:r>
      <w:r w:rsidRPr="00CD6A7E">
        <w:t xml:space="preserve">, </w:t>
      </w:r>
      <w:r w:rsidRPr="00CD6A7E">
        <w:rPr>
          <w:rFonts w:ascii="Courier New" w:hAnsi="Courier New" w:cs="Courier New"/>
        </w:rPr>
        <w:t>class</w:t>
      </w:r>
      <w:r w:rsidRPr="00CD6A7E">
        <w:t>).</w:t>
      </w:r>
    </w:p>
    <w:p w14:paraId="08BFCAAD" w14:textId="77777777" w:rsidR="004C770C" w:rsidRPr="00CD6A7E" w:rsidRDefault="004C770C" w:rsidP="004C770C">
      <w:r w:rsidRPr="00CD6A7E">
        <w:rPr>
          <w:i/>
          <w:u w:val="single"/>
        </w:rPr>
        <w:t>lambda expression</w:t>
      </w:r>
      <w:r w:rsidRPr="00CD6A7E">
        <w:t>:</w:t>
      </w:r>
      <w:r w:rsidRPr="00CD6A7E">
        <w:rPr>
          <w:rFonts w:ascii="Calibri-Italic" w:hAnsi="Calibri-Italic" w:cs="Calibri-Italic"/>
          <w:i/>
          <w:iCs/>
        </w:rPr>
        <w:t xml:space="preserve"> </w:t>
      </w:r>
      <w:r w:rsidRPr="00CD6A7E">
        <w:t>A convenient way to express a single return function statement within another statement instead of defining a separate function and referencing it.</w:t>
      </w:r>
    </w:p>
    <w:p w14:paraId="40CF1342" w14:textId="77777777" w:rsidR="004C770C" w:rsidRPr="00CD6A7E" w:rsidRDefault="004C770C" w:rsidP="004C770C">
      <w:r w:rsidRPr="00CD6A7E">
        <w:rPr>
          <w:i/>
          <w:u w:val="single"/>
        </w:rPr>
        <w:t>list</w:t>
      </w:r>
      <w:r w:rsidRPr="00CD6A7E">
        <w:t>:</w:t>
      </w:r>
      <w:r w:rsidRPr="00CD6A7E">
        <w:rPr>
          <w:rFonts w:ascii="Calibri-Italic" w:hAnsi="Calibri-Italic" w:cs="Calibri-Italic"/>
          <w:i/>
          <w:iCs/>
        </w:rPr>
        <w:t xml:space="preserve"> </w:t>
      </w:r>
      <w:r w:rsidRPr="00CD6A7E">
        <w:t>An ordered sequence of zero or more items which can be modified (</w:t>
      </w:r>
      <w:r w:rsidR="00E30A77">
        <w:t>that is</w:t>
      </w:r>
      <w:r w:rsidRPr="00CD6A7E">
        <w:t>, is mutable) and indexed.</w:t>
      </w:r>
    </w:p>
    <w:p w14:paraId="63229E98" w14:textId="77777777" w:rsidR="004C770C" w:rsidRPr="00CD6A7E" w:rsidRDefault="004C770C" w:rsidP="004C770C">
      <w:r w:rsidRPr="00CD6A7E">
        <w:rPr>
          <w:i/>
          <w:u w:val="single"/>
        </w:rPr>
        <w:t>literals</w:t>
      </w:r>
      <w:r w:rsidRPr="00CD6A7E">
        <w:t>:</w:t>
      </w:r>
      <w:r w:rsidRPr="00CD6A7E">
        <w:rPr>
          <w:rFonts w:ascii="Calibri-Italic" w:hAnsi="Calibri-Italic" w:cs="Calibri-Italic"/>
          <w:i/>
          <w:iCs/>
        </w:rPr>
        <w:t xml:space="preserve"> </w:t>
      </w:r>
      <w:r w:rsidRPr="00CD6A7E">
        <w:t>A string or number (</w:t>
      </w:r>
      <w:r w:rsidR="00E30A77">
        <w:t>for example</w:t>
      </w:r>
      <w:r w:rsidRPr="00CD6A7E">
        <w:t xml:space="preserve">, </w:t>
      </w:r>
      <w:r w:rsidRPr="00CD6A7E">
        <w:rPr>
          <w:rFonts w:ascii="Courier New" w:hAnsi="Courier New" w:cs="Courier New"/>
        </w:rPr>
        <w:t>'abc', 123, 5.4</w:t>
      </w:r>
      <w:r w:rsidRPr="00CD6A7E">
        <w:t>). Note that a string literal can use either double quote (“) or single apostrophe pairs (‘) to delimit a string.</w:t>
      </w:r>
    </w:p>
    <w:p w14:paraId="422B2255" w14:textId="77777777" w:rsidR="004C770C" w:rsidRPr="00CD6A7E" w:rsidRDefault="004C770C" w:rsidP="004C770C">
      <w:r w:rsidRPr="00CD6A7E">
        <w:rPr>
          <w:i/>
          <w:u w:val="single"/>
        </w:rPr>
        <w:t>membership</w:t>
      </w:r>
      <w:r w:rsidRPr="00CD6A7E">
        <w:t>:</w:t>
      </w:r>
      <w:r w:rsidRPr="00CD6A7E">
        <w:rPr>
          <w:rFonts w:ascii="Calibri-Italic" w:hAnsi="Calibri-Italic" w:cs="Calibri-Italic"/>
          <w:i/>
          <w:iCs/>
        </w:rPr>
        <w:t xml:space="preserve"> </w:t>
      </w:r>
      <w:r w:rsidRPr="00CD6A7E">
        <w:t>If an item occurs within a sequence it is said to be a member. Python has built‐ins to test for membership (</w:t>
      </w:r>
      <w:r w:rsidR="00E30A77">
        <w:t>for example</w:t>
      </w:r>
      <w:r w:rsidRPr="00CD6A7E">
        <w:t xml:space="preserve">, </w:t>
      </w:r>
      <w:r w:rsidRPr="00CD6A7E">
        <w:rPr>
          <w:rFonts w:ascii="Courier New" w:hAnsi="Courier New" w:cs="Courier New"/>
        </w:rPr>
        <w:t>if a in b</w:t>
      </w:r>
      <w:r w:rsidRPr="00CD6A7E">
        <w:t>). Classes can provide methods to override built‐in membership tests.</w:t>
      </w:r>
    </w:p>
    <w:p w14:paraId="0BD0ED0D" w14:textId="77777777" w:rsidR="004C770C" w:rsidRPr="00CD6A7E" w:rsidRDefault="004C770C" w:rsidP="004C770C">
      <w:r w:rsidRPr="00CD6A7E">
        <w:rPr>
          <w:i/>
          <w:u w:val="single"/>
        </w:rPr>
        <w:t>module</w:t>
      </w:r>
      <w:r w:rsidRPr="00CD6A7E">
        <w:t>:</w:t>
      </w:r>
      <w:r w:rsidRPr="00CD6A7E">
        <w:rPr>
          <w:rFonts w:ascii="Calibri-Italic" w:hAnsi="Calibri-Italic" w:cs="Calibri-Italic"/>
          <w:i/>
          <w:iCs/>
        </w:rPr>
        <w:t xml:space="preserve"> </w:t>
      </w:r>
      <w:r w:rsidRPr="00CD6A7E">
        <w:t>A file containing source language (</w:t>
      </w:r>
      <w:r w:rsidR="00E30A77">
        <w:t>that is</w:t>
      </w:r>
      <w:r w:rsidRPr="00CD6A7E">
        <w:t>, statements) in Python (or another) language. A module has its own namespace and scope and may contain definitions for functions and classes. A module is only executed when first imported and upon reloading.</w:t>
      </w:r>
    </w:p>
    <w:p w14:paraId="6922BADA" w14:textId="77777777" w:rsidR="004C770C" w:rsidRPr="00CD6A7E" w:rsidRDefault="004C770C" w:rsidP="004C770C">
      <w:r w:rsidRPr="00CD6A7E">
        <w:rPr>
          <w:i/>
          <w:u w:val="single"/>
        </w:rPr>
        <w:lastRenderedPageBreak/>
        <w:t>mutability</w:t>
      </w:r>
      <w:r w:rsidRPr="00CD6A7E">
        <w:t>:</w:t>
      </w:r>
      <w:r w:rsidRPr="00CD6A7E">
        <w:rPr>
          <w:rFonts w:ascii="Calibri-Italic" w:hAnsi="Calibri-Italic" w:cs="Calibri-Italic"/>
          <w:i/>
          <w:iCs/>
        </w:rPr>
        <w:t xml:space="preserve"> </w:t>
      </w:r>
      <w:r w:rsidRPr="00CD6A7E">
        <w:t>The characteristic of being changeable. Lists and dictionaries are two examples of Python objects that are mutable.</w:t>
      </w:r>
    </w:p>
    <w:p w14:paraId="746720B2" w14:textId="1178E8ED" w:rsidR="004C770C" w:rsidRPr="00CD6A7E" w:rsidRDefault="004C770C" w:rsidP="004C770C">
      <w:r w:rsidRPr="00F359AE">
        <w:rPr>
          <w:i/>
          <w:u w:val="single"/>
        </w:rPr>
        <w:t>name</w:t>
      </w:r>
      <w:r w:rsidRPr="00CD6A7E">
        <w:t>: A variable that references a Python object such as a number, string, list, dictionary, tuple, set, built</w:t>
      </w:r>
      <w:ins w:id="57" w:author="Sean McDonagh" w:date="2019-04-25T09:31:00Z">
        <w:r w:rsidR="005876E4">
          <w:t>-</w:t>
        </w:r>
      </w:ins>
      <w:r w:rsidRPr="00CD6A7E">
        <w:t>in, module, function, or class.</w:t>
      </w:r>
    </w:p>
    <w:p w14:paraId="335E5542" w14:textId="77777777" w:rsidR="004C770C" w:rsidRPr="00CD6A7E" w:rsidRDefault="004C770C" w:rsidP="004C770C">
      <w:r w:rsidRPr="00CD6A7E">
        <w:rPr>
          <w:i/>
          <w:u w:val="single"/>
        </w:rPr>
        <w:t>namespace</w:t>
      </w:r>
      <w:r w:rsidRPr="00CD6A7E">
        <w:t>:</w:t>
      </w:r>
      <w:r w:rsidRPr="00CD6A7E">
        <w:rPr>
          <w:rFonts w:ascii="Calibri-Italic" w:hAnsi="Calibri-Italic" w:cs="Calibri-Italic"/>
          <w:i/>
          <w:iCs/>
        </w:rPr>
        <w:t xml:space="preserve"> </w:t>
      </w:r>
      <w:r w:rsidRPr="00CD6A7E">
        <w:t>A place where names reside with their references to the objects that they represent. Examples of objects that have their own namespaces include: blocks, modules, classes, and functions. Namespaces provide a way to enforce scope and thus prevent name collisions since each unique name exists in only one namespace.</w:t>
      </w:r>
    </w:p>
    <w:p w14:paraId="44F9A3E9" w14:textId="77777777" w:rsidR="004C770C" w:rsidRPr="00CD6A7E" w:rsidRDefault="004C770C" w:rsidP="004C770C">
      <w:r w:rsidRPr="00CD6A7E">
        <w:rPr>
          <w:i/>
          <w:u w:val="single"/>
        </w:rPr>
        <w:t>none</w:t>
      </w:r>
      <w:r w:rsidRPr="00CD6A7E">
        <w:t>:</w:t>
      </w:r>
      <w:r w:rsidRPr="00CD6A7E">
        <w:rPr>
          <w:rFonts w:ascii="Calibri-Italic" w:hAnsi="Calibri-Italic" w:cs="Calibri-Italic"/>
          <w:i/>
          <w:iCs/>
        </w:rPr>
        <w:t xml:space="preserve"> </w:t>
      </w:r>
      <w:r w:rsidRPr="00CD6A7E">
        <w:t>A null object.</w:t>
      </w:r>
    </w:p>
    <w:p w14:paraId="381200CE" w14:textId="77777777" w:rsidR="004C770C" w:rsidRPr="00CD6A7E" w:rsidRDefault="004C770C" w:rsidP="004C770C">
      <w:r w:rsidRPr="00CD6A7E">
        <w:rPr>
          <w:i/>
          <w:u w:val="single"/>
        </w:rPr>
        <w:t>number</w:t>
      </w:r>
      <w:r w:rsidRPr="00CD6A7E">
        <w:t>:</w:t>
      </w:r>
      <w:r w:rsidRPr="00CD6A7E">
        <w:rPr>
          <w:rFonts w:ascii="Calibri-Italic" w:hAnsi="Calibri-Italic" w:cs="Calibri-Italic"/>
          <w:i/>
          <w:iCs/>
        </w:rPr>
        <w:t xml:space="preserve"> </w:t>
      </w:r>
      <w:r w:rsidRPr="00CD6A7E">
        <w:t>An integer, floating point, decimal, or complex number.</w:t>
      </w:r>
    </w:p>
    <w:p w14:paraId="25B5AC8A" w14:textId="77777777" w:rsidR="004C770C" w:rsidRPr="00CD6A7E" w:rsidRDefault="004C770C" w:rsidP="004C770C">
      <w:r w:rsidRPr="00CD6A7E">
        <w:rPr>
          <w:i/>
          <w:u w:val="single"/>
        </w:rPr>
        <w:t>operator</w:t>
      </w:r>
      <w:r w:rsidRPr="00CD6A7E">
        <w:t>:</w:t>
      </w:r>
      <w:r w:rsidRPr="00CD6A7E">
        <w:rPr>
          <w:rFonts w:ascii="Calibri-Italic" w:hAnsi="Calibri-Italic" w:cs="Calibri-Italic"/>
          <w:i/>
          <w:iCs/>
        </w:rPr>
        <w:t xml:space="preserve"> </w:t>
      </w:r>
      <w:r w:rsidRPr="00CD6A7E">
        <w:t>Non‐alphabetic characters, characters, and character strings that have special meanings within expressions (</w:t>
      </w:r>
      <w:r w:rsidR="00E30A77">
        <w:t>for example</w:t>
      </w:r>
      <w:r w:rsidRPr="00CD6A7E">
        <w:t xml:space="preserve">, </w:t>
      </w:r>
      <w:r w:rsidRPr="00CD6A7E">
        <w:rPr>
          <w:rFonts w:ascii="Courier New" w:hAnsi="Courier New" w:cs="Courier New"/>
        </w:rPr>
        <w:t>+, -, not, is</w:t>
      </w:r>
      <w:r w:rsidRPr="00CD6A7E">
        <w:t>).</w:t>
      </w:r>
    </w:p>
    <w:p w14:paraId="45A8EB78" w14:textId="77777777" w:rsidR="004C770C" w:rsidRPr="00CD6A7E" w:rsidRDefault="004C770C" w:rsidP="004C770C">
      <w:r w:rsidRPr="00CD6A7E">
        <w:rPr>
          <w:i/>
          <w:u w:val="single"/>
        </w:rPr>
        <w:t>overriding</w:t>
      </w:r>
      <w:r w:rsidRPr="00CD6A7E">
        <w:t>: Coding an attribute in a subclass to replace a superclass attribute.</w:t>
      </w:r>
    </w:p>
    <w:p w14:paraId="7C5E436A" w14:textId="77777777" w:rsidR="004C770C" w:rsidRPr="00CD6A7E" w:rsidRDefault="004C770C" w:rsidP="004C770C">
      <w:r w:rsidRPr="00CD6A7E">
        <w:rPr>
          <w:i/>
          <w:u w:val="single"/>
        </w:rPr>
        <w:t>package</w:t>
      </w:r>
      <w:r w:rsidRPr="00CD6A7E">
        <w:t>:</w:t>
      </w:r>
      <w:r w:rsidRPr="00CD6A7E">
        <w:rPr>
          <w:rFonts w:ascii="Calibri-Italic" w:hAnsi="Calibri-Italic" w:cs="Calibri-Italic"/>
          <w:i/>
          <w:iCs/>
        </w:rPr>
        <w:t xml:space="preserve"> </w:t>
      </w:r>
      <w:r w:rsidRPr="00CD6A7E">
        <w:t>A collection of one or more other modules in the form of a directory.</w:t>
      </w:r>
    </w:p>
    <w:p w14:paraId="474D3E21" w14:textId="77777777" w:rsidR="004C770C" w:rsidRPr="00CD6A7E" w:rsidRDefault="004C770C" w:rsidP="004C770C">
      <w:r w:rsidRPr="00CD6A7E">
        <w:rPr>
          <w:i/>
          <w:u w:val="single"/>
        </w:rPr>
        <w:t>pickling</w:t>
      </w:r>
      <w:r w:rsidRPr="00CD6A7E">
        <w:rPr>
          <w:rFonts w:ascii="Calibri-Italic" w:hAnsi="Calibri-Italic" w:cs="Calibri-Italic"/>
          <w:i/>
          <w:iCs/>
        </w:rPr>
        <w:t xml:space="preserve">: </w:t>
      </w:r>
      <w:r w:rsidRPr="00CD6A7E">
        <w:t xml:space="preserve">The process of serializing objects using the </w:t>
      </w:r>
      <w:r w:rsidRPr="00CD6A7E">
        <w:rPr>
          <w:rFonts w:ascii="Courier New" w:hAnsi="Courier New" w:cs="Courier New"/>
        </w:rPr>
        <w:t xml:space="preserve">pickle </w:t>
      </w:r>
      <w:r w:rsidRPr="00CD6A7E">
        <w:t>module.</w:t>
      </w:r>
    </w:p>
    <w:p w14:paraId="7955654E" w14:textId="77777777" w:rsidR="004C770C" w:rsidRPr="00CD6A7E" w:rsidRDefault="004C770C" w:rsidP="004C770C">
      <w:r w:rsidRPr="00CD6A7E">
        <w:rPr>
          <w:i/>
          <w:u w:val="single"/>
        </w:rPr>
        <w:t>polymorphism</w:t>
      </w:r>
      <w:r w:rsidRPr="00CD6A7E">
        <w:rPr>
          <w:rFonts w:ascii="Calibri-Italic" w:hAnsi="Calibri-Italic" w:cs="Calibri-Italic"/>
          <w:i/>
          <w:iCs/>
        </w:rPr>
        <w:t xml:space="preserve">: </w:t>
      </w:r>
      <w:r w:rsidRPr="00CD6A7E">
        <w:t xml:space="preserve">The meaning of an operation – generally a function/method call – depends on the objects being operated upon, not the </w:t>
      </w:r>
      <w:r w:rsidRPr="00CD6A7E">
        <w:rPr>
          <w:rFonts w:ascii="Calibri-Italic" w:hAnsi="Calibri-Italic" w:cs="Calibri-Italic"/>
          <w:i/>
          <w:iCs/>
        </w:rPr>
        <w:t xml:space="preserve">type </w:t>
      </w:r>
      <w:r w:rsidRPr="00CD6A7E">
        <w:t>of object. One of Python’s key principles is that object interfaces support operations regardless of the type of object being passed. For example, string methods support addition and multiplication just as methods on integers and other numeric objects do.</w:t>
      </w:r>
    </w:p>
    <w:p w14:paraId="5C1C6210" w14:textId="77777777" w:rsidR="004C770C" w:rsidRPr="00CD6A7E" w:rsidRDefault="004C770C" w:rsidP="004C770C">
      <w:r w:rsidRPr="00CD6A7E">
        <w:rPr>
          <w:rFonts w:cstheme="minorHAnsi"/>
          <w:i/>
          <w:iCs/>
          <w:u w:val="single"/>
        </w:rPr>
        <w:t>recursion</w:t>
      </w:r>
      <w:r w:rsidRPr="00CD6A7E">
        <w:rPr>
          <w:rFonts w:ascii="Calibri-Italic" w:hAnsi="Calibri-Italic" w:cs="Calibri-Italic"/>
          <w:i/>
          <w:iCs/>
        </w:rPr>
        <w:t xml:space="preserve">: </w:t>
      </w:r>
      <w:r w:rsidRPr="00CD6A7E">
        <w:t xml:space="preserve">The ability of a function to call itself. Python supports recursion to a level of 1,000 unless that limit is modified using the </w:t>
      </w:r>
      <w:r w:rsidRPr="00CD6A7E">
        <w:rPr>
          <w:rFonts w:ascii="Courier New" w:hAnsi="Courier New" w:cs="Courier New"/>
        </w:rPr>
        <w:t xml:space="preserve">setrecursionlimit </w:t>
      </w:r>
      <w:r w:rsidRPr="00CD6A7E">
        <w:t>function.</w:t>
      </w:r>
    </w:p>
    <w:p w14:paraId="47EADC0D" w14:textId="77777777" w:rsidR="004C770C" w:rsidRPr="00CD6A7E" w:rsidRDefault="004C770C" w:rsidP="004C770C">
      <w:r w:rsidRPr="00CD6A7E">
        <w:rPr>
          <w:rFonts w:cstheme="minorHAnsi"/>
          <w:i/>
          <w:u w:val="single"/>
        </w:rPr>
        <w:t>scope</w:t>
      </w:r>
      <w:r w:rsidRPr="00CD6A7E">
        <w:rPr>
          <w:rFonts w:cstheme="minorHAnsi"/>
          <w:i/>
        </w:rPr>
        <w:t>:</w:t>
      </w:r>
      <w:r w:rsidRPr="00CD6A7E">
        <w:t xml:space="preserve"> The visibility of a name is its scope. All names within Python exist within a specific namespace which is tied to a single block, function, class, or module in which the name was last assigned a value.</w:t>
      </w:r>
    </w:p>
    <w:p w14:paraId="1808A934" w14:textId="77777777" w:rsidR="004C770C" w:rsidRPr="00CD6A7E" w:rsidRDefault="004C770C" w:rsidP="004C770C">
      <w:r w:rsidRPr="00CD6A7E">
        <w:rPr>
          <w:i/>
          <w:u w:val="single"/>
        </w:rPr>
        <w:t>script</w:t>
      </w:r>
      <w:r w:rsidRPr="00CD6A7E">
        <w:t>:</w:t>
      </w:r>
      <w:r w:rsidRPr="00CD6A7E">
        <w:rPr>
          <w:rFonts w:ascii="Calibri-Italic" w:hAnsi="Calibri-Italic" w:cs="Calibri-Italic"/>
          <w:i/>
          <w:iCs/>
        </w:rPr>
        <w:t xml:space="preserve"> </w:t>
      </w:r>
      <w:r w:rsidRPr="00CD6A7E">
        <w:t xml:space="preserve">A unit of code generally synonymous with a </w:t>
      </w:r>
      <w:r w:rsidRPr="00CD6A7E">
        <w:rPr>
          <w:rFonts w:ascii="Calibri-Italic" w:hAnsi="Calibri-Italic" w:cs="Calibri-Italic"/>
          <w:i/>
          <w:iCs/>
        </w:rPr>
        <w:t xml:space="preserve">program </w:t>
      </w:r>
      <w:r w:rsidRPr="00CD6A7E">
        <w:t>but usually connotes code run at the highest level as in “</w:t>
      </w:r>
      <w:r w:rsidRPr="00CD6A7E">
        <w:rPr>
          <w:rFonts w:ascii="Calibri-Italic" w:hAnsi="Calibri-Italic" w:cs="Calibri-Italic"/>
          <w:i/>
          <w:iCs/>
        </w:rPr>
        <w:t>scripts run modules”</w:t>
      </w:r>
      <w:r w:rsidRPr="00CD6A7E">
        <w:t>.</w:t>
      </w:r>
    </w:p>
    <w:p w14:paraId="1F4FF880" w14:textId="77777777" w:rsidR="004C770C" w:rsidRPr="00CD6A7E" w:rsidRDefault="004C770C" w:rsidP="004C770C">
      <w:r w:rsidRPr="00CD6A7E">
        <w:rPr>
          <w:i/>
          <w:u w:val="single"/>
        </w:rPr>
        <w:t>self</w:t>
      </w:r>
      <w:r w:rsidRPr="00CD6A7E">
        <w:t>:</w:t>
      </w:r>
      <w:r w:rsidRPr="00CD6A7E">
        <w:rPr>
          <w:rFonts w:ascii="Calibri-Italic" w:hAnsi="Calibri-Italic" w:cs="Calibri-Italic"/>
          <w:i/>
          <w:iCs/>
        </w:rPr>
        <w:t xml:space="preserve"> </w:t>
      </w:r>
      <w:r w:rsidRPr="00CD6A7E">
        <w:t>By convention, the name given to a class’ instance variable.</w:t>
      </w:r>
    </w:p>
    <w:p w14:paraId="59FCFA59" w14:textId="77777777" w:rsidR="004C770C" w:rsidRPr="00CD6A7E" w:rsidRDefault="004C770C" w:rsidP="004C770C">
      <w:r w:rsidRPr="00CD6A7E">
        <w:rPr>
          <w:i/>
          <w:u w:val="single"/>
        </w:rPr>
        <w:t>sequence</w:t>
      </w:r>
      <w:r w:rsidRPr="00CD6A7E">
        <w:t>:</w:t>
      </w:r>
      <w:r w:rsidRPr="00CD6A7E">
        <w:rPr>
          <w:rFonts w:ascii="Calibri-Italic" w:hAnsi="Calibri-Italic" w:cs="Calibri-Italic"/>
          <w:i/>
          <w:iCs/>
        </w:rPr>
        <w:t xml:space="preserve"> </w:t>
      </w:r>
      <w:r w:rsidRPr="00CD6A7E">
        <w:t>An ordered container of items that can be indexed or sliced using positive numbers. Python provides three built‐in sequences: strings, tuples, and lists. New sequences can also be defined in libraries, extension modules, or within classes.</w:t>
      </w:r>
    </w:p>
    <w:p w14:paraId="591D1CD8" w14:textId="77777777" w:rsidR="004C770C" w:rsidRPr="00CD6A7E" w:rsidRDefault="004C770C" w:rsidP="004C770C">
      <w:r w:rsidRPr="00CD6A7E">
        <w:rPr>
          <w:i/>
          <w:u w:val="single"/>
        </w:rPr>
        <w:t>set</w:t>
      </w:r>
      <w:r w:rsidRPr="00CD6A7E">
        <w:t>: An unordered sequence of zero or more items which do not need to be of the same type. Sets can be frozen (immutable) or unfrozen (mutable).</w:t>
      </w:r>
    </w:p>
    <w:p w14:paraId="4CE8759E" w14:textId="68134EF7" w:rsidR="004C770C" w:rsidRPr="00CD6A7E" w:rsidRDefault="004C770C" w:rsidP="004C770C">
      <w:pPr>
        <w:rPr>
          <w:rFonts w:ascii="Calibri-Italic" w:hAnsi="Calibri-Italic" w:cs="Calibri-Italic"/>
          <w:i/>
          <w:iCs/>
        </w:rPr>
      </w:pPr>
      <w:r w:rsidRPr="00CD6A7E">
        <w:rPr>
          <w:i/>
          <w:u w:val="single"/>
        </w:rPr>
        <w:t>short‐circuiting operators</w:t>
      </w:r>
      <w:r w:rsidRPr="00CD6A7E">
        <w:t>:</w:t>
      </w:r>
      <w:r w:rsidRPr="00CD6A7E">
        <w:rPr>
          <w:rFonts w:ascii="Calibri-Italic" w:hAnsi="Calibri-Italic" w:cs="Calibri-Italic"/>
          <w:i/>
          <w:iCs/>
        </w:rPr>
        <w:t xml:space="preserve"> </w:t>
      </w:r>
      <w:r w:rsidRPr="00CD6A7E">
        <w:t xml:space="preserve">Operators </w:t>
      </w:r>
      <w:r w:rsidRPr="00CD6A7E">
        <w:rPr>
          <w:rFonts w:ascii="Courier New" w:hAnsi="Courier New" w:cs="Courier New"/>
        </w:rPr>
        <w:t xml:space="preserve">and </w:t>
      </w:r>
      <w:r w:rsidRPr="00CD6A7E">
        <w:t xml:space="preserve">and </w:t>
      </w:r>
      <w:r w:rsidRPr="00CD6A7E">
        <w:rPr>
          <w:rFonts w:ascii="Courier New" w:hAnsi="Courier New" w:cs="Courier New"/>
        </w:rPr>
        <w:t xml:space="preserve">or </w:t>
      </w:r>
      <w:r w:rsidRPr="00CD6A7E">
        <w:t>can short‐circuit the evaluation of their operand if the left</w:t>
      </w:r>
      <w:r w:rsidRPr="00CD6A7E">
        <w:rPr>
          <w:rFonts w:ascii="Calibri-Italic" w:hAnsi="Calibri-Italic" w:cs="Calibri-Italic"/>
          <w:i/>
          <w:iCs/>
        </w:rPr>
        <w:t xml:space="preserve"> </w:t>
      </w:r>
      <w:r w:rsidRPr="00CD6A7E">
        <w:t xml:space="preserve">side evaluates to true (in the case of the </w:t>
      </w:r>
      <w:r w:rsidRPr="00CD6A7E">
        <w:rPr>
          <w:rFonts w:ascii="Courier New" w:hAnsi="Courier New" w:cs="Courier New"/>
        </w:rPr>
        <w:t>or</w:t>
      </w:r>
      <w:r w:rsidRPr="00CD6A7E">
        <w:t xml:space="preserve">) or false (in the case of </w:t>
      </w:r>
      <w:r w:rsidRPr="00CD6A7E">
        <w:rPr>
          <w:rFonts w:ascii="Courier New" w:hAnsi="Courier New" w:cs="Courier New"/>
        </w:rPr>
        <w:t>and</w:t>
      </w:r>
      <w:r w:rsidRPr="00CD6A7E">
        <w:t>). For</w:t>
      </w:r>
      <w:r w:rsidRPr="00CD6A7E">
        <w:rPr>
          <w:rFonts w:ascii="Calibri-Italic" w:hAnsi="Calibri-Italic" w:cs="Calibri-Italic"/>
          <w:i/>
          <w:iCs/>
        </w:rPr>
        <w:t xml:space="preserve"> </w:t>
      </w:r>
      <w:r w:rsidRPr="00CD6A7E">
        <w:t xml:space="preserve">example, in the expression </w:t>
      </w:r>
      <w:r w:rsidR="00E3248D">
        <w:br/>
      </w:r>
      <w:r w:rsidR="00E3248D">
        <w:rPr>
          <w:rFonts w:ascii="Courier New" w:hAnsi="Courier New" w:cs="Courier New"/>
        </w:rPr>
        <w:t xml:space="preserve">     </w:t>
      </w:r>
      <w:r w:rsidRPr="00CD6A7E">
        <w:rPr>
          <w:rFonts w:ascii="Courier New" w:hAnsi="Courier New" w:cs="Courier New"/>
        </w:rPr>
        <w:t>a or b</w:t>
      </w:r>
      <w:r w:rsidRPr="00CD6A7E">
        <w:t xml:space="preserve">, </w:t>
      </w:r>
      <w:r w:rsidR="00E3248D">
        <w:br/>
      </w:r>
      <w:commentRangeEnd w:id="55"/>
      <w:r w:rsidR="00F359AE">
        <w:rPr>
          <w:rStyle w:val="Kommentarzeichen"/>
        </w:rPr>
        <w:lastRenderedPageBreak/>
        <w:commentReference w:id="55"/>
      </w:r>
      <w:r w:rsidRPr="00CD6A7E">
        <w:t xml:space="preserve">there is no need to evaluate </w:t>
      </w:r>
      <w:r w:rsidRPr="00CD6A7E">
        <w:rPr>
          <w:rFonts w:ascii="Courier New" w:hAnsi="Courier New" w:cs="Courier New"/>
        </w:rPr>
        <w:t xml:space="preserve">b </w:t>
      </w:r>
      <w:r w:rsidRPr="00CD6A7E">
        <w:t xml:space="preserve">if </w:t>
      </w:r>
      <w:r w:rsidRPr="00CD6A7E">
        <w:rPr>
          <w:rFonts w:ascii="Courier New" w:hAnsi="Courier New" w:cs="Courier New"/>
        </w:rPr>
        <w:t xml:space="preserve">a </w:t>
      </w:r>
      <w:r w:rsidRPr="00CD6A7E">
        <w:t xml:space="preserve">is </w:t>
      </w:r>
      <w:r w:rsidRPr="00CD6A7E">
        <w:rPr>
          <w:rFonts w:ascii="Courier New" w:hAnsi="Courier New" w:cs="Courier New"/>
        </w:rPr>
        <w:t>True</w:t>
      </w:r>
      <w:r w:rsidRPr="00CD6A7E">
        <w:t>,</w:t>
      </w:r>
      <w:r w:rsidRPr="00CD6A7E">
        <w:rPr>
          <w:rFonts w:ascii="Calibri-Italic" w:hAnsi="Calibri-Italic" w:cs="Calibri-Italic"/>
          <w:i/>
          <w:iCs/>
        </w:rPr>
        <w:t xml:space="preserve"> </w:t>
      </w:r>
      <w:r w:rsidRPr="00CD6A7E">
        <w:t xml:space="preserve">likewise in the expression </w:t>
      </w:r>
      <w:r w:rsidR="00E3248D">
        <w:br/>
      </w:r>
      <w:r w:rsidR="00E3248D">
        <w:rPr>
          <w:rFonts w:ascii="Courier New" w:hAnsi="Courier New" w:cs="Courier New"/>
        </w:rPr>
        <w:t xml:space="preserve">     </w:t>
      </w:r>
      <w:r w:rsidRPr="00CD6A7E">
        <w:rPr>
          <w:rFonts w:ascii="Courier New" w:hAnsi="Courier New" w:cs="Courier New"/>
        </w:rPr>
        <w:t>a and b</w:t>
      </w:r>
      <w:r w:rsidRPr="00CD6A7E">
        <w:t xml:space="preserve">, </w:t>
      </w:r>
      <w:r w:rsidR="00E3248D">
        <w:br/>
      </w:r>
      <w:r w:rsidRPr="00CD6A7E">
        <w:t xml:space="preserve">there is no need to evaluate </w:t>
      </w:r>
      <w:r w:rsidRPr="00CD6A7E">
        <w:rPr>
          <w:rFonts w:ascii="Courier New" w:hAnsi="Courier New" w:cs="Courier New"/>
        </w:rPr>
        <w:t xml:space="preserve">b </w:t>
      </w:r>
      <w:r w:rsidRPr="00CD6A7E">
        <w:t xml:space="preserve">if </w:t>
      </w:r>
      <w:r w:rsidRPr="00CD6A7E">
        <w:rPr>
          <w:rFonts w:ascii="Courier New" w:hAnsi="Courier New" w:cs="Courier New"/>
        </w:rPr>
        <w:t xml:space="preserve">a </w:t>
      </w:r>
      <w:r w:rsidRPr="00CD6A7E">
        <w:t xml:space="preserve">is </w:t>
      </w:r>
      <w:r w:rsidRPr="00CD6A7E">
        <w:rPr>
          <w:rFonts w:ascii="Courier New" w:hAnsi="Courier New" w:cs="Courier New"/>
        </w:rPr>
        <w:t>False</w:t>
      </w:r>
      <w:r w:rsidRPr="00CD6A7E">
        <w:t>.</w:t>
      </w:r>
    </w:p>
    <w:p w14:paraId="0CF4FE80" w14:textId="77777777" w:rsidR="004C770C" w:rsidRPr="00CD6A7E" w:rsidRDefault="004C770C" w:rsidP="004C770C">
      <w:r w:rsidRPr="00CD6A7E">
        <w:rPr>
          <w:i/>
          <w:u w:val="single"/>
        </w:rPr>
        <w:t>statement</w:t>
      </w:r>
      <w:r w:rsidRPr="00CD6A7E">
        <w:t>:</w:t>
      </w:r>
      <w:r w:rsidRPr="00CD6A7E">
        <w:rPr>
          <w:rFonts w:ascii="Calibri-Italic" w:hAnsi="Calibri-Italic" w:cs="Calibri-Italic"/>
          <w:i/>
          <w:iCs/>
        </w:rPr>
        <w:t xml:space="preserve"> </w:t>
      </w:r>
      <w:r w:rsidRPr="00CD6A7E">
        <w:t>An expression that generally occupies one line. Multiple statements can occupy the same line if separated by a semicolon (</w:t>
      </w:r>
      <w:r w:rsidRPr="00CD6A7E">
        <w:rPr>
          <w:rFonts w:ascii="Courier New" w:hAnsi="Courier New" w:cs="Courier New"/>
        </w:rPr>
        <w:t>;</w:t>
      </w:r>
      <w:r w:rsidRPr="00CD6A7E">
        <w:t>) but this is very unconventional in Python where each line typically contains one statement.</w:t>
      </w:r>
    </w:p>
    <w:p w14:paraId="2DD42EA5" w14:textId="77777777" w:rsidR="004C770C" w:rsidRPr="00CD6A7E" w:rsidRDefault="004C770C" w:rsidP="004C770C">
      <w:r w:rsidRPr="00CD6A7E">
        <w:rPr>
          <w:i/>
          <w:u w:val="single"/>
        </w:rPr>
        <w:t>string</w:t>
      </w:r>
      <w:r w:rsidRPr="00CD6A7E">
        <w:t>:</w:t>
      </w:r>
      <w:r w:rsidRPr="00CD6A7E">
        <w:rPr>
          <w:rFonts w:ascii="Calibri-Italic" w:hAnsi="Calibri-Italic" w:cs="Calibri-Italic"/>
          <w:i/>
          <w:iCs/>
        </w:rPr>
        <w:t xml:space="preserve"> </w:t>
      </w:r>
      <w:r w:rsidRPr="00CD6A7E">
        <w:t>A built‐in sequence object consisting of one or more characters. Unlike many other languages, Python strings cannot be modified (</w:t>
      </w:r>
      <w:r w:rsidR="00C172B8">
        <w:t>that is</w:t>
      </w:r>
      <w:r w:rsidRPr="00CD6A7E">
        <w:t>, they are "immutable") and they do not have a termination character.</w:t>
      </w:r>
    </w:p>
    <w:p w14:paraId="400E47FC" w14:textId="77777777" w:rsidR="004C770C" w:rsidRPr="00CD6A7E" w:rsidRDefault="004C770C" w:rsidP="004C770C">
      <w:r w:rsidRPr="00CD6A7E">
        <w:rPr>
          <w:i/>
          <w:u w:val="single"/>
        </w:rPr>
        <w:t>tuple</w:t>
      </w:r>
      <w:r w:rsidRPr="00CD6A7E">
        <w:t>:</w:t>
      </w:r>
      <w:r w:rsidRPr="00CD6A7E">
        <w:rPr>
          <w:rFonts w:ascii="Calibri-Italic" w:hAnsi="Calibri-Italic" w:cs="Calibri-Italic"/>
          <w:i/>
          <w:iCs/>
        </w:rPr>
        <w:t xml:space="preserve"> </w:t>
      </w:r>
      <w:r w:rsidRPr="00CD6A7E">
        <w:t>A sequence of zero or more items (</w:t>
      </w:r>
      <w:r w:rsidR="00C172B8">
        <w:t>for example</w:t>
      </w:r>
      <w:r w:rsidRPr="00CD6A7E">
        <w:t xml:space="preserve">, </w:t>
      </w:r>
      <w:r w:rsidRPr="00CD6A7E">
        <w:rPr>
          <w:rFonts w:ascii="Courier New" w:hAnsi="Courier New" w:cs="Courier New"/>
        </w:rPr>
        <w:t xml:space="preserve">(1,2,3) </w:t>
      </w:r>
      <w:r w:rsidRPr="00CD6A7E">
        <w:t xml:space="preserve">or </w:t>
      </w:r>
      <w:r w:rsidRPr="00CD6A7E">
        <w:rPr>
          <w:rFonts w:ascii="Courier New" w:hAnsi="Courier New" w:cs="Courier New"/>
        </w:rPr>
        <w:t>("A", "B", "C"))</w:t>
      </w:r>
      <w:r w:rsidRPr="00CD6A7E">
        <w:t>. Tuples are immutable and may contain different object types (</w:t>
      </w:r>
      <w:r w:rsidR="00C172B8">
        <w:t>for example</w:t>
      </w:r>
      <w:r w:rsidRPr="00CD6A7E">
        <w:t xml:space="preserve">, </w:t>
      </w:r>
      <w:r w:rsidRPr="00CD6A7E">
        <w:rPr>
          <w:rFonts w:ascii="Courier New" w:hAnsi="Courier New" w:cs="Courier New"/>
        </w:rPr>
        <w:t>(1, "a",</w:t>
      </w:r>
      <w:r w:rsidRPr="00CD6A7E">
        <w:t xml:space="preserve"> </w:t>
      </w:r>
      <w:r w:rsidRPr="00CD6A7E">
        <w:rPr>
          <w:rFonts w:ascii="Courier New" w:hAnsi="Courier New" w:cs="Courier New"/>
        </w:rPr>
        <w:t>5.678))</w:t>
      </w:r>
      <w:r w:rsidRPr="00CD6A7E">
        <w:t>.</w:t>
      </w:r>
    </w:p>
    <w:p w14:paraId="7EEC526E" w14:textId="180384F0" w:rsidR="004C770C" w:rsidRPr="00CD6A7E" w:rsidRDefault="004C770C" w:rsidP="004C770C">
      <w:r w:rsidRPr="00CD6A7E">
        <w:rPr>
          <w:i/>
          <w:u w:val="single"/>
        </w:rPr>
        <w:t>variable</w:t>
      </w:r>
      <w:r w:rsidRPr="00CD6A7E">
        <w:t>:</w:t>
      </w:r>
      <w:r w:rsidRPr="00CD6A7E">
        <w:rPr>
          <w:rFonts w:ascii="Calibri-Italic" w:hAnsi="Calibri-Italic" w:cs="Calibri-Italic"/>
          <w:i/>
          <w:iCs/>
        </w:rPr>
        <w:t xml:space="preserve"> </w:t>
      </w:r>
      <w:r w:rsidRPr="00CD6A7E">
        <w:t>Python variables (</w:t>
      </w:r>
      <w:r w:rsidR="00C172B8">
        <w:t>that is</w:t>
      </w:r>
      <w:r w:rsidRPr="00CD6A7E">
        <w:t xml:space="preserve">, names) are not like variables in most other languages ‐ they are never declared they are dynamically referenced to objects, </w:t>
      </w:r>
      <w:del w:id="58" w:author="Sean McDonagh" w:date="2019-05-29T12:47:00Z">
        <w:r w:rsidRPr="00CD6A7E" w:rsidDel="004A72B5">
          <w:delText xml:space="preserve">they have no type, </w:delText>
        </w:r>
      </w:del>
      <w:r w:rsidRPr="00CD6A7E">
        <w:t>and they may be bound to objects of different types at different times. Variables are bound explicitly (</w:t>
      </w:r>
      <w:r w:rsidR="00C172B8">
        <w:t>for example</w:t>
      </w:r>
      <w:r w:rsidRPr="00CD6A7E">
        <w:t xml:space="preserve">, </w:t>
      </w:r>
      <w:r w:rsidRPr="00CD6A7E">
        <w:rPr>
          <w:rFonts w:ascii="Courier New" w:hAnsi="Courier New" w:cs="Courier New"/>
        </w:rPr>
        <w:t xml:space="preserve">a = 1 </w:t>
      </w:r>
      <w:r w:rsidRPr="00CD6A7E">
        <w:t xml:space="preserve">binds </w:t>
      </w:r>
      <w:r w:rsidRPr="00CD6A7E">
        <w:rPr>
          <w:rFonts w:ascii="Courier New" w:hAnsi="Courier New" w:cs="Courier New"/>
        </w:rPr>
        <w:t xml:space="preserve">a </w:t>
      </w:r>
      <w:r w:rsidRPr="00CD6A7E">
        <w:t xml:space="preserve">to the integer </w:t>
      </w:r>
      <w:r w:rsidRPr="00CD6A7E">
        <w:rPr>
          <w:rFonts w:ascii="Courier New" w:hAnsi="Courier New" w:cs="Courier New"/>
        </w:rPr>
        <w:t>1</w:t>
      </w:r>
      <w:r w:rsidRPr="00CD6A7E">
        <w:t>) and unbound implicitly (</w:t>
      </w:r>
      <w:r w:rsidR="00C172B8">
        <w:t>for example</w:t>
      </w:r>
      <w:r w:rsidRPr="00CD6A7E">
        <w:t xml:space="preserve">, </w:t>
      </w:r>
      <w:r w:rsidRPr="00CD6A7E">
        <w:rPr>
          <w:rFonts w:ascii="Courier New" w:hAnsi="Courier New" w:cs="Courier New"/>
        </w:rPr>
        <w:t>a=1; a=2)</w:t>
      </w:r>
      <w:r w:rsidRPr="00CD6A7E">
        <w:t xml:space="preserve">. In the last example, </w:t>
      </w:r>
      <w:r w:rsidRPr="00CD6A7E">
        <w:rPr>
          <w:rFonts w:ascii="Courier New" w:hAnsi="Courier New" w:cs="Courier New"/>
        </w:rPr>
        <w:t xml:space="preserve">a </w:t>
      </w:r>
      <w:r w:rsidRPr="00CD6A7E">
        <w:t xml:space="preserve">is bound to the object (value) </w:t>
      </w:r>
      <w:r w:rsidRPr="00CD6A7E">
        <w:rPr>
          <w:rFonts w:ascii="Courier New" w:hAnsi="Courier New" w:cs="Courier New"/>
        </w:rPr>
        <w:t xml:space="preserve">1 </w:t>
      </w:r>
      <w:r w:rsidRPr="00CD6A7E">
        <w:t xml:space="preserve">then implicitly unbound to that object when bound to </w:t>
      </w:r>
      <w:r w:rsidRPr="00CD6A7E">
        <w:rPr>
          <w:rFonts w:ascii="Courier New" w:hAnsi="Courier New" w:cs="Courier New"/>
        </w:rPr>
        <w:t xml:space="preserve">2 </w:t>
      </w:r>
      <w:r w:rsidRPr="00CD6A7E">
        <w:t xml:space="preserve">‐ a process known as rebinding. Variables can also be unbound explicitly using the </w:t>
      </w:r>
      <w:r w:rsidRPr="00CD6A7E">
        <w:rPr>
          <w:rFonts w:ascii="Courier New" w:hAnsi="Courier New" w:cs="Courier New"/>
        </w:rPr>
        <w:t>del</w:t>
      </w:r>
      <w:r w:rsidRPr="00CD6A7E">
        <w:t xml:space="preserve"> statement (</w:t>
      </w:r>
      <w:r w:rsidR="00C172B8">
        <w:t>for example</w:t>
      </w:r>
      <w:r w:rsidRPr="00CD6A7E">
        <w:t xml:space="preserve">, </w:t>
      </w:r>
      <w:r w:rsidRPr="00CD6A7E">
        <w:rPr>
          <w:rFonts w:ascii="Courier New" w:hAnsi="Courier New" w:cs="Courier New"/>
        </w:rPr>
        <w:t>del a, b, c</w:t>
      </w:r>
      <w:r w:rsidRPr="00CD6A7E">
        <w:t>).</w:t>
      </w:r>
    </w:p>
    <w:p w14:paraId="4B233587" w14:textId="67449C6B" w:rsidR="004C770C" w:rsidRPr="00CD6A7E" w:rsidRDefault="00C02C0F" w:rsidP="009866F9">
      <w:pPr>
        <w:pStyle w:val="berschrift1"/>
      </w:pPr>
      <w:bookmarkStart w:id="59" w:name="_Ref336413302"/>
      <w:bookmarkStart w:id="60" w:name="_Ref336413340"/>
      <w:bookmarkStart w:id="61" w:name="_Ref336413373"/>
      <w:bookmarkStart w:id="62" w:name="_Ref336413480"/>
      <w:bookmarkStart w:id="63" w:name="_Ref336413504"/>
      <w:bookmarkStart w:id="64" w:name="_Ref336413544"/>
      <w:bookmarkStart w:id="65" w:name="_Ref336413835"/>
      <w:bookmarkStart w:id="66" w:name="_Ref336413845"/>
      <w:bookmarkStart w:id="67" w:name="_Ref336414000"/>
      <w:bookmarkStart w:id="68" w:name="_Ref336414024"/>
      <w:bookmarkStart w:id="69" w:name="_Ref336414050"/>
      <w:bookmarkStart w:id="70" w:name="_Ref336414084"/>
      <w:bookmarkStart w:id="71" w:name="_Ref336422881"/>
      <w:bookmarkStart w:id="72" w:name="_Toc358896485"/>
      <w:bookmarkStart w:id="73" w:name="_Toc310518156"/>
      <w:bookmarkStart w:id="74" w:name="_Toc7089367"/>
      <w:r>
        <w:t>4. Language concepts</w:t>
      </w:r>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p>
    <w:p w14:paraId="20C967B8" w14:textId="2AF51013" w:rsidR="004C770C" w:rsidRPr="00CD6A7E" w:rsidRDefault="004C770C" w:rsidP="004C770C">
      <w:r w:rsidRPr="00CD6A7E">
        <w:t xml:space="preserve">The key concepts discussed in this section are not entirely unique to </w:t>
      </w:r>
      <w:r w:rsidR="004A72B5" w:rsidRPr="00CD6A7E">
        <w:t>Python,</w:t>
      </w:r>
      <w:r w:rsidRPr="00CD6A7E">
        <w:t xml:space="preserve"> but they are implemented in Python in ways that are not intuitive to new and experienced programmers alike.</w:t>
      </w:r>
    </w:p>
    <w:p w14:paraId="699CB1FE" w14:textId="714035D1" w:rsidR="004C770C" w:rsidRPr="00CD6A7E" w:rsidRDefault="004C770C" w:rsidP="004C770C">
      <w:r w:rsidRPr="00CD6A7E">
        <w:rPr>
          <w:b/>
        </w:rPr>
        <w:t xml:space="preserve">Dynamic Typing </w:t>
      </w:r>
      <w:r w:rsidR="00DA7483">
        <w:br/>
      </w:r>
      <w:r w:rsidRPr="00CD6A7E">
        <w:t>A frequent source of confusion is Python’s dynamic typing and its effect on variable assignments (</w:t>
      </w:r>
      <w:r w:rsidRPr="00CD6A7E">
        <w:rPr>
          <w:i/>
        </w:rPr>
        <w:t>name</w:t>
      </w:r>
      <w:r w:rsidRPr="00CD6A7E">
        <w:t xml:space="preserve"> is synonymous with </w:t>
      </w:r>
      <w:r w:rsidRPr="00CD6A7E">
        <w:rPr>
          <w:i/>
        </w:rPr>
        <w:t>variable</w:t>
      </w:r>
      <w:r w:rsidRPr="00CD6A7E">
        <w:t xml:space="preserve"> in this annex). In Python there are no static declarations of variables - they are created, rebound, and deleted dynamically. Further, variables are not the objects that they point to - they are just references to objects which can be, and frequently are, bound to other objects at any time:</w:t>
      </w:r>
    </w:p>
    <w:p w14:paraId="3B65474C"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lang w:val="en-GB"/>
        </w:rPr>
      </w:pPr>
      <w:r w:rsidRPr="00CD6A7E">
        <w:rPr>
          <w:rFonts w:ascii="Courier New" w:eastAsia="Times New Roman" w:hAnsi="Courier New" w:cs="Courier New"/>
          <w:kern w:val="28"/>
          <w:lang w:val="en-GB"/>
        </w:rPr>
        <w:t>a = 1 # a is bound to an integer object whose value is 1</w:t>
      </w:r>
    </w:p>
    <w:p w14:paraId="376D0946" w14:textId="77777777"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lang w:val="en-GB"/>
        </w:rPr>
      </w:pPr>
      <w:r w:rsidRPr="00CD6A7E">
        <w:rPr>
          <w:rFonts w:ascii="Courier New" w:eastAsia="Times New Roman" w:hAnsi="Courier New" w:cs="Courier New"/>
          <w:kern w:val="28"/>
          <w:lang w:val="en-GB"/>
        </w:rPr>
        <w:t xml:space="preserve">a = </w:t>
      </w:r>
      <w:r w:rsidRPr="00CD6A7E">
        <w:rPr>
          <w:rFonts w:ascii="Courier New" w:eastAsia="Times New Roman" w:hAnsi="Courier New" w:cs="Courier New"/>
          <w:kern w:val="28"/>
        </w:rPr>
        <w:t>'</w:t>
      </w:r>
      <w:r w:rsidRPr="00CD6A7E">
        <w:rPr>
          <w:rFonts w:ascii="Courier New" w:eastAsia="Times New Roman" w:hAnsi="Courier New" w:cs="Courier New"/>
          <w:kern w:val="28"/>
          <w:lang w:val="en-GB"/>
        </w:rPr>
        <w:t>abc</w:t>
      </w:r>
      <w:r w:rsidRPr="00CD6A7E">
        <w:rPr>
          <w:rFonts w:ascii="Courier New" w:eastAsia="Times New Roman" w:hAnsi="Courier New" w:cs="Courier New"/>
          <w:kern w:val="28"/>
        </w:rPr>
        <w:t>'</w:t>
      </w:r>
      <w:r w:rsidRPr="00CD6A7E">
        <w:rPr>
          <w:rFonts w:ascii="Courier New" w:eastAsia="Times New Roman" w:hAnsi="Courier New" w:cs="Courier New"/>
          <w:kern w:val="28"/>
          <w:lang w:val="en-GB"/>
        </w:rPr>
        <w:t xml:space="preserve"> # a is now bound to a string object</w:t>
      </w:r>
    </w:p>
    <w:p w14:paraId="6D099406" w14:textId="4CAA063B" w:rsidR="004C770C" w:rsidRPr="00CD6A7E" w:rsidRDefault="004C770C" w:rsidP="004C770C">
      <w:r w:rsidRPr="00CD6A7E">
        <w:t xml:space="preserve">Variables have no type – they reference objects which have types thus the statement </w:t>
      </w:r>
      <w:r w:rsidRPr="00CD6A7E">
        <w:rPr>
          <w:rFonts w:ascii="Courier New" w:hAnsi="Courier New" w:cs="Courier New"/>
          <w:kern w:val="28"/>
          <w:lang w:val="en-GB"/>
        </w:rPr>
        <w:t>a = 1</w:t>
      </w:r>
      <w:r w:rsidRPr="00CD6A7E">
        <w:t xml:space="preserve"> creates a new variable called </w:t>
      </w:r>
      <w:r w:rsidRPr="00CD6A7E">
        <w:rPr>
          <w:rFonts w:ascii="Courier New" w:hAnsi="Courier New" w:cs="Courier New"/>
          <w:kern w:val="28"/>
          <w:lang w:val="en-GB"/>
        </w:rPr>
        <w:t>a</w:t>
      </w:r>
      <w:r w:rsidRPr="00CD6A7E">
        <w:t xml:space="preserve"> that references a new object whose value is </w:t>
      </w:r>
      <w:r w:rsidRPr="00CD6A7E">
        <w:rPr>
          <w:rFonts w:ascii="Courier New" w:hAnsi="Courier New" w:cs="Courier New"/>
          <w:kern w:val="28"/>
          <w:lang w:val="en-GB"/>
        </w:rPr>
        <w:t>1</w:t>
      </w:r>
      <w:r w:rsidRPr="00CD6A7E">
        <w:t xml:space="preserve"> and type is integer. That variable can be deleted with a </w:t>
      </w:r>
      <w:r w:rsidRPr="00CD6A7E">
        <w:rPr>
          <w:rFonts w:ascii="Courier New" w:hAnsi="Courier New" w:cs="Courier New"/>
          <w:kern w:val="28"/>
          <w:lang w:val="en-GB"/>
        </w:rPr>
        <w:t>del</w:t>
      </w:r>
      <w:r w:rsidRPr="00CD6A7E">
        <w:t xml:space="preserve"> statement or bound to another object any time as shown above. Refer to</w:t>
      </w:r>
      <w:r w:rsidR="00174903">
        <w:t xml:space="preserve"> subclause</w:t>
      </w:r>
      <w:r w:rsidR="00561A3D">
        <w:t xml:space="preserve"> </w:t>
      </w:r>
      <w:r w:rsidR="001067F4">
        <w:fldChar w:fldCharType="begin"/>
      </w:r>
      <w:r w:rsidR="001067F4">
        <w:instrText xml:space="preserve"> REF _Ref420411525 \h </w:instrText>
      </w:r>
      <w:r w:rsidR="001067F4">
        <w:fldChar w:fldCharType="separate"/>
      </w:r>
      <w:r w:rsidR="00DE5F8F">
        <w:rPr>
          <w:lang w:bidi="en-US"/>
        </w:rPr>
        <w:t xml:space="preserve">6.2 </w:t>
      </w:r>
      <w:r w:rsidR="00DE5F8F" w:rsidRPr="00CD6A7E">
        <w:rPr>
          <w:lang w:bidi="en-US"/>
        </w:rPr>
        <w:t>Type System [IHN]</w:t>
      </w:r>
      <w:r w:rsidR="001067F4">
        <w:fldChar w:fldCharType="end"/>
      </w:r>
      <w:r w:rsidRPr="00CD6A7E">
        <w:t xml:space="preserve"> for more on this subject. For the purpose of brevity this annex often treats the term variable (or name) as being the object which is technically incorrect but simpler. </w:t>
      </w:r>
      <w:r w:rsidR="00C70F2E">
        <w:t>For example</w:t>
      </w:r>
      <w:r w:rsidRPr="00CD6A7E">
        <w:t xml:space="preserve">, in the statement </w:t>
      </w:r>
      <w:r w:rsidRPr="00CD6A7E">
        <w:rPr>
          <w:rFonts w:ascii="Courier New" w:hAnsi="Courier New" w:cs="Courier New"/>
          <w:kern w:val="28"/>
          <w:lang w:val="en-GB"/>
        </w:rPr>
        <w:t xml:space="preserve">a = 1, </w:t>
      </w:r>
      <w:r w:rsidRPr="00CD6A7E">
        <w:t xml:space="preserve">the numeric object </w:t>
      </w:r>
      <w:r w:rsidRPr="00CD6A7E">
        <w:rPr>
          <w:rFonts w:ascii="Courier New" w:hAnsi="Courier New" w:cs="Courier New"/>
          <w:kern w:val="28"/>
          <w:lang w:val="en-GB"/>
        </w:rPr>
        <w:t>a</w:t>
      </w:r>
      <w:r w:rsidRPr="00CD6A7E">
        <w:t xml:space="preserve"> is assigned the value </w:t>
      </w:r>
      <w:r w:rsidRPr="00CD6A7E">
        <w:rPr>
          <w:rFonts w:ascii="Courier New" w:hAnsi="Courier New" w:cs="Courier New"/>
          <w:kern w:val="28"/>
          <w:lang w:val="en-GB"/>
        </w:rPr>
        <w:t>1</w:t>
      </w:r>
      <w:r w:rsidRPr="00CD6A7E">
        <w:t xml:space="preserve">. In reality the name </w:t>
      </w:r>
      <w:r w:rsidRPr="00CD6A7E">
        <w:rPr>
          <w:rFonts w:ascii="Courier New" w:hAnsi="Courier New" w:cs="Courier New"/>
          <w:kern w:val="28"/>
          <w:lang w:val="en-GB"/>
        </w:rPr>
        <w:t>a</w:t>
      </w:r>
      <w:r w:rsidRPr="00CD6A7E">
        <w:t xml:space="preserve"> is assigned to a newly created </w:t>
      </w:r>
      <w:r w:rsidRPr="00CD6A7E">
        <w:rPr>
          <w:i/>
        </w:rPr>
        <w:t>object</w:t>
      </w:r>
      <w:r w:rsidRPr="00CD6A7E">
        <w:t xml:space="preserve"> of type integer which is assigned the value </w:t>
      </w:r>
      <w:r w:rsidRPr="00CD6A7E">
        <w:rPr>
          <w:rFonts w:ascii="Courier New" w:hAnsi="Courier New" w:cs="Courier New"/>
          <w:kern w:val="28"/>
          <w:lang w:val="en-GB"/>
        </w:rPr>
        <w:t>1</w:t>
      </w:r>
      <w:r w:rsidRPr="00CD6A7E">
        <w:t>.</w:t>
      </w:r>
    </w:p>
    <w:p w14:paraId="18F8B014" w14:textId="47C599F6" w:rsidR="004C770C" w:rsidRPr="00CD6A7E" w:rsidRDefault="004C770C" w:rsidP="004C770C">
      <w:r w:rsidRPr="00CD6A7E">
        <w:rPr>
          <w:b/>
        </w:rPr>
        <w:t>Mutable and Immutable Objects</w:t>
      </w:r>
      <w:r w:rsidRPr="00CD6A7E">
        <w:t xml:space="preserve"> </w:t>
      </w:r>
      <w:r w:rsidR="00DA7483">
        <w:br/>
      </w:r>
      <w:r w:rsidRPr="00CD6A7E">
        <w:t xml:space="preserve">Note that in the statement: </w:t>
      </w:r>
      <w:r w:rsidRPr="00CD6A7E">
        <w:rPr>
          <w:rFonts w:ascii="Courier New" w:hAnsi="Courier New" w:cs="Courier New"/>
          <w:kern w:val="28"/>
          <w:lang w:val="en-GB"/>
        </w:rPr>
        <w:t xml:space="preserve">a = a + 1, </w:t>
      </w:r>
      <w:r w:rsidRPr="00CD6A7E">
        <w:t>Python</w:t>
      </w:r>
      <w:r w:rsidRPr="00CD6A7E">
        <w:rPr>
          <w:rFonts w:ascii="Courier New" w:hAnsi="Courier New" w:cs="Courier New"/>
          <w:kern w:val="28"/>
          <w:lang w:val="en-GB"/>
        </w:rPr>
        <w:t xml:space="preserve"> </w:t>
      </w:r>
      <w:r w:rsidRPr="00CD6A7E">
        <w:t xml:space="preserve">creates a </w:t>
      </w:r>
      <w:r w:rsidRPr="00CD6A7E">
        <w:rPr>
          <w:i/>
        </w:rPr>
        <w:t>new</w:t>
      </w:r>
      <w:r w:rsidRPr="00CD6A7E">
        <w:t xml:space="preserve"> object whose value is calculated by adding </w:t>
      </w:r>
      <w:r w:rsidRPr="00CD6A7E">
        <w:rPr>
          <w:rFonts w:ascii="Courier New" w:hAnsi="Courier New" w:cs="Courier New"/>
          <w:kern w:val="28"/>
          <w:lang w:val="en-GB"/>
        </w:rPr>
        <w:t>1</w:t>
      </w:r>
      <w:r w:rsidRPr="00CD6A7E">
        <w:t xml:space="preserve"> to the value of the current object referenced by </w:t>
      </w:r>
      <w:r w:rsidRPr="00CD6A7E">
        <w:rPr>
          <w:rFonts w:ascii="Courier New" w:hAnsi="Courier New" w:cs="Courier New"/>
          <w:kern w:val="28"/>
          <w:lang w:val="en-GB"/>
        </w:rPr>
        <w:t>a</w:t>
      </w:r>
      <w:r w:rsidRPr="00CD6A7E">
        <w:t xml:space="preserve">. If, prior to the execution of this statement </w:t>
      </w:r>
      <w:r w:rsidRPr="00CD6A7E">
        <w:rPr>
          <w:rFonts w:ascii="Courier New" w:hAnsi="Courier New" w:cs="Courier New"/>
          <w:kern w:val="28"/>
          <w:lang w:val="en-GB"/>
        </w:rPr>
        <w:t>a</w:t>
      </w:r>
      <w:r w:rsidRPr="00CD6A7E">
        <w:t xml:space="preserve">’s object had </w:t>
      </w:r>
      <w:r w:rsidRPr="00CD6A7E">
        <w:lastRenderedPageBreak/>
        <w:t xml:space="preserve">contained a value of </w:t>
      </w:r>
      <w:r w:rsidRPr="00CD6A7E">
        <w:rPr>
          <w:rFonts w:ascii="Courier New" w:hAnsi="Courier New" w:cs="Courier New"/>
          <w:kern w:val="28"/>
          <w:lang w:val="en-GB"/>
        </w:rPr>
        <w:t>1,</w:t>
      </w:r>
      <w:r w:rsidRPr="00CD6A7E">
        <w:t xml:space="preserve"> then a new integer object with a value of </w:t>
      </w:r>
      <w:r w:rsidRPr="00CD6A7E">
        <w:rPr>
          <w:rFonts w:ascii="Courier New" w:hAnsi="Courier New" w:cs="Courier New"/>
          <w:kern w:val="28"/>
          <w:lang w:val="en-GB"/>
        </w:rPr>
        <w:t>2</w:t>
      </w:r>
      <w:r w:rsidRPr="00CD6A7E">
        <w:t xml:space="preserve"> would be created. The integer object whose value was </w:t>
      </w:r>
      <w:r w:rsidRPr="00CD6A7E">
        <w:rPr>
          <w:rFonts w:ascii="Courier New" w:hAnsi="Courier New" w:cs="Courier New"/>
          <w:kern w:val="28"/>
          <w:lang w:val="en-GB"/>
        </w:rPr>
        <w:t xml:space="preserve">1 </w:t>
      </w:r>
      <w:r w:rsidRPr="00CD6A7E">
        <w:t xml:space="preserve">is now marked for deletion using garbage collection (provided no other variables reference it). Note that the value of </w:t>
      </w:r>
      <w:r w:rsidRPr="00CD6A7E">
        <w:rPr>
          <w:rFonts w:ascii="Courier New" w:hAnsi="Courier New" w:cs="Courier New"/>
          <w:kern w:val="28"/>
          <w:lang w:val="en-GB"/>
        </w:rPr>
        <w:t>a</w:t>
      </w:r>
      <w:r w:rsidRPr="00CD6A7E">
        <w:t xml:space="preserve"> is not updated in place, </w:t>
      </w:r>
      <w:r w:rsidR="00D00088">
        <w:t>that is</w:t>
      </w:r>
      <w:r w:rsidRPr="00CD6A7E">
        <w:t xml:space="preserve">, the object references by </w:t>
      </w:r>
      <w:r w:rsidRPr="00CD6A7E">
        <w:rPr>
          <w:rFonts w:ascii="Courier New" w:hAnsi="Courier New" w:cs="Courier New"/>
          <w:kern w:val="28"/>
          <w:lang w:val="en-GB"/>
        </w:rPr>
        <w:t>a</w:t>
      </w:r>
      <w:r w:rsidRPr="00CD6A7E">
        <w:t xml:space="preserve"> does not simply have </w:t>
      </w:r>
      <w:r w:rsidRPr="00CD6A7E">
        <w:rPr>
          <w:rFonts w:ascii="Courier New" w:hAnsi="Courier New" w:cs="Courier New"/>
          <w:kern w:val="28"/>
          <w:lang w:val="en-GB"/>
        </w:rPr>
        <w:t>1</w:t>
      </w:r>
      <w:r w:rsidRPr="00CD6A7E">
        <w:t xml:space="preserve"> added to it as would be typical in other languages. The reason this does not happen in Python is because integer objects, as well as string, number and tuples, are immutable – they cannot be changed in place. Only lists</w:t>
      </w:r>
      <w:ins w:id="75" w:author="Stephen Michell" w:date="2019-09-26T10:45:00Z">
        <w:r w:rsidR="00777554">
          <w:t>, sets,</w:t>
        </w:r>
      </w:ins>
      <w:r w:rsidRPr="00CD6A7E">
        <w:t xml:space="preserve"> and dictionaries can be changed in place – they are mutable. In practice this restriction of not being able to change a mutable object in place is mostly transparent but a notable exception is when immutable objects are passed as a parameter to a function or class. See</w:t>
      </w:r>
      <w:r w:rsidR="00174903">
        <w:t xml:space="preserve"> subclause</w:t>
      </w:r>
      <w:r w:rsidRPr="00CD6A7E">
        <w:t xml:space="preserve"> </w:t>
      </w:r>
      <w:r w:rsidR="00035C36" w:rsidRPr="00B35625">
        <w:rPr>
          <w:i/>
          <w:color w:val="0070C0"/>
          <w:u w:val="single"/>
        </w:rPr>
        <w:fldChar w:fldCharType="begin"/>
      </w:r>
      <w:r w:rsidR="00035C36" w:rsidRPr="00B35625">
        <w:rPr>
          <w:i/>
          <w:color w:val="0070C0"/>
          <w:u w:val="single"/>
        </w:rPr>
        <w:instrText xml:space="preserve"> REF _Ref336414908 \h </w:instrText>
      </w:r>
      <w:r w:rsidR="00035C36">
        <w:rPr>
          <w:i/>
          <w:color w:val="0070C0"/>
          <w:u w:val="single"/>
        </w:rPr>
        <w:instrText xml:space="preserve"> \* MERGEFORMAT </w:instrText>
      </w:r>
      <w:r w:rsidR="00035C36" w:rsidRPr="00B35625">
        <w:rPr>
          <w:i/>
          <w:color w:val="0070C0"/>
          <w:u w:val="single"/>
        </w:rPr>
      </w:r>
      <w:r w:rsidR="00035C36" w:rsidRPr="00B35625">
        <w:rPr>
          <w:i/>
          <w:color w:val="0070C0"/>
          <w:u w:val="single"/>
        </w:rPr>
        <w:fldChar w:fldCharType="separate"/>
      </w:r>
      <w:r w:rsidR="00DE5F8F" w:rsidRPr="00DE5F8F">
        <w:rPr>
          <w:i/>
          <w:color w:val="0070C0"/>
          <w:u w:val="single"/>
          <w:lang w:bidi="en-US"/>
          <w:rPrChange w:id="76" w:author="Sean McDonagh" w:date="2019-04-25T12:55:00Z">
            <w:rPr>
              <w:lang w:bidi="en-US"/>
            </w:rPr>
          </w:rPrChange>
        </w:rPr>
        <w:t>6.22 Initialization of Variables [LAV]</w:t>
      </w:r>
      <w:r w:rsidR="00035C36" w:rsidRPr="00B35625">
        <w:rPr>
          <w:i/>
          <w:color w:val="0070C0"/>
          <w:u w:val="single"/>
        </w:rPr>
        <w:fldChar w:fldCharType="end"/>
      </w:r>
      <w:r w:rsidR="00035C36">
        <w:t xml:space="preserve"> </w:t>
      </w:r>
      <w:r w:rsidRPr="00CD6A7E">
        <w:t>for a description of this.</w:t>
      </w:r>
    </w:p>
    <w:p w14:paraId="1787BAA5" w14:textId="77777777" w:rsidR="004C770C" w:rsidRPr="00CD6A7E" w:rsidRDefault="004C770C" w:rsidP="004C770C">
      <w:r w:rsidRPr="00CD6A7E">
        <w:t xml:space="preserve">The underling actions that are performed to enable the </w:t>
      </w:r>
      <w:r w:rsidRPr="00CD6A7E">
        <w:rPr>
          <w:i/>
        </w:rPr>
        <w:t>apparent</w:t>
      </w:r>
      <w:r w:rsidRPr="00CD6A7E">
        <w:t xml:space="preserve"> in-place change do not update the immutable object – they create a new object and “point” the variable to new object. This can be proven as below (the </w:t>
      </w:r>
      <w:r w:rsidRPr="00CD6A7E">
        <w:rPr>
          <w:rFonts w:ascii="Courier New" w:hAnsi="Courier New" w:cs="Courier New"/>
          <w:kern w:val="28"/>
          <w:lang w:val="en-GB"/>
        </w:rPr>
        <w:t>id</w:t>
      </w:r>
      <w:r w:rsidRPr="00CD6A7E">
        <w:t xml:space="preserve"> function returns an object’s address):</w:t>
      </w:r>
    </w:p>
    <w:p w14:paraId="4D101B71"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lang w:val="en-GB"/>
        </w:rPr>
      </w:pPr>
      <w:r w:rsidRPr="00CD6A7E">
        <w:rPr>
          <w:rFonts w:ascii="Courier New" w:eastAsia="Times New Roman" w:hAnsi="Courier New" w:cs="Courier New"/>
          <w:kern w:val="28"/>
          <w:lang w:val="en-GB"/>
        </w:rPr>
        <w:t>a = 'abc'</w:t>
      </w:r>
    </w:p>
    <w:p w14:paraId="7DF98D2C"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lang w:val="en-GB"/>
        </w:rPr>
      </w:pPr>
      <w:r w:rsidRPr="00CD6A7E">
        <w:rPr>
          <w:rFonts w:ascii="Courier New" w:eastAsia="Times New Roman" w:hAnsi="Courier New" w:cs="Courier New"/>
          <w:kern w:val="28"/>
          <w:lang w:val="en-GB"/>
        </w:rPr>
        <w:t xml:space="preserve">print(id(a))#=&gt; </w:t>
      </w:r>
      <w:r w:rsidRPr="00CD6A7E">
        <w:rPr>
          <w:rFonts w:ascii="Courier New" w:eastAsia="Times New Roman" w:hAnsi="Courier New" w:cs="Courier New"/>
          <w:b/>
          <w:kern w:val="28"/>
          <w:lang w:val="en-GB"/>
        </w:rPr>
        <w:t>30753768</w:t>
      </w:r>
    </w:p>
    <w:p w14:paraId="69A9C9FE"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lang w:val="en-GB"/>
        </w:rPr>
      </w:pPr>
      <w:r w:rsidRPr="00CD6A7E">
        <w:rPr>
          <w:rFonts w:ascii="Courier New" w:eastAsia="Times New Roman" w:hAnsi="Courier New" w:cs="Courier New"/>
          <w:kern w:val="28"/>
          <w:lang w:val="en-GB"/>
        </w:rPr>
        <w:t>a = 'abc' + 'def'</w:t>
      </w:r>
    </w:p>
    <w:p w14:paraId="31B6FC9A"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lang w:val="en-GB"/>
        </w:rPr>
      </w:pPr>
      <w:r w:rsidRPr="00CD6A7E">
        <w:rPr>
          <w:rFonts w:ascii="Courier New" w:eastAsia="Times New Roman" w:hAnsi="Courier New" w:cs="Courier New"/>
          <w:kern w:val="28"/>
          <w:lang w:val="en-GB"/>
        </w:rPr>
        <w:t xml:space="preserve">print(id(a))#=&gt; </w:t>
      </w:r>
      <w:r w:rsidRPr="00CD6A7E">
        <w:rPr>
          <w:rFonts w:ascii="Courier New" w:eastAsia="Times New Roman" w:hAnsi="Courier New" w:cs="Courier New"/>
          <w:b/>
          <w:kern w:val="28"/>
          <w:lang w:val="en-GB"/>
        </w:rPr>
        <w:t>52499320</w:t>
      </w:r>
    </w:p>
    <w:p w14:paraId="540565ED" w14:textId="77777777"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lang w:val="en-GB"/>
        </w:rPr>
      </w:pPr>
      <w:r w:rsidRPr="00CD6A7E">
        <w:rPr>
          <w:rFonts w:ascii="Courier New" w:eastAsia="Times New Roman" w:hAnsi="Courier New" w:cs="Courier New"/>
          <w:kern w:val="28"/>
          <w:lang w:val="en-GB"/>
        </w:rPr>
        <w:t>print(a)#=&gt; abcdef</w:t>
      </w:r>
    </w:p>
    <w:p w14:paraId="6E2427F6" w14:textId="5E0CE163" w:rsidR="004C770C" w:rsidRDefault="004C770C" w:rsidP="004C770C">
      <w:pPr>
        <w:rPr>
          <w:ins w:id="77" w:author="Stephen Michell" w:date="2019-09-26T15:10:00Z"/>
        </w:rPr>
      </w:pPr>
      <w:r w:rsidRPr="00CD6A7E">
        <w:t>The updating of objects referenced in the parameters passed to a function or class is governed by whether the object is mutable, in which case it is updated in place, or immutable in which case a local copy of the object is created and updated which has no effect on the passed object. This is described in more detail in</w:t>
      </w:r>
      <w:r w:rsidR="009913F9">
        <w:t xml:space="preserve"> subclause</w:t>
      </w:r>
      <w:r w:rsidRPr="00CD6A7E">
        <w:t xml:space="preserve"> </w:t>
      </w:r>
      <w:r w:rsidR="00035C36" w:rsidRPr="00B35625">
        <w:rPr>
          <w:i/>
          <w:color w:val="0070C0"/>
          <w:u w:val="single"/>
        </w:rPr>
        <w:fldChar w:fldCharType="begin"/>
      </w:r>
      <w:r w:rsidR="00035C36" w:rsidRPr="00B35625">
        <w:rPr>
          <w:i/>
          <w:color w:val="0070C0"/>
          <w:u w:val="single"/>
        </w:rPr>
        <w:instrText xml:space="preserve"> REF _Ref336414969 \h </w:instrText>
      </w:r>
      <w:r w:rsidR="00035C36">
        <w:rPr>
          <w:i/>
          <w:color w:val="0070C0"/>
          <w:u w:val="single"/>
        </w:rPr>
        <w:instrText xml:space="preserve"> \* MERGEFORMAT </w:instrText>
      </w:r>
      <w:r w:rsidR="00035C36" w:rsidRPr="00B35625">
        <w:rPr>
          <w:i/>
          <w:color w:val="0070C0"/>
          <w:u w:val="single"/>
        </w:rPr>
      </w:r>
      <w:r w:rsidR="00035C36" w:rsidRPr="00B35625">
        <w:rPr>
          <w:i/>
          <w:color w:val="0070C0"/>
          <w:u w:val="single"/>
        </w:rPr>
        <w:fldChar w:fldCharType="separate"/>
      </w:r>
      <w:r w:rsidR="00DE5F8F" w:rsidRPr="00DE5F8F">
        <w:rPr>
          <w:i/>
          <w:color w:val="0070C0"/>
          <w:u w:val="single"/>
          <w:lang w:bidi="en-US"/>
          <w:rPrChange w:id="78" w:author="Sean McDonagh" w:date="2019-04-25T12:55:00Z">
            <w:rPr>
              <w:lang w:bidi="en-US"/>
            </w:rPr>
          </w:rPrChange>
        </w:rPr>
        <w:t>6.32 Passing Parameters and Return Values [CSJ]</w:t>
      </w:r>
      <w:r w:rsidR="00035C36" w:rsidRPr="00B35625">
        <w:rPr>
          <w:i/>
          <w:color w:val="0070C0"/>
          <w:u w:val="single"/>
        </w:rPr>
        <w:fldChar w:fldCharType="end"/>
      </w:r>
      <w:r w:rsidR="00026C6C">
        <w:t>.</w:t>
      </w:r>
    </w:p>
    <w:p w14:paraId="2F2F82E4" w14:textId="6DCEF356" w:rsidR="00063F2C" w:rsidRDefault="00063F2C" w:rsidP="004C770C">
      <w:pPr>
        <w:rPr>
          <w:ins w:id="79" w:author="Stephen Michell" w:date="2019-09-26T15:10:00Z"/>
        </w:rPr>
      </w:pPr>
      <w:ins w:id="80" w:author="Stephen Michell" w:date="2019-09-26T15:10:00Z">
        <w:r>
          <w:t>4.3 Creation of variables</w:t>
        </w:r>
      </w:ins>
    </w:p>
    <w:p w14:paraId="18211457" w14:textId="77777777" w:rsidR="00063F2C" w:rsidRPr="00CD6A7E" w:rsidRDefault="00063F2C" w:rsidP="00063F2C">
      <w:pPr>
        <w:rPr>
          <w:ins w:id="81" w:author="Stephen Michell" w:date="2019-09-26T15:10:00Z"/>
        </w:rPr>
      </w:pPr>
      <w:commentRangeStart w:id="82"/>
      <w:ins w:id="83" w:author="Stephen Michell" w:date="2019-09-26T15:10:00Z">
        <w:r w:rsidRPr="00CD6A7E">
          <w:t xml:space="preserve">Python provides the ability to dynamically create variables when they are first assigned a value. In fact, assignment is the </w:t>
        </w:r>
        <w:r w:rsidRPr="00CD6A7E">
          <w:rPr>
            <w:i/>
          </w:rPr>
          <w:t>only</w:t>
        </w:r>
        <w:r w:rsidRPr="00CD6A7E">
          <w:t xml:space="preserve"> way to bring a variable into existence. All values in a Python program are accessed through a reference which refers to a memory location which is always an object (</w:t>
        </w:r>
        <w:r>
          <w:t>for example</w:t>
        </w:r>
        <w:r w:rsidRPr="00CD6A7E">
          <w:t>, number, string, list</w:t>
        </w:r>
        <w:r>
          <w:t>, and so on</w:t>
        </w:r>
        <w:r w:rsidRPr="00CD6A7E">
          <w:t>). A variable is said to be bound to an object when it is assigned to that object. A variable can be rebound to another object which can be of any type. For example:</w:t>
        </w:r>
      </w:ins>
    </w:p>
    <w:p w14:paraId="48160DE5" w14:textId="77777777" w:rsidR="00063F2C" w:rsidRPr="00CD6A7E" w:rsidRDefault="00063F2C" w:rsidP="00063F2C">
      <w:pPr>
        <w:widowControl w:val="0"/>
        <w:suppressLineNumbers/>
        <w:overflowPunct w:val="0"/>
        <w:adjustRightInd w:val="0"/>
        <w:spacing w:after="0"/>
        <w:ind w:firstLine="720"/>
        <w:rPr>
          <w:ins w:id="84" w:author="Stephen Michell" w:date="2019-09-26T15:10:00Z"/>
          <w:rFonts w:ascii="Courier New" w:eastAsia="Times New Roman" w:hAnsi="Courier New" w:cs="Courier New"/>
          <w:kern w:val="28"/>
        </w:rPr>
      </w:pPr>
      <w:ins w:id="85" w:author="Stephen Michell" w:date="2019-09-26T15:10:00Z">
        <w:r w:rsidRPr="00CD6A7E">
          <w:rPr>
            <w:rFonts w:ascii="Courier New" w:eastAsia="Times New Roman" w:hAnsi="Courier New" w:cs="Courier New"/>
            <w:kern w:val="28"/>
          </w:rPr>
          <w:t>a = 'alpha' # assignment to a string</w:t>
        </w:r>
      </w:ins>
    </w:p>
    <w:p w14:paraId="111FDE30" w14:textId="77777777" w:rsidR="00063F2C" w:rsidRPr="00CD6A7E" w:rsidRDefault="00063F2C" w:rsidP="00063F2C">
      <w:pPr>
        <w:widowControl w:val="0"/>
        <w:suppressLineNumbers/>
        <w:overflowPunct w:val="0"/>
        <w:adjustRightInd w:val="0"/>
        <w:spacing w:after="0"/>
        <w:ind w:firstLine="720"/>
        <w:rPr>
          <w:ins w:id="86" w:author="Stephen Michell" w:date="2019-09-26T15:10:00Z"/>
          <w:rFonts w:ascii="Courier New" w:eastAsia="Times New Roman" w:hAnsi="Courier New" w:cs="Courier New"/>
          <w:kern w:val="28"/>
        </w:rPr>
      </w:pPr>
      <w:ins w:id="87" w:author="Stephen Michell" w:date="2019-09-26T15:10:00Z">
        <w:r w:rsidRPr="00CD6A7E">
          <w:rPr>
            <w:rFonts w:ascii="Courier New" w:eastAsia="Times New Roman" w:hAnsi="Courier New" w:cs="Courier New"/>
            <w:kern w:val="28"/>
          </w:rPr>
          <w:t>a = 3.142 # rebinding to a float</w:t>
        </w:r>
      </w:ins>
    </w:p>
    <w:p w14:paraId="0E9BA2AB" w14:textId="77777777" w:rsidR="00063F2C" w:rsidRPr="00CD6A7E" w:rsidRDefault="00063F2C" w:rsidP="00063F2C">
      <w:pPr>
        <w:widowControl w:val="0"/>
        <w:suppressLineNumbers/>
        <w:overflowPunct w:val="0"/>
        <w:adjustRightInd w:val="0"/>
        <w:spacing w:after="0"/>
        <w:ind w:firstLine="720"/>
        <w:rPr>
          <w:ins w:id="88" w:author="Stephen Michell" w:date="2019-09-26T15:10:00Z"/>
          <w:rFonts w:ascii="Courier New" w:eastAsia="Times New Roman" w:hAnsi="Courier New" w:cs="Courier New"/>
          <w:kern w:val="28"/>
        </w:rPr>
      </w:pPr>
      <w:ins w:id="89" w:author="Stephen Michell" w:date="2019-09-26T15:10:00Z">
        <w:r w:rsidRPr="00CD6A7E">
          <w:rPr>
            <w:rFonts w:ascii="Courier New" w:eastAsia="Times New Roman" w:hAnsi="Courier New" w:cs="Courier New"/>
            <w:kern w:val="28"/>
          </w:rPr>
          <w:t>a = b = (1, 2, 3) # rebinding to a tuple</w:t>
        </w:r>
      </w:ins>
    </w:p>
    <w:p w14:paraId="03BC3BB0" w14:textId="77777777" w:rsidR="00063F2C" w:rsidRPr="00CD6A7E" w:rsidRDefault="00063F2C" w:rsidP="00063F2C">
      <w:pPr>
        <w:widowControl w:val="0"/>
        <w:suppressLineNumbers/>
        <w:overflowPunct w:val="0"/>
        <w:adjustRightInd w:val="0"/>
        <w:spacing w:after="0"/>
        <w:ind w:firstLine="720"/>
        <w:rPr>
          <w:ins w:id="90" w:author="Stephen Michell" w:date="2019-09-26T15:10:00Z"/>
          <w:rFonts w:ascii="Courier New" w:eastAsia="Times New Roman" w:hAnsi="Courier New" w:cs="Courier New"/>
          <w:kern w:val="28"/>
        </w:rPr>
      </w:pPr>
      <w:ins w:id="91" w:author="Stephen Michell" w:date="2019-09-26T15:10:00Z">
        <w:r w:rsidRPr="00CD6A7E">
          <w:rPr>
            <w:rFonts w:ascii="Courier New" w:eastAsia="Times New Roman" w:hAnsi="Courier New" w:cs="Courier New"/>
            <w:kern w:val="28"/>
          </w:rPr>
          <w:t>print(a) # =&gt; (1, 2, 3)</w:t>
        </w:r>
      </w:ins>
    </w:p>
    <w:p w14:paraId="674A7FF0" w14:textId="77777777" w:rsidR="00063F2C" w:rsidRPr="00CD6A7E" w:rsidRDefault="00063F2C" w:rsidP="00063F2C">
      <w:pPr>
        <w:widowControl w:val="0"/>
        <w:suppressLineNumbers/>
        <w:overflowPunct w:val="0"/>
        <w:adjustRightInd w:val="0"/>
        <w:spacing w:after="0"/>
        <w:ind w:firstLine="720"/>
        <w:rPr>
          <w:ins w:id="92" w:author="Stephen Michell" w:date="2019-09-26T15:10:00Z"/>
          <w:rFonts w:ascii="Courier New" w:eastAsia="Times New Roman" w:hAnsi="Courier New" w:cs="Courier New"/>
          <w:kern w:val="28"/>
        </w:rPr>
      </w:pPr>
      <w:ins w:id="93" w:author="Stephen Michell" w:date="2019-09-26T15:10:00Z">
        <w:r w:rsidRPr="00CD6A7E">
          <w:rPr>
            <w:rFonts w:ascii="Courier New" w:eastAsia="Times New Roman" w:hAnsi="Courier New" w:cs="Courier New"/>
            <w:kern w:val="28"/>
          </w:rPr>
          <w:t>del a</w:t>
        </w:r>
      </w:ins>
    </w:p>
    <w:p w14:paraId="301B1273" w14:textId="77777777" w:rsidR="00063F2C" w:rsidRPr="00CD6A7E" w:rsidRDefault="00063F2C" w:rsidP="00063F2C">
      <w:pPr>
        <w:widowControl w:val="0"/>
        <w:suppressLineNumbers/>
        <w:overflowPunct w:val="0"/>
        <w:adjustRightInd w:val="0"/>
        <w:spacing w:after="0"/>
        <w:ind w:firstLine="720"/>
        <w:rPr>
          <w:ins w:id="94" w:author="Stephen Michell" w:date="2019-09-26T15:10:00Z"/>
          <w:rFonts w:ascii="Courier New" w:eastAsia="Times New Roman" w:hAnsi="Courier New" w:cs="Courier New"/>
          <w:kern w:val="28"/>
        </w:rPr>
      </w:pPr>
      <w:ins w:id="95" w:author="Stephen Michell" w:date="2019-09-26T15:10:00Z">
        <w:r w:rsidRPr="00CD6A7E">
          <w:rPr>
            <w:rFonts w:ascii="Courier New" w:eastAsia="Times New Roman" w:hAnsi="Courier New" w:cs="Courier New"/>
            <w:kern w:val="28"/>
          </w:rPr>
          <w:t>print(b)# =&gt; (1, 2, 3)</w:t>
        </w:r>
      </w:ins>
    </w:p>
    <w:p w14:paraId="199F8DB6" w14:textId="77777777" w:rsidR="00063F2C" w:rsidRDefault="00063F2C" w:rsidP="00063F2C">
      <w:pPr>
        <w:widowControl w:val="0"/>
        <w:suppressLineNumbers/>
        <w:overflowPunct w:val="0"/>
        <w:adjustRightInd w:val="0"/>
        <w:spacing w:after="0"/>
        <w:ind w:firstLine="720"/>
        <w:rPr>
          <w:ins w:id="96" w:author="Stephen Michell" w:date="2019-09-26T15:10:00Z"/>
          <w:rFonts w:ascii="Courier New" w:eastAsia="Times New Roman" w:hAnsi="Courier New" w:cs="Courier New"/>
          <w:kern w:val="28"/>
        </w:rPr>
      </w:pPr>
      <w:ins w:id="97" w:author="Stephen Michell" w:date="2019-09-26T15:10:00Z">
        <w:r w:rsidRPr="00CD6A7E">
          <w:rPr>
            <w:rFonts w:ascii="Courier New" w:eastAsia="Times New Roman" w:hAnsi="Courier New" w:cs="Courier New"/>
            <w:kern w:val="28"/>
          </w:rPr>
          <w:t>print(a)# =&gt; NameError: name 'a' is not defined</w:t>
        </w:r>
      </w:ins>
    </w:p>
    <w:p w14:paraId="190C40FB" w14:textId="77777777" w:rsidR="00063F2C" w:rsidRPr="00CD6A7E" w:rsidRDefault="00063F2C" w:rsidP="00063F2C">
      <w:pPr>
        <w:widowControl w:val="0"/>
        <w:suppressLineNumbers/>
        <w:overflowPunct w:val="0"/>
        <w:adjustRightInd w:val="0"/>
        <w:spacing w:after="0"/>
        <w:ind w:firstLine="720"/>
        <w:rPr>
          <w:ins w:id="98" w:author="Stephen Michell" w:date="2019-09-26T15:10:00Z"/>
          <w:rFonts w:ascii="Courier New" w:eastAsia="Times New Roman" w:hAnsi="Courier New" w:cs="Courier New"/>
          <w:kern w:val="28"/>
        </w:rPr>
      </w:pPr>
    </w:p>
    <w:p w14:paraId="0625AA10" w14:textId="77777777" w:rsidR="00063F2C" w:rsidRPr="00CD6A7E" w:rsidRDefault="00063F2C" w:rsidP="00063F2C">
      <w:pPr>
        <w:rPr>
          <w:ins w:id="99" w:author="Stephen Michell" w:date="2019-09-26T15:10:00Z"/>
        </w:rPr>
      </w:pPr>
      <w:ins w:id="100" w:author="Stephen Michell" w:date="2019-09-26T15:10:00Z">
        <w:r w:rsidRPr="00CD6A7E">
          <w:t xml:space="preserve">The first three statements show dynamic binding in action. The variable </w:t>
        </w:r>
        <w:r w:rsidRPr="00CD6A7E">
          <w:rPr>
            <w:rFonts w:ascii="Courier New" w:hAnsi="Courier New" w:cs="Courier New"/>
            <w:kern w:val="28"/>
            <w:lang w:val="en-GB"/>
          </w:rPr>
          <w:t>a</w:t>
        </w:r>
        <w:r w:rsidRPr="00CD6A7E">
          <w:t xml:space="preserve"> is bound to a string, then to a float, then to another variable which in turn is assigned a tuple of value </w:t>
        </w:r>
        <w:r w:rsidRPr="00CD6A7E">
          <w:rPr>
            <w:rFonts w:ascii="Courier New" w:hAnsi="Courier New" w:cs="Courier New"/>
            <w:kern w:val="28"/>
            <w:lang w:val="en-GB"/>
          </w:rPr>
          <w:t>(1, 2, 3)</w:t>
        </w:r>
        <w:r w:rsidRPr="00CD6A7E">
          <w:t xml:space="preserve">. The </w:t>
        </w:r>
        <w:r w:rsidRPr="00CD6A7E">
          <w:rPr>
            <w:rFonts w:ascii="Courier New" w:hAnsi="Courier New" w:cs="Courier New"/>
            <w:kern w:val="28"/>
            <w:lang w:val="en-GB"/>
          </w:rPr>
          <w:t>del</w:t>
        </w:r>
        <w:r w:rsidRPr="00CD6A7E">
          <w:t xml:space="preserve"> statement then unbinds the variable </w:t>
        </w:r>
        <w:r w:rsidRPr="00CD6A7E">
          <w:rPr>
            <w:rFonts w:ascii="Courier New" w:hAnsi="Courier New" w:cs="Courier New"/>
            <w:kern w:val="28"/>
            <w:lang w:val="en-GB"/>
          </w:rPr>
          <w:t>a</w:t>
        </w:r>
        <w:r w:rsidRPr="00CD6A7E">
          <w:t xml:space="preserve"> from the tuple object which effectively deletes the </w:t>
        </w:r>
        <w:r w:rsidRPr="00CD6A7E">
          <w:rPr>
            <w:rFonts w:ascii="Courier New" w:hAnsi="Courier New" w:cs="Courier New"/>
            <w:kern w:val="28"/>
            <w:lang w:val="en-GB"/>
          </w:rPr>
          <w:t>a</w:t>
        </w:r>
        <w:r w:rsidRPr="00CD6A7E">
          <w:t xml:space="preserve"> variable (if there were no other references to the tuple object it too would have been deleted because an object with zero references is </w:t>
        </w:r>
        <w:r w:rsidRPr="00CD6A7E">
          <w:rPr>
            <w:i/>
          </w:rPr>
          <w:t>marked</w:t>
        </w:r>
        <w:r w:rsidRPr="00CD6A7E">
          <w:t xml:space="preserve"> for garbage collection (but is not necessarily actually deleted immediately)). But in this case we see that </w:t>
        </w:r>
        <w:r w:rsidRPr="00CD6A7E">
          <w:rPr>
            <w:rFonts w:ascii="Courier New" w:hAnsi="Courier New" w:cs="Courier New"/>
            <w:kern w:val="28"/>
            <w:lang w:val="en-GB"/>
          </w:rPr>
          <w:t>b</w:t>
        </w:r>
        <w:r w:rsidRPr="00CD6A7E">
          <w:t xml:space="preserve"> is still referencing </w:t>
        </w:r>
        <w:r w:rsidRPr="00CD6A7E">
          <w:lastRenderedPageBreak/>
          <w:t>the tuple object so the tuple is not deleted. The final statement above shows that an exception is raised when an unbound variable is referenced.</w:t>
        </w:r>
      </w:ins>
    </w:p>
    <w:p w14:paraId="6DF9E939" w14:textId="77777777" w:rsidR="00063F2C" w:rsidRPr="00CD6A7E" w:rsidRDefault="00063F2C" w:rsidP="00063F2C">
      <w:pPr>
        <w:rPr>
          <w:ins w:id="101" w:author="Stephen Michell" w:date="2019-09-26T15:10:00Z"/>
        </w:rPr>
      </w:pPr>
      <w:ins w:id="102" w:author="Stephen Michell" w:date="2019-09-26T15:10:00Z">
        <w:r w:rsidRPr="00CD6A7E">
          <w:t>The way in which Python dynamically binds and rebinds variables is a source of some confusion to new programmers and even experienced programmers who are used to static binding where a variable is permanently bound to a single memory location.</w:t>
        </w:r>
      </w:ins>
    </w:p>
    <w:p w14:paraId="27751F80" w14:textId="77777777" w:rsidR="00063F2C" w:rsidRPr="00CD6A7E" w:rsidRDefault="00063F2C" w:rsidP="00063F2C">
      <w:pPr>
        <w:rPr>
          <w:ins w:id="103" w:author="Stephen Michell" w:date="2019-09-26T15:10:00Z"/>
        </w:rPr>
      </w:pPr>
      <w:ins w:id="104" w:author="Stephen Michell" w:date="2019-09-26T15:10:00Z">
        <w:r w:rsidRPr="00CD6A7E">
          <w:t>The Python language, by design, allows for dynamic binding and rebinding. Because Python performs a syntactic analysis and not a semantic analysis (with one exception which is covered in</w:t>
        </w:r>
        <w:r>
          <w:t xml:space="preserve"> subclause  </w:t>
        </w:r>
        <w:r>
          <w:fldChar w:fldCharType="begin"/>
        </w:r>
        <w:r>
          <w:instrText xml:space="preserve"> REF _Ref420411546 \h </w:instrText>
        </w:r>
      </w:ins>
      <w:ins w:id="105" w:author="Stephen Michell" w:date="2019-09-26T15:10:00Z">
        <w:r>
          <w:fldChar w:fldCharType="separate"/>
        </w:r>
        <w:r>
          <w:rPr>
            <w:lang w:bidi="en-US"/>
          </w:rPr>
          <w:t xml:space="preserve">6.21 </w:t>
        </w:r>
        <w:r w:rsidRPr="00CD6A7E">
          <w:rPr>
            <w:lang w:bidi="en-US"/>
          </w:rPr>
          <w:t>Namespace Issues [BJL]</w:t>
        </w:r>
        <w:r>
          <w:fldChar w:fldCharType="end"/>
        </w:r>
        <w:r w:rsidRPr="00CD6A7E">
          <w:t xml:space="preserve"> Applicability to language) and because of the dynamic way in which variables are brought into a program at run-time, Python cannot warn that a variable is referenced but never assigned a value. The following code illustrates this:</w:t>
        </w:r>
      </w:ins>
    </w:p>
    <w:p w14:paraId="53464BA3" w14:textId="77777777" w:rsidR="00063F2C" w:rsidRPr="00CD6A7E" w:rsidRDefault="00063F2C" w:rsidP="00063F2C">
      <w:pPr>
        <w:widowControl w:val="0"/>
        <w:suppressLineNumbers/>
        <w:overflowPunct w:val="0"/>
        <w:adjustRightInd w:val="0"/>
        <w:spacing w:after="0"/>
        <w:ind w:firstLine="720"/>
        <w:rPr>
          <w:ins w:id="106" w:author="Stephen Michell" w:date="2019-09-26T15:10:00Z"/>
          <w:rFonts w:ascii="Courier New" w:eastAsia="Times New Roman" w:hAnsi="Courier New" w:cs="Courier New"/>
          <w:kern w:val="28"/>
        </w:rPr>
      </w:pPr>
      <w:ins w:id="107" w:author="Stephen Michell" w:date="2019-09-26T15:10:00Z">
        <w:r w:rsidRPr="00CD6A7E">
          <w:rPr>
            <w:rFonts w:ascii="Courier New" w:eastAsia="Times New Roman" w:hAnsi="Courier New" w:cs="Courier New"/>
            <w:kern w:val="28"/>
          </w:rPr>
          <w:t>if a &gt; b:</w:t>
        </w:r>
      </w:ins>
    </w:p>
    <w:p w14:paraId="4AD099C2" w14:textId="77777777" w:rsidR="00063F2C" w:rsidRPr="00CD6A7E" w:rsidRDefault="00063F2C" w:rsidP="00063F2C">
      <w:pPr>
        <w:widowControl w:val="0"/>
        <w:suppressLineNumbers/>
        <w:overflowPunct w:val="0"/>
        <w:adjustRightInd w:val="0"/>
        <w:spacing w:after="0"/>
        <w:ind w:firstLine="720"/>
        <w:rPr>
          <w:ins w:id="108" w:author="Stephen Michell" w:date="2019-09-26T15:10:00Z"/>
          <w:rFonts w:ascii="Courier New" w:eastAsia="Times New Roman" w:hAnsi="Courier New" w:cs="Courier New"/>
          <w:kern w:val="28"/>
        </w:rPr>
      </w:pPr>
      <w:ins w:id="109" w:author="Stephen Michell" w:date="2019-09-26T15:10:00Z">
        <w:r w:rsidRPr="00CD6A7E">
          <w:rPr>
            <w:rFonts w:ascii="Courier New" w:eastAsia="Times New Roman" w:hAnsi="Courier New" w:cs="Courier New"/>
            <w:kern w:val="28"/>
          </w:rPr>
          <w:t xml:space="preserve">    import x</w:t>
        </w:r>
      </w:ins>
    </w:p>
    <w:p w14:paraId="3FA796BF" w14:textId="77777777" w:rsidR="00063F2C" w:rsidRPr="00CD6A7E" w:rsidRDefault="00063F2C" w:rsidP="00063F2C">
      <w:pPr>
        <w:widowControl w:val="0"/>
        <w:suppressLineNumbers/>
        <w:overflowPunct w:val="0"/>
        <w:adjustRightInd w:val="0"/>
        <w:spacing w:after="0"/>
        <w:ind w:firstLine="720"/>
        <w:rPr>
          <w:ins w:id="110" w:author="Stephen Michell" w:date="2019-09-26T15:10:00Z"/>
          <w:rFonts w:ascii="Courier New" w:eastAsia="Times New Roman" w:hAnsi="Courier New" w:cs="Courier New"/>
          <w:kern w:val="28"/>
        </w:rPr>
      </w:pPr>
      <w:ins w:id="111" w:author="Stephen Michell" w:date="2019-09-26T15:10:00Z">
        <w:r w:rsidRPr="00CD6A7E">
          <w:rPr>
            <w:rFonts w:ascii="Courier New" w:eastAsia="Times New Roman" w:hAnsi="Courier New" w:cs="Courier New"/>
            <w:kern w:val="28"/>
          </w:rPr>
          <w:t>else:</w:t>
        </w:r>
      </w:ins>
    </w:p>
    <w:p w14:paraId="1B4EED1D" w14:textId="77777777" w:rsidR="00063F2C" w:rsidRPr="00CD6A7E" w:rsidRDefault="00063F2C" w:rsidP="00063F2C">
      <w:pPr>
        <w:widowControl w:val="0"/>
        <w:suppressLineNumbers/>
        <w:overflowPunct w:val="0"/>
        <w:adjustRightInd w:val="0"/>
        <w:spacing w:after="240"/>
        <w:ind w:firstLine="720"/>
        <w:rPr>
          <w:ins w:id="112" w:author="Stephen Michell" w:date="2019-09-26T15:10:00Z"/>
          <w:rFonts w:ascii="Courier New" w:eastAsia="Times New Roman" w:hAnsi="Courier New" w:cs="Courier New"/>
          <w:kern w:val="28"/>
        </w:rPr>
      </w:pPr>
      <w:ins w:id="113" w:author="Stephen Michell" w:date="2019-09-26T15:10:00Z">
        <w:r w:rsidRPr="00CD6A7E">
          <w:rPr>
            <w:rFonts w:ascii="Courier New" w:eastAsia="Times New Roman" w:hAnsi="Courier New" w:cs="Courier New"/>
            <w:kern w:val="28"/>
          </w:rPr>
          <w:t xml:space="preserve">    import y</w:t>
        </w:r>
      </w:ins>
    </w:p>
    <w:p w14:paraId="3DEB2F34" w14:textId="77777777" w:rsidR="00063F2C" w:rsidRDefault="00063F2C" w:rsidP="00063F2C">
      <w:pPr>
        <w:rPr>
          <w:ins w:id="114" w:author="Stephen Michell" w:date="2019-09-26T15:10:00Z"/>
        </w:rPr>
      </w:pPr>
      <w:ins w:id="115" w:author="Stephen Michell" w:date="2019-09-26T15:10:00Z">
        <w:r w:rsidRPr="00CD6A7E">
          <w:t xml:space="preserve">Depending on the current value of </w:t>
        </w:r>
        <w:r w:rsidRPr="00CD6A7E">
          <w:rPr>
            <w:rFonts w:ascii="Courier New" w:hAnsi="Courier New" w:cs="Courier New"/>
            <w:kern w:val="28"/>
            <w:lang w:val="en-GB"/>
          </w:rPr>
          <w:t>a</w:t>
        </w:r>
        <w:r w:rsidRPr="00CD6A7E">
          <w:t xml:space="preserve"> and </w:t>
        </w:r>
        <w:r w:rsidRPr="00CD6A7E">
          <w:rPr>
            <w:rFonts w:ascii="Courier New" w:hAnsi="Courier New" w:cs="Courier New"/>
            <w:kern w:val="28"/>
            <w:lang w:val="en-GB"/>
          </w:rPr>
          <w:t>b</w:t>
        </w:r>
        <w:r w:rsidRPr="00CD6A7E">
          <w:t xml:space="preserve">, either module </w:t>
        </w:r>
        <w:r w:rsidRPr="00CD6A7E">
          <w:rPr>
            <w:rFonts w:ascii="Courier New" w:hAnsi="Courier New" w:cs="Courier New"/>
            <w:kern w:val="28"/>
            <w:lang w:val="en-GB"/>
          </w:rPr>
          <w:t>x</w:t>
        </w:r>
        <w:r w:rsidRPr="00CD6A7E">
          <w:t xml:space="preserve"> or</w:t>
        </w:r>
        <w:r w:rsidRPr="00CD6A7E">
          <w:rPr>
            <w:rFonts w:ascii="Courier New" w:hAnsi="Courier New" w:cs="Courier New"/>
            <w:kern w:val="28"/>
            <w:lang w:val="en-GB"/>
          </w:rPr>
          <w:t xml:space="preserve"> y</w:t>
        </w:r>
        <w:r w:rsidRPr="00CD6A7E">
          <w:t xml:space="preserve"> is imported into the program. If </w:t>
        </w:r>
        <w:r w:rsidRPr="00CD6A7E">
          <w:rPr>
            <w:rFonts w:ascii="Courier New" w:hAnsi="Courier New" w:cs="Courier New"/>
            <w:kern w:val="28"/>
            <w:lang w:val="en-GB"/>
          </w:rPr>
          <w:t>x</w:t>
        </w:r>
        <w:r w:rsidRPr="00CD6A7E">
          <w:t xml:space="preserve"> assigns a value to a variable </w:t>
        </w:r>
        <w:r w:rsidRPr="00CD6A7E">
          <w:rPr>
            <w:rFonts w:ascii="Courier New" w:hAnsi="Courier New" w:cs="Courier New"/>
            <w:kern w:val="28"/>
            <w:lang w:val="en-GB"/>
          </w:rPr>
          <w:t>z</w:t>
        </w:r>
        <w:r w:rsidRPr="00CD6A7E">
          <w:t xml:space="preserve"> and module </w:t>
        </w:r>
        <w:r w:rsidRPr="00CD6A7E">
          <w:rPr>
            <w:rFonts w:ascii="Courier New" w:hAnsi="Courier New" w:cs="Courier New"/>
            <w:kern w:val="28"/>
            <w:lang w:val="en-GB"/>
          </w:rPr>
          <w:t>y</w:t>
        </w:r>
        <w:r w:rsidRPr="00CD6A7E">
          <w:t xml:space="preserve"> references </w:t>
        </w:r>
        <w:r w:rsidRPr="00CD6A7E">
          <w:rPr>
            <w:rFonts w:ascii="Courier New" w:hAnsi="Courier New" w:cs="Courier New"/>
            <w:kern w:val="28"/>
            <w:lang w:val="en-GB"/>
          </w:rPr>
          <w:t xml:space="preserve">z </w:t>
        </w:r>
        <w:r w:rsidRPr="00CD6A7E">
          <w:t>then  dependent on which import statement is executed first (an import always executes all code in the module when it is first imported), an unassigned variable reference exception will or will not be raised.</w:t>
        </w:r>
      </w:ins>
    </w:p>
    <w:p w14:paraId="027EA42D" w14:textId="77777777" w:rsidR="00063F2C" w:rsidRPr="009E1622" w:rsidRDefault="00063F2C" w:rsidP="00063F2C">
      <w:pPr>
        <w:rPr>
          <w:ins w:id="116" w:author="Stephen Michell" w:date="2019-09-26T15:10:00Z"/>
          <w:lang w:bidi="en-US"/>
        </w:rPr>
      </w:pPr>
      <w:ins w:id="117" w:author="Stephen Michell" w:date="2019-09-26T15:10:00Z">
        <w:r>
          <w:t xml:space="preserve">Programmers can use </w:t>
        </w:r>
        <w:r w:rsidRPr="0069516F">
          <w:rPr>
            <w:rFonts w:ascii="Courier New" w:hAnsi="Courier New" w:cs="Courier New"/>
            <w:sz w:val="20"/>
            <w:szCs w:val="20"/>
          </w:rPr>
          <w:t>ResourceWarning</w:t>
        </w:r>
        <w:r>
          <w:t xml:space="preserve"> to detect the implicit cleanup of resources and </w:t>
        </w:r>
        <w:r w:rsidRPr="0069516F">
          <w:rPr>
            <w:rFonts w:ascii="Courier New" w:hAnsi="Courier New" w:cs="Courier New"/>
            <w:sz w:val="20"/>
            <w:szCs w:val="20"/>
          </w:rPr>
          <w:t>tracemalloc</w:t>
        </w:r>
        <w:r>
          <w:t xml:space="preserve"> to report the location of the resource allocation.</w:t>
        </w:r>
        <w:commentRangeEnd w:id="82"/>
        <w:r>
          <w:rPr>
            <w:rStyle w:val="Kommentarzeichen"/>
          </w:rPr>
          <w:commentReference w:id="82"/>
        </w:r>
      </w:ins>
    </w:p>
    <w:p w14:paraId="4F6D145C" w14:textId="77777777" w:rsidR="00063F2C" w:rsidRPr="00CD6A7E" w:rsidRDefault="00063F2C" w:rsidP="00063F2C">
      <w:pPr>
        <w:rPr>
          <w:ins w:id="118" w:author="Stephen Michell" w:date="2019-09-26T15:10:00Z"/>
        </w:rPr>
      </w:pPr>
      <w:ins w:id="119" w:author="Stephen Michell" w:date="2019-09-26T15:10:00Z">
        <w:r w:rsidRPr="00CD6A7E">
          <w:t>Python does not check to see if a statement references an uninitialized variable until runtime. This is by design in order to support dynamic typing which in turn means there is no ability to declare a variable. Python therefore has no way to know if a variable is referenced before or after an assignment. For example:</w:t>
        </w:r>
      </w:ins>
    </w:p>
    <w:p w14:paraId="26B2E83D" w14:textId="77777777" w:rsidR="00063F2C" w:rsidRPr="00CD6A7E" w:rsidRDefault="00063F2C" w:rsidP="00063F2C">
      <w:pPr>
        <w:widowControl w:val="0"/>
        <w:suppressLineNumbers/>
        <w:overflowPunct w:val="0"/>
        <w:adjustRightInd w:val="0"/>
        <w:spacing w:after="240"/>
        <w:ind w:firstLine="720"/>
        <w:rPr>
          <w:ins w:id="120" w:author="Stephen Michell" w:date="2019-09-26T15:10:00Z"/>
          <w:rFonts w:ascii="Courier New" w:eastAsia="Times New Roman" w:hAnsi="Courier New" w:cs="Courier New"/>
          <w:kern w:val="28"/>
        </w:rPr>
      </w:pPr>
      <w:ins w:id="121" w:author="Stephen Michell" w:date="2019-09-26T15:10:00Z">
        <w:r>
          <w:rPr>
            <w:rFonts w:ascii="Courier New" w:eastAsia="Times New Roman" w:hAnsi="Courier New" w:cs="Courier New"/>
            <w:kern w:val="28"/>
          </w:rPr>
          <w:t>i</w:t>
        </w:r>
        <w:r w:rsidRPr="00CD6A7E">
          <w:rPr>
            <w:rFonts w:ascii="Courier New" w:eastAsia="Times New Roman" w:hAnsi="Courier New" w:cs="Courier New"/>
            <w:kern w:val="28"/>
          </w:rPr>
          <w:t>f y &gt; 0:</w:t>
        </w:r>
        <w:r w:rsidRPr="00CD6A7E">
          <w:rPr>
            <w:rFonts w:ascii="Courier New" w:eastAsia="Times New Roman" w:hAnsi="Courier New" w:cs="Courier New"/>
            <w:kern w:val="28"/>
          </w:rPr>
          <w:br/>
          <w:t xml:space="preserve">         print(x)</w:t>
        </w:r>
      </w:ins>
    </w:p>
    <w:p w14:paraId="38843C56" w14:textId="77777777" w:rsidR="00063F2C" w:rsidRPr="00CD6A7E" w:rsidRDefault="00063F2C" w:rsidP="00063F2C">
      <w:pPr>
        <w:rPr>
          <w:ins w:id="122" w:author="Stephen Michell" w:date="2019-09-26T15:10:00Z"/>
        </w:rPr>
      </w:pPr>
      <w:ins w:id="123" w:author="Stephen Michell" w:date="2019-09-26T15:10:00Z">
        <w:r w:rsidRPr="00CD6A7E">
          <w:t xml:space="preserve">The above statement is legal at compile time even if </w:t>
        </w:r>
        <w:r w:rsidRPr="00CD6A7E">
          <w:rPr>
            <w:rFonts w:ascii="Courier New" w:hAnsi="Courier New" w:cs="Courier New"/>
            <w:kern w:val="28"/>
            <w:lang w:val="en-GB"/>
          </w:rPr>
          <w:t>x</w:t>
        </w:r>
        <w:r w:rsidRPr="00CD6A7E">
          <w:t xml:space="preserve"> is not defined (</w:t>
        </w:r>
        <w:r>
          <w:t>that is</w:t>
        </w:r>
        <w:r w:rsidRPr="00CD6A7E">
          <w:t xml:space="preserve">, assigned a value). An exception is raised at runtime only if the statement is executed and </w:t>
        </w:r>
        <w:r w:rsidRPr="00CD6A7E">
          <w:rPr>
            <w:rFonts w:ascii="Courier New" w:hAnsi="Courier New" w:cs="Courier New"/>
            <w:kern w:val="28"/>
            <w:lang w:val="en-GB"/>
          </w:rPr>
          <w:t>y&gt;0</w:t>
        </w:r>
        <w:r w:rsidRPr="00CD6A7E">
          <w:t xml:space="preserve">. This scenario does not lend itself to static analysis because, as in the case above, it may be perfectly logical to not ever print </w:t>
        </w:r>
        <w:r w:rsidRPr="00CD6A7E">
          <w:rPr>
            <w:rFonts w:ascii="Courier New" w:hAnsi="Courier New" w:cs="Courier New"/>
            <w:kern w:val="28"/>
            <w:lang w:val="en-GB"/>
          </w:rPr>
          <w:t>x</w:t>
        </w:r>
        <w:r w:rsidRPr="00CD6A7E">
          <w:t xml:space="preserve"> unless </w:t>
        </w:r>
        <w:r w:rsidRPr="00CD6A7E">
          <w:rPr>
            <w:rFonts w:ascii="Courier New" w:hAnsi="Courier New" w:cs="Courier New"/>
            <w:kern w:val="28"/>
            <w:lang w:val="en-GB"/>
          </w:rPr>
          <w:t>y&gt;0</w:t>
        </w:r>
        <w:r w:rsidRPr="00CD6A7E">
          <w:t>.</w:t>
        </w:r>
      </w:ins>
    </w:p>
    <w:p w14:paraId="440B705B" w14:textId="77777777" w:rsidR="00063F2C" w:rsidRPr="00CD6A7E" w:rsidRDefault="00063F2C" w:rsidP="00063F2C">
      <w:pPr>
        <w:rPr>
          <w:ins w:id="124" w:author="Stephen Michell" w:date="2019-09-26T15:10:00Z"/>
        </w:rPr>
      </w:pPr>
      <w:ins w:id="125" w:author="Stephen Michell" w:date="2019-09-26T15:10:00Z">
        <w:r w:rsidRPr="00CD6A7E">
          <w:t xml:space="preserve">There is no ability to use a variable with an uninitialized value because </w:t>
        </w:r>
        <w:r w:rsidRPr="00CD6A7E">
          <w:rPr>
            <w:i/>
          </w:rPr>
          <w:t>assigned</w:t>
        </w:r>
        <w:r w:rsidRPr="00CD6A7E">
          <w:t xml:space="preserve"> variables always reference objects which always have a value and </w:t>
        </w:r>
        <w:r w:rsidRPr="00CD6A7E">
          <w:rPr>
            <w:i/>
          </w:rPr>
          <w:t>unassigned</w:t>
        </w:r>
        <w:r w:rsidRPr="00CD6A7E">
          <w:t xml:space="preserve"> variables do not exist.  Therefore</w:t>
        </w:r>
        <w:r>
          <w:t>,</w:t>
        </w:r>
        <w:r w:rsidRPr="00CD6A7E">
          <w:t xml:space="preserve"> Python raises an exception when an unassigned (</w:t>
        </w:r>
        <w:r>
          <w:t>that is</w:t>
        </w:r>
        <w:r w:rsidRPr="00CD6A7E">
          <w:t>, non-existent) variable is referenced.</w:t>
        </w:r>
      </w:ins>
    </w:p>
    <w:p w14:paraId="05E226FB" w14:textId="77777777" w:rsidR="00063F2C" w:rsidRPr="00CD6A7E" w:rsidRDefault="00063F2C" w:rsidP="00063F2C">
      <w:pPr>
        <w:rPr>
          <w:ins w:id="126" w:author="Stephen Michell" w:date="2019-09-26T15:10:00Z"/>
        </w:rPr>
      </w:pPr>
      <w:ins w:id="127" w:author="Stephen Michell" w:date="2019-09-26T15:10:00Z">
        <w:r w:rsidRPr="00CD6A7E">
          <w:t>Initialization of class arguments can cause unexpected results when an argument is set to a default object which is mutable:</w:t>
        </w:r>
      </w:ins>
    </w:p>
    <w:p w14:paraId="4FFE2F71" w14:textId="77777777" w:rsidR="00063F2C" w:rsidRPr="00CD6A7E" w:rsidRDefault="00063F2C" w:rsidP="00063F2C">
      <w:pPr>
        <w:widowControl w:val="0"/>
        <w:suppressLineNumbers/>
        <w:overflowPunct w:val="0"/>
        <w:adjustRightInd w:val="0"/>
        <w:spacing w:after="0"/>
        <w:ind w:firstLine="720"/>
        <w:rPr>
          <w:ins w:id="128" w:author="Stephen Michell" w:date="2019-09-26T15:10:00Z"/>
          <w:rFonts w:ascii="Courier New" w:eastAsia="Times New Roman" w:hAnsi="Courier New" w:cs="Courier New"/>
          <w:kern w:val="28"/>
        </w:rPr>
      </w:pPr>
      <w:ins w:id="129" w:author="Stephen Michell" w:date="2019-09-26T15:10:00Z">
        <w:r w:rsidRPr="00CD6A7E">
          <w:rPr>
            <w:rFonts w:ascii="Courier New" w:eastAsia="Times New Roman" w:hAnsi="Courier New" w:cs="Courier New"/>
            <w:kern w:val="28"/>
          </w:rPr>
          <w:t>def x(y=[]):</w:t>
        </w:r>
      </w:ins>
    </w:p>
    <w:p w14:paraId="656EEE18" w14:textId="77777777" w:rsidR="00063F2C" w:rsidRPr="00CD6A7E" w:rsidRDefault="00063F2C" w:rsidP="00063F2C">
      <w:pPr>
        <w:widowControl w:val="0"/>
        <w:suppressLineNumbers/>
        <w:overflowPunct w:val="0"/>
        <w:adjustRightInd w:val="0"/>
        <w:spacing w:after="0"/>
        <w:ind w:firstLine="720"/>
        <w:rPr>
          <w:ins w:id="130" w:author="Stephen Michell" w:date="2019-09-26T15:10:00Z"/>
          <w:rFonts w:ascii="Courier New" w:eastAsia="Times New Roman" w:hAnsi="Courier New" w:cs="Courier New"/>
          <w:kern w:val="28"/>
        </w:rPr>
      </w:pPr>
      <w:ins w:id="131" w:author="Stephen Michell" w:date="2019-09-26T15:10:00Z">
        <w:r w:rsidRPr="00CD6A7E">
          <w:rPr>
            <w:rFonts w:ascii="Courier New" w:eastAsia="Times New Roman" w:hAnsi="Courier New" w:cs="Courier New"/>
            <w:kern w:val="28"/>
          </w:rPr>
          <w:t xml:space="preserve">    y.append(1)</w:t>
        </w:r>
      </w:ins>
    </w:p>
    <w:p w14:paraId="6BB10C12" w14:textId="77777777" w:rsidR="00063F2C" w:rsidRPr="00CD6A7E" w:rsidRDefault="00063F2C" w:rsidP="00063F2C">
      <w:pPr>
        <w:widowControl w:val="0"/>
        <w:suppressLineNumbers/>
        <w:overflowPunct w:val="0"/>
        <w:adjustRightInd w:val="0"/>
        <w:spacing w:after="0"/>
        <w:ind w:firstLine="720"/>
        <w:rPr>
          <w:ins w:id="132" w:author="Stephen Michell" w:date="2019-09-26T15:10:00Z"/>
          <w:rFonts w:ascii="Courier New" w:eastAsia="Times New Roman" w:hAnsi="Courier New" w:cs="Courier New"/>
          <w:kern w:val="28"/>
        </w:rPr>
      </w:pPr>
      <w:ins w:id="133" w:author="Stephen Michell" w:date="2019-09-26T15:10:00Z">
        <w:r w:rsidRPr="00CD6A7E">
          <w:rPr>
            <w:rFonts w:ascii="Courier New" w:eastAsia="Times New Roman" w:hAnsi="Courier New" w:cs="Courier New"/>
            <w:kern w:val="28"/>
          </w:rPr>
          <w:t xml:space="preserve">    print(y)</w:t>
        </w:r>
      </w:ins>
    </w:p>
    <w:p w14:paraId="02290A53" w14:textId="77777777" w:rsidR="00063F2C" w:rsidRPr="00CD6A7E" w:rsidRDefault="00063F2C" w:rsidP="00063F2C">
      <w:pPr>
        <w:widowControl w:val="0"/>
        <w:suppressLineNumbers/>
        <w:overflowPunct w:val="0"/>
        <w:adjustRightInd w:val="0"/>
        <w:spacing w:after="0"/>
        <w:ind w:firstLine="720"/>
        <w:rPr>
          <w:ins w:id="134" w:author="Stephen Michell" w:date="2019-09-26T15:10:00Z"/>
          <w:rFonts w:ascii="Courier New" w:eastAsia="Times New Roman" w:hAnsi="Courier New" w:cs="Courier New"/>
          <w:kern w:val="28"/>
        </w:rPr>
      </w:pPr>
      <w:ins w:id="135" w:author="Stephen Michell" w:date="2019-09-26T15:10:00Z">
        <w:r w:rsidRPr="00CD6A7E">
          <w:rPr>
            <w:rFonts w:ascii="Courier New" w:eastAsia="Times New Roman" w:hAnsi="Courier New" w:cs="Courier New"/>
            <w:kern w:val="28"/>
          </w:rPr>
          <w:t>x([2])#=&gt; [2, 1], as expected (default was not needed)</w:t>
        </w:r>
      </w:ins>
    </w:p>
    <w:p w14:paraId="7B7DC852" w14:textId="77777777" w:rsidR="00063F2C" w:rsidRPr="00CD6A7E" w:rsidRDefault="00063F2C" w:rsidP="00063F2C">
      <w:pPr>
        <w:widowControl w:val="0"/>
        <w:suppressLineNumbers/>
        <w:overflowPunct w:val="0"/>
        <w:adjustRightInd w:val="0"/>
        <w:spacing w:after="0"/>
        <w:ind w:firstLine="720"/>
        <w:rPr>
          <w:ins w:id="136" w:author="Stephen Michell" w:date="2019-09-26T15:10:00Z"/>
          <w:rFonts w:ascii="Courier New" w:eastAsia="Times New Roman" w:hAnsi="Courier New" w:cs="Courier New"/>
          <w:kern w:val="28"/>
        </w:rPr>
      </w:pPr>
      <w:ins w:id="137" w:author="Stephen Michell" w:date="2019-09-26T15:10:00Z">
        <w:r w:rsidRPr="00CD6A7E">
          <w:rPr>
            <w:rFonts w:ascii="Courier New" w:eastAsia="Times New Roman" w:hAnsi="Courier New" w:cs="Courier New"/>
            <w:kern w:val="28"/>
          </w:rPr>
          <w:lastRenderedPageBreak/>
          <w:t>x() # [1]</w:t>
        </w:r>
      </w:ins>
    </w:p>
    <w:p w14:paraId="237AFE82" w14:textId="77777777" w:rsidR="00063F2C" w:rsidRPr="00CD6A7E" w:rsidRDefault="00063F2C" w:rsidP="00063F2C">
      <w:pPr>
        <w:widowControl w:val="0"/>
        <w:suppressLineNumbers/>
        <w:overflowPunct w:val="0"/>
        <w:adjustRightInd w:val="0"/>
        <w:spacing w:after="240"/>
        <w:ind w:firstLine="720"/>
        <w:rPr>
          <w:ins w:id="138" w:author="Stephen Michell" w:date="2019-09-26T15:10:00Z"/>
          <w:rFonts w:ascii="Courier New" w:eastAsia="Times New Roman" w:hAnsi="Courier New" w:cs="Courier New"/>
          <w:kern w:val="28"/>
        </w:rPr>
      </w:pPr>
      <w:ins w:id="139" w:author="Stephen Michell" w:date="2019-09-26T15:10:00Z">
        <w:r w:rsidRPr="00CD6A7E">
          <w:rPr>
            <w:rFonts w:ascii="Courier New" w:eastAsia="Times New Roman" w:hAnsi="Courier New" w:cs="Courier New"/>
            <w:kern w:val="28"/>
          </w:rPr>
          <w:t>x() # [1, 1] continues to expand with each subsequent call</w:t>
        </w:r>
      </w:ins>
    </w:p>
    <w:p w14:paraId="4082906D" w14:textId="77777777" w:rsidR="00063F2C" w:rsidRPr="00CD6A7E" w:rsidRDefault="00063F2C" w:rsidP="00063F2C">
      <w:pPr>
        <w:rPr>
          <w:ins w:id="140" w:author="Stephen Michell" w:date="2019-09-26T15:10:00Z"/>
        </w:rPr>
      </w:pPr>
      <w:ins w:id="141" w:author="Stephen Michell" w:date="2019-09-26T15:10:00Z">
        <w:r w:rsidRPr="00CD6A7E">
          <w:t xml:space="preserve">The behaviour above is not a bug - it is a defined behaviour for mutable objects but it’s a very bad idea in almost all cases to assign default values to mutable objects. </w:t>
        </w:r>
      </w:ins>
    </w:p>
    <w:p w14:paraId="375A23ED" w14:textId="77777777" w:rsidR="00063F2C" w:rsidRPr="00CD6A7E" w:rsidRDefault="00063F2C" w:rsidP="004C770C"/>
    <w:p w14:paraId="7C1DF3A9" w14:textId="4F505214" w:rsidR="006E7DB9" w:rsidRDefault="006E7DB9" w:rsidP="009866F9">
      <w:pPr>
        <w:pStyle w:val="berschrift1"/>
      </w:pPr>
      <w:bookmarkStart w:id="142" w:name="_Toc7089368"/>
      <w:bookmarkStart w:id="143" w:name="_Toc310518157"/>
      <w:r>
        <w:t xml:space="preserve">5. General </w:t>
      </w:r>
      <w:r w:rsidR="008065D5">
        <w:t>g</w:t>
      </w:r>
      <w:r>
        <w:t>uidance for Python</w:t>
      </w:r>
      <w:bookmarkEnd w:id="142"/>
    </w:p>
    <w:p w14:paraId="15B7E1A4" w14:textId="4A5A6547" w:rsidR="00371A8F" w:rsidRDefault="00371A8F" w:rsidP="009866F9">
      <w:pPr>
        <w:pStyle w:val="berschrift2"/>
      </w:pPr>
      <w:bookmarkStart w:id="144" w:name="_Toc440397623"/>
      <w:bookmarkStart w:id="145" w:name="_Toc7089369"/>
      <w:bookmarkStart w:id="146" w:name="_Toc346883588"/>
      <w:r>
        <w:t>5.1 Top avoidance mechanisms</w:t>
      </w:r>
      <w:bookmarkEnd w:id="144"/>
      <w:bookmarkEnd w:id="145"/>
      <w:r>
        <w:t xml:space="preserve"> </w:t>
      </w:r>
      <w:bookmarkEnd w:id="146"/>
    </w:p>
    <w:p w14:paraId="4A580DDF" w14:textId="5769AD4B" w:rsidR="00371A8F" w:rsidRDefault="00371A8F" w:rsidP="00371A8F">
      <w:pPr>
        <w:rPr>
          <w:snapToGrid w:val="0"/>
          <w:lang w:val="en"/>
        </w:rPr>
      </w:pPr>
      <w:r>
        <w:rPr>
          <w:snapToGrid w:val="0"/>
          <w:lang w:val="en"/>
        </w:rPr>
        <w:t>Each vulnerability listed in clause 6 provides a set of ways that the vulnerability can be avoided or mitigated. Many of the mitigations and avoidance mechanisms are common. This subclause provides the most effective and most common mitigations, together with references to which vulnerabilities they apply. The references are hyperlinked to provide the reader with easy access to those vulnerabilities for rationale and further exploration. The mitigations provided here are in addition to the ones provided in TR 24772-1, clause 5.4</w:t>
      </w:r>
    </w:p>
    <w:p w14:paraId="2F18F952" w14:textId="0C2A02E5" w:rsidR="00371A8F" w:rsidRPr="00F359AE" w:rsidRDefault="00371A8F" w:rsidP="00371A8F">
      <w:pPr>
        <w:spacing w:after="0" w:line="240" w:lineRule="auto"/>
        <w:rPr>
          <w:rFonts w:cstheme="minorHAnsi"/>
          <w:b/>
          <w:bCs/>
          <w:i/>
        </w:rPr>
      </w:pPr>
      <w:r w:rsidRPr="00ED4371">
        <w:rPr>
          <w:snapToGrid w:val="0"/>
          <w:lang w:val="en"/>
        </w:rPr>
        <w:t>The expectation is that users of this document will develop and use a coding standard based on this document that is tailored to their risk environment</w:t>
      </w:r>
      <w:r w:rsidRPr="00ED4371">
        <w:rPr>
          <w:smallCaps/>
          <w:snapToGrid w:val="0"/>
          <w:lang w:val="en"/>
        </w:rPr>
        <w:t>.</w:t>
      </w:r>
    </w:p>
    <w:p w14:paraId="6C217DBA" w14:textId="77777777" w:rsidR="00371A8F" w:rsidRDefault="00371A8F" w:rsidP="00371A8F">
      <w:pPr>
        <w:autoSpaceDE w:val="0"/>
        <w:autoSpaceDN w:val="0"/>
        <w:adjustRightInd w:val="0"/>
        <w:spacing w:after="0" w:line="240" w:lineRule="auto"/>
        <w:rPr>
          <w:rFonts w:cstheme="minorHAnsi"/>
          <w:b/>
          <w:bCs/>
        </w:rPr>
      </w:pPr>
    </w:p>
    <w:tbl>
      <w:tblPr>
        <w:tblStyle w:val="Tabellenraster"/>
        <w:tblW w:w="0" w:type="auto"/>
        <w:tblLook w:val="04A0" w:firstRow="1" w:lastRow="0" w:firstColumn="1" w:lastColumn="0" w:noHBand="0" w:noVBand="1"/>
      </w:tblPr>
      <w:tblGrid>
        <w:gridCol w:w="965"/>
        <w:gridCol w:w="6242"/>
        <w:gridCol w:w="2993"/>
      </w:tblGrid>
      <w:tr w:rsidR="00371A8F" w14:paraId="0B831590" w14:textId="77777777" w:rsidTr="00F615BA">
        <w:tc>
          <w:tcPr>
            <w:tcW w:w="965" w:type="dxa"/>
          </w:tcPr>
          <w:p w14:paraId="5BE13896" w14:textId="77777777" w:rsidR="00371A8F" w:rsidRDefault="00371A8F" w:rsidP="001D0137">
            <w:pPr>
              <w:autoSpaceDE w:val="0"/>
              <w:autoSpaceDN w:val="0"/>
              <w:adjustRightInd w:val="0"/>
              <w:rPr>
                <w:rFonts w:cstheme="minorHAnsi"/>
                <w:b/>
                <w:bCs/>
              </w:rPr>
            </w:pPr>
            <w:r>
              <w:rPr>
                <w:rFonts w:cstheme="minorHAnsi"/>
                <w:b/>
                <w:bCs/>
              </w:rPr>
              <w:t>Number</w:t>
            </w:r>
          </w:p>
        </w:tc>
        <w:tc>
          <w:tcPr>
            <w:tcW w:w="6242" w:type="dxa"/>
          </w:tcPr>
          <w:p w14:paraId="6A44C19C" w14:textId="77777777" w:rsidR="00371A8F" w:rsidRDefault="00371A8F" w:rsidP="001D0137">
            <w:pPr>
              <w:autoSpaceDE w:val="0"/>
              <w:autoSpaceDN w:val="0"/>
              <w:adjustRightInd w:val="0"/>
              <w:rPr>
                <w:rFonts w:cstheme="minorHAnsi"/>
                <w:b/>
                <w:bCs/>
              </w:rPr>
            </w:pPr>
            <w:r>
              <w:rPr>
                <w:rFonts w:cstheme="minorHAnsi"/>
                <w:b/>
                <w:bCs/>
              </w:rPr>
              <w:t>Recommended avoidance mechanism</w:t>
            </w:r>
          </w:p>
        </w:tc>
        <w:tc>
          <w:tcPr>
            <w:tcW w:w="2993" w:type="dxa"/>
          </w:tcPr>
          <w:p w14:paraId="6AC465D2" w14:textId="77777777" w:rsidR="00371A8F" w:rsidRDefault="00371A8F" w:rsidP="001D0137">
            <w:pPr>
              <w:autoSpaceDE w:val="0"/>
              <w:autoSpaceDN w:val="0"/>
              <w:adjustRightInd w:val="0"/>
              <w:rPr>
                <w:rFonts w:cstheme="minorHAnsi"/>
                <w:b/>
                <w:bCs/>
              </w:rPr>
            </w:pPr>
            <w:r>
              <w:rPr>
                <w:rFonts w:cstheme="minorHAnsi"/>
                <w:b/>
                <w:bCs/>
              </w:rPr>
              <w:t>References</w:t>
            </w:r>
          </w:p>
        </w:tc>
      </w:tr>
      <w:tr w:rsidR="00371A8F" w14:paraId="38A50F5F" w14:textId="77777777" w:rsidTr="00F615BA">
        <w:tc>
          <w:tcPr>
            <w:tcW w:w="965" w:type="dxa"/>
          </w:tcPr>
          <w:p w14:paraId="3EDEFAEC" w14:textId="77777777" w:rsidR="00371A8F" w:rsidRPr="00447BD1" w:rsidRDefault="00371A8F" w:rsidP="001D0137">
            <w:pPr>
              <w:autoSpaceDE w:val="0"/>
              <w:autoSpaceDN w:val="0"/>
              <w:adjustRightInd w:val="0"/>
              <w:spacing w:after="200" w:line="276" w:lineRule="auto"/>
              <w:rPr>
                <w:rFonts w:cstheme="minorHAnsi"/>
                <w:bCs/>
                <w:sz w:val="20"/>
                <w:szCs w:val="20"/>
              </w:rPr>
            </w:pPr>
            <w:r w:rsidRPr="00447BD1">
              <w:rPr>
                <w:rFonts w:cstheme="minorHAnsi"/>
                <w:bCs/>
                <w:sz w:val="20"/>
                <w:szCs w:val="20"/>
              </w:rPr>
              <w:t>1</w:t>
            </w:r>
          </w:p>
        </w:tc>
        <w:tc>
          <w:tcPr>
            <w:tcW w:w="6242" w:type="dxa"/>
          </w:tcPr>
          <w:p w14:paraId="0B4CFFC3" w14:textId="5EE4C752" w:rsidR="00371A8F" w:rsidRPr="00447BD1" w:rsidRDefault="00371A8F" w:rsidP="001D0137">
            <w:pPr>
              <w:autoSpaceDE w:val="0"/>
              <w:autoSpaceDN w:val="0"/>
              <w:adjustRightInd w:val="0"/>
              <w:spacing w:after="200" w:line="276" w:lineRule="auto"/>
              <w:rPr>
                <w:rFonts w:cstheme="minorHAnsi"/>
                <w:b/>
                <w:bCs/>
                <w:sz w:val="20"/>
                <w:szCs w:val="20"/>
              </w:rPr>
            </w:pPr>
            <w:r w:rsidRPr="00F359AE">
              <w:rPr>
                <w:color w:val="000000" w:themeColor="text1"/>
              </w:rPr>
              <w:t>Do not use floating-point arithmetic when integers or booleans would suffice</w:t>
            </w:r>
            <w:r w:rsidR="00456D3A" w:rsidRPr="00F359AE">
              <w:rPr>
                <w:color w:val="000000" w:themeColor="text1"/>
                <w:sz w:val="20"/>
                <w:szCs w:val="20"/>
              </w:rPr>
              <w:t xml:space="preserve"> </w:t>
            </w:r>
            <w:r w:rsidR="00456D3A" w:rsidRPr="00F359AE">
              <w:rPr>
                <w:color w:val="000000" w:themeColor="text1"/>
              </w:rPr>
              <w:t>especially for counters associated with program flow, such as loop control variables.</w:t>
            </w:r>
          </w:p>
        </w:tc>
        <w:tc>
          <w:tcPr>
            <w:tcW w:w="2993" w:type="dxa"/>
          </w:tcPr>
          <w:p w14:paraId="564538E8" w14:textId="006C236E" w:rsidR="00371A8F" w:rsidRPr="00447BD1" w:rsidRDefault="00456D3A" w:rsidP="001D0137">
            <w:pPr>
              <w:autoSpaceDE w:val="0"/>
              <w:autoSpaceDN w:val="0"/>
              <w:adjustRightInd w:val="0"/>
              <w:spacing w:after="200" w:line="276" w:lineRule="auto"/>
              <w:rPr>
                <w:sz w:val="20"/>
                <w:szCs w:val="20"/>
                <w:lang w:val="en"/>
              </w:rPr>
            </w:pPr>
            <w:r>
              <w:rPr>
                <w:sz w:val="20"/>
                <w:szCs w:val="20"/>
                <w:lang w:val="en"/>
              </w:rPr>
              <w:t>6.4.2</w:t>
            </w:r>
          </w:p>
        </w:tc>
      </w:tr>
      <w:tr w:rsidR="00371A8F" w14:paraId="6985871E" w14:textId="77777777" w:rsidTr="00F615BA">
        <w:tc>
          <w:tcPr>
            <w:tcW w:w="965" w:type="dxa"/>
          </w:tcPr>
          <w:p w14:paraId="2F4B895A" w14:textId="77777777" w:rsidR="00371A8F" w:rsidRPr="00447BD1" w:rsidRDefault="00371A8F" w:rsidP="001D0137">
            <w:pPr>
              <w:autoSpaceDE w:val="0"/>
              <w:autoSpaceDN w:val="0"/>
              <w:adjustRightInd w:val="0"/>
              <w:spacing w:after="200" w:line="276" w:lineRule="auto"/>
              <w:rPr>
                <w:rFonts w:cstheme="minorHAnsi"/>
                <w:bCs/>
                <w:sz w:val="20"/>
                <w:szCs w:val="20"/>
              </w:rPr>
            </w:pPr>
            <w:r w:rsidRPr="00447BD1">
              <w:rPr>
                <w:rFonts w:cstheme="minorHAnsi"/>
                <w:bCs/>
                <w:sz w:val="20"/>
                <w:szCs w:val="20"/>
              </w:rPr>
              <w:t>2</w:t>
            </w:r>
          </w:p>
        </w:tc>
        <w:tc>
          <w:tcPr>
            <w:tcW w:w="6242" w:type="dxa"/>
          </w:tcPr>
          <w:p w14:paraId="603901C3" w14:textId="5BD9E323" w:rsidR="00371A8F" w:rsidRDefault="00371A8F" w:rsidP="00F359AE">
            <w:pPr>
              <w:autoSpaceDE w:val="0"/>
              <w:autoSpaceDN w:val="0"/>
              <w:adjustRightInd w:val="0"/>
              <w:spacing w:after="200" w:line="276" w:lineRule="auto"/>
            </w:pPr>
            <w:r>
              <w:t xml:space="preserve">Use of enumeration requires careful attention to readability, performance, and safety. There are many complex, but useful ways to simulate enums in Python [ (Enums for Python (Python recipe))]and many simple ways including the use of sets: </w:t>
            </w:r>
          </w:p>
          <w:p w14:paraId="060573F4" w14:textId="024E8088" w:rsidR="00371A8F" w:rsidRPr="00F615BA" w:rsidRDefault="00456D3A" w:rsidP="00F615BA">
            <w:pPr>
              <w:rPr>
                <w:rFonts w:ascii="Courier New" w:hAnsi="Courier New" w:cs="Courier New"/>
                <w:sz w:val="20"/>
                <w:szCs w:val="20"/>
              </w:rPr>
            </w:pPr>
            <w:r>
              <w:rPr>
                <w:rFonts w:ascii="Courier New" w:hAnsi="Courier New" w:cs="Courier New"/>
                <w:sz w:val="20"/>
                <w:szCs w:val="20"/>
              </w:rPr>
              <w:t xml:space="preserve">         </w:t>
            </w:r>
            <w:r w:rsidR="00371A8F" w:rsidRPr="00F615BA">
              <w:rPr>
                <w:rFonts w:ascii="Courier New" w:hAnsi="Courier New" w:cs="Courier New"/>
                <w:sz w:val="20"/>
                <w:szCs w:val="20"/>
              </w:rPr>
              <w:t>colors = {'red', 'green', 'blue'}</w:t>
            </w:r>
          </w:p>
          <w:p w14:paraId="1A3E1084" w14:textId="06761EB5" w:rsidR="00371A8F" w:rsidRDefault="00456D3A" w:rsidP="00F615BA">
            <w:pPr>
              <w:pStyle w:val="Listenabsatz"/>
            </w:pPr>
            <w:r>
              <w:rPr>
                <w:rFonts w:ascii="Courier New" w:hAnsi="Courier New" w:cs="Courier New"/>
                <w:sz w:val="20"/>
                <w:szCs w:val="20"/>
              </w:rPr>
              <w:t xml:space="preserve">   </w:t>
            </w:r>
            <w:r w:rsidR="00371A8F" w:rsidRPr="00F615BA">
              <w:rPr>
                <w:rFonts w:ascii="Courier New" w:hAnsi="Courier New" w:cs="Courier New"/>
                <w:sz w:val="20"/>
                <w:szCs w:val="20"/>
              </w:rPr>
              <w:t>if</w:t>
            </w:r>
            <w:r w:rsidRPr="00F615BA">
              <w:rPr>
                <w:rFonts w:ascii="Courier New" w:hAnsi="Courier New" w:cs="Courier New"/>
                <w:sz w:val="20"/>
                <w:szCs w:val="20"/>
              </w:rPr>
              <w:t xml:space="preserve"> </w:t>
            </w:r>
            <w:r w:rsidR="00F854A5" w:rsidRPr="00F615BA">
              <w:rPr>
                <w:rFonts w:ascii="Courier New" w:hAnsi="Courier New" w:cs="Courier New"/>
                <w:sz w:val="20"/>
                <w:szCs w:val="20"/>
              </w:rPr>
              <w:t>red in</w:t>
            </w:r>
            <w:r w:rsidR="00371A8F" w:rsidRPr="00F615BA">
              <w:rPr>
                <w:rFonts w:ascii="Courier New" w:hAnsi="Courier New" w:cs="Courier New"/>
                <w:sz w:val="20"/>
                <w:szCs w:val="20"/>
              </w:rPr>
              <w:t xml:space="preserve"> colors: </w:t>
            </w:r>
            <w:r w:rsidR="00CE7966" w:rsidRPr="00F615BA">
              <w:rPr>
                <w:rFonts w:ascii="Courier New" w:hAnsi="Courier New" w:cs="Courier New"/>
                <w:sz w:val="20"/>
                <w:szCs w:val="20"/>
              </w:rPr>
              <w:t>print(</w:t>
            </w:r>
            <w:r w:rsidR="00371A8F" w:rsidRPr="00F615BA">
              <w:rPr>
                <w:rFonts w:ascii="Courier New" w:hAnsi="Courier New" w:cs="Courier New"/>
                <w:sz w:val="20"/>
                <w:szCs w:val="20"/>
              </w:rPr>
              <w:t>'valid color')</w:t>
            </w:r>
          </w:p>
          <w:p w14:paraId="7FE1135D" w14:textId="0B9D5448" w:rsidR="00371A8F" w:rsidRPr="00447BD1" w:rsidRDefault="00371A8F" w:rsidP="00F359AE">
            <w:pPr>
              <w:pStyle w:val="Listenabsatz"/>
              <w:ind w:left="0"/>
              <w:rPr>
                <w:rFonts w:cstheme="minorHAnsi"/>
                <w:b/>
                <w:bCs/>
                <w:sz w:val="20"/>
                <w:szCs w:val="20"/>
              </w:rPr>
            </w:pPr>
            <w:r>
              <w:t>Be aware that the technique shown above, as with almost all other ways to simulate enums, is not safe since the variable can be bound to another object at any time.</w:t>
            </w:r>
            <w:r w:rsidR="00F854A5">
              <w:t xml:space="preserve"> </w:t>
            </w:r>
            <w:r w:rsidR="003A1B7D">
              <w:t xml:space="preserve">If </w:t>
            </w:r>
            <w:r w:rsidRPr="00F615BA">
              <w:rPr>
                <w:rFonts w:ascii="Courier New" w:hAnsi="Courier New" w:cs="Courier New"/>
                <w:sz w:val="20"/>
                <w:szCs w:val="20"/>
              </w:rPr>
              <w:t>en</w:t>
            </w:r>
            <w:r w:rsidR="00796934">
              <w:rPr>
                <w:rFonts w:ascii="Courier New" w:hAnsi="Courier New" w:cs="Courier New"/>
                <w:sz w:val="20"/>
                <w:szCs w:val="20"/>
              </w:rPr>
              <w:t>um</w:t>
            </w:r>
            <w:r w:rsidRPr="00447BD1">
              <w:rPr>
                <w:rFonts w:cstheme="minorHAnsi"/>
                <w:sz w:val="20"/>
                <w:szCs w:val="20"/>
              </w:rPr>
              <w:t xml:space="preserve"> </w:t>
            </w:r>
            <w:r w:rsidRPr="00F359AE">
              <w:t>functions return error values, check the error return values before processing any other returned data.</w:t>
            </w:r>
          </w:p>
        </w:tc>
        <w:tc>
          <w:tcPr>
            <w:tcW w:w="2993" w:type="dxa"/>
          </w:tcPr>
          <w:p w14:paraId="33233A6F" w14:textId="08D86319" w:rsidR="00371A8F" w:rsidRPr="00447BD1" w:rsidRDefault="00456D3A" w:rsidP="001D0137">
            <w:pPr>
              <w:autoSpaceDE w:val="0"/>
              <w:autoSpaceDN w:val="0"/>
              <w:adjustRightInd w:val="0"/>
              <w:spacing w:after="200" w:line="276" w:lineRule="auto"/>
              <w:rPr>
                <w:sz w:val="20"/>
                <w:szCs w:val="20"/>
                <w:lang w:val="en"/>
              </w:rPr>
            </w:pPr>
            <w:r>
              <w:rPr>
                <w:sz w:val="20"/>
                <w:szCs w:val="20"/>
                <w:lang w:val="en"/>
              </w:rPr>
              <w:t>6.5.2</w:t>
            </w:r>
          </w:p>
        </w:tc>
      </w:tr>
      <w:tr w:rsidR="00371A8F" w14:paraId="7474A95B" w14:textId="77777777" w:rsidTr="00F615BA">
        <w:tc>
          <w:tcPr>
            <w:tcW w:w="965" w:type="dxa"/>
          </w:tcPr>
          <w:p w14:paraId="429D7F16" w14:textId="77777777" w:rsidR="00371A8F" w:rsidRPr="00447BD1" w:rsidRDefault="00371A8F" w:rsidP="001D0137">
            <w:pPr>
              <w:autoSpaceDE w:val="0"/>
              <w:autoSpaceDN w:val="0"/>
              <w:adjustRightInd w:val="0"/>
              <w:spacing w:after="200" w:line="276" w:lineRule="auto"/>
              <w:rPr>
                <w:rFonts w:cstheme="minorHAnsi"/>
                <w:bCs/>
                <w:sz w:val="20"/>
                <w:szCs w:val="20"/>
              </w:rPr>
            </w:pPr>
            <w:r w:rsidRPr="00447BD1">
              <w:rPr>
                <w:rFonts w:cstheme="minorHAnsi"/>
                <w:bCs/>
                <w:sz w:val="20"/>
                <w:szCs w:val="20"/>
              </w:rPr>
              <w:t>3</w:t>
            </w:r>
          </w:p>
        </w:tc>
        <w:tc>
          <w:tcPr>
            <w:tcW w:w="6242" w:type="dxa"/>
          </w:tcPr>
          <w:p w14:paraId="2F214C21" w14:textId="7CC66E49" w:rsidR="00371A8F" w:rsidRPr="00F615BA" w:rsidRDefault="00371A8F" w:rsidP="00E94999">
            <w:r w:rsidRPr="004B70B8">
              <w:t>Ensure that when examining cod</w:t>
            </w:r>
            <w:r w:rsidR="00F615BA">
              <w:t>e,</w:t>
            </w:r>
            <w:r w:rsidRPr="004B70B8">
              <w:t xml:space="preserve"> that a variable can be bound (or rebound) to another object (of same</w:t>
            </w:r>
            <w:r>
              <w:t xml:space="preserve"> or different type) at any time.</w:t>
            </w:r>
          </w:p>
        </w:tc>
        <w:tc>
          <w:tcPr>
            <w:tcW w:w="2993" w:type="dxa"/>
          </w:tcPr>
          <w:p w14:paraId="6B569A91" w14:textId="35823695" w:rsidR="00371A8F" w:rsidRPr="00447BD1" w:rsidRDefault="00371A8F" w:rsidP="00371A8F">
            <w:pPr>
              <w:autoSpaceDE w:val="0"/>
              <w:autoSpaceDN w:val="0"/>
              <w:adjustRightInd w:val="0"/>
              <w:spacing w:after="200" w:line="276" w:lineRule="auto"/>
              <w:rPr>
                <w:rFonts w:cstheme="minorHAnsi"/>
                <w:b/>
                <w:bCs/>
                <w:sz w:val="20"/>
                <w:szCs w:val="20"/>
              </w:rPr>
            </w:pPr>
            <w:r w:rsidRPr="00447BD1">
              <w:rPr>
                <w:sz w:val="20"/>
                <w:szCs w:val="20"/>
                <w:lang w:val="en"/>
              </w:rPr>
              <w:t>6</w:t>
            </w:r>
          </w:p>
        </w:tc>
      </w:tr>
      <w:tr w:rsidR="00371A8F" w14:paraId="1A2228C3" w14:textId="77777777" w:rsidTr="00F615BA">
        <w:tc>
          <w:tcPr>
            <w:tcW w:w="965" w:type="dxa"/>
          </w:tcPr>
          <w:p w14:paraId="3A91EB7D" w14:textId="77777777" w:rsidR="00371A8F" w:rsidRPr="00447BD1" w:rsidRDefault="00371A8F" w:rsidP="001D0137">
            <w:pPr>
              <w:keepNext/>
              <w:tabs>
                <w:tab w:val="left" w:pos="640"/>
              </w:tabs>
              <w:autoSpaceDE w:val="0"/>
              <w:autoSpaceDN w:val="0"/>
              <w:adjustRightInd w:val="0"/>
              <w:spacing w:before="200" w:after="240" w:line="250" w:lineRule="exact"/>
              <w:contextualSpacing/>
              <w:outlineLvl w:val="2"/>
              <w:rPr>
                <w:rFonts w:cstheme="minorHAnsi"/>
                <w:bCs/>
                <w:sz w:val="20"/>
                <w:szCs w:val="20"/>
              </w:rPr>
            </w:pPr>
            <w:r>
              <w:rPr>
                <w:rFonts w:cstheme="minorHAnsi"/>
                <w:bCs/>
                <w:sz w:val="20"/>
                <w:szCs w:val="20"/>
              </w:rPr>
              <w:lastRenderedPageBreak/>
              <w:t xml:space="preserve">  4</w:t>
            </w:r>
          </w:p>
        </w:tc>
        <w:tc>
          <w:tcPr>
            <w:tcW w:w="6242" w:type="dxa"/>
          </w:tcPr>
          <w:p w14:paraId="0B03F5C0" w14:textId="2DB6FB0A" w:rsidR="00371A8F" w:rsidRPr="00447BD1" w:rsidRDefault="00371A8F" w:rsidP="001D0137">
            <w:pPr>
              <w:autoSpaceDE w:val="0"/>
              <w:autoSpaceDN w:val="0"/>
              <w:adjustRightInd w:val="0"/>
              <w:spacing w:after="200" w:line="276" w:lineRule="auto"/>
              <w:rPr>
                <w:rFonts w:cstheme="minorHAnsi"/>
                <w:b/>
                <w:bCs/>
                <w:sz w:val="20"/>
                <w:szCs w:val="20"/>
              </w:rPr>
            </w:pPr>
            <w:r w:rsidRPr="004B70B8">
              <w:t>Avoid implicit references to global values from within functions to make code clearer. In order to update global</w:t>
            </w:r>
            <w:r w:rsidR="00DA7483">
              <w:t xml:space="preserve"> object</w:t>
            </w:r>
            <w:r w:rsidRPr="004B70B8">
              <w:t>s within a function or class, place the global statement at the beginning of the function definition and list the variables so it is clearer to the reader which variables are local and which are global (for example, global a, b, c).</w:t>
            </w:r>
          </w:p>
        </w:tc>
        <w:tc>
          <w:tcPr>
            <w:tcW w:w="2993" w:type="dxa"/>
          </w:tcPr>
          <w:p w14:paraId="3BBB43BB" w14:textId="0AED7573" w:rsidR="00371A8F" w:rsidRPr="00447BD1" w:rsidRDefault="00456D3A" w:rsidP="001D0137">
            <w:pPr>
              <w:autoSpaceDE w:val="0"/>
              <w:autoSpaceDN w:val="0"/>
              <w:adjustRightInd w:val="0"/>
              <w:spacing w:after="200" w:line="276" w:lineRule="auto"/>
              <w:rPr>
                <w:rFonts w:cstheme="minorHAnsi"/>
                <w:b/>
                <w:bCs/>
                <w:sz w:val="20"/>
                <w:szCs w:val="20"/>
              </w:rPr>
            </w:pPr>
            <w:r>
              <w:rPr>
                <w:rFonts w:cstheme="minorHAnsi"/>
                <w:b/>
                <w:bCs/>
                <w:sz w:val="20"/>
                <w:szCs w:val="20"/>
              </w:rPr>
              <w:t>6.20.2</w:t>
            </w:r>
          </w:p>
        </w:tc>
      </w:tr>
      <w:tr w:rsidR="00371A8F" w14:paraId="5A60E4B2" w14:textId="77777777" w:rsidTr="00F615BA">
        <w:tc>
          <w:tcPr>
            <w:tcW w:w="965" w:type="dxa"/>
          </w:tcPr>
          <w:p w14:paraId="2B8293C9" w14:textId="77777777" w:rsidR="00371A8F" w:rsidRPr="00447BD1" w:rsidRDefault="00371A8F" w:rsidP="001D0137">
            <w:pPr>
              <w:autoSpaceDE w:val="0"/>
              <w:autoSpaceDN w:val="0"/>
              <w:adjustRightInd w:val="0"/>
              <w:spacing w:after="200" w:line="276" w:lineRule="auto"/>
              <w:rPr>
                <w:rFonts w:cstheme="minorHAnsi"/>
                <w:bCs/>
                <w:sz w:val="20"/>
                <w:szCs w:val="20"/>
              </w:rPr>
            </w:pPr>
            <w:r w:rsidRPr="00447BD1">
              <w:rPr>
                <w:rFonts w:cstheme="minorHAnsi"/>
                <w:bCs/>
                <w:sz w:val="20"/>
                <w:szCs w:val="20"/>
              </w:rPr>
              <w:t>5</w:t>
            </w:r>
          </w:p>
        </w:tc>
        <w:tc>
          <w:tcPr>
            <w:tcW w:w="6242" w:type="dxa"/>
          </w:tcPr>
          <w:p w14:paraId="4B6C62C8" w14:textId="5861F448" w:rsidR="00371A8F" w:rsidRPr="00447BD1" w:rsidRDefault="00371A8F" w:rsidP="001D0137">
            <w:pPr>
              <w:autoSpaceDE w:val="0"/>
              <w:autoSpaceDN w:val="0"/>
              <w:adjustRightInd w:val="0"/>
              <w:spacing w:after="200" w:line="276" w:lineRule="auto"/>
              <w:rPr>
                <w:rFonts w:cstheme="minorHAnsi"/>
                <w:b/>
                <w:bCs/>
                <w:sz w:val="20"/>
                <w:szCs w:val="20"/>
              </w:rPr>
            </w:pPr>
            <w:r w:rsidRPr="004B70B8">
              <w:t>Use only spaces or tabs, not both, to</w:t>
            </w:r>
            <w:r>
              <w:t xml:space="preserve"> indent to demark control flow.  </w:t>
            </w:r>
            <w:r w:rsidR="00DA7483">
              <w:t>Avoid the</w:t>
            </w:r>
            <w:r w:rsidRPr="00B931C9">
              <w:t xml:space="preserve"> form </w:t>
            </w:r>
            <w:r>
              <w:t>feed characters for indentation</w:t>
            </w:r>
          </w:p>
        </w:tc>
        <w:tc>
          <w:tcPr>
            <w:tcW w:w="2993" w:type="dxa"/>
          </w:tcPr>
          <w:p w14:paraId="4D2332CE" w14:textId="2D103E37" w:rsidR="00371A8F" w:rsidRPr="00F615BA" w:rsidRDefault="00456D3A" w:rsidP="00F615BA">
            <w:pPr>
              <w:autoSpaceDE w:val="0"/>
              <w:autoSpaceDN w:val="0"/>
              <w:adjustRightInd w:val="0"/>
              <w:rPr>
                <w:snapToGrid w:val="0"/>
                <w:sz w:val="20"/>
                <w:szCs w:val="20"/>
                <w:lang w:val="en"/>
              </w:rPr>
            </w:pPr>
            <w:r>
              <w:rPr>
                <w:snapToGrid w:val="0"/>
                <w:sz w:val="20"/>
                <w:szCs w:val="20"/>
                <w:lang w:val="en"/>
              </w:rPr>
              <w:t>6.28.2           6.57.2</w:t>
            </w:r>
          </w:p>
        </w:tc>
      </w:tr>
      <w:tr w:rsidR="00371A8F" w14:paraId="7BB7AFF8" w14:textId="77777777" w:rsidTr="00F615BA">
        <w:tc>
          <w:tcPr>
            <w:tcW w:w="965" w:type="dxa"/>
          </w:tcPr>
          <w:p w14:paraId="52327507" w14:textId="77777777" w:rsidR="00371A8F" w:rsidRPr="00447BD1" w:rsidRDefault="00371A8F" w:rsidP="001D0137">
            <w:pPr>
              <w:autoSpaceDE w:val="0"/>
              <w:autoSpaceDN w:val="0"/>
              <w:adjustRightInd w:val="0"/>
              <w:spacing w:after="200" w:line="276" w:lineRule="auto"/>
              <w:rPr>
                <w:rFonts w:cstheme="minorHAnsi"/>
                <w:bCs/>
                <w:sz w:val="20"/>
                <w:szCs w:val="20"/>
              </w:rPr>
            </w:pPr>
            <w:r w:rsidRPr="00447BD1">
              <w:rPr>
                <w:rFonts w:cstheme="minorHAnsi"/>
                <w:bCs/>
                <w:sz w:val="20"/>
                <w:szCs w:val="20"/>
              </w:rPr>
              <w:t>6</w:t>
            </w:r>
          </w:p>
        </w:tc>
        <w:tc>
          <w:tcPr>
            <w:tcW w:w="6242" w:type="dxa"/>
          </w:tcPr>
          <w:p w14:paraId="74C06AC0" w14:textId="2EBA180E" w:rsidR="00371A8F" w:rsidRPr="00447BD1" w:rsidRDefault="00371A8F" w:rsidP="001D0137">
            <w:pPr>
              <w:autoSpaceDE w:val="0"/>
              <w:autoSpaceDN w:val="0"/>
              <w:adjustRightInd w:val="0"/>
              <w:spacing w:after="200" w:line="276" w:lineRule="auto"/>
              <w:rPr>
                <w:rFonts w:cstheme="minorHAnsi"/>
                <w:b/>
                <w:bCs/>
                <w:sz w:val="20"/>
                <w:szCs w:val="20"/>
              </w:rPr>
            </w:pPr>
            <w:r w:rsidRPr="004B70B8">
              <w:t>Use Python’s built-in documentation (such as docstrings) to obtain information about a class’ method before inheriting from it</w:t>
            </w:r>
          </w:p>
        </w:tc>
        <w:tc>
          <w:tcPr>
            <w:tcW w:w="2993" w:type="dxa"/>
          </w:tcPr>
          <w:p w14:paraId="14CC4675" w14:textId="49E57C50" w:rsidR="00371A8F" w:rsidRPr="00447BD1" w:rsidRDefault="00456D3A" w:rsidP="001D0137">
            <w:pPr>
              <w:autoSpaceDE w:val="0"/>
              <w:autoSpaceDN w:val="0"/>
              <w:adjustRightInd w:val="0"/>
              <w:spacing w:after="200" w:line="276" w:lineRule="auto"/>
              <w:rPr>
                <w:rFonts w:cstheme="minorHAnsi"/>
                <w:b/>
                <w:bCs/>
                <w:sz w:val="20"/>
                <w:szCs w:val="20"/>
              </w:rPr>
            </w:pPr>
            <w:r>
              <w:rPr>
                <w:rFonts w:cstheme="minorHAnsi"/>
                <w:b/>
                <w:bCs/>
                <w:sz w:val="20"/>
                <w:szCs w:val="20"/>
              </w:rPr>
              <w:t>6.41.2</w:t>
            </w:r>
          </w:p>
        </w:tc>
      </w:tr>
      <w:tr w:rsidR="00371A8F" w14:paraId="3A5A32EB" w14:textId="77777777" w:rsidTr="00F615BA">
        <w:tc>
          <w:tcPr>
            <w:tcW w:w="965" w:type="dxa"/>
          </w:tcPr>
          <w:p w14:paraId="50E6C982" w14:textId="77777777" w:rsidR="00371A8F" w:rsidRPr="00447BD1" w:rsidRDefault="00371A8F" w:rsidP="001D0137">
            <w:pPr>
              <w:autoSpaceDE w:val="0"/>
              <w:autoSpaceDN w:val="0"/>
              <w:adjustRightInd w:val="0"/>
              <w:spacing w:after="200" w:line="276" w:lineRule="auto"/>
              <w:rPr>
                <w:rFonts w:cstheme="minorHAnsi"/>
                <w:bCs/>
                <w:sz w:val="20"/>
                <w:szCs w:val="20"/>
              </w:rPr>
            </w:pPr>
            <w:r w:rsidRPr="00447BD1">
              <w:rPr>
                <w:rFonts w:cstheme="minorHAnsi"/>
                <w:bCs/>
                <w:sz w:val="20"/>
                <w:szCs w:val="20"/>
              </w:rPr>
              <w:t>7</w:t>
            </w:r>
          </w:p>
        </w:tc>
        <w:tc>
          <w:tcPr>
            <w:tcW w:w="6242" w:type="dxa"/>
          </w:tcPr>
          <w:p w14:paraId="40CD695A" w14:textId="1AB40974" w:rsidR="00371A8F" w:rsidRPr="00F615BA" w:rsidRDefault="00371A8F" w:rsidP="00F615BA">
            <w:r w:rsidRPr="00B931C9">
              <w:t xml:space="preserve">Either avoid logic that depends on byte order or use the </w:t>
            </w:r>
            <w:r w:rsidRPr="00F615BA">
              <w:rPr>
                <w:rFonts w:ascii="Courier New" w:hAnsi="Courier New" w:cs="Courier New"/>
                <w:sz w:val="20"/>
                <w:szCs w:val="20"/>
              </w:rPr>
              <w:t xml:space="preserve">sys.byteorder </w:t>
            </w:r>
            <w:r w:rsidRPr="00B931C9">
              <w:t>variable and write the logic to account for byte order dependent on its value ('little' or 'big').</w:t>
            </w:r>
          </w:p>
        </w:tc>
        <w:tc>
          <w:tcPr>
            <w:tcW w:w="2993" w:type="dxa"/>
          </w:tcPr>
          <w:p w14:paraId="234F7578" w14:textId="3F245961" w:rsidR="00371A8F" w:rsidRPr="00447BD1" w:rsidRDefault="00456D3A" w:rsidP="00371A8F">
            <w:pPr>
              <w:autoSpaceDE w:val="0"/>
              <w:autoSpaceDN w:val="0"/>
              <w:adjustRightInd w:val="0"/>
              <w:spacing w:after="200" w:line="276" w:lineRule="auto"/>
              <w:rPr>
                <w:rFonts w:cstheme="minorHAnsi"/>
                <w:bCs/>
                <w:sz w:val="20"/>
                <w:szCs w:val="20"/>
              </w:rPr>
            </w:pPr>
            <w:r>
              <w:rPr>
                <w:rFonts w:cstheme="minorHAnsi"/>
                <w:bCs/>
                <w:sz w:val="20"/>
                <w:szCs w:val="20"/>
              </w:rPr>
              <w:t>6.57.2</w:t>
            </w:r>
          </w:p>
        </w:tc>
      </w:tr>
      <w:tr w:rsidR="00371A8F" w14:paraId="446CC36A" w14:textId="77777777" w:rsidTr="00F615BA">
        <w:tc>
          <w:tcPr>
            <w:tcW w:w="965" w:type="dxa"/>
          </w:tcPr>
          <w:p w14:paraId="31602F4C" w14:textId="77777777" w:rsidR="00371A8F" w:rsidRPr="00447BD1" w:rsidRDefault="00371A8F" w:rsidP="001D0137">
            <w:pPr>
              <w:autoSpaceDE w:val="0"/>
              <w:autoSpaceDN w:val="0"/>
              <w:adjustRightInd w:val="0"/>
              <w:spacing w:after="200" w:line="276" w:lineRule="auto"/>
              <w:rPr>
                <w:rFonts w:cstheme="minorHAnsi"/>
                <w:bCs/>
                <w:sz w:val="20"/>
                <w:szCs w:val="20"/>
              </w:rPr>
            </w:pPr>
            <w:r w:rsidRPr="00447BD1">
              <w:rPr>
                <w:rFonts w:cstheme="minorHAnsi"/>
                <w:bCs/>
                <w:sz w:val="20"/>
                <w:szCs w:val="20"/>
              </w:rPr>
              <w:t>8</w:t>
            </w:r>
          </w:p>
        </w:tc>
        <w:tc>
          <w:tcPr>
            <w:tcW w:w="6242" w:type="dxa"/>
          </w:tcPr>
          <w:p w14:paraId="52034CDA" w14:textId="59D4438B" w:rsidR="00371A8F" w:rsidRPr="00447BD1" w:rsidRDefault="00371A8F" w:rsidP="001D0137">
            <w:pPr>
              <w:autoSpaceDE w:val="0"/>
              <w:autoSpaceDN w:val="0"/>
              <w:adjustRightInd w:val="0"/>
              <w:spacing w:after="200" w:line="276" w:lineRule="auto"/>
              <w:rPr>
                <w:rFonts w:cstheme="minorHAnsi"/>
                <w:b/>
                <w:bCs/>
                <w:sz w:val="20"/>
                <w:szCs w:val="20"/>
              </w:rPr>
            </w:pPr>
            <w:r w:rsidRPr="00B931C9">
              <w:t xml:space="preserve">When launching parallel tasks don’t raise a </w:t>
            </w:r>
            <w:r w:rsidRPr="00F615BA">
              <w:rPr>
                <w:rFonts w:ascii="Courier New" w:hAnsi="Courier New" w:cs="Courier New"/>
                <w:sz w:val="20"/>
                <w:szCs w:val="20"/>
              </w:rPr>
              <w:t>BaseException</w:t>
            </w:r>
            <w:r w:rsidRPr="00B931C9">
              <w:t xml:space="preserve"> subclass in</w:t>
            </w:r>
            <w:r>
              <w:t xml:space="preserve"> a callable in the Future class</w:t>
            </w:r>
          </w:p>
        </w:tc>
        <w:tc>
          <w:tcPr>
            <w:tcW w:w="2993" w:type="dxa"/>
          </w:tcPr>
          <w:p w14:paraId="63A823A8" w14:textId="20449921" w:rsidR="00371A8F" w:rsidRPr="00447BD1" w:rsidRDefault="00456D3A" w:rsidP="001D0137">
            <w:pPr>
              <w:autoSpaceDE w:val="0"/>
              <w:autoSpaceDN w:val="0"/>
              <w:adjustRightInd w:val="0"/>
              <w:spacing w:after="200" w:line="276" w:lineRule="auto"/>
              <w:rPr>
                <w:rFonts w:cstheme="minorHAnsi"/>
                <w:bCs/>
                <w:sz w:val="20"/>
                <w:szCs w:val="20"/>
              </w:rPr>
            </w:pPr>
            <w:r>
              <w:rPr>
                <w:rFonts w:cstheme="minorHAnsi"/>
                <w:bCs/>
                <w:sz w:val="20"/>
                <w:szCs w:val="20"/>
              </w:rPr>
              <w:t>6.56.2</w:t>
            </w:r>
          </w:p>
        </w:tc>
      </w:tr>
      <w:tr w:rsidR="00371A8F" w14:paraId="3B5E4C10" w14:textId="77777777" w:rsidTr="00F615BA">
        <w:tc>
          <w:tcPr>
            <w:tcW w:w="965" w:type="dxa"/>
          </w:tcPr>
          <w:p w14:paraId="1B919C1E" w14:textId="40E55E79" w:rsidR="00371A8F" w:rsidRPr="00447BD1" w:rsidRDefault="00566492" w:rsidP="001D0137">
            <w:pPr>
              <w:autoSpaceDE w:val="0"/>
              <w:autoSpaceDN w:val="0"/>
              <w:adjustRightInd w:val="0"/>
              <w:spacing w:after="200" w:line="276" w:lineRule="auto"/>
              <w:rPr>
                <w:rFonts w:cstheme="minorHAnsi"/>
                <w:bCs/>
                <w:sz w:val="20"/>
                <w:szCs w:val="20"/>
              </w:rPr>
            </w:pPr>
            <w:r>
              <w:rPr>
                <w:rFonts w:cstheme="minorHAnsi"/>
                <w:bCs/>
                <w:sz w:val="20"/>
                <w:szCs w:val="20"/>
              </w:rPr>
              <w:t>9</w:t>
            </w:r>
          </w:p>
        </w:tc>
        <w:tc>
          <w:tcPr>
            <w:tcW w:w="6242" w:type="dxa"/>
          </w:tcPr>
          <w:p w14:paraId="3C1EDFE0" w14:textId="3503016A" w:rsidR="00371A8F" w:rsidRPr="00447BD1" w:rsidRDefault="00371A8F" w:rsidP="001D0137">
            <w:pPr>
              <w:autoSpaceDE w:val="0"/>
              <w:autoSpaceDN w:val="0"/>
              <w:adjustRightInd w:val="0"/>
              <w:spacing w:after="200" w:line="276" w:lineRule="auto"/>
              <w:rPr>
                <w:rFonts w:cstheme="minorHAnsi"/>
                <w:b/>
                <w:bCs/>
                <w:sz w:val="20"/>
                <w:szCs w:val="20"/>
              </w:rPr>
            </w:pPr>
            <w:r w:rsidRPr="00B931C9">
              <w:t>Do not depend on the way Python may or may not optimize object references for small integer and string objects because it may vary for environments or even for releases in the same environment</w:t>
            </w:r>
            <w:r w:rsidRPr="00C32B15">
              <w:rPr>
                <w:rFonts w:cstheme="minorHAnsi"/>
                <w:sz w:val="20"/>
                <w:szCs w:val="20"/>
              </w:rPr>
              <w:t>.</w:t>
            </w:r>
          </w:p>
        </w:tc>
        <w:tc>
          <w:tcPr>
            <w:tcW w:w="2993" w:type="dxa"/>
          </w:tcPr>
          <w:p w14:paraId="077F57F7" w14:textId="3B0815CA" w:rsidR="00371A8F" w:rsidRPr="00447BD1" w:rsidRDefault="00456D3A" w:rsidP="001D0137">
            <w:pPr>
              <w:autoSpaceDE w:val="0"/>
              <w:autoSpaceDN w:val="0"/>
              <w:adjustRightInd w:val="0"/>
              <w:spacing w:after="200" w:line="276" w:lineRule="auto"/>
              <w:rPr>
                <w:rFonts w:cstheme="minorHAnsi"/>
                <w:bCs/>
                <w:sz w:val="20"/>
                <w:szCs w:val="20"/>
              </w:rPr>
            </w:pPr>
            <w:r>
              <w:rPr>
                <w:rFonts w:cstheme="minorHAnsi"/>
                <w:bCs/>
                <w:sz w:val="20"/>
                <w:szCs w:val="20"/>
              </w:rPr>
              <w:t>6.55.2</w:t>
            </w:r>
          </w:p>
        </w:tc>
      </w:tr>
      <w:tr w:rsidR="00371A8F" w14:paraId="60D93565" w14:textId="77777777" w:rsidTr="00F615BA">
        <w:tc>
          <w:tcPr>
            <w:tcW w:w="965" w:type="dxa"/>
          </w:tcPr>
          <w:p w14:paraId="686197C1" w14:textId="1A548CB6" w:rsidR="00371A8F" w:rsidRPr="00447BD1" w:rsidRDefault="00371A8F" w:rsidP="001D0137">
            <w:pPr>
              <w:autoSpaceDE w:val="0"/>
              <w:autoSpaceDN w:val="0"/>
              <w:adjustRightInd w:val="0"/>
              <w:spacing w:after="200" w:line="276" w:lineRule="auto"/>
              <w:rPr>
                <w:rFonts w:cstheme="minorHAnsi"/>
                <w:bCs/>
                <w:sz w:val="20"/>
                <w:szCs w:val="20"/>
              </w:rPr>
            </w:pPr>
            <w:r w:rsidRPr="00447BD1">
              <w:rPr>
                <w:rFonts w:cstheme="minorHAnsi"/>
                <w:bCs/>
                <w:sz w:val="20"/>
                <w:szCs w:val="20"/>
              </w:rPr>
              <w:t>1</w:t>
            </w:r>
            <w:r w:rsidR="00566492">
              <w:rPr>
                <w:rFonts w:cstheme="minorHAnsi"/>
                <w:bCs/>
                <w:sz w:val="20"/>
                <w:szCs w:val="20"/>
              </w:rPr>
              <w:t>0</w:t>
            </w:r>
          </w:p>
        </w:tc>
        <w:tc>
          <w:tcPr>
            <w:tcW w:w="6242" w:type="dxa"/>
          </w:tcPr>
          <w:p w14:paraId="0307B1F7" w14:textId="77F784DD" w:rsidR="00371A8F" w:rsidRPr="00447BD1" w:rsidRDefault="00371A8F" w:rsidP="001D0137">
            <w:pPr>
              <w:autoSpaceDE w:val="0"/>
              <w:autoSpaceDN w:val="0"/>
              <w:adjustRightInd w:val="0"/>
              <w:spacing w:after="200" w:line="276" w:lineRule="auto"/>
              <w:rPr>
                <w:rFonts w:cstheme="minorHAnsi"/>
                <w:b/>
                <w:bCs/>
                <w:i/>
                <w:sz w:val="20"/>
                <w:szCs w:val="20"/>
              </w:rPr>
            </w:pPr>
            <w:r w:rsidRPr="00447BD1">
              <w:rPr>
                <w:rFonts w:eastAsia="Times New Roman"/>
                <w:sz w:val="20"/>
                <w:szCs w:val="20"/>
              </w:rPr>
              <w:t>B</w:t>
            </w:r>
            <w:r w:rsidRPr="00E94999">
              <w:t xml:space="preserve">e aware of short-circuiting behaviour when expressions with side effects are used on the right side of a Boolean expression such as if the first expression evaluates to </w:t>
            </w:r>
            <w:r w:rsidRPr="00447BD1">
              <w:rPr>
                <w:rFonts w:ascii="Courier New" w:eastAsia="Times New Roman" w:hAnsi="Courier New" w:cs="Courier New"/>
                <w:sz w:val="20"/>
                <w:szCs w:val="20"/>
                <w:lang w:val="en-GB"/>
              </w:rPr>
              <w:t>false</w:t>
            </w:r>
            <w:r>
              <w:rPr>
                <w:rFonts w:eastAsia="Times New Roman"/>
                <w:sz w:val="20"/>
                <w:szCs w:val="20"/>
                <w:lang w:val="en-GB"/>
              </w:rPr>
              <w:t xml:space="preserve"> </w:t>
            </w:r>
            <w:r w:rsidR="00456D3A">
              <w:t>in</w:t>
            </w:r>
            <w:r w:rsidRPr="00E94999">
              <w:t xml:space="preserve"> an and expression, then the remaining expressions, including functions calls, will not be evaluated.</w:t>
            </w:r>
          </w:p>
        </w:tc>
        <w:tc>
          <w:tcPr>
            <w:tcW w:w="2993" w:type="dxa"/>
          </w:tcPr>
          <w:p w14:paraId="7B21F5A2" w14:textId="53B8C3AB" w:rsidR="00371A8F" w:rsidRPr="00447BD1" w:rsidRDefault="00456D3A" w:rsidP="001D0137">
            <w:pPr>
              <w:autoSpaceDE w:val="0"/>
              <w:autoSpaceDN w:val="0"/>
              <w:adjustRightInd w:val="0"/>
              <w:spacing w:after="200" w:line="276" w:lineRule="auto"/>
              <w:rPr>
                <w:rFonts w:cstheme="minorHAnsi"/>
                <w:bCs/>
                <w:sz w:val="20"/>
                <w:szCs w:val="20"/>
              </w:rPr>
            </w:pPr>
            <w:r>
              <w:rPr>
                <w:rFonts w:cstheme="minorHAnsi"/>
                <w:bCs/>
                <w:sz w:val="20"/>
                <w:szCs w:val="20"/>
              </w:rPr>
              <w:t>6.23.2             6.24.2</w:t>
            </w:r>
          </w:p>
        </w:tc>
      </w:tr>
    </w:tbl>
    <w:p w14:paraId="0B6294B2" w14:textId="77777777" w:rsidR="00371A8F" w:rsidRDefault="00371A8F" w:rsidP="00371A8F"/>
    <w:p w14:paraId="5FEF37C5" w14:textId="4ADA88AA" w:rsidR="00371A8F" w:rsidRDefault="005B695C" w:rsidP="00371A8F">
      <w:pPr>
        <w:rPr>
          <w:ins w:id="147" w:author="Stephen Michell" w:date="2019-07-16T09:29:00Z"/>
        </w:rPr>
      </w:pPr>
      <w:ins w:id="148" w:author="Stephen Michell" w:date="2019-07-16T09:29:00Z">
        <w:r>
          <w:t>5.2 Guidance in interpreting guidance from TR 24772-1</w:t>
        </w:r>
      </w:ins>
    </w:p>
    <w:p w14:paraId="3CB9C7E3" w14:textId="25C1CE32" w:rsidR="005B695C" w:rsidRDefault="005B695C" w:rsidP="00371A8F">
      <w:pPr>
        <w:rPr>
          <w:ins w:id="149" w:author="Stephen Michell" w:date="2019-07-16T09:52:00Z"/>
        </w:rPr>
      </w:pPr>
      <w:ins w:id="150" w:author="Stephen Michell" w:date="2019-07-16T09:29:00Z">
        <w:r>
          <w:t>Add words that explaine</w:t>
        </w:r>
      </w:ins>
      <w:ins w:id="151" w:author="Stephen Michell" w:date="2019-07-17T02:11:00Z">
        <w:r w:rsidR="009A6BB8">
          <w:t xml:space="preserve"> </w:t>
        </w:r>
      </w:ins>
      <w:ins w:id="152" w:author="Stephen Michell" w:date="2019-07-16T09:29:00Z">
        <w:r>
          <w:t>how you follow “applicable guid</w:t>
        </w:r>
      </w:ins>
      <w:ins w:id="153" w:author="Stephen Michell" w:date="2019-07-16T09:30:00Z">
        <w:r>
          <w:t>ance”.</w:t>
        </w:r>
      </w:ins>
    </w:p>
    <w:p w14:paraId="769FAA5A" w14:textId="0E45E163" w:rsidR="00336DE4" w:rsidRDefault="00336DE4" w:rsidP="00371A8F">
      <w:pPr>
        <w:rPr>
          <w:ins w:id="154" w:author="Stephen Michell" w:date="2019-07-16T09:54:00Z"/>
        </w:rPr>
      </w:pPr>
      <w:ins w:id="155" w:author="Stephen Michell" w:date="2019-07-16T09:52:00Z">
        <w:r>
          <w:t xml:space="preserve">Python has some fundamental differences </w:t>
        </w:r>
        <w:r w:rsidR="001F349F">
          <w:t>with stand</w:t>
        </w:r>
      </w:ins>
      <w:ins w:id="156" w:author="Stephen Michell" w:date="2019-07-16T09:53:00Z">
        <w:r w:rsidR="001F349F">
          <w:t xml:space="preserve">ards imperative languages, which are the majority of languages covered by these documents. In some cases, general guidance </w:t>
        </w:r>
      </w:ins>
      <w:ins w:id="157" w:author="Stephen Michell" w:date="2019-07-16T09:54:00Z">
        <w:r w:rsidR="001F349F">
          <w:t xml:space="preserve">does not apply to everything covered in a subsection, but some or most of the guidance. </w:t>
        </w:r>
      </w:ins>
    </w:p>
    <w:p w14:paraId="29E43941" w14:textId="7702C309" w:rsidR="001F349F" w:rsidRDefault="001F349F" w:rsidP="00371A8F">
      <w:ins w:id="158" w:author="Stephen Michell" w:date="2019-07-16T09:54:00Z">
        <w:r>
          <w:t>In such cases we say “follow the applica</w:t>
        </w:r>
      </w:ins>
      <w:ins w:id="159" w:author="Stephen Michell" w:date="2019-07-16T09:55:00Z">
        <w:r>
          <w:t xml:space="preserve">ble guidance of TR 24772-1 clause 6.x.5”, but </w:t>
        </w:r>
      </w:ins>
      <w:ins w:id="160" w:author="Stephen Michell" w:date="2019-07-17T02:11:00Z">
        <w:r w:rsidR="0020001F">
          <w:t xml:space="preserve">that leaves it to the </w:t>
        </w:r>
      </w:ins>
      <w:ins w:id="161" w:author="Stephen Michell" w:date="2019-07-17T02:12:00Z">
        <w:r w:rsidR="0020001F">
          <w:t xml:space="preserve">reader to </w:t>
        </w:r>
      </w:ins>
      <w:ins w:id="162" w:author="Stephen Michell" w:date="2019-07-17T02:13:00Z">
        <w:r w:rsidR="0020001F">
          <w:t xml:space="preserve">determine what is applicable. </w:t>
        </w:r>
      </w:ins>
      <w:ins w:id="163" w:author="Stephen Michell" w:date="2019-07-16T09:55:00Z">
        <w:r>
          <w:t xml:space="preserve"> </w:t>
        </w:r>
      </w:ins>
    </w:p>
    <w:p w14:paraId="01077248" w14:textId="77777777" w:rsidR="00371A8F" w:rsidRPr="00371A8F" w:rsidRDefault="00371A8F" w:rsidP="009913F9"/>
    <w:p w14:paraId="05EDAA17" w14:textId="77777777" w:rsidR="006E7DB9" w:rsidRPr="00B50B51" w:rsidRDefault="006E7DB9" w:rsidP="009866F9">
      <w:pPr>
        <w:pStyle w:val="berschrift1"/>
      </w:pPr>
      <w:bookmarkStart w:id="164" w:name="_Toc7089370"/>
      <w:r>
        <w:lastRenderedPageBreak/>
        <w:t>6. Specific Guidance for Python</w:t>
      </w:r>
      <w:bookmarkEnd w:id="164"/>
    </w:p>
    <w:p w14:paraId="09A2EDC1" w14:textId="77777777" w:rsidR="006E7DB9" w:rsidRDefault="006E7DB9" w:rsidP="006E7DB9">
      <w:pPr>
        <w:pStyle w:val="berschrift2"/>
      </w:pPr>
      <w:bookmarkStart w:id="165" w:name="_Toc7089371"/>
      <w:r>
        <w:t>6.1 General</w:t>
      </w:r>
      <w:bookmarkEnd w:id="165"/>
      <w:r>
        <w:t xml:space="preserve"> </w:t>
      </w:r>
    </w:p>
    <w:p w14:paraId="4A87BDD5" w14:textId="2F447648" w:rsidR="006E7DB9" w:rsidRDefault="006E7DB9" w:rsidP="009913F9">
      <w:commentRangeStart w:id="166"/>
      <w:commentRangeStart w:id="167"/>
      <w:r>
        <w:t>This clause contains specific advice for Python about the possible presence of vulnerabilities as described in TR 24772-1, and provides specific guidance on how to avoid them in Python code. This section mirrors TR 24772-1 clause 6 in that the vulnerability “Type System [IHN]” is found in 6.2 of TR 24772</w:t>
      </w:r>
      <w:r w:rsidRPr="00076C3F">
        <w:rPr>
          <w:sz w:val="20"/>
          <w:szCs w:val="20"/>
        </w:rPr>
        <w:t>–</w:t>
      </w:r>
      <w:r>
        <w:t xml:space="preserve">1, and Python specific guidance is found in clause 6.2 and subclauses in this </w:t>
      </w:r>
      <w:r w:rsidR="0011301E">
        <w:t>document</w:t>
      </w:r>
      <w:r>
        <w:t xml:space="preserve">. </w:t>
      </w:r>
      <w:commentRangeEnd w:id="166"/>
      <w:r w:rsidR="00F359AE">
        <w:rPr>
          <w:rStyle w:val="Kommentarzeichen"/>
        </w:rPr>
        <w:commentReference w:id="166"/>
      </w:r>
      <w:commentRangeEnd w:id="167"/>
      <w:r w:rsidR="00200A0B">
        <w:rPr>
          <w:rStyle w:val="Kommentarzeichen"/>
        </w:rPr>
        <w:commentReference w:id="167"/>
      </w:r>
    </w:p>
    <w:p w14:paraId="548A8179" w14:textId="3FB6F74D" w:rsidR="004C770C" w:rsidRPr="00CD6A7E" w:rsidRDefault="006E7DB9" w:rsidP="004C770C">
      <w:pPr>
        <w:pStyle w:val="berschrift2"/>
        <w:rPr>
          <w:lang w:bidi="en-US"/>
        </w:rPr>
      </w:pPr>
      <w:bookmarkStart w:id="168" w:name="_Ref420411525"/>
      <w:bookmarkStart w:id="169" w:name="_Toc7089372"/>
      <w:r>
        <w:rPr>
          <w:lang w:bidi="en-US"/>
        </w:rPr>
        <w:t>6.2</w:t>
      </w:r>
      <w:r w:rsidR="00AD5842">
        <w:rPr>
          <w:lang w:bidi="en-US"/>
        </w:rPr>
        <w:t xml:space="preserve"> </w:t>
      </w:r>
      <w:r w:rsidR="004C770C" w:rsidRPr="00CD6A7E">
        <w:rPr>
          <w:lang w:bidi="en-US"/>
        </w:rPr>
        <w:t>Type System [IHN]</w:t>
      </w:r>
      <w:bookmarkEnd w:id="143"/>
      <w:bookmarkEnd w:id="168"/>
      <w:bookmarkEnd w:id="169"/>
    </w:p>
    <w:p w14:paraId="6095EAC7" w14:textId="748F10D0" w:rsidR="004C770C" w:rsidRPr="00CD6A7E" w:rsidRDefault="006E7DB9" w:rsidP="009866F9">
      <w:pPr>
        <w:pStyle w:val="berschrift3"/>
        <w:rPr>
          <w:lang w:bidi="en-US"/>
        </w:rPr>
      </w:pPr>
      <w:r>
        <w:rPr>
          <w:lang w:bidi="en-US"/>
        </w:rPr>
        <w:t>6.2</w:t>
      </w:r>
      <w:r w:rsidR="004C770C" w:rsidRPr="00CD6A7E">
        <w:rPr>
          <w:lang w:bidi="en-US"/>
        </w:rPr>
        <w:t>.1</w:t>
      </w:r>
      <w:r w:rsidR="00AD5842">
        <w:rPr>
          <w:lang w:bidi="en-US"/>
        </w:rPr>
        <w:t xml:space="preserve"> </w:t>
      </w:r>
      <w:r w:rsidR="004C770C" w:rsidRPr="00CD6A7E">
        <w:rPr>
          <w:lang w:bidi="en-US"/>
        </w:rPr>
        <w:t>Applicability to language</w:t>
      </w:r>
    </w:p>
    <w:p w14:paraId="725CBCBE" w14:textId="77777777" w:rsidR="004C770C" w:rsidRPr="00CD6A7E" w:rsidRDefault="004C770C" w:rsidP="004C770C">
      <w:commentRangeStart w:id="170"/>
      <w:r w:rsidRPr="00CD6A7E">
        <w:t>Python abstracts all data as objects and every object has a type (in addition to an identity and a value). Extensions to Python, written in other languages, can define new types.</w:t>
      </w:r>
      <w:commentRangeEnd w:id="170"/>
      <w:r w:rsidR="00F359AE">
        <w:rPr>
          <w:rStyle w:val="Kommentarzeichen"/>
        </w:rPr>
        <w:commentReference w:id="170"/>
      </w:r>
    </w:p>
    <w:p w14:paraId="6AC1A6CD" w14:textId="77777777" w:rsidR="004C770C" w:rsidRPr="00CD6A7E" w:rsidRDefault="004C770C" w:rsidP="004C770C">
      <w:commentRangeStart w:id="171"/>
      <w:r w:rsidRPr="00CD6A7E">
        <w:t>Python is also a strongly typed language – you cannot perform operations on an object that are not valid for that type. Python’s dynamic typing is a key feature designed to promote polymorphism to provide flexibility. Another aspect of dynamic typing is a variable does not maintain any type information – that information is held by the object that the variable references at a specific time. A Python program is free to assign (bind), and reassign (rebind), any variable to any type of object at any time.</w:t>
      </w:r>
    </w:p>
    <w:p w14:paraId="22290853" w14:textId="4367431C" w:rsidR="004C770C" w:rsidRPr="00CD6A7E" w:rsidRDefault="004C770C" w:rsidP="004C770C">
      <w:r w:rsidRPr="00CD6A7E">
        <w:t>Variables are created when they are first assigned a value (</w:t>
      </w:r>
      <w:r>
        <w:t>see</w:t>
      </w:r>
      <w:r w:rsidR="0011301E">
        <w:t xml:space="preserve"> subclause</w:t>
      </w:r>
      <w:r>
        <w:t xml:space="preserve"> </w:t>
      </w:r>
      <w:r w:rsidR="00EA3DAB" w:rsidRPr="0071177D">
        <w:rPr>
          <w:rStyle w:val="hyperChar"/>
          <w:rFonts w:eastAsiaTheme="minorEastAsia"/>
        </w:rPr>
        <w:fldChar w:fldCharType="begin"/>
      </w:r>
      <w:r w:rsidR="00EA3DAB" w:rsidRPr="0071177D">
        <w:rPr>
          <w:rStyle w:val="hyperChar"/>
          <w:rFonts w:eastAsiaTheme="minorEastAsia"/>
        </w:rPr>
        <w:instrText xml:space="preserve"> REF _Ref357014778 \h </w:instrText>
      </w:r>
      <w:r w:rsidR="00EA3DAB">
        <w:rPr>
          <w:rStyle w:val="hyperChar"/>
          <w:rFonts w:eastAsiaTheme="minorEastAsia"/>
        </w:rPr>
        <w:instrText xml:space="preserve"> \* MERGEFORMAT </w:instrText>
      </w:r>
      <w:r w:rsidR="00EA3DAB" w:rsidRPr="0071177D">
        <w:rPr>
          <w:rStyle w:val="hyperChar"/>
          <w:rFonts w:eastAsiaTheme="minorEastAsia"/>
        </w:rPr>
      </w:r>
      <w:r w:rsidR="00EA3DAB" w:rsidRPr="0071177D">
        <w:rPr>
          <w:rStyle w:val="hyperChar"/>
          <w:rFonts w:eastAsiaTheme="minorEastAsia"/>
        </w:rPr>
        <w:fldChar w:fldCharType="separate"/>
      </w:r>
      <w:r w:rsidR="00DE5F8F" w:rsidRPr="00F359AE">
        <w:rPr>
          <w:rStyle w:val="hyperChar"/>
          <w:rFonts w:eastAsiaTheme="minorEastAsia"/>
        </w:rPr>
        <w:t>6.17 Choice of Clear Names [NAI]</w:t>
      </w:r>
      <w:r w:rsidR="00EA3DAB" w:rsidRPr="0071177D">
        <w:rPr>
          <w:rStyle w:val="hyperChar"/>
          <w:rFonts w:eastAsiaTheme="minorEastAsia"/>
        </w:rPr>
        <w:fldChar w:fldCharType="end"/>
      </w:r>
      <w:r>
        <w:t xml:space="preserve"> for </w:t>
      </w:r>
      <w:r w:rsidRPr="00CD6A7E">
        <w:t>more on this subject). Variables are generic in that they do not have a type, they simply reference objects which hold the object’s type information. Variables in an expression are replaced with the object they reference when that expression is evaluated therefore a variable must be explicitly assigned before being referenced otherwise a run-time exception is raised:</w:t>
      </w:r>
      <w:commentRangeEnd w:id="171"/>
      <w:r w:rsidR="00777554">
        <w:rPr>
          <w:rStyle w:val="Kommentarzeichen"/>
        </w:rPr>
        <w:commentReference w:id="171"/>
      </w:r>
    </w:p>
    <w:p w14:paraId="1B3129AD" w14:textId="77777777" w:rsidR="004C770C" w:rsidRPr="00CD6A7E" w:rsidRDefault="004C770C" w:rsidP="004C770C">
      <w:pPr>
        <w:widowControl w:val="0"/>
        <w:suppressLineNumbers/>
        <w:overflowPunct w:val="0"/>
        <w:adjustRightInd w:val="0"/>
        <w:spacing w:after="0"/>
        <w:ind w:left="720"/>
        <w:rPr>
          <w:rFonts w:ascii="Courier New" w:eastAsia="Times New Roman" w:hAnsi="Courier New" w:cs="Courier New"/>
          <w:kern w:val="28"/>
        </w:rPr>
      </w:pPr>
      <w:r w:rsidRPr="00CD6A7E">
        <w:rPr>
          <w:rFonts w:ascii="Courier New" w:eastAsia="Times New Roman" w:hAnsi="Courier New" w:cs="Courier New"/>
          <w:kern w:val="28"/>
        </w:rPr>
        <w:t xml:space="preserve">a = 1 </w:t>
      </w:r>
    </w:p>
    <w:p w14:paraId="48189D4D" w14:textId="77777777"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rPr>
      </w:pPr>
      <w:r w:rsidRPr="00CD6A7E">
        <w:rPr>
          <w:rFonts w:ascii="Courier New" w:eastAsia="Times New Roman" w:hAnsi="Courier New" w:cs="Courier New"/>
          <w:kern w:val="28"/>
        </w:rPr>
        <w:t>if a == 1 : print(b) # error – b is not defined</w:t>
      </w:r>
    </w:p>
    <w:p w14:paraId="73576970" w14:textId="77777777" w:rsidR="004C770C" w:rsidRPr="00CD6A7E" w:rsidRDefault="004C770C" w:rsidP="004C770C">
      <w:r w:rsidRPr="00CD6A7E">
        <w:t xml:space="preserve">When line 1 above is interpreted an object of type </w:t>
      </w:r>
      <w:r w:rsidRPr="00CD6A7E">
        <w:rPr>
          <w:rFonts w:ascii="Courier New" w:hAnsi="Courier New" w:cs="Courier New"/>
          <w:kern w:val="28"/>
          <w:lang w:val="en-GB"/>
        </w:rPr>
        <w:t>integer</w:t>
      </w:r>
      <w:r w:rsidRPr="00CD6A7E">
        <w:t xml:space="preserve"> is created to hold the value </w:t>
      </w:r>
      <w:r w:rsidRPr="00CD6A7E">
        <w:rPr>
          <w:rFonts w:ascii="Courier New" w:hAnsi="Courier New" w:cs="Courier New"/>
          <w:kern w:val="28"/>
          <w:lang w:val="en-GB"/>
        </w:rPr>
        <w:t>1</w:t>
      </w:r>
      <w:r w:rsidRPr="00CD6A7E">
        <w:t xml:space="preserve"> and the variable </w:t>
      </w:r>
      <w:r w:rsidRPr="00CD6A7E">
        <w:rPr>
          <w:rFonts w:ascii="Courier New" w:hAnsi="Courier New" w:cs="Courier New"/>
          <w:kern w:val="28"/>
          <w:lang w:val="en-GB"/>
        </w:rPr>
        <w:t>a</w:t>
      </w:r>
      <w:r w:rsidRPr="00CD6A7E">
        <w:t xml:space="preserve"> is created and linked to that object. The second line illustrates how an error is raised if a variable (</w:t>
      </w:r>
      <w:r w:rsidRPr="00CD6A7E">
        <w:rPr>
          <w:rFonts w:ascii="Courier New" w:hAnsi="Courier New" w:cs="Courier New"/>
          <w:kern w:val="28"/>
          <w:lang w:val="en-GB"/>
        </w:rPr>
        <w:t>b</w:t>
      </w:r>
      <w:r w:rsidRPr="00CD6A7E">
        <w:t xml:space="preserve"> in this case) is referenced before being assigned to an object.</w:t>
      </w:r>
    </w:p>
    <w:p w14:paraId="7B74DF0D"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a = 1</w:t>
      </w:r>
    </w:p>
    <w:p w14:paraId="4D9DEF2E"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b = a</w:t>
      </w:r>
    </w:p>
    <w:p w14:paraId="3EEDA27C"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a = 'x'</w:t>
      </w:r>
    </w:p>
    <w:p w14:paraId="3D7F42AB" w14:textId="77777777"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rPr>
      </w:pPr>
      <w:r w:rsidRPr="00CD6A7E">
        <w:rPr>
          <w:rFonts w:ascii="Courier New" w:eastAsia="Times New Roman" w:hAnsi="Courier New" w:cs="Courier New"/>
          <w:kern w:val="28"/>
        </w:rPr>
        <w:t>print(a,b)#=&gt; x 1</w:t>
      </w:r>
    </w:p>
    <w:p w14:paraId="562D68DF" w14:textId="6B865705" w:rsidR="004C770C" w:rsidRPr="00CD6A7E" w:rsidRDefault="004C770C" w:rsidP="004C770C">
      <w:r w:rsidRPr="00CD6A7E">
        <w:t xml:space="preserve">Variables can share references as above – </w:t>
      </w:r>
      <w:r w:rsidRPr="00CD6A7E">
        <w:rPr>
          <w:rFonts w:ascii="Courier New" w:hAnsi="Courier New" w:cs="Courier New"/>
          <w:kern w:val="28"/>
          <w:lang w:val="en-GB"/>
        </w:rPr>
        <w:t>b</w:t>
      </w:r>
      <w:r w:rsidRPr="00CD6A7E">
        <w:t xml:space="preserve"> is assigned to the same object as </w:t>
      </w:r>
      <w:r w:rsidRPr="00CD6A7E">
        <w:rPr>
          <w:rFonts w:ascii="Courier New" w:hAnsi="Courier New" w:cs="Courier New"/>
          <w:kern w:val="28"/>
          <w:lang w:val="en-GB"/>
        </w:rPr>
        <w:t>a</w:t>
      </w:r>
      <w:r w:rsidRPr="00CD6A7E">
        <w:t xml:space="preserve">.  This is known as a shared reference. If </w:t>
      </w:r>
      <w:r w:rsidRPr="00CD6A7E">
        <w:rPr>
          <w:rFonts w:ascii="Courier New" w:hAnsi="Courier New" w:cs="Courier New"/>
          <w:kern w:val="28"/>
          <w:lang w:val="en-GB"/>
        </w:rPr>
        <w:t>a</w:t>
      </w:r>
      <w:r w:rsidRPr="00CD6A7E">
        <w:t xml:space="preserve"> is later reassigned to another object (as in line 3 above), </w:t>
      </w:r>
      <w:r w:rsidRPr="00CD6A7E">
        <w:rPr>
          <w:rFonts w:ascii="Courier New" w:hAnsi="Courier New" w:cs="Courier New"/>
          <w:kern w:val="28"/>
          <w:lang w:val="en-GB"/>
        </w:rPr>
        <w:t>b</w:t>
      </w:r>
      <w:r w:rsidRPr="00CD6A7E">
        <w:t xml:space="preserve"> will still be assigned to the initial object that </w:t>
      </w:r>
      <w:r w:rsidRPr="00CD6A7E">
        <w:rPr>
          <w:rFonts w:ascii="Courier New" w:hAnsi="Courier New" w:cs="Courier New"/>
          <w:kern w:val="28"/>
          <w:lang w:val="en-GB"/>
        </w:rPr>
        <w:t>a</w:t>
      </w:r>
      <w:r w:rsidRPr="00CD6A7E">
        <w:t xml:space="preserve"> was assigned to when </w:t>
      </w:r>
      <w:r w:rsidRPr="00CD6A7E">
        <w:rPr>
          <w:rFonts w:ascii="Courier New" w:hAnsi="Courier New" w:cs="Courier New"/>
          <w:kern w:val="28"/>
          <w:lang w:val="en-GB"/>
        </w:rPr>
        <w:t>b</w:t>
      </w:r>
      <w:r w:rsidRPr="00CD6A7E">
        <w:t xml:space="preserve"> shared the reference, in this case </w:t>
      </w:r>
      <w:r w:rsidRPr="00CD6A7E">
        <w:rPr>
          <w:rFonts w:ascii="Courier New" w:hAnsi="Courier New" w:cs="Courier New"/>
        </w:rPr>
        <w:t xml:space="preserve">b </w:t>
      </w:r>
      <w:r w:rsidRPr="00CD6A7E">
        <w:t>would equal to 1.</w:t>
      </w:r>
    </w:p>
    <w:p w14:paraId="271D092E" w14:textId="77777777" w:rsidR="004C770C" w:rsidRPr="00CD6A7E" w:rsidRDefault="004C770C" w:rsidP="004C770C">
      <w:r w:rsidRPr="00CD6A7E">
        <w:t>The subject of shared references requires particular care since its effect varies according to the rules for in-place object changes. In-places object changes are allowed only for mutable (</w:t>
      </w:r>
      <w:r w:rsidR="000403AC">
        <w:t>that is</w:t>
      </w:r>
      <w:r w:rsidRPr="00CD6A7E">
        <w:t xml:space="preserve">, alterable) objects.  Numeric </w:t>
      </w:r>
      <w:r w:rsidRPr="00CD6A7E">
        <w:lastRenderedPageBreak/>
        <w:t>objects and strings are immutable (unalterable).  Lists and dictionaries are mutable which affects how shared references operate as below:</w:t>
      </w:r>
    </w:p>
    <w:p w14:paraId="1FF5FF35"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a = [1,2,3]</w:t>
      </w:r>
    </w:p>
    <w:p w14:paraId="3B4C5165"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b = a</w:t>
      </w:r>
    </w:p>
    <w:p w14:paraId="79DB71EB"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a[0] = 7</w:t>
      </w:r>
    </w:p>
    <w:p w14:paraId="72AE4997"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print(a) # [7, 2, 3]</w:t>
      </w:r>
    </w:p>
    <w:p w14:paraId="234A2490" w14:textId="77777777"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rPr>
      </w:pPr>
      <w:r w:rsidRPr="00CD6A7E">
        <w:rPr>
          <w:rFonts w:ascii="Courier New" w:eastAsia="Times New Roman" w:hAnsi="Courier New" w:cs="Courier New"/>
          <w:kern w:val="28"/>
        </w:rPr>
        <w:t>print(b) # [7, 2, 3]</w:t>
      </w:r>
    </w:p>
    <w:p w14:paraId="6E6961C8" w14:textId="47342509" w:rsidR="004C770C" w:rsidRPr="00CD6A7E" w:rsidRDefault="004C770C" w:rsidP="004C770C">
      <w:r w:rsidRPr="00CD6A7E">
        <w:t xml:space="preserve">In the example above, </w:t>
      </w:r>
      <w:r w:rsidRPr="00CD6A7E">
        <w:rPr>
          <w:rFonts w:ascii="Courier New" w:hAnsi="Courier New" w:cs="Courier New"/>
          <w:kern w:val="28"/>
          <w:lang w:val="en-GB"/>
        </w:rPr>
        <w:t>a</w:t>
      </w:r>
      <w:r w:rsidRPr="00CD6A7E">
        <w:t xml:space="preserve"> and </w:t>
      </w:r>
      <w:r w:rsidRPr="00CD6A7E">
        <w:rPr>
          <w:rFonts w:ascii="Courier New" w:hAnsi="Courier New" w:cs="Courier New"/>
          <w:kern w:val="28"/>
          <w:lang w:val="en-GB"/>
        </w:rPr>
        <w:t>b</w:t>
      </w:r>
      <w:r w:rsidRPr="00CD6A7E">
        <w:t xml:space="preserve"> have a shared reference to the same list object so a change to that list object affects both references. If the shared reference effects are not well understood the change to </w:t>
      </w:r>
      <w:r w:rsidRPr="00CD6A7E">
        <w:rPr>
          <w:rFonts w:ascii="Courier New" w:hAnsi="Courier New" w:cs="Courier New"/>
          <w:kern w:val="28"/>
          <w:lang w:val="en-GB"/>
        </w:rPr>
        <w:t>b</w:t>
      </w:r>
      <w:r w:rsidRPr="00CD6A7E">
        <w:t xml:space="preserve"> can cause unexpected results.</w:t>
      </w:r>
    </w:p>
    <w:p w14:paraId="5BD91BB5" w14:textId="77777777" w:rsidR="004C770C" w:rsidRPr="00CD6A7E" w:rsidRDefault="004C770C" w:rsidP="004C770C">
      <w:r w:rsidRPr="00CD6A7E">
        <w:t>Automatic conversion occurs only for numeric types of objects.  Python converts (coerces) from the simplest type up to the most complex type whenever different numeric types are mixed in an expression. For example:</w:t>
      </w:r>
    </w:p>
    <w:p w14:paraId="3308D7E1"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a = 1</w:t>
      </w:r>
    </w:p>
    <w:p w14:paraId="754EA681"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b = 2.0</w:t>
      </w:r>
    </w:p>
    <w:p w14:paraId="6556A5E9" w14:textId="77777777"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rPr>
      </w:pPr>
      <w:r w:rsidRPr="00CD6A7E">
        <w:rPr>
          <w:rFonts w:ascii="Miriam Fixed" w:eastAsia="Times New Roman" w:hAnsi="Miriam Fixed" w:cs="Miriam Fixed"/>
          <w:kern w:val="28"/>
        </w:rPr>
        <w:t>c =</w:t>
      </w:r>
      <w:r w:rsidRPr="00CD6A7E">
        <w:rPr>
          <w:rFonts w:ascii="Courier New" w:eastAsia="Times New Roman" w:hAnsi="Courier New" w:cs="Courier New"/>
          <w:kern w:val="28"/>
        </w:rPr>
        <w:t xml:space="preserve"> a + b; print(c) #=&gt; 3.0</w:t>
      </w:r>
    </w:p>
    <w:p w14:paraId="4827D002" w14:textId="77777777" w:rsidR="004C770C" w:rsidRPr="00CD6A7E" w:rsidRDefault="004C770C" w:rsidP="004C770C">
      <w:r w:rsidRPr="00CD6A7E">
        <w:t xml:space="preserve">In the example above, the integer </w:t>
      </w:r>
      <w:r w:rsidRPr="00CD6A7E">
        <w:rPr>
          <w:rFonts w:ascii="Courier New" w:hAnsi="Courier New" w:cs="Courier New"/>
          <w:kern w:val="28"/>
          <w:lang w:val="en-GB"/>
        </w:rPr>
        <w:t>a</w:t>
      </w:r>
      <w:r w:rsidRPr="00CD6A7E">
        <w:t xml:space="preserve"> is converted up to floating point (</w:t>
      </w:r>
      <w:r w:rsidR="000403AC">
        <w:t>that is</w:t>
      </w:r>
      <w:r w:rsidRPr="00CD6A7E">
        <w:t xml:space="preserve">, </w:t>
      </w:r>
      <w:r w:rsidRPr="00CD6A7E">
        <w:rPr>
          <w:rFonts w:ascii="Courier New" w:hAnsi="Courier New" w:cs="Courier New"/>
          <w:kern w:val="28"/>
          <w:lang w:val="en-GB"/>
        </w:rPr>
        <w:t>1.0</w:t>
      </w:r>
      <w:r w:rsidRPr="00CD6A7E">
        <w:t xml:space="preserve">) before the operation is performed. The object referred to by </w:t>
      </w:r>
      <w:r w:rsidRPr="00CD6A7E">
        <w:rPr>
          <w:rFonts w:ascii="Courier New" w:hAnsi="Courier New" w:cs="Courier New"/>
          <w:kern w:val="28"/>
          <w:lang w:val="en-GB"/>
        </w:rPr>
        <w:t>a</w:t>
      </w:r>
      <w:r w:rsidRPr="00CD6A7E">
        <w:t xml:space="preserve"> is not affected – only the intermediate values used to resolve the expression are converted. If the programmer does not realize this conversion takes place he may expect that </w:t>
      </w:r>
      <w:r w:rsidRPr="00CD6A7E">
        <w:rPr>
          <w:rFonts w:ascii="Courier New" w:hAnsi="Courier New" w:cs="Courier New"/>
          <w:kern w:val="28"/>
          <w:lang w:val="en-GB"/>
        </w:rPr>
        <w:t>c</w:t>
      </w:r>
      <w:r w:rsidRPr="00CD6A7E">
        <w:t xml:space="preserve"> is an integer and use it accordingly which could lead to unexpected results.</w:t>
      </w:r>
    </w:p>
    <w:p w14:paraId="3A63B9F0" w14:textId="77777777" w:rsidR="004C770C" w:rsidRPr="00CD6A7E" w:rsidRDefault="004C770C" w:rsidP="004C770C">
      <w:r w:rsidRPr="00CD6A7E">
        <w:t>Automatic conversion also occurs when an integer becomes too large to fit within the constraints of the large integer specified in the language (typically C) used to create the Python interpreter. When an integer becomes too large to fit into that range it is converted to an unlimited precision integer of arbitrary length.</w:t>
      </w:r>
    </w:p>
    <w:p w14:paraId="1EE10488" w14:textId="367DAF0D" w:rsidR="004C770C" w:rsidRPr="00CD6A7E" w:rsidRDefault="004C770C" w:rsidP="004C770C">
      <w:r w:rsidRPr="00CD6A7E">
        <w:t>Explicit conversion methods can also be used to explicitly convert between types though this is seldom required since Python will automatically convert as required. Examples include:</w:t>
      </w:r>
    </w:p>
    <w:p w14:paraId="39778ECD"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a = int(1.6666) # a converted to 1</w:t>
      </w:r>
    </w:p>
    <w:p w14:paraId="3AAE2D8F"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b = float(1) # b converted to 1.0</w:t>
      </w:r>
    </w:p>
    <w:p w14:paraId="47168DAE"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c = int(</w:t>
      </w:r>
      <w:r w:rsidRPr="00CD6A7E">
        <w:rPr>
          <w:rFonts w:ascii="Courier New" w:eastAsia="Times New Roman" w:hAnsi="Courier New" w:cs="Courier New"/>
          <w:color w:val="1F497D" w:themeColor="text2"/>
          <w:kern w:val="28"/>
        </w:rPr>
        <w:t>'</w:t>
      </w:r>
      <w:r w:rsidRPr="00CD6A7E">
        <w:rPr>
          <w:rFonts w:ascii="Courier New" w:eastAsia="Times New Roman" w:hAnsi="Courier New" w:cs="Courier New"/>
          <w:kern w:val="28"/>
        </w:rPr>
        <w:t>10</w:t>
      </w:r>
      <w:r w:rsidRPr="00CD6A7E">
        <w:rPr>
          <w:rFonts w:ascii="Courier New" w:eastAsia="Times New Roman" w:hAnsi="Courier New" w:cs="Courier New"/>
          <w:color w:val="1F497D" w:themeColor="text2"/>
          <w:kern w:val="28"/>
        </w:rPr>
        <w:t>'</w:t>
      </w:r>
      <w:r w:rsidRPr="00CD6A7E">
        <w:rPr>
          <w:rFonts w:ascii="Courier New" w:eastAsia="Times New Roman" w:hAnsi="Courier New" w:cs="Courier New"/>
          <w:kern w:val="28"/>
        </w:rPr>
        <w:t>) # c integer 10 created from a string</w:t>
      </w:r>
    </w:p>
    <w:p w14:paraId="47463808"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d = str(10) # d string </w:t>
      </w:r>
      <w:r w:rsidRPr="00CD6A7E">
        <w:rPr>
          <w:rFonts w:ascii="Courier New" w:eastAsia="Times New Roman" w:hAnsi="Courier New" w:cs="Courier New"/>
          <w:color w:val="1F497D" w:themeColor="text2"/>
          <w:kern w:val="28"/>
        </w:rPr>
        <w:t>'</w:t>
      </w:r>
      <w:r w:rsidRPr="00CD6A7E">
        <w:rPr>
          <w:rFonts w:ascii="Courier New" w:eastAsia="Times New Roman" w:hAnsi="Courier New" w:cs="Courier New"/>
          <w:kern w:val="28"/>
        </w:rPr>
        <w:t>10</w:t>
      </w:r>
      <w:r w:rsidRPr="00CD6A7E">
        <w:rPr>
          <w:rFonts w:ascii="Courier New" w:eastAsia="Times New Roman" w:hAnsi="Courier New" w:cs="Courier New"/>
          <w:color w:val="1F497D" w:themeColor="text2"/>
          <w:kern w:val="28"/>
        </w:rPr>
        <w:t>'</w:t>
      </w:r>
      <w:r w:rsidRPr="00CD6A7E">
        <w:rPr>
          <w:rFonts w:ascii="Courier New" w:eastAsia="Times New Roman" w:hAnsi="Courier New" w:cs="Courier New"/>
          <w:kern w:val="28"/>
        </w:rPr>
        <w:t xml:space="preserve"> created from an integer</w:t>
      </w:r>
    </w:p>
    <w:p w14:paraId="6BE0735B"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e = ord(</w:t>
      </w:r>
      <w:r w:rsidRPr="00CD6A7E">
        <w:rPr>
          <w:rFonts w:ascii="Courier New" w:eastAsia="Times New Roman" w:hAnsi="Courier New" w:cs="Courier New"/>
          <w:color w:val="1F497D" w:themeColor="text2"/>
          <w:kern w:val="28"/>
        </w:rPr>
        <w:t>'</w:t>
      </w:r>
      <w:r w:rsidRPr="00CD6A7E">
        <w:rPr>
          <w:rFonts w:ascii="Courier New" w:eastAsia="Times New Roman" w:hAnsi="Courier New" w:cs="Courier New"/>
          <w:kern w:val="28"/>
        </w:rPr>
        <w:t>x</w:t>
      </w:r>
      <w:r w:rsidRPr="00CD6A7E">
        <w:rPr>
          <w:rFonts w:ascii="Courier New" w:eastAsia="Times New Roman" w:hAnsi="Courier New" w:cs="Courier New"/>
          <w:color w:val="1F497D" w:themeColor="text2"/>
          <w:kern w:val="28"/>
        </w:rPr>
        <w:t>'</w:t>
      </w:r>
      <w:r w:rsidRPr="00CD6A7E">
        <w:rPr>
          <w:rFonts w:ascii="Courier New" w:eastAsia="Times New Roman" w:hAnsi="Courier New" w:cs="Courier New"/>
          <w:kern w:val="28"/>
        </w:rPr>
        <w:t>) # e integer assigned integer value 120</w:t>
      </w:r>
    </w:p>
    <w:p w14:paraId="1CB64BD8" w14:textId="77777777"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rPr>
      </w:pPr>
      <w:r w:rsidRPr="00CD6A7E">
        <w:rPr>
          <w:rFonts w:ascii="Courier New" w:eastAsia="Times New Roman" w:hAnsi="Courier New" w:cs="Courier New"/>
          <w:kern w:val="28"/>
        </w:rPr>
        <w:t xml:space="preserve">f = chr(121) # f assigned the string </w:t>
      </w:r>
      <w:r w:rsidRPr="00CD6A7E">
        <w:rPr>
          <w:rFonts w:ascii="Courier New" w:eastAsia="Times New Roman" w:hAnsi="Courier New" w:cs="Courier New"/>
          <w:color w:val="1F497D" w:themeColor="text2"/>
          <w:kern w:val="28"/>
        </w:rPr>
        <w:t>'</w:t>
      </w:r>
      <w:r w:rsidRPr="00CD6A7E">
        <w:rPr>
          <w:rFonts w:ascii="Courier New" w:eastAsia="Times New Roman" w:hAnsi="Courier New" w:cs="Courier New"/>
          <w:kern w:val="28"/>
        </w:rPr>
        <w:t>y</w:t>
      </w:r>
      <w:r w:rsidRPr="00CD6A7E">
        <w:rPr>
          <w:rFonts w:ascii="Courier New" w:eastAsia="Times New Roman" w:hAnsi="Courier New" w:cs="Courier New"/>
          <w:color w:val="1F497D" w:themeColor="text2"/>
          <w:kern w:val="28"/>
        </w:rPr>
        <w:t>'</w:t>
      </w:r>
    </w:p>
    <w:p w14:paraId="18885298" w14:textId="77777777" w:rsidR="004C770C" w:rsidRPr="00CD6A7E" w:rsidRDefault="004C770C" w:rsidP="004C770C">
      <w:r w:rsidRPr="00CD6A7E">
        <w:t>Dynamic typing is a key feature of Python which promotes polymorphism for flexibility. Strict typing can, however, be imposed:</w:t>
      </w:r>
    </w:p>
    <w:p w14:paraId="40D562BE"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a = </w:t>
      </w:r>
      <w:r w:rsidRPr="00CD6A7E">
        <w:rPr>
          <w:rFonts w:ascii="Courier New" w:eastAsia="Times New Roman" w:hAnsi="Courier New" w:cs="Courier New"/>
          <w:color w:val="1F497D" w:themeColor="text2"/>
          <w:kern w:val="28"/>
        </w:rPr>
        <w:t>'</w:t>
      </w:r>
      <w:r w:rsidRPr="00CD6A7E">
        <w:rPr>
          <w:rFonts w:ascii="Courier New" w:eastAsia="Times New Roman" w:hAnsi="Courier New" w:cs="Courier New"/>
          <w:kern w:val="28"/>
        </w:rPr>
        <w:t>abc</w:t>
      </w:r>
      <w:r w:rsidRPr="00CD6A7E">
        <w:rPr>
          <w:rFonts w:ascii="Courier New" w:eastAsia="Times New Roman" w:hAnsi="Courier New" w:cs="Courier New"/>
          <w:color w:val="1F497D" w:themeColor="text2"/>
          <w:kern w:val="28"/>
        </w:rPr>
        <w:t>'</w:t>
      </w:r>
      <w:r w:rsidRPr="00CD6A7E">
        <w:rPr>
          <w:rFonts w:ascii="Courier New" w:eastAsia="Times New Roman" w:hAnsi="Courier New" w:cs="Courier New"/>
          <w:kern w:val="28"/>
        </w:rPr>
        <w:t xml:space="preserve"> # a refers to a string object</w:t>
      </w:r>
    </w:p>
    <w:p w14:paraId="5539DE7A" w14:textId="77777777"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rPr>
      </w:pPr>
      <w:r w:rsidRPr="00CD6A7E">
        <w:rPr>
          <w:rFonts w:ascii="Courier New" w:eastAsia="Times New Roman" w:hAnsi="Courier New" w:cs="Courier New"/>
          <w:kern w:val="28"/>
        </w:rPr>
        <w:t>if isinstance(a, str): print(</w:t>
      </w:r>
      <w:r w:rsidRPr="00CD6A7E">
        <w:rPr>
          <w:rFonts w:ascii="Courier New" w:eastAsia="Times New Roman" w:hAnsi="Courier New" w:cs="Courier New"/>
          <w:color w:val="1F497D" w:themeColor="text2"/>
          <w:kern w:val="28"/>
        </w:rPr>
        <w:t>'</w:t>
      </w:r>
      <w:r w:rsidRPr="00CD6A7E">
        <w:rPr>
          <w:rFonts w:ascii="Courier New" w:eastAsia="Times New Roman" w:hAnsi="Courier New" w:cs="Courier New"/>
          <w:kern w:val="28"/>
        </w:rPr>
        <w:t>a type is string</w:t>
      </w:r>
      <w:r w:rsidRPr="00CD6A7E">
        <w:rPr>
          <w:rFonts w:ascii="Courier New" w:eastAsia="Times New Roman" w:hAnsi="Courier New" w:cs="Courier New"/>
          <w:color w:val="1F497D" w:themeColor="text2"/>
          <w:kern w:val="28"/>
        </w:rPr>
        <w:t>'</w:t>
      </w:r>
      <w:r w:rsidRPr="00CD6A7E">
        <w:rPr>
          <w:rFonts w:ascii="Courier New" w:eastAsia="Times New Roman" w:hAnsi="Courier New" w:cs="Courier New"/>
          <w:kern w:val="28"/>
        </w:rPr>
        <w:t>)</w:t>
      </w:r>
    </w:p>
    <w:p w14:paraId="2818C4CA" w14:textId="213CECC2" w:rsidR="004C770C" w:rsidRDefault="004C770C" w:rsidP="004C770C">
      <w:r w:rsidRPr="00CD6A7E">
        <w:t>Using code to explicitly check the type of an object is strongly discouraged in Python since it defeats the benefit that dynamic typing provides - flexibility which allows functions to potentially operate correctly with objects of more than one type.</w:t>
      </w:r>
    </w:p>
    <w:p w14:paraId="39538E05" w14:textId="2D34D52E" w:rsidR="00F615BA" w:rsidRPr="00F615BA" w:rsidRDefault="005700B5" w:rsidP="004C770C">
      <w:r>
        <w:lastRenderedPageBreak/>
        <w:t xml:space="preserve">Gradual typing </w:t>
      </w:r>
      <w:r w:rsidR="007F5C6E">
        <w:t xml:space="preserve">in </w:t>
      </w:r>
      <w:r>
        <w:t xml:space="preserve">Python </w:t>
      </w:r>
      <w:r w:rsidR="007F5C6E">
        <w:t xml:space="preserve">allows </w:t>
      </w:r>
      <w:r w:rsidR="003B0749">
        <w:t xml:space="preserve">optional </w:t>
      </w:r>
      <w:r w:rsidR="007F5C6E">
        <w:t>annotations to be added to</w:t>
      </w:r>
      <w:r w:rsidR="00D801E9">
        <w:t xml:space="preserve"> dynamic </w:t>
      </w:r>
      <w:r w:rsidR="007F5C6E">
        <w:t>va</w:t>
      </w:r>
      <w:r w:rsidR="00D801E9">
        <w:t>riables</w:t>
      </w:r>
      <w:r w:rsidR="007F5C6E">
        <w:t xml:space="preserve"> </w:t>
      </w:r>
      <w:r w:rsidR="00D801E9">
        <w:t xml:space="preserve">creating statically typed </w:t>
      </w:r>
      <w:r w:rsidR="00E51FC2">
        <w:t>va</w:t>
      </w:r>
      <w:r w:rsidR="00E52E2C">
        <w:t>riables</w:t>
      </w:r>
      <w:r w:rsidR="00C84A63">
        <w:t>.</w:t>
      </w:r>
      <w:r w:rsidR="00D801E9">
        <w:t xml:space="preserve"> </w:t>
      </w:r>
      <w:r w:rsidR="00C84A63">
        <w:t xml:space="preserve"> </w:t>
      </w:r>
      <w:r w:rsidR="007F5C6E">
        <w:t xml:space="preserve">This </w:t>
      </w:r>
      <w:r w:rsidR="00D801E9">
        <w:t>lets</w:t>
      </w:r>
      <w:r w:rsidR="007F5C6E">
        <w:t xml:space="preserve"> Python programs contain </w:t>
      </w:r>
      <w:r w:rsidR="00D801E9">
        <w:t>both dynamic</w:t>
      </w:r>
      <w:r w:rsidR="007F5C6E">
        <w:t xml:space="preserve"> </w:t>
      </w:r>
      <w:r w:rsidR="00D801E9">
        <w:t>va</w:t>
      </w:r>
      <w:r w:rsidR="00E52E2C">
        <w:t>riables</w:t>
      </w:r>
      <w:r w:rsidR="00D801E9">
        <w:t>, while adding the error-checking benefits of stat</w:t>
      </w:r>
      <w:r w:rsidR="007F5C6E">
        <w:t xml:space="preserve">ic variables. </w:t>
      </w:r>
      <w:r w:rsidR="00F615BA">
        <w:t>Python tools provide static type checkers such as</w:t>
      </w:r>
      <w:r w:rsidR="00BA3474">
        <w:t xml:space="preserve"> PyCharm</w:t>
      </w:r>
      <w:r w:rsidR="00BA3474" w:rsidRPr="00BA3474">
        <w:t>,</w:t>
      </w:r>
      <w:r w:rsidR="00F615BA" w:rsidRPr="00BA3474">
        <w:t xml:space="preserve"> mypy</w:t>
      </w:r>
      <w:r w:rsidR="00BA3474">
        <w:t>,</w:t>
      </w:r>
      <w:r w:rsidR="00F615BA" w:rsidRPr="00BA3474">
        <w:t xml:space="preserve"> and pytype that</w:t>
      </w:r>
      <w:r w:rsidR="00F615BA">
        <w:t xml:space="preserve"> assis</w:t>
      </w:r>
      <w:r w:rsidR="00B459C3">
        <w:t>t</w:t>
      </w:r>
      <w:r w:rsidR="00F615BA">
        <w:t xml:space="preserve"> users in avoiding the misuse of declared types in Python.</w:t>
      </w:r>
    </w:p>
    <w:p w14:paraId="59424463" w14:textId="59CBD769" w:rsidR="004C770C" w:rsidRPr="00CD6A7E" w:rsidRDefault="001456BA" w:rsidP="009866F9">
      <w:pPr>
        <w:pStyle w:val="berschrift3"/>
        <w:rPr>
          <w:lang w:bidi="en-US"/>
        </w:rPr>
      </w:pPr>
      <w:r>
        <w:rPr>
          <w:lang w:bidi="en-US"/>
        </w:rPr>
        <w:t>6.2</w:t>
      </w:r>
      <w:r w:rsidR="004C770C" w:rsidRPr="00CD6A7E">
        <w:rPr>
          <w:lang w:bidi="en-US"/>
        </w:rPr>
        <w:t>.2</w:t>
      </w:r>
      <w:r w:rsidR="00AD5842">
        <w:rPr>
          <w:lang w:bidi="en-US"/>
        </w:rPr>
        <w:t xml:space="preserve"> </w:t>
      </w:r>
      <w:r w:rsidR="004C770C" w:rsidRPr="00CD6A7E">
        <w:rPr>
          <w:lang w:bidi="en-US"/>
        </w:rPr>
        <w:t>Guidance to language users</w:t>
      </w:r>
    </w:p>
    <w:p w14:paraId="3969B3EC" w14:textId="70318372" w:rsidR="00DA7483" w:rsidRDefault="00D01002" w:rsidP="004C770C">
      <w:pPr>
        <w:pStyle w:val="Listenabsatz"/>
        <w:widowControl w:val="0"/>
        <w:numPr>
          <w:ilvl w:val="0"/>
          <w:numId w:val="388"/>
        </w:numPr>
        <w:suppressLineNumbers/>
        <w:overflowPunct w:val="0"/>
        <w:adjustRightInd w:val="0"/>
        <w:spacing w:after="120"/>
        <w:rPr>
          <w:rFonts w:ascii="Calibri" w:eastAsia="Times New Roman" w:hAnsi="Calibri"/>
        </w:rPr>
      </w:pPr>
      <w:r>
        <w:rPr>
          <w:rFonts w:ascii="Calibri" w:eastAsia="Times New Roman" w:hAnsi="Calibri"/>
        </w:rPr>
        <w:t>Follow the guidance contained in</w:t>
      </w:r>
      <w:r w:rsidR="00DA7483">
        <w:rPr>
          <w:rFonts w:ascii="Calibri" w:eastAsia="Times New Roman" w:hAnsi="Calibri"/>
        </w:rPr>
        <w:t xml:space="preserve"> TR 24772-1 </w:t>
      </w:r>
      <w:commentRangeStart w:id="172"/>
      <w:r w:rsidR="00DA7483">
        <w:rPr>
          <w:rFonts w:ascii="Calibri" w:eastAsia="Times New Roman" w:hAnsi="Calibri"/>
        </w:rPr>
        <w:t>clause</w:t>
      </w:r>
      <w:commentRangeEnd w:id="172"/>
      <w:r w:rsidR="00B62E57">
        <w:rPr>
          <w:rStyle w:val="Kommentarzeichen"/>
        </w:rPr>
        <w:commentReference w:id="172"/>
      </w:r>
      <w:r w:rsidR="00DA7483">
        <w:rPr>
          <w:rFonts w:ascii="Calibri" w:eastAsia="Times New Roman" w:hAnsi="Calibri"/>
        </w:rPr>
        <w:t xml:space="preserve"> 6.3.5</w:t>
      </w:r>
      <w:ins w:id="173" w:author="Stephen Michell" w:date="2019-07-16T05:29:00Z">
        <w:r w:rsidR="00F359AE">
          <w:rPr>
            <w:rFonts w:ascii="Calibri" w:eastAsia="Times New Roman" w:hAnsi="Calibri"/>
          </w:rPr>
          <w:t>.</w:t>
        </w:r>
      </w:ins>
    </w:p>
    <w:p w14:paraId="12E0D4C5" w14:textId="172C59E5" w:rsidR="00566492" w:rsidRDefault="00566492" w:rsidP="004C770C">
      <w:pPr>
        <w:pStyle w:val="Listenabsatz"/>
        <w:widowControl w:val="0"/>
        <w:numPr>
          <w:ilvl w:val="0"/>
          <w:numId w:val="388"/>
        </w:numPr>
        <w:suppressLineNumbers/>
        <w:overflowPunct w:val="0"/>
        <w:adjustRightInd w:val="0"/>
        <w:spacing w:after="120"/>
        <w:rPr>
          <w:rFonts w:ascii="Calibri" w:eastAsia="Times New Roman" w:hAnsi="Calibri"/>
        </w:rPr>
      </w:pPr>
      <w:r>
        <w:rPr>
          <w:rFonts w:ascii="Calibri" w:eastAsia="Times New Roman" w:hAnsi="Calibri"/>
        </w:rPr>
        <w:t>Use static type checkers to detect typing errors</w:t>
      </w:r>
    </w:p>
    <w:p w14:paraId="1B817099" w14:textId="46D87B74" w:rsidR="00F615BA" w:rsidRDefault="00F615BA" w:rsidP="00E94999">
      <w:pPr>
        <w:pStyle w:val="Listenabsatz"/>
        <w:widowControl w:val="0"/>
        <w:suppressLineNumbers/>
        <w:overflowPunct w:val="0"/>
        <w:adjustRightInd w:val="0"/>
        <w:spacing w:after="120"/>
        <w:rPr>
          <w:rFonts w:ascii="Calibri" w:eastAsia="Times New Roman" w:hAnsi="Calibri"/>
        </w:rPr>
      </w:pPr>
      <w:r>
        <w:rPr>
          <w:rFonts w:ascii="Calibri" w:eastAsia="Times New Roman" w:hAnsi="Calibri"/>
        </w:rPr>
        <w:t xml:space="preserve">Note: The user community recommends </w:t>
      </w:r>
      <w:r>
        <w:rPr>
          <w:rFonts w:ascii="Calibri" w:eastAsia="Times New Roman" w:hAnsi="Calibri"/>
          <w:i/>
        </w:rPr>
        <w:t>mypy</w:t>
      </w:r>
      <w:r>
        <w:rPr>
          <w:rFonts w:ascii="Calibri" w:eastAsia="Times New Roman" w:hAnsi="Calibri"/>
        </w:rPr>
        <w:t xml:space="preserve"> and </w:t>
      </w:r>
      <w:r>
        <w:rPr>
          <w:rFonts w:ascii="Calibri" w:eastAsia="Times New Roman" w:hAnsi="Calibri"/>
          <w:i/>
        </w:rPr>
        <w:t>pytype.</w:t>
      </w:r>
    </w:p>
    <w:p w14:paraId="5E465CFC" w14:textId="77777777" w:rsidR="004C770C" w:rsidRPr="007B6289" w:rsidRDefault="004C770C" w:rsidP="004C770C">
      <w:pPr>
        <w:pStyle w:val="Listenabsatz"/>
        <w:widowControl w:val="0"/>
        <w:numPr>
          <w:ilvl w:val="0"/>
          <w:numId w:val="388"/>
        </w:numPr>
        <w:suppressLineNumbers/>
        <w:overflowPunct w:val="0"/>
        <w:adjustRightInd w:val="0"/>
        <w:spacing w:after="120"/>
        <w:rPr>
          <w:rFonts w:ascii="Calibri" w:eastAsia="Times New Roman" w:hAnsi="Calibri"/>
        </w:rPr>
      </w:pPr>
      <w:r w:rsidRPr="007B6289">
        <w:rPr>
          <w:rFonts w:ascii="Calibri" w:eastAsia="Times New Roman" w:hAnsi="Calibri"/>
        </w:rPr>
        <w:t>Pay special attention to issues of magnitude and precision when using mixed type expressions;</w:t>
      </w:r>
    </w:p>
    <w:p w14:paraId="4C6A1347" w14:textId="77777777" w:rsidR="004C770C" w:rsidRPr="007B6289" w:rsidRDefault="004C770C" w:rsidP="004C770C">
      <w:pPr>
        <w:pStyle w:val="Listenabsatz"/>
        <w:widowControl w:val="0"/>
        <w:numPr>
          <w:ilvl w:val="0"/>
          <w:numId w:val="388"/>
        </w:numPr>
        <w:suppressLineNumbers/>
        <w:overflowPunct w:val="0"/>
        <w:adjustRightInd w:val="0"/>
        <w:spacing w:after="120"/>
        <w:rPr>
          <w:rFonts w:ascii="Calibri" w:eastAsia="Times New Roman" w:hAnsi="Calibri"/>
        </w:rPr>
      </w:pPr>
      <w:r w:rsidRPr="007B6289">
        <w:rPr>
          <w:rFonts w:ascii="Calibri" w:eastAsia="Times New Roman" w:hAnsi="Calibri"/>
        </w:rPr>
        <w:t>Be aware of the consequences of shared references;</w:t>
      </w:r>
    </w:p>
    <w:p w14:paraId="1C725B91" w14:textId="77777777" w:rsidR="004C770C" w:rsidRPr="007B6289" w:rsidRDefault="004C770C" w:rsidP="004C770C">
      <w:pPr>
        <w:pStyle w:val="Listenabsatz"/>
        <w:widowControl w:val="0"/>
        <w:numPr>
          <w:ilvl w:val="0"/>
          <w:numId w:val="388"/>
        </w:numPr>
        <w:suppressLineNumbers/>
        <w:overflowPunct w:val="0"/>
        <w:adjustRightInd w:val="0"/>
        <w:spacing w:after="120"/>
        <w:rPr>
          <w:rFonts w:ascii="Calibri" w:eastAsia="Times New Roman" w:hAnsi="Calibri"/>
        </w:rPr>
      </w:pPr>
      <w:r w:rsidRPr="007B6289">
        <w:rPr>
          <w:rFonts w:ascii="Calibri" w:eastAsia="Times New Roman" w:hAnsi="Calibri"/>
        </w:rPr>
        <w:t>Be aware of the conversion from simple to complex; and</w:t>
      </w:r>
    </w:p>
    <w:p w14:paraId="6A2F9C2B" w14:textId="77777777" w:rsidR="004C770C" w:rsidRPr="007B6289" w:rsidRDefault="004C770C" w:rsidP="004C770C">
      <w:pPr>
        <w:pStyle w:val="Listenabsatz"/>
        <w:widowControl w:val="0"/>
        <w:numPr>
          <w:ilvl w:val="0"/>
          <w:numId w:val="388"/>
        </w:numPr>
        <w:suppressLineNumbers/>
        <w:overflowPunct w:val="0"/>
        <w:adjustRightInd w:val="0"/>
        <w:spacing w:after="120"/>
        <w:rPr>
          <w:rFonts w:ascii="Calibri" w:eastAsia="Times New Roman" w:hAnsi="Calibri"/>
        </w:rPr>
      </w:pPr>
      <w:r w:rsidRPr="007B6289">
        <w:rPr>
          <w:rFonts w:ascii="Calibri" w:eastAsia="Times New Roman" w:hAnsi="Calibri"/>
        </w:rPr>
        <w:t>Do not check for specific types of objects unless there is good justification, for example, when calling an extension that requires a specific type.</w:t>
      </w:r>
    </w:p>
    <w:p w14:paraId="3F871D4D" w14:textId="1EE05286" w:rsidR="004C770C" w:rsidRPr="00CD6A7E" w:rsidRDefault="001456BA" w:rsidP="004C770C">
      <w:pPr>
        <w:pStyle w:val="berschrift2"/>
        <w:rPr>
          <w:lang w:bidi="en-US"/>
        </w:rPr>
      </w:pPr>
      <w:bookmarkStart w:id="174" w:name="_Toc310518158"/>
      <w:bookmarkStart w:id="175" w:name="_Toc7089373"/>
      <w:r>
        <w:rPr>
          <w:lang w:bidi="en-US"/>
        </w:rPr>
        <w:t>6.3</w:t>
      </w:r>
      <w:r w:rsidR="00AD5842">
        <w:rPr>
          <w:lang w:bidi="en-US"/>
        </w:rPr>
        <w:t xml:space="preserve"> </w:t>
      </w:r>
      <w:r w:rsidR="004C770C" w:rsidRPr="00CD6A7E">
        <w:rPr>
          <w:lang w:bidi="en-US"/>
        </w:rPr>
        <w:t>Bit Representations [STR]</w:t>
      </w:r>
      <w:bookmarkEnd w:id="174"/>
      <w:bookmarkEnd w:id="175"/>
    </w:p>
    <w:p w14:paraId="3D7BDA3B" w14:textId="61691FBF" w:rsidR="004C770C" w:rsidRPr="00CD6A7E" w:rsidRDefault="001456BA" w:rsidP="009866F9">
      <w:pPr>
        <w:pStyle w:val="berschrift3"/>
        <w:rPr>
          <w:lang w:bidi="en-US"/>
        </w:rPr>
      </w:pPr>
      <w:r>
        <w:rPr>
          <w:lang w:bidi="en-US"/>
        </w:rPr>
        <w:t>6.3</w:t>
      </w:r>
      <w:r w:rsidR="004C770C" w:rsidRPr="00CD6A7E">
        <w:rPr>
          <w:lang w:bidi="en-US"/>
        </w:rPr>
        <w:t>.1</w:t>
      </w:r>
      <w:r w:rsidR="00AD5842">
        <w:rPr>
          <w:lang w:bidi="en-US"/>
        </w:rPr>
        <w:t xml:space="preserve"> </w:t>
      </w:r>
      <w:r w:rsidR="004C770C" w:rsidRPr="00CD6A7E">
        <w:rPr>
          <w:lang w:bidi="en-US"/>
        </w:rPr>
        <w:t>Applicability to language</w:t>
      </w:r>
    </w:p>
    <w:p w14:paraId="536FD94E" w14:textId="77777777" w:rsidR="004C770C" w:rsidRPr="00CD6A7E" w:rsidRDefault="004C770C" w:rsidP="004C770C">
      <w:commentRangeStart w:id="176"/>
      <w:r w:rsidRPr="00CD6A7E">
        <w:t>Python</w:t>
      </w:r>
      <w:commentRangeEnd w:id="176"/>
      <w:r w:rsidR="00B62E57">
        <w:rPr>
          <w:rStyle w:val="Kommentarzeichen"/>
        </w:rPr>
        <w:commentReference w:id="176"/>
      </w:r>
      <w:r w:rsidRPr="00CD6A7E">
        <w:t xml:space="preserve"> provides hexadecimal, octal and binary built-in functions.  </w:t>
      </w:r>
      <w:r w:rsidRPr="00CD6A7E">
        <w:rPr>
          <w:rFonts w:ascii="Courier New" w:hAnsi="Courier New" w:cs="Courier New"/>
          <w:kern w:val="28"/>
          <w:lang w:val="en-GB"/>
        </w:rPr>
        <w:t>oct</w:t>
      </w:r>
      <w:r w:rsidRPr="00CD6A7E">
        <w:t xml:space="preserve"> converts to octal, </w:t>
      </w:r>
      <w:r w:rsidRPr="00CD6A7E">
        <w:rPr>
          <w:rFonts w:ascii="Courier New" w:hAnsi="Courier New" w:cs="Courier New"/>
          <w:kern w:val="28"/>
          <w:lang w:val="en-GB"/>
        </w:rPr>
        <w:t>hex</w:t>
      </w:r>
      <w:r w:rsidRPr="00CD6A7E">
        <w:t xml:space="preserve"> to hexadecimal and </w:t>
      </w:r>
      <w:r w:rsidRPr="00CD6A7E">
        <w:rPr>
          <w:rFonts w:ascii="Courier New" w:hAnsi="Courier New" w:cs="Courier New"/>
          <w:kern w:val="28"/>
          <w:lang w:val="en-GB"/>
        </w:rPr>
        <w:t>bin</w:t>
      </w:r>
      <w:r w:rsidRPr="00CD6A7E">
        <w:t xml:space="preserve"> to binary:</w:t>
      </w:r>
    </w:p>
    <w:p w14:paraId="04F0774E"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print(oct(256)) # 0o400</w:t>
      </w:r>
    </w:p>
    <w:p w14:paraId="181DA961"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print(hex(256)) # 0x100</w:t>
      </w:r>
    </w:p>
    <w:p w14:paraId="44F7B100" w14:textId="77777777"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rPr>
      </w:pPr>
      <w:r w:rsidRPr="00CD6A7E">
        <w:rPr>
          <w:rFonts w:ascii="Courier New" w:eastAsia="Times New Roman" w:hAnsi="Courier New" w:cs="Courier New"/>
          <w:kern w:val="28"/>
        </w:rPr>
        <w:t>print(bin(256)) # 0b100000000</w:t>
      </w:r>
    </w:p>
    <w:p w14:paraId="6D4E20C4" w14:textId="77777777" w:rsidR="004C770C" w:rsidRPr="00CD6A7E" w:rsidRDefault="004C770C" w:rsidP="004C770C">
      <w:r w:rsidRPr="00CD6A7E">
        <w:t>The notations shown as comments above are also valid ways to specify octal, hex and binary values respectively:</w:t>
      </w:r>
    </w:p>
    <w:p w14:paraId="694C0240"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print(0o400)# =&gt; 256</w:t>
      </w:r>
    </w:p>
    <w:p w14:paraId="23FF459E" w14:textId="1C529448"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rPr>
      </w:pPr>
      <w:r w:rsidRPr="00CD6A7E">
        <w:rPr>
          <w:rFonts w:ascii="Courier New" w:eastAsia="Times New Roman" w:hAnsi="Courier New" w:cs="Courier New"/>
          <w:kern w:val="28"/>
        </w:rPr>
        <w:t>a</w:t>
      </w:r>
      <w:r w:rsidR="00DA7483">
        <w:rPr>
          <w:rFonts w:ascii="Courier New" w:eastAsia="Times New Roman" w:hAnsi="Courier New" w:cs="Courier New"/>
          <w:kern w:val="28"/>
        </w:rPr>
        <w:t xml:space="preserve"> </w:t>
      </w:r>
      <w:r w:rsidRPr="00CD6A7E">
        <w:rPr>
          <w:rFonts w:ascii="Courier New" w:eastAsia="Times New Roman" w:hAnsi="Courier New" w:cs="Courier New"/>
          <w:kern w:val="28"/>
        </w:rPr>
        <w:t>=</w:t>
      </w:r>
      <w:r w:rsidR="00DA7483">
        <w:rPr>
          <w:rFonts w:ascii="Courier New" w:eastAsia="Times New Roman" w:hAnsi="Courier New" w:cs="Courier New"/>
          <w:kern w:val="28"/>
        </w:rPr>
        <w:t xml:space="preserve"> </w:t>
      </w:r>
      <w:r w:rsidRPr="00CD6A7E">
        <w:rPr>
          <w:rFonts w:ascii="Courier New" w:eastAsia="Times New Roman" w:hAnsi="Courier New" w:cs="Courier New"/>
          <w:kern w:val="28"/>
        </w:rPr>
        <w:t>0x100+1; print(a)# =&gt; 257</w:t>
      </w:r>
    </w:p>
    <w:p w14:paraId="131E7540" w14:textId="77777777" w:rsidR="004C770C" w:rsidRPr="00CD6A7E" w:rsidRDefault="004C770C" w:rsidP="004C770C">
      <w:r w:rsidRPr="00CD6A7E">
        <w:t xml:space="preserve">The built-in </w:t>
      </w:r>
      <w:r w:rsidRPr="00CD6A7E">
        <w:rPr>
          <w:rFonts w:ascii="Courier New" w:hAnsi="Courier New" w:cs="Courier New"/>
          <w:kern w:val="28"/>
          <w:lang w:val="en-GB"/>
        </w:rPr>
        <w:t>int</w:t>
      </w:r>
      <w:r w:rsidRPr="00CD6A7E">
        <w:t xml:space="preserve"> function can be used to convert strings to numbers and optionally specify any number base:</w:t>
      </w:r>
    </w:p>
    <w:p w14:paraId="1284CA3B"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int('256') # the integer 256 in the default base 10</w:t>
      </w:r>
    </w:p>
    <w:p w14:paraId="0B4EF2D5"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int('400', 8) # =&gt; 256 </w:t>
      </w:r>
    </w:p>
    <w:p w14:paraId="6EC68E19"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int('100', 16) # =&gt; 256</w:t>
      </w:r>
    </w:p>
    <w:p w14:paraId="5246422D" w14:textId="77777777"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rPr>
      </w:pPr>
      <w:r w:rsidRPr="00CD6A7E">
        <w:rPr>
          <w:rFonts w:ascii="Courier New" w:eastAsia="Times New Roman" w:hAnsi="Courier New" w:cs="Courier New"/>
          <w:kern w:val="28"/>
        </w:rPr>
        <w:t>int('24', 5) # =&gt; 14</w:t>
      </w:r>
    </w:p>
    <w:p w14:paraId="6C65A42B" w14:textId="77777777" w:rsidR="004C770C" w:rsidRPr="00CD6A7E" w:rsidRDefault="004C770C" w:rsidP="004C770C">
      <w:r w:rsidRPr="00CD6A7E">
        <w:t>Python stores integers that are beyond the implementation’s largest integer size as an internal arbitrary length so that programmers are only limited by performance concerns when very large integers are used (and by memory when extremely large numbers are used). For example:</w:t>
      </w:r>
    </w:p>
    <w:p w14:paraId="1257EE13" w14:textId="77777777"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rPr>
      </w:pPr>
      <w:r w:rsidRPr="00CD6A7E">
        <w:rPr>
          <w:rFonts w:ascii="Courier New" w:eastAsia="Times New Roman" w:hAnsi="Courier New" w:cs="Courier New"/>
          <w:kern w:val="28"/>
        </w:rPr>
        <w:t>a=2**100 # =&gt; 1267650600228229401496703205376</w:t>
      </w:r>
    </w:p>
    <w:p w14:paraId="52550A78" w14:textId="49E2007E" w:rsidR="004C770C" w:rsidRPr="00CD6A7E" w:rsidRDefault="00990128" w:rsidP="004C770C">
      <w:commentRangeStart w:id="177"/>
      <w:ins w:id="178" w:author="Stephen Michell" w:date="2019-09-26T11:04:00Z">
        <w:r>
          <w:lastRenderedPageBreak/>
          <w:t>Potentially</w:t>
        </w:r>
      </w:ins>
      <w:commentRangeEnd w:id="177"/>
      <w:r w:rsidR="00B62E57">
        <w:rPr>
          <w:rStyle w:val="Kommentarzeichen"/>
        </w:rPr>
        <w:commentReference w:id="177"/>
      </w:r>
      <w:ins w:id="179" w:author="Stephen Michell" w:date="2019-09-26T11:04:00Z">
        <w:r>
          <w:t xml:space="preserve">: Python experiences the </w:t>
        </w:r>
      </w:ins>
      <w:ins w:id="180" w:author="Stephen Michell" w:date="2019-09-26T11:05:00Z">
        <w:r>
          <w:t xml:space="preserve">vulnerability associated with shifting the underlying number as described in 62443-1 clause 6.3. </w:t>
        </w:r>
      </w:ins>
      <w:r w:rsidR="004C770C" w:rsidRPr="00CD6A7E">
        <w:t>Python treats positive integers as being infinitely padded on the left with zeroes and negative numbers (in two’s complement notation) with 1’s on the left when used in bitwise operations:</w:t>
      </w:r>
    </w:p>
    <w:p w14:paraId="237F86F2"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commentRangeStart w:id="181"/>
      <w:r w:rsidRPr="00CD6A7E">
        <w:rPr>
          <w:rFonts w:ascii="Courier New" w:eastAsia="Times New Roman" w:hAnsi="Courier New" w:cs="Courier New"/>
          <w:kern w:val="28"/>
        </w:rPr>
        <w:t>a&lt;&lt;b # a shifted left b bits</w:t>
      </w:r>
    </w:p>
    <w:p w14:paraId="6E68B439" w14:textId="77777777"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rPr>
      </w:pPr>
      <w:r w:rsidRPr="00CD6A7E">
        <w:rPr>
          <w:rFonts w:ascii="Courier New" w:eastAsia="Times New Roman" w:hAnsi="Courier New" w:cs="Courier New"/>
          <w:kern w:val="28"/>
        </w:rPr>
        <w:t>a&gt;&gt;b # a shifted right b bits</w:t>
      </w:r>
      <w:commentRangeEnd w:id="181"/>
      <w:r w:rsidR="00F359AE">
        <w:rPr>
          <w:rStyle w:val="Kommentarzeichen"/>
        </w:rPr>
        <w:commentReference w:id="181"/>
      </w:r>
    </w:p>
    <w:p w14:paraId="41D6E565" w14:textId="77777777" w:rsidR="004C770C" w:rsidRPr="00CD6A7E" w:rsidRDefault="004C770C" w:rsidP="004C770C">
      <w:r w:rsidRPr="00CD6A7E">
        <w:t xml:space="preserve">There is no </w:t>
      </w:r>
      <w:commentRangeStart w:id="182"/>
      <w:r w:rsidRPr="00CD6A7E">
        <w:t>overflow</w:t>
      </w:r>
      <w:commentRangeEnd w:id="182"/>
      <w:r w:rsidR="00B62E57">
        <w:rPr>
          <w:rStyle w:val="Kommentarzeichen"/>
        </w:rPr>
        <w:commentReference w:id="182"/>
      </w:r>
      <w:r w:rsidRPr="00CD6A7E">
        <w:t xml:space="preserve"> check for shifting left or right so a program expecting an exception to halt it will instead unexpectedly continue leading to unexpected results.</w:t>
      </w:r>
    </w:p>
    <w:p w14:paraId="6C2B22BD" w14:textId="5C06F208" w:rsidR="004C770C" w:rsidRPr="00CD6A7E" w:rsidRDefault="001456BA" w:rsidP="009866F9">
      <w:pPr>
        <w:pStyle w:val="berschrift3"/>
        <w:rPr>
          <w:lang w:bidi="en-US"/>
        </w:rPr>
      </w:pPr>
      <w:r>
        <w:rPr>
          <w:lang w:bidi="en-US"/>
        </w:rPr>
        <w:t>6.3</w:t>
      </w:r>
      <w:r w:rsidR="004C770C" w:rsidRPr="00CD6A7E">
        <w:rPr>
          <w:lang w:bidi="en-US"/>
        </w:rPr>
        <w:t>.2</w:t>
      </w:r>
      <w:r w:rsidR="00AD5842">
        <w:rPr>
          <w:lang w:bidi="en-US"/>
        </w:rPr>
        <w:t xml:space="preserve"> </w:t>
      </w:r>
      <w:r w:rsidR="004C770C" w:rsidRPr="00CD6A7E">
        <w:rPr>
          <w:lang w:bidi="en-US"/>
        </w:rPr>
        <w:t>Guidance to language users</w:t>
      </w:r>
    </w:p>
    <w:p w14:paraId="129D0FC3" w14:textId="197AC093" w:rsidR="00DA7483" w:rsidRDefault="00D01002" w:rsidP="004C770C">
      <w:pPr>
        <w:pStyle w:val="Listenabsatz"/>
        <w:widowControl w:val="0"/>
        <w:numPr>
          <w:ilvl w:val="0"/>
          <w:numId w:val="387"/>
        </w:numPr>
        <w:suppressLineNumbers/>
        <w:overflowPunct w:val="0"/>
        <w:adjustRightInd w:val="0"/>
        <w:spacing w:after="120"/>
        <w:rPr>
          <w:rFonts w:ascii="Calibri" w:eastAsia="Times New Roman" w:hAnsi="Calibri"/>
        </w:rPr>
      </w:pPr>
      <w:r>
        <w:rPr>
          <w:rFonts w:ascii="Calibri" w:eastAsia="Times New Roman" w:hAnsi="Calibri"/>
        </w:rPr>
        <w:t>Follow the guidance contained in</w:t>
      </w:r>
      <w:r w:rsidR="00DA7483">
        <w:rPr>
          <w:rFonts w:ascii="Calibri" w:eastAsia="Times New Roman" w:hAnsi="Calibri"/>
        </w:rPr>
        <w:t xml:space="preserve"> TR 24772-1 clause 6.3.5</w:t>
      </w:r>
      <w:ins w:id="183" w:author="Stephen Michell" w:date="2019-09-26T11:06:00Z">
        <w:r w:rsidR="00990128">
          <w:rPr>
            <w:rFonts w:ascii="Calibri" w:eastAsia="Times New Roman" w:hAnsi="Calibri"/>
          </w:rPr>
          <w:t xml:space="preserve">  (</w:t>
        </w:r>
        <w:commentRangeStart w:id="184"/>
        <w:r w:rsidR="00990128">
          <w:rPr>
            <w:rFonts w:ascii="Calibri" w:eastAsia="Times New Roman" w:hAnsi="Calibri"/>
          </w:rPr>
          <w:t>potentially</w:t>
        </w:r>
      </w:ins>
      <w:commentRangeEnd w:id="184"/>
      <w:r w:rsidR="00B62E57">
        <w:rPr>
          <w:rStyle w:val="Kommentarzeichen"/>
        </w:rPr>
        <w:commentReference w:id="184"/>
      </w:r>
      <w:ins w:id="185" w:author="Stephen Michell" w:date="2019-09-26T11:06:00Z">
        <w:r w:rsidR="00990128">
          <w:rPr>
            <w:rFonts w:ascii="Calibri" w:eastAsia="Times New Roman" w:hAnsi="Calibri"/>
          </w:rPr>
          <w:t>) wit</w:t>
        </w:r>
      </w:ins>
      <w:ins w:id="186" w:author="Stephen Michell" w:date="2019-09-26T11:07:00Z">
        <w:r w:rsidR="00990128">
          <w:rPr>
            <w:rFonts w:ascii="Calibri" w:eastAsia="Times New Roman" w:hAnsi="Calibri"/>
          </w:rPr>
          <w:t>h regards to shift operations.</w:t>
        </w:r>
      </w:ins>
    </w:p>
    <w:p w14:paraId="3D35248D" w14:textId="1CF4CB0D" w:rsidR="004C770C" w:rsidRPr="007B6289" w:rsidRDefault="004C770C" w:rsidP="00DA7483">
      <w:pPr>
        <w:pStyle w:val="Listenabsatz"/>
        <w:widowControl w:val="0"/>
        <w:numPr>
          <w:ilvl w:val="0"/>
          <w:numId w:val="387"/>
        </w:numPr>
        <w:suppressLineNumbers/>
        <w:overflowPunct w:val="0"/>
        <w:adjustRightInd w:val="0"/>
        <w:spacing w:after="120"/>
        <w:rPr>
          <w:rFonts w:ascii="Calibri" w:eastAsia="Times New Roman" w:hAnsi="Calibri"/>
          <w:lang w:val="en-GB"/>
        </w:rPr>
      </w:pPr>
      <w:r w:rsidRPr="007B6289">
        <w:rPr>
          <w:rFonts w:ascii="Calibri" w:eastAsia="Times New Roman" w:hAnsi="Calibri"/>
        </w:rPr>
        <w:t xml:space="preserve">Keep in mind that using a very large integer will have a negative effect on performance; </w:t>
      </w:r>
    </w:p>
    <w:p w14:paraId="3AC801CD" w14:textId="63C713F7" w:rsidR="004C770C" w:rsidRPr="00CD6A7E" w:rsidRDefault="001456BA" w:rsidP="004C770C">
      <w:pPr>
        <w:pStyle w:val="berschrift2"/>
        <w:rPr>
          <w:lang w:bidi="en-US"/>
        </w:rPr>
      </w:pPr>
      <w:bookmarkStart w:id="187" w:name="_Toc310518159"/>
      <w:bookmarkStart w:id="188" w:name="_Toc7089374"/>
      <w:r>
        <w:rPr>
          <w:lang w:bidi="en-US"/>
        </w:rPr>
        <w:t>6.4</w:t>
      </w:r>
      <w:r w:rsidR="00AD5842">
        <w:rPr>
          <w:lang w:bidi="en-US"/>
        </w:rPr>
        <w:t xml:space="preserve"> </w:t>
      </w:r>
      <w:r w:rsidR="004C770C" w:rsidRPr="00CD6A7E">
        <w:rPr>
          <w:lang w:bidi="en-US"/>
        </w:rPr>
        <w:t>Floating-point Arithmetic [PLF]</w:t>
      </w:r>
      <w:bookmarkEnd w:id="187"/>
      <w:bookmarkEnd w:id="188"/>
    </w:p>
    <w:p w14:paraId="25F9E160" w14:textId="62B30C11" w:rsidR="004C770C" w:rsidRPr="00CD6A7E" w:rsidRDefault="001456BA" w:rsidP="009866F9">
      <w:pPr>
        <w:pStyle w:val="berschrift3"/>
        <w:rPr>
          <w:lang w:bidi="en-US"/>
        </w:rPr>
      </w:pPr>
      <w:r>
        <w:rPr>
          <w:lang w:bidi="en-US"/>
        </w:rPr>
        <w:t>6.4</w:t>
      </w:r>
      <w:r w:rsidR="004C770C" w:rsidRPr="00CD6A7E">
        <w:rPr>
          <w:lang w:bidi="en-US"/>
        </w:rPr>
        <w:t>.1</w:t>
      </w:r>
      <w:r w:rsidR="00AD5842">
        <w:rPr>
          <w:lang w:bidi="en-US"/>
        </w:rPr>
        <w:t xml:space="preserve"> </w:t>
      </w:r>
      <w:r w:rsidR="004C770C" w:rsidRPr="00CD6A7E">
        <w:rPr>
          <w:lang w:bidi="en-US"/>
        </w:rPr>
        <w:t>Applicability to language</w:t>
      </w:r>
    </w:p>
    <w:p w14:paraId="7697B186" w14:textId="77777777" w:rsidR="00B62E57" w:rsidRDefault="00B62E57" w:rsidP="004C770C">
      <w:pPr>
        <w:rPr>
          <w:ins w:id="189" w:author="Microsoft" w:date="2019-09-27T05:15:00Z"/>
        </w:rPr>
      </w:pPr>
      <w:ins w:id="190" w:author="Microsoft" w:date="2019-09-27T05:14:00Z">
        <w:r>
          <w:t xml:space="preserve">The vulnerabilities described in TR-24772-1 clause 6.4. </w:t>
        </w:r>
      </w:ins>
      <w:ins w:id="191" w:author="Microsoft" w:date="2019-09-27T05:15:00Z">
        <w:r>
          <w:t xml:space="preserve">apply to Python. </w:t>
        </w:r>
      </w:ins>
    </w:p>
    <w:p w14:paraId="7E47F9C9" w14:textId="43E30084" w:rsidR="004C770C" w:rsidRPr="00CD6A7E" w:rsidRDefault="004C770C" w:rsidP="004C770C">
      <w:r w:rsidRPr="00CD6A7E">
        <w:t>Python supports floating-point arithmetic</w:t>
      </w:r>
      <w:ins w:id="192" w:author="Stephen Michell" w:date="2019-09-26T11:09:00Z">
        <w:r w:rsidR="004D6A99">
          <w:t xml:space="preserve"> with a specified mantissa of 53 bits</w:t>
        </w:r>
      </w:ins>
      <w:r w:rsidRPr="00CD6A7E">
        <w:t xml:space="preserve">. Literals are expressed with a decimal point and or an optional </w:t>
      </w:r>
      <w:r w:rsidRPr="00CD6A7E">
        <w:rPr>
          <w:rFonts w:ascii="Courier New" w:hAnsi="Courier New" w:cs="Courier New"/>
          <w:kern w:val="28"/>
          <w:lang w:val="en-GB"/>
        </w:rPr>
        <w:t>e</w:t>
      </w:r>
      <w:r w:rsidRPr="00CD6A7E">
        <w:t xml:space="preserve"> or </w:t>
      </w:r>
      <w:r w:rsidRPr="00CD6A7E">
        <w:rPr>
          <w:rFonts w:ascii="Courier New" w:hAnsi="Courier New" w:cs="Courier New"/>
          <w:kern w:val="28"/>
          <w:lang w:val="en-GB"/>
        </w:rPr>
        <w:t>E</w:t>
      </w:r>
      <w:r w:rsidRPr="00CD6A7E">
        <w:t>:</w:t>
      </w:r>
    </w:p>
    <w:p w14:paraId="2A469306" w14:textId="77777777"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rPr>
      </w:pPr>
      <w:r w:rsidRPr="00CD6A7E">
        <w:rPr>
          <w:rFonts w:ascii="Courier New" w:eastAsia="Times New Roman" w:hAnsi="Courier New" w:cs="Courier New"/>
          <w:kern w:val="28"/>
        </w:rPr>
        <w:t>1., 1.0, .1, 1.e0</w:t>
      </w:r>
    </w:p>
    <w:p w14:paraId="70832285" w14:textId="4B9C1005" w:rsidR="004C770C" w:rsidRPr="00CD6A7E" w:rsidDel="004D6A99" w:rsidRDefault="004C770C" w:rsidP="004C770C">
      <w:pPr>
        <w:rPr>
          <w:del w:id="193" w:author="Stephen Michell" w:date="2019-09-26T11:11:00Z"/>
        </w:rPr>
      </w:pPr>
      <w:del w:id="194" w:author="Stephen Michell" w:date="2019-09-26T11:11:00Z">
        <w:r w:rsidRPr="00CD6A7E" w:rsidDel="004D6A99">
          <w:delText xml:space="preserve">There is no way to determine the precision of the implementation from within a Python program. For example, in the CPython implementation, it’s implemented </w:delText>
        </w:r>
      </w:del>
      <w:del w:id="195" w:author="Stephen Michell" w:date="2019-07-16T05:51:00Z">
        <w:r w:rsidRPr="00CD6A7E" w:rsidDel="00F359AE">
          <w:delText>as a C double</w:delText>
        </w:r>
      </w:del>
      <w:del w:id="196" w:author="Stephen Michell" w:date="2019-09-26T11:11:00Z">
        <w:r w:rsidRPr="00CD6A7E" w:rsidDel="004D6A99">
          <w:delText xml:space="preserve"> which is approximately 53 bits of precision.</w:delText>
        </w:r>
      </w:del>
    </w:p>
    <w:p w14:paraId="71D0443F" w14:textId="602AAC38" w:rsidR="004C770C" w:rsidRPr="00CD6A7E" w:rsidRDefault="001456BA" w:rsidP="009866F9">
      <w:pPr>
        <w:pStyle w:val="berschrift3"/>
        <w:rPr>
          <w:lang w:bidi="en-US"/>
        </w:rPr>
      </w:pPr>
      <w:r>
        <w:rPr>
          <w:lang w:bidi="en-US"/>
        </w:rPr>
        <w:t>6.4</w:t>
      </w:r>
      <w:r w:rsidR="004C770C" w:rsidRPr="00CD6A7E">
        <w:rPr>
          <w:lang w:bidi="en-US"/>
        </w:rPr>
        <w:t>.2</w:t>
      </w:r>
      <w:r w:rsidR="00AD5842">
        <w:rPr>
          <w:lang w:bidi="en-US"/>
        </w:rPr>
        <w:t xml:space="preserve"> </w:t>
      </w:r>
      <w:r w:rsidR="004C770C" w:rsidRPr="00CD6A7E">
        <w:rPr>
          <w:lang w:bidi="en-US"/>
        </w:rPr>
        <w:t>Guidance to language users</w:t>
      </w:r>
    </w:p>
    <w:p w14:paraId="7CAA1BE1" w14:textId="31DC2488" w:rsidR="00DA7483" w:rsidRDefault="00DA7483" w:rsidP="004C770C">
      <w:pPr>
        <w:pStyle w:val="Listenabsatz"/>
        <w:widowControl w:val="0"/>
        <w:numPr>
          <w:ilvl w:val="0"/>
          <w:numId w:val="386"/>
        </w:numPr>
        <w:suppressLineNumbers/>
        <w:overflowPunct w:val="0"/>
        <w:adjustRightInd w:val="0"/>
        <w:spacing w:after="120"/>
        <w:rPr>
          <w:rFonts w:ascii="Calibri" w:eastAsia="Times New Roman" w:hAnsi="Calibri"/>
        </w:rPr>
      </w:pPr>
      <w:del w:id="197" w:author="Sean McDonagh" w:date="2019-04-25T11:30:00Z">
        <w:r w:rsidDel="00D01002">
          <w:rPr>
            <w:rFonts w:ascii="Calibri" w:eastAsia="Times New Roman" w:hAnsi="Calibri"/>
          </w:rPr>
          <w:delText>Follow the guidance of</w:delText>
        </w:r>
      </w:del>
      <w:ins w:id="198" w:author="Sean McDonagh" w:date="2019-04-25T11:30:00Z">
        <w:r w:rsidR="00D01002">
          <w:rPr>
            <w:rFonts w:ascii="Calibri" w:eastAsia="Times New Roman" w:hAnsi="Calibri"/>
          </w:rPr>
          <w:t>Follow the guidance contained in</w:t>
        </w:r>
      </w:ins>
      <w:r>
        <w:rPr>
          <w:rFonts w:ascii="Calibri" w:eastAsia="Times New Roman" w:hAnsi="Calibri"/>
        </w:rPr>
        <w:t xml:space="preserve"> TR 24772-1 clause 6.4.5</w:t>
      </w:r>
    </w:p>
    <w:p w14:paraId="5DD70F82" w14:textId="1634A4FC" w:rsidR="004C770C" w:rsidRPr="007B6289" w:rsidRDefault="004C770C" w:rsidP="004C770C">
      <w:pPr>
        <w:pStyle w:val="Listenabsatz"/>
        <w:widowControl w:val="0"/>
        <w:numPr>
          <w:ilvl w:val="0"/>
          <w:numId w:val="386"/>
        </w:numPr>
        <w:suppressLineNumbers/>
        <w:overflowPunct w:val="0"/>
        <w:adjustRightInd w:val="0"/>
        <w:spacing w:after="120"/>
        <w:rPr>
          <w:rFonts w:ascii="Calibri" w:eastAsia="Times New Roman" w:hAnsi="Calibri"/>
        </w:rPr>
      </w:pPr>
      <w:r w:rsidRPr="007B6289">
        <w:rPr>
          <w:rFonts w:ascii="Calibri" w:eastAsia="Times New Roman" w:hAnsi="Calibri"/>
        </w:rPr>
        <w:t>Use floating-point arithmetic only when absolutely needed;</w:t>
      </w:r>
    </w:p>
    <w:p w14:paraId="1E7ADA5A" w14:textId="3D1F7199" w:rsidR="004C770C" w:rsidRPr="007B6289" w:rsidRDefault="004C770C" w:rsidP="004C770C">
      <w:pPr>
        <w:pStyle w:val="Listenabsatz"/>
        <w:widowControl w:val="0"/>
        <w:numPr>
          <w:ilvl w:val="0"/>
          <w:numId w:val="386"/>
        </w:numPr>
        <w:suppressLineNumbers/>
        <w:overflowPunct w:val="0"/>
        <w:adjustRightInd w:val="0"/>
        <w:spacing w:after="120"/>
        <w:rPr>
          <w:rFonts w:ascii="Calibri" w:eastAsia="Times New Roman" w:hAnsi="Calibri"/>
        </w:rPr>
      </w:pPr>
      <w:r w:rsidRPr="007B6289">
        <w:rPr>
          <w:rFonts w:ascii="Calibri" w:eastAsia="Times New Roman" w:hAnsi="Calibri"/>
        </w:rPr>
        <w:t xml:space="preserve">Do not use floating-point arithmetic when integers or booleans </w:t>
      </w:r>
      <w:del w:id="199" w:author="Stephen Michell" w:date="2019-09-26T11:15:00Z">
        <w:r w:rsidRPr="007B6289" w:rsidDel="004D6A99">
          <w:rPr>
            <w:rFonts w:ascii="Calibri" w:eastAsia="Times New Roman" w:hAnsi="Calibri"/>
          </w:rPr>
          <w:delText xml:space="preserve">would </w:delText>
        </w:r>
      </w:del>
      <w:r w:rsidRPr="007B6289">
        <w:rPr>
          <w:rFonts w:ascii="Calibri" w:eastAsia="Times New Roman" w:hAnsi="Calibri"/>
        </w:rPr>
        <w:t>suffice;</w:t>
      </w:r>
    </w:p>
    <w:p w14:paraId="6A17664A" w14:textId="3D6B5C1E" w:rsidR="004C770C" w:rsidRPr="007B6289" w:rsidRDefault="004C770C" w:rsidP="004C770C">
      <w:pPr>
        <w:pStyle w:val="Listenabsatz"/>
        <w:widowControl w:val="0"/>
        <w:numPr>
          <w:ilvl w:val="0"/>
          <w:numId w:val="386"/>
        </w:numPr>
        <w:suppressLineNumbers/>
        <w:overflowPunct w:val="0"/>
        <w:adjustRightInd w:val="0"/>
        <w:spacing w:after="120"/>
        <w:rPr>
          <w:rFonts w:ascii="Calibri" w:eastAsia="Times New Roman" w:hAnsi="Calibri"/>
        </w:rPr>
      </w:pPr>
      <w:r w:rsidRPr="007B6289">
        <w:rPr>
          <w:rFonts w:ascii="Calibri" w:eastAsia="Times New Roman" w:hAnsi="Calibri"/>
        </w:rPr>
        <w:t>Be aware that precision is lost for some real numbers (</w:t>
      </w:r>
      <w:r w:rsidR="000403AC">
        <w:rPr>
          <w:rFonts w:ascii="Calibri" w:eastAsia="Times New Roman" w:hAnsi="Calibri"/>
        </w:rPr>
        <w:t>that is</w:t>
      </w:r>
      <w:r w:rsidRPr="007B6289">
        <w:rPr>
          <w:rFonts w:ascii="Calibri" w:eastAsia="Times New Roman" w:hAnsi="Calibri"/>
        </w:rPr>
        <w:t>, floating-point is an approximation with limited precision for some numbers);</w:t>
      </w:r>
      <w:r w:rsidR="00DA7483">
        <w:rPr>
          <w:rFonts w:ascii="Calibri" w:eastAsia="Times New Roman" w:hAnsi="Calibri"/>
        </w:rPr>
        <w:t xml:space="preserve"> and</w:t>
      </w:r>
    </w:p>
    <w:p w14:paraId="319FDD69" w14:textId="37890DA5" w:rsidR="004C770C" w:rsidRPr="00F615BA" w:rsidRDefault="004C770C" w:rsidP="00DA7483">
      <w:pPr>
        <w:pStyle w:val="Listenabsatz"/>
        <w:widowControl w:val="0"/>
        <w:numPr>
          <w:ilvl w:val="0"/>
          <w:numId w:val="386"/>
        </w:numPr>
        <w:suppressLineNumbers/>
        <w:overflowPunct w:val="0"/>
        <w:adjustRightInd w:val="0"/>
        <w:spacing w:after="120"/>
        <w:rPr>
          <w:rFonts w:ascii="Calibri" w:eastAsia="Times New Roman" w:hAnsi="Calibri"/>
        </w:rPr>
      </w:pPr>
      <w:r w:rsidRPr="007B6289">
        <w:rPr>
          <w:rFonts w:ascii="Calibri" w:eastAsia="Times New Roman" w:hAnsi="Calibri"/>
        </w:rPr>
        <w:t>Be aware that results will frequently vary slightly by implementation</w:t>
      </w:r>
      <w:ins w:id="200" w:author="Stephen Michell" w:date="2019-09-26T11:16:00Z">
        <w:r w:rsidR="004D6A99">
          <w:rPr>
            <w:rFonts w:ascii="Calibri" w:eastAsia="Times New Roman" w:hAnsi="Calibri"/>
            <w:lang w:val="en-GB"/>
          </w:rPr>
          <w:t>.</w:t>
        </w:r>
      </w:ins>
      <w:del w:id="201" w:author="Stephen Michell" w:date="2019-09-26T11:16:00Z">
        <w:r w:rsidRPr="007B6289" w:rsidDel="004D6A99">
          <w:rPr>
            <w:rFonts w:ascii="Calibri" w:eastAsia="Times New Roman" w:hAnsi="Calibri"/>
            <w:lang w:val="en-GB"/>
          </w:rPr>
          <w:delText xml:space="preserve"> </w:delText>
        </w:r>
      </w:del>
      <w:del w:id="202" w:author="Stephen Michell" w:date="2019-09-26T11:15:00Z">
        <w:r w:rsidRPr="007B6289" w:rsidDel="004D6A99">
          <w:rPr>
            <w:rFonts w:ascii="Calibri" w:eastAsia="Times New Roman" w:hAnsi="Calibri"/>
            <w:lang w:val="en-GB"/>
          </w:rPr>
          <w:delText>(</w:delText>
        </w:r>
        <w:r w:rsidDel="004D6A99">
          <w:rPr>
            <w:rFonts w:ascii="Calibri" w:eastAsiaTheme="majorEastAsia" w:hAnsi="Calibri"/>
            <w:lang w:val="en-GB"/>
          </w:rPr>
          <w:delText>s</w:delText>
        </w:r>
        <w:r w:rsidRPr="007B6289" w:rsidDel="004D6A99">
          <w:rPr>
            <w:rFonts w:ascii="Calibri" w:eastAsiaTheme="majorEastAsia" w:hAnsi="Calibri"/>
            <w:lang w:val="en-GB"/>
          </w:rPr>
          <w:delText>ee</w:delText>
        </w:r>
        <w:r w:rsidR="0011301E" w:rsidDel="004D6A99">
          <w:rPr>
            <w:rFonts w:ascii="Calibri" w:eastAsiaTheme="majorEastAsia" w:hAnsi="Calibri"/>
            <w:lang w:val="en-GB"/>
          </w:rPr>
          <w:delText xml:space="preserve"> subclause </w:delText>
        </w:r>
        <w:r w:rsidRPr="007B6289" w:rsidDel="004D6A99">
          <w:rPr>
            <w:rFonts w:ascii="Calibri" w:eastAsiaTheme="majorEastAsia" w:hAnsi="Calibri"/>
            <w:position w:val="6"/>
            <w:sz w:val="16"/>
            <w:szCs w:val="16"/>
            <w:lang w:val="en-GB"/>
          </w:rPr>
          <w:delText xml:space="preserve"> </w:delText>
        </w:r>
        <w:r w:rsidR="00EA3DAB" w:rsidRPr="0071177D" w:rsidDel="004D6A99">
          <w:rPr>
            <w:rStyle w:val="hyperChar"/>
            <w:rFonts w:eastAsiaTheme="minorEastAsia"/>
          </w:rPr>
          <w:fldChar w:fldCharType="begin"/>
        </w:r>
        <w:r w:rsidR="00EA3DAB" w:rsidRPr="0071177D" w:rsidDel="004D6A99">
          <w:rPr>
            <w:rStyle w:val="hyperChar"/>
            <w:rFonts w:eastAsiaTheme="majorEastAsia"/>
          </w:rPr>
          <w:delInstrText xml:space="preserve"> REF _Ref357014743 \h </w:delInstrText>
        </w:r>
        <w:r w:rsidR="00EA3DAB" w:rsidDel="004D6A99">
          <w:rPr>
            <w:rStyle w:val="hyperChar"/>
            <w:rFonts w:eastAsiaTheme="minorEastAsia"/>
          </w:rPr>
          <w:delInstrText xml:space="preserve"> \* MERGEFORMAT </w:delInstrText>
        </w:r>
        <w:r w:rsidR="00EA3DAB" w:rsidRPr="0071177D" w:rsidDel="004D6A99">
          <w:rPr>
            <w:rStyle w:val="hyperChar"/>
            <w:rFonts w:eastAsiaTheme="minorEastAsia"/>
          </w:rPr>
        </w:r>
        <w:r w:rsidR="00EA3DAB" w:rsidRPr="0071177D" w:rsidDel="004D6A99">
          <w:rPr>
            <w:rStyle w:val="hyperChar"/>
            <w:rFonts w:eastAsiaTheme="minorEastAsia"/>
          </w:rPr>
          <w:fldChar w:fldCharType="separate"/>
        </w:r>
      </w:del>
      <w:ins w:id="203" w:author="Sean McDonagh" w:date="2019-04-25T12:55:00Z">
        <w:del w:id="204" w:author="Stephen Michell" w:date="2019-09-26T11:15:00Z">
          <w:r w:rsidR="00DE5F8F" w:rsidRPr="00BD2F3A" w:rsidDel="004D6A99">
            <w:rPr>
              <w:rStyle w:val="hyperChar"/>
              <w:rFonts w:eastAsiaTheme="minorEastAsia"/>
            </w:rPr>
            <w:delText>6.53 Provision of Inherently Unsafe Operations [SKL]</w:delText>
          </w:r>
        </w:del>
      </w:ins>
      <w:del w:id="205" w:author="Stephen Michell" w:date="2019-09-26T11:15:00Z">
        <w:r w:rsidR="0048220B" w:rsidRPr="0048220B" w:rsidDel="004D6A99">
          <w:rPr>
            <w:rStyle w:val="hyperChar"/>
            <w:rFonts w:eastAsiaTheme="minorEastAsia"/>
          </w:rPr>
          <w:delText>6.53 Provision of Inherently Unsafe Operations [SKL]</w:delText>
        </w:r>
        <w:r w:rsidR="00EA3DAB" w:rsidRPr="0071177D" w:rsidDel="004D6A99">
          <w:rPr>
            <w:rStyle w:val="hyperChar"/>
            <w:rFonts w:eastAsiaTheme="minorEastAsia"/>
          </w:rPr>
          <w:fldChar w:fldCharType="end"/>
        </w:r>
        <w:r w:rsidRPr="007B6289" w:rsidDel="004D6A99">
          <w:rPr>
            <w:rFonts w:ascii="Calibri" w:eastAsiaTheme="majorEastAsia" w:hAnsi="Calibri"/>
            <w:lang w:val="en-GB"/>
          </w:rPr>
          <w:delText xml:space="preserve"> for more on this subject)</w:delText>
        </w:r>
        <w:r w:rsidRPr="007B6289" w:rsidDel="004D6A99">
          <w:rPr>
            <w:rFonts w:ascii="Calibri" w:eastAsia="Times New Roman" w:hAnsi="Calibri"/>
          </w:rPr>
          <w:delText xml:space="preserve">; </w:delText>
        </w:r>
      </w:del>
    </w:p>
    <w:p w14:paraId="5CFDC19C" w14:textId="0DEA0962" w:rsidR="004C770C" w:rsidRPr="00CD6A7E" w:rsidRDefault="001456BA" w:rsidP="004C770C">
      <w:pPr>
        <w:pStyle w:val="berschrift2"/>
        <w:rPr>
          <w:lang w:bidi="en-US"/>
        </w:rPr>
      </w:pPr>
      <w:bookmarkStart w:id="206" w:name="_Toc310518160"/>
      <w:bookmarkStart w:id="207" w:name="_Toc7089375"/>
      <w:r>
        <w:rPr>
          <w:lang w:bidi="en-US"/>
        </w:rPr>
        <w:t>6.5</w:t>
      </w:r>
      <w:r w:rsidR="00AD5842">
        <w:rPr>
          <w:lang w:bidi="en-US"/>
        </w:rPr>
        <w:t xml:space="preserve"> </w:t>
      </w:r>
      <w:r w:rsidR="004C770C" w:rsidRPr="00CD6A7E">
        <w:rPr>
          <w:lang w:bidi="en-US"/>
        </w:rPr>
        <w:t>Enumerator Issues [CCB]</w:t>
      </w:r>
      <w:bookmarkEnd w:id="206"/>
      <w:bookmarkEnd w:id="207"/>
    </w:p>
    <w:p w14:paraId="0DF96DEB" w14:textId="749BB096" w:rsidR="004C770C" w:rsidRPr="00CD6A7E" w:rsidRDefault="001456BA" w:rsidP="009866F9">
      <w:pPr>
        <w:pStyle w:val="berschrift3"/>
        <w:rPr>
          <w:lang w:bidi="en-US"/>
        </w:rPr>
      </w:pPr>
      <w:r>
        <w:rPr>
          <w:lang w:bidi="en-US"/>
        </w:rPr>
        <w:t>6.5</w:t>
      </w:r>
      <w:r w:rsidR="004C770C" w:rsidRPr="00CD6A7E">
        <w:rPr>
          <w:lang w:bidi="en-US"/>
        </w:rPr>
        <w:t>.1</w:t>
      </w:r>
      <w:r w:rsidR="00AD5842">
        <w:rPr>
          <w:lang w:bidi="en-US"/>
        </w:rPr>
        <w:t xml:space="preserve"> </w:t>
      </w:r>
      <w:r w:rsidR="004C770C" w:rsidRPr="00CD6A7E">
        <w:rPr>
          <w:lang w:bidi="en-US"/>
        </w:rPr>
        <w:t xml:space="preserve">Applicability to </w:t>
      </w:r>
      <w:commentRangeStart w:id="208"/>
      <w:r w:rsidR="004C770C" w:rsidRPr="00CD6A7E">
        <w:rPr>
          <w:lang w:bidi="en-US"/>
        </w:rPr>
        <w:t>language</w:t>
      </w:r>
      <w:commentRangeEnd w:id="208"/>
      <w:r w:rsidR="00263434">
        <w:rPr>
          <w:rStyle w:val="Kommentarzeichen"/>
          <w:rFonts w:asciiTheme="minorHAnsi" w:eastAsiaTheme="minorEastAsia" w:hAnsiTheme="minorHAnsi" w:cstheme="minorBidi"/>
          <w:b w:val="0"/>
          <w:bCs w:val="0"/>
        </w:rPr>
        <w:commentReference w:id="208"/>
      </w:r>
    </w:p>
    <w:p w14:paraId="34FA8798" w14:textId="16678F82" w:rsidR="004C770C" w:rsidRPr="00CD6A7E" w:rsidRDefault="004C770C" w:rsidP="004C770C">
      <w:commentRangeStart w:id="209"/>
      <w:commentRangeStart w:id="210"/>
      <w:commentRangeStart w:id="211"/>
      <w:r w:rsidRPr="00CD6A7E">
        <w:t xml:space="preserve">Python has an </w:t>
      </w:r>
      <w:r w:rsidRPr="00CD6A7E">
        <w:rPr>
          <w:rFonts w:ascii="Courier New" w:hAnsi="Courier New" w:cs="Courier New"/>
          <w:kern w:val="28"/>
          <w:lang w:val="en-GB"/>
        </w:rPr>
        <w:t>enumerate</w:t>
      </w:r>
      <w:r w:rsidRPr="00CD6A7E">
        <w:t xml:space="preserve"> built-in type but it is not at all related to the implementation of enumeration as defined in other languages where constants are assigned to symbols. Given that enumeration is a useful programming device</w:t>
      </w:r>
      <w:ins w:id="212" w:author="Sean McDonagh" w:date="2019-05-29T16:15:00Z">
        <w:r w:rsidR="00DF1900">
          <w:t xml:space="preserve">, </w:t>
        </w:r>
      </w:ins>
      <w:del w:id="213" w:author="Sean McDonagh" w:date="2019-05-29T16:15:00Z">
        <w:r w:rsidRPr="00CD6A7E" w:rsidDel="00DF1900">
          <w:delText xml:space="preserve"> and that there is no enumeration construct in Python, </w:delText>
        </w:r>
      </w:del>
      <w:r w:rsidRPr="00CD6A7E">
        <w:t xml:space="preserve">many programmers choose to </w:t>
      </w:r>
      <w:r w:rsidRPr="00CD6A7E">
        <w:lastRenderedPageBreak/>
        <w:t>implement their own “enum” objects or types using a wide variety of methods including the creation of “enum” classes, lists, and even dictionaries. One simple method is to simply assign a list of names to integers:</w:t>
      </w:r>
      <w:commentRangeEnd w:id="209"/>
      <w:r w:rsidR="00F359AE">
        <w:rPr>
          <w:rStyle w:val="Kommentarzeichen"/>
        </w:rPr>
        <w:commentReference w:id="209"/>
      </w:r>
      <w:commentRangeEnd w:id="210"/>
      <w:r w:rsidR="009243D9">
        <w:rPr>
          <w:rStyle w:val="Kommentarzeichen"/>
        </w:rPr>
        <w:commentReference w:id="210"/>
      </w:r>
      <w:commentRangeEnd w:id="211"/>
      <w:r w:rsidR="00C729B0">
        <w:rPr>
          <w:rStyle w:val="Kommentarzeichen"/>
        </w:rPr>
        <w:commentReference w:id="211"/>
      </w:r>
    </w:p>
    <w:p w14:paraId="0A30A70B"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Red, Green, Blue = range (3) </w:t>
      </w:r>
    </w:p>
    <w:p w14:paraId="0784F5CA" w14:textId="77777777"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rPr>
      </w:pPr>
      <w:r w:rsidRPr="00CD6A7E">
        <w:rPr>
          <w:rFonts w:ascii="Courier New" w:eastAsia="Times New Roman" w:hAnsi="Courier New" w:cs="Courier New"/>
          <w:kern w:val="28"/>
        </w:rPr>
        <w:t>print(Red, Green, Blue) # =&gt; 0 1 2</w:t>
      </w:r>
    </w:p>
    <w:p w14:paraId="12D600FB" w14:textId="77777777" w:rsidR="004C770C" w:rsidRPr="00CD6A7E" w:rsidRDefault="004C770C" w:rsidP="004C770C">
      <w:r w:rsidRPr="00CD6A7E">
        <w:t>Code can then reference these “enum” values as they would in other languages which have native support for enumeration:</w:t>
      </w:r>
    </w:p>
    <w:p w14:paraId="36F0524F"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a = 1</w:t>
      </w:r>
    </w:p>
    <w:p w14:paraId="3C927239" w14:textId="77777777"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rPr>
      </w:pPr>
      <w:r w:rsidRPr="00CD6A7E">
        <w:rPr>
          <w:rFonts w:ascii="Courier New" w:eastAsia="Times New Roman" w:hAnsi="Courier New" w:cs="Courier New"/>
          <w:kern w:val="28"/>
        </w:rPr>
        <w:t>if a == Green: print("a=Green")# =&gt; a=Green</w:t>
      </w:r>
    </w:p>
    <w:p w14:paraId="5934C029" w14:textId="792CA77F" w:rsidR="004C770C" w:rsidRDefault="004C770C" w:rsidP="004C770C">
      <w:pPr>
        <w:widowControl w:val="0"/>
        <w:suppressLineNumbers/>
        <w:overflowPunct w:val="0"/>
        <w:adjustRightInd w:val="0"/>
        <w:spacing w:after="240"/>
        <w:rPr>
          <w:rFonts w:ascii="Calibri" w:eastAsia="Times New Roman" w:hAnsi="Calibri" w:cs="Calibri"/>
          <w:kern w:val="28"/>
        </w:rPr>
      </w:pPr>
      <w:r w:rsidRPr="00CD6A7E">
        <w:rPr>
          <w:rFonts w:ascii="Calibri" w:eastAsia="Times New Roman" w:hAnsi="Calibri" w:cs="Calibri"/>
          <w:kern w:val="28"/>
        </w:rPr>
        <w:t>There are disadvantages to the approach above though since any of the “enum” variables could be assigned new values at any time thereby undoing their intended role as “pseudo” constants. There are many forum discussions and articles that illustrate other, safer ways to simulate enumeration which are beyond the scope of this annex.</w:t>
      </w:r>
    </w:p>
    <w:p w14:paraId="009C9910" w14:textId="4ADE4507" w:rsidR="00DA7483" w:rsidRPr="00CD6A7E" w:rsidRDefault="00DA7483" w:rsidP="00DA7483">
      <w:r w:rsidRPr="00CD6A7E">
        <w:t xml:space="preserve">Use of enumeration requires careful attention to readability, performance, and safety. There are many complex, but useful ways to simulate enums in Python [ </w:t>
      </w:r>
      <w:sdt>
        <w:sdtPr>
          <w:id w:val="-753048921"/>
          <w:citation/>
        </w:sdtPr>
        <w:sdtContent>
          <w:r w:rsidRPr="00CD6A7E">
            <w:fldChar w:fldCharType="begin"/>
          </w:r>
          <w:r w:rsidRPr="00CD6A7E">
            <w:instrText xml:space="preserve"> CITATION Enu \l 1033 </w:instrText>
          </w:r>
          <w:r w:rsidRPr="00CD6A7E">
            <w:fldChar w:fldCharType="separate"/>
          </w:r>
          <w:ins w:id="214" w:author="Sean McDonagh" w:date="2019-04-25T12:55:00Z">
            <w:r w:rsidR="00DE5F8F" w:rsidRPr="004A60E5">
              <w:rPr>
                <w:noProof/>
              </w:rPr>
              <w:t>[1]</w:t>
            </w:r>
          </w:ins>
          <w:del w:id="215" w:author="Sean McDonagh" w:date="2019-04-25T12:55:00Z">
            <w:r w:rsidRPr="00A34E55" w:rsidDel="00DE5F8F">
              <w:rPr>
                <w:noProof/>
              </w:rPr>
              <w:delText>[1]</w:delText>
            </w:r>
          </w:del>
          <w:r w:rsidRPr="00CD6A7E">
            <w:fldChar w:fldCharType="end"/>
          </w:r>
        </w:sdtContent>
      </w:sdt>
      <w:r w:rsidRPr="00CD6A7E">
        <w:t>]and many simple ways including the use of sets:</w:t>
      </w:r>
    </w:p>
    <w:p w14:paraId="12A8A2AD" w14:textId="77777777" w:rsidR="00DA7483" w:rsidRPr="00CD6A7E" w:rsidRDefault="00DA7483" w:rsidP="00DA7483">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colors = {'red', 'green', 'blue'}</w:t>
      </w:r>
    </w:p>
    <w:p w14:paraId="4122A7E0" w14:textId="6CD652BA" w:rsidR="00DA7483" w:rsidRDefault="00DA7483">
      <w:pPr>
        <w:widowControl w:val="0"/>
        <w:suppressLineNumbers/>
        <w:overflowPunct w:val="0"/>
        <w:adjustRightInd w:val="0"/>
        <w:spacing w:after="0"/>
        <w:ind w:firstLine="720"/>
        <w:rPr>
          <w:ins w:id="216" w:author="Sean McDonagh" w:date="2019-05-29T16:15:00Z"/>
          <w:rFonts w:ascii="Courier New" w:eastAsia="Times New Roman" w:hAnsi="Courier New" w:cs="Courier New"/>
          <w:kern w:val="28"/>
        </w:rPr>
      </w:pPr>
      <w:r w:rsidRPr="00CD6A7E">
        <w:rPr>
          <w:rFonts w:ascii="Courier New" w:eastAsia="Times New Roman" w:hAnsi="Courier New" w:cs="Courier New"/>
          <w:kern w:val="28"/>
        </w:rPr>
        <w:t>if "red" in colors: print('valid color')</w:t>
      </w:r>
    </w:p>
    <w:p w14:paraId="7530A546" w14:textId="77777777" w:rsidR="00DF1900" w:rsidRDefault="00DF1900">
      <w:pPr>
        <w:widowControl w:val="0"/>
        <w:suppressLineNumbers/>
        <w:overflowPunct w:val="0"/>
        <w:adjustRightInd w:val="0"/>
        <w:spacing w:after="0"/>
        <w:ind w:firstLine="720"/>
        <w:rPr>
          <w:ins w:id="217" w:author="Sean McDonagh" w:date="2019-05-29T16:15:00Z"/>
          <w:rFonts w:ascii="Courier New" w:eastAsia="Times New Roman" w:hAnsi="Courier New" w:cs="Courier New"/>
          <w:kern w:val="28"/>
        </w:rPr>
      </w:pPr>
    </w:p>
    <w:p w14:paraId="783E7731" w14:textId="7A87E303" w:rsidR="00DF1900" w:rsidRDefault="00A04875" w:rsidP="00BC5DF5">
      <w:pPr>
        <w:widowControl w:val="0"/>
        <w:suppressLineNumbers/>
        <w:overflowPunct w:val="0"/>
        <w:adjustRightInd w:val="0"/>
        <w:spacing w:after="0"/>
      </w:pPr>
      <w:ins w:id="218" w:author="Sean McDonagh" w:date="2019-05-29T16:27:00Z">
        <w:r>
          <w:t xml:space="preserve">A new </w:t>
        </w:r>
      </w:ins>
      <w:ins w:id="219" w:author="Sean McDonagh" w:date="2019-05-29T16:24:00Z">
        <w:r>
          <w:t>e</w:t>
        </w:r>
      </w:ins>
      <w:ins w:id="220" w:author="Sean McDonagh" w:date="2019-05-29T16:17:00Z">
        <w:r w:rsidR="00DF1900" w:rsidRPr="004A60E5">
          <w:rPr>
            <w:rFonts w:ascii="Courier New" w:eastAsia="Times New Roman" w:hAnsi="Courier New" w:cs="Courier New"/>
            <w:kern w:val="28"/>
          </w:rPr>
          <w:t>num</w:t>
        </w:r>
        <w:r w:rsidR="00DF1900">
          <w:t xml:space="preserve"> module was introduced in Python v3.4</w:t>
        </w:r>
      </w:ins>
      <w:ins w:id="221" w:author="Sean McDonagh" w:date="2019-05-29T16:23:00Z">
        <w:r w:rsidR="00DF1900">
          <w:t xml:space="preserve"> </w:t>
        </w:r>
      </w:ins>
      <w:ins w:id="222" w:author="Sean McDonagh" w:date="2019-05-29T16:27:00Z">
        <w:r>
          <w:t>which</w:t>
        </w:r>
      </w:ins>
      <w:ins w:id="223" w:author="Sean McDonagh" w:date="2019-05-29T16:23:00Z">
        <w:r w:rsidR="00DF1900">
          <w:t xml:space="preserve"> allows for </w:t>
        </w:r>
      </w:ins>
      <w:ins w:id="224" w:author="Sean McDonagh" w:date="2019-05-29T16:27:00Z">
        <w:r>
          <w:t xml:space="preserve">better </w:t>
        </w:r>
      </w:ins>
      <w:ins w:id="225" w:author="Sean McDonagh" w:date="2019-05-29T16:23:00Z">
        <w:r>
          <w:t xml:space="preserve">iteration and </w:t>
        </w:r>
      </w:ins>
      <w:ins w:id="226" w:author="Sean McDonagh" w:date="2019-05-29T16:24:00Z">
        <w:r>
          <w:t>value comparison</w:t>
        </w:r>
      </w:ins>
      <w:ins w:id="227" w:author="Sean McDonagh" w:date="2019-05-29T16:27:00Z">
        <w:r>
          <w:t xml:space="preserve"> than </w:t>
        </w:r>
      </w:ins>
      <w:ins w:id="228" w:author="Sean McDonagh" w:date="2019-05-29T16:28:00Z">
        <w:r>
          <w:t xml:space="preserve">most previous user-developed methods. </w:t>
        </w:r>
      </w:ins>
      <w:r w:rsidR="00BC5DF5">
        <w:t>An example</w:t>
      </w:r>
      <w:r w:rsidR="001F36A8">
        <w:t xml:space="preserve"> </w:t>
      </w:r>
      <w:r w:rsidR="00BC5DF5">
        <w:t xml:space="preserve">of the new </w:t>
      </w:r>
      <w:r w:rsidR="00BC5DF5" w:rsidRPr="00BC5DF5">
        <w:rPr>
          <w:rFonts w:ascii="Courier New" w:eastAsia="Times New Roman" w:hAnsi="Courier New" w:cs="Courier New"/>
          <w:kern w:val="28"/>
        </w:rPr>
        <w:t>enum</w:t>
      </w:r>
      <w:ins w:id="229" w:author="Sean McDonagh" w:date="2019-05-29T16:25:00Z">
        <w:r>
          <w:t xml:space="preserve"> </w:t>
        </w:r>
      </w:ins>
      <w:r w:rsidR="00BC5DF5">
        <w:t>module is:</w:t>
      </w:r>
      <w:ins w:id="230" w:author="Sean McDonagh" w:date="2019-05-29T16:23:00Z">
        <w:r>
          <w:t xml:space="preserve"> </w:t>
        </w:r>
      </w:ins>
    </w:p>
    <w:p w14:paraId="6FD00BA3" w14:textId="77777777" w:rsidR="00BC5DF5" w:rsidRDefault="00BC5DF5" w:rsidP="00BC5DF5">
      <w:pPr>
        <w:widowControl w:val="0"/>
        <w:suppressLineNumbers/>
        <w:overflowPunct w:val="0"/>
        <w:adjustRightInd w:val="0"/>
        <w:spacing w:after="0"/>
        <w:ind w:firstLine="720"/>
      </w:pPr>
    </w:p>
    <w:p w14:paraId="4BD6E7B9" w14:textId="305CDAE5" w:rsidR="00BC5DF5" w:rsidRPr="00BC5DF5" w:rsidRDefault="00BC5DF5" w:rsidP="00BC5DF5">
      <w:pPr>
        <w:widowControl w:val="0"/>
        <w:suppressLineNumbers/>
        <w:overflowPunct w:val="0"/>
        <w:adjustRightInd w:val="0"/>
        <w:spacing w:after="0"/>
        <w:ind w:firstLine="720"/>
        <w:rPr>
          <w:rFonts w:ascii="Courier New" w:eastAsia="Times New Roman" w:hAnsi="Courier New" w:cs="Courier New"/>
          <w:kern w:val="28"/>
        </w:rPr>
      </w:pPr>
      <w:r w:rsidRPr="00BC5DF5">
        <w:rPr>
          <w:rFonts w:ascii="Courier New" w:eastAsia="Times New Roman" w:hAnsi="Courier New" w:cs="Courier New"/>
          <w:kern w:val="28"/>
        </w:rPr>
        <w:t>from enum import Enum</w:t>
      </w:r>
    </w:p>
    <w:p w14:paraId="0E847236" w14:textId="4F3841B2" w:rsidR="00BC5DF5" w:rsidRPr="00BC5DF5" w:rsidRDefault="00BC5DF5" w:rsidP="00BC5DF5">
      <w:pPr>
        <w:widowControl w:val="0"/>
        <w:suppressLineNumbers/>
        <w:overflowPunct w:val="0"/>
        <w:adjustRightInd w:val="0"/>
        <w:spacing w:after="0"/>
        <w:ind w:firstLine="720"/>
        <w:rPr>
          <w:rFonts w:ascii="Courier New" w:eastAsia="Times New Roman" w:hAnsi="Courier New" w:cs="Courier New"/>
          <w:kern w:val="28"/>
        </w:rPr>
      </w:pPr>
      <w:r w:rsidRPr="00BC5DF5">
        <w:rPr>
          <w:rFonts w:ascii="Courier New" w:eastAsia="Times New Roman" w:hAnsi="Courier New" w:cs="Courier New"/>
          <w:kern w:val="28"/>
        </w:rPr>
        <w:t>class ColorEnum(Enum):</w:t>
      </w:r>
    </w:p>
    <w:p w14:paraId="0A1E3878" w14:textId="5516661B" w:rsidR="00BC5DF5" w:rsidRPr="00BC5DF5" w:rsidRDefault="00BC5DF5" w:rsidP="00BC5DF5">
      <w:pPr>
        <w:widowControl w:val="0"/>
        <w:suppressLineNumbers/>
        <w:overflowPunct w:val="0"/>
        <w:adjustRightInd w:val="0"/>
        <w:spacing w:after="0"/>
        <w:ind w:firstLine="720"/>
        <w:rPr>
          <w:rFonts w:ascii="Courier New" w:eastAsia="Times New Roman" w:hAnsi="Courier New" w:cs="Courier New"/>
          <w:kern w:val="28"/>
        </w:rPr>
      </w:pPr>
      <w:r w:rsidRPr="00BC5DF5">
        <w:rPr>
          <w:rFonts w:ascii="Courier New" w:eastAsia="Times New Roman" w:hAnsi="Courier New" w:cs="Courier New"/>
          <w:kern w:val="28"/>
        </w:rPr>
        <w:t xml:space="preserve">    RED = 1</w:t>
      </w:r>
    </w:p>
    <w:p w14:paraId="44690592" w14:textId="00D22E5B" w:rsidR="00BC5DF5" w:rsidRPr="00BC5DF5" w:rsidRDefault="00BC5DF5" w:rsidP="00BC5DF5">
      <w:pPr>
        <w:widowControl w:val="0"/>
        <w:suppressLineNumbers/>
        <w:overflowPunct w:val="0"/>
        <w:adjustRightInd w:val="0"/>
        <w:spacing w:after="0"/>
        <w:ind w:firstLine="720"/>
        <w:rPr>
          <w:rFonts w:ascii="Courier New" w:eastAsia="Times New Roman" w:hAnsi="Courier New" w:cs="Courier New"/>
          <w:kern w:val="28"/>
        </w:rPr>
      </w:pPr>
      <w:r w:rsidRPr="00BC5DF5">
        <w:rPr>
          <w:rFonts w:ascii="Courier New" w:eastAsia="Times New Roman" w:hAnsi="Courier New" w:cs="Courier New"/>
          <w:kern w:val="28"/>
        </w:rPr>
        <w:t xml:space="preserve">    GREEN = 2</w:t>
      </w:r>
    </w:p>
    <w:p w14:paraId="0C0791CD" w14:textId="6153C80A" w:rsidR="00BC5DF5" w:rsidRPr="00BC5DF5" w:rsidRDefault="00BC5DF5" w:rsidP="00BC5DF5">
      <w:pPr>
        <w:widowControl w:val="0"/>
        <w:suppressLineNumbers/>
        <w:overflowPunct w:val="0"/>
        <w:adjustRightInd w:val="0"/>
        <w:spacing w:after="0"/>
        <w:ind w:firstLine="720"/>
        <w:rPr>
          <w:rFonts w:ascii="Courier New" w:eastAsia="Times New Roman" w:hAnsi="Courier New" w:cs="Courier New"/>
          <w:kern w:val="28"/>
        </w:rPr>
      </w:pPr>
      <w:r w:rsidRPr="00BC5DF5">
        <w:rPr>
          <w:rFonts w:ascii="Courier New" w:eastAsia="Times New Roman" w:hAnsi="Courier New" w:cs="Courier New"/>
          <w:kern w:val="28"/>
        </w:rPr>
        <w:t xml:space="preserve">    BLUE = 3</w:t>
      </w:r>
    </w:p>
    <w:p w14:paraId="19711E32" w14:textId="41ACAB78" w:rsidR="00BC5DF5" w:rsidRPr="00BC5DF5" w:rsidRDefault="00BC5DF5" w:rsidP="00BC5DF5">
      <w:pPr>
        <w:widowControl w:val="0"/>
        <w:suppressLineNumbers/>
        <w:overflowPunct w:val="0"/>
        <w:adjustRightInd w:val="0"/>
        <w:spacing w:after="0"/>
        <w:ind w:firstLine="720"/>
        <w:rPr>
          <w:rFonts w:ascii="Courier New" w:eastAsia="Times New Roman" w:hAnsi="Courier New" w:cs="Courier New"/>
          <w:kern w:val="28"/>
        </w:rPr>
      </w:pPr>
      <w:r w:rsidRPr="00BC5DF5">
        <w:rPr>
          <w:rFonts w:ascii="Courier New" w:eastAsia="Times New Roman" w:hAnsi="Courier New" w:cs="Courier New"/>
          <w:kern w:val="28"/>
        </w:rPr>
        <w:t xml:space="preserve">    YELLOW = 4</w:t>
      </w:r>
    </w:p>
    <w:p w14:paraId="23A02AE6" w14:textId="633EFC4E" w:rsidR="00BC5DF5" w:rsidRPr="00BC5DF5" w:rsidRDefault="00BC5DF5" w:rsidP="00BC5DF5">
      <w:pPr>
        <w:widowControl w:val="0"/>
        <w:suppressLineNumbers/>
        <w:overflowPunct w:val="0"/>
        <w:adjustRightInd w:val="0"/>
        <w:spacing w:after="0"/>
        <w:ind w:firstLine="720"/>
        <w:rPr>
          <w:rFonts w:ascii="Courier New" w:eastAsia="Times New Roman" w:hAnsi="Courier New" w:cs="Courier New"/>
          <w:kern w:val="28"/>
        </w:rPr>
      </w:pPr>
      <w:r w:rsidRPr="00BC5DF5">
        <w:rPr>
          <w:rFonts w:ascii="Courier New" w:eastAsia="Times New Roman" w:hAnsi="Courier New" w:cs="Courier New"/>
          <w:kern w:val="28"/>
        </w:rPr>
        <w:t>print(ColorEnum.BLUE)</w:t>
      </w:r>
    </w:p>
    <w:p w14:paraId="5569E39D" w14:textId="77777777" w:rsidR="001F36A8" w:rsidRDefault="001F36A8" w:rsidP="00BC5DF5">
      <w:pPr>
        <w:widowControl w:val="0"/>
        <w:suppressLineNumbers/>
        <w:overflowPunct w:val="0"/>
        <w:adjustRightInd w:val="0"/>
        <w:spacing w:after="0"/>
        <w:ind w:firstLine="720"/>
      </w:pPr>
    </w:p>
    <w:p w14:paraId="529A7F03" w14:textId="57B1CDDF" w:rsidR="00BC5DF5" w:rsidRPr="00BC5DF5" w:rsidRDefault="001F36A8" w:rsidP="001F36A8">
      <w:pPr>
        <w:widowControl w:val="0"/>
        <w:suppressLineNumbers/>
        <w:overflowPunct w:val="0"/>
        <w:adjustRightInd w:val="0"/>
        <w:spacing w:after="0"/>
        <w:rPr>
          <w:rFonts w:ascii="Courier New" w:eastAsia="Times New Roman" w:hAnsi="Courier New" w:cs="Courier New"/>
          <w:kern w:val="28"/>
        </w:rPr>
      </w:pPr>
      <w:r>
        <w:t xml:space="preserve">The above example would print out: </w:t>
      </w:r>
      <w:r w:rsidR="00BC5DF5" w:rsidRPr="00BC5DF5">
        <w:rPr>
          <w:rFonts w:ascii="Courier New" w:eastAsia="Times New Roman" w:hAnsi="Courier New" w:cs="Courier New"/>
          <w:kern w:val="28"/>
        </w:rPr>
        <w:t>ColorEnum.BLUE</w:t>
      </w:r>
    </w:p>
    <w:p w14:paraId="4E46C33B" w14:textId="77777777" w:rsidR="00D23937" w:rsidRPr="00F359AE" w:rsidRDefault="00D23937" w:rsidP="00BC5DF5">
      <w:pPr>
        <w:widowControl w:val="0"/>
        <w:suppressLineNumbers/>
        <w:overflowPunct w:val="0"/>
        <w:adjustRightInd w:val="0"/>
        <w:spacing w:after="0"/>
        <w:ind w:firstLine="720"/>
        <w:rPr>
          <w:rFonts w:ascii="Courier New" w:eastAsia="Times New Roman" w:hAnsi="Courier New" w:cs="Courier New"/>
          <w:kern w:val="28"/>
        </w:rPr>
      </w:pPr>
    </w:p>
    <w:p w14:paraId="7269BC25" w14:textId="406812E5" w:rsidR="004C770C" w:rsidRPr="00CD6A7E" w:rsidRDefault="001456BA" w:rsidP="00F615BA">
      <w:pPr>
        <w:pStyle w:val="berschrift3"/>
      </w:pPr>
      <w:r>
        <w:rPr>
          <w:lang w:bidi="en-US"/>
        </w:rPr>
        <w:t>6.5</w:t>
      </w:r>
      <w:r w:rsidR="004C770C" w:rsidRPr="00CD6A7E">
        <w:rPr>
          <w:lang w:bidi="en-US"/>
        </w:rPr>
        <w:t>.2</w:t>
      </w:r>
      <w:r w:rsidR="00AD5842">
        <w:rPr>
          <w:lang w:bidi="en-US"/>
        </w:rPr>
        <w:t xml:space="preserve"> </w:t>
      </w:r>
      <w:r w:rsidR="004C770C" w:rsidRPr="00CD6A7E">
        <w:rPr>
          <w:lang w:bidi="en-US"/>
        </w:rPr>
        <w:t>Guidance to language users</w:t>
      </w:r>
    </w:p>
    <w:p w14:paraId="4836880E" w14:textId="4B7A1E7F" w:rsidR="00F359AE" w:rsidRPr="00F359AE" w:rsidRDefault="00F359AE" w:rsidP="00F359AE">
      <w:pPr>
        <w:pStyle w:val="Listenabsatz"/>
        <w:widowControl w:val="0"/>
        <w:numPr>
          <w:ilvl w:val="0"/>
          <w:numId w:val="598"/>
        </w:numPr>
        <w:suppressLineNumbers/>
        <w:overflowPunct w:val="0"/>
        <w:adjustRightInd w:val="0"/>
        <w:spacing w:after="240"/>
        <w:rPr>
          <w:rFonts w:ascii="Calibri" w:eastAsia="Times New Roman" w:hAnsi="Calibri" w:cs="Calibri"/>
          <w:kern w:val="28"/>
        </w:rPr>
      </w:pPr>
      <w:r w:rsidRPr="00F359AE">
        <w:rPr>
          <w:rFonts w:ascii="Calibri" w:eastAsia="Times New Roman" w:hAnsi="Calibri" w:cs="Calibri"/>
          <w:kern w:val="28"/>
        </w:rPr>
        <w:t xml:space="preserve">Follow the guidance of </w:t>
      </w:r>
      <w:r>
        <w:rPr>
          <w:rFonts w:ascii="Calibri" w:eastAsia="Times New Roman" w:hAnsi="Calibri" w:cs="Calibri"/>
          <w:kern w:val="28"/>
        </w:rPr>
        <w:t>TR 24772-1 clause 6.5.5</w:t>
      </w:r>
    </w:p>
    <w:p w14:paraId="5D63CE93" w14:textId="5CC346E9" w:rsidR="004C770C" w:rsidRDefault="004C770C" w:rsidP="00F615BA">
      <w:pPr>
        <w:pStyle w:val="Listenabsatz"/>
        <w:widowControl w:val="0"/>
        <w:numPr>
          <w:ilvl w:val="0"/>
          <w:numId w:val="598"/>
        </w:numPr>
        <w:suppressLineNumbers/>
        <w:overflowPunct w:val="0"/>
        <w:adjustRightInd w:val="0"/>
        <w:spacing w:after="240"/>
        <w:rPr>
          <w:ins w:id="231" w:author="Sean McDonagh" w:date="2019-05-29T16:29:00Z"/>
          <w:rFonts w:ascii="Calibri" w:eastAsia="Times New Roman" w:hAnsi="Calibri" w:cs="Calibri"/>
          <w:kern w:val="28"/>
        </w:rPr>
      </w:pPr>
      <w:r w:rsidRPr="00F615BA">
        <w:rPr>
          <w:rFonts w:ascii="Calibri" w:eastAsia="Times New Roman" w:hAnsi="Calibri" w:cs="Calibri"/>
          <w:kern w:val="28"/>
        </w:rPr>
        <w:t>Be aware that the technique shown above</w:t>
      </w:r>
      <w:del w:id="232" w:author="Stephen Michell" w:date="2019-09-26T11:25:00Z">
        <w:r w:rsidRPr="00F615BA" w:rsidDel="005F0C6C">
          <w:rPr>
            <w:rFonts w:ascii="Calibri" w:eastAsia="Times New Roman" w:hAnsi="Calibri" w:cs="Calibri"/>
            <w:kern w:val="28"/>
          </w:rPr>
          <w:delText>,</w:delText>
        </w:r>
      </w:del>
      <w:r w:rsidRPr="00F615BA">
        <w:rPr>
          <w:rFonts w:ascii="Calibri" w:eastAsia="Times New Roman" w:hAnsi="Calibri" w:cs="Calibri"/>
          <w:kern w:val="28"/>
        </w:rPr>
        <w:t xml:space="preserve"> is not safe since the variable can be bound to another object at any time.</w:t>
      </w:r>
    </w:p>
    <w:p w14:paraId="5F177348" w14:textId="1DDFAB0D" w:rsidR="006348DC" w:rsidRPr="00F615BA" w:rsidRDefault="006348DC" w:rsidP="00F615BA">
      <w:pPr>
        <w:pStyle w:val="Listenabsatz"/>
        <w:widowControl w:val="0"/>
        <w:numPr>
          <w:ilvl w:val="0"/>
          <w:numId w:val="598"/>
        </w:numPr>
        <w:suppressLineNumbers/>
        <w:overflowPunct w:val="0"/>
        <w:adjustRightInd w:val="0"/>
        <w:spacing w:after="240"/>
        <w:rPr>
          <w:rFonts w:ascii="Calibri" w:eastAsia="Times New Roman" w:hAnsi="Calibri" w:cs="Calibri"/>
          <w:kern w:val="28"/>
        </w:rPr>
      </w:pPr>
      <w:ins w:id="233" w:author="Sean McDonagh" w:date="2019-05-29T16:29:00Z">
        <w:r>
          <w:rPr>
            <w:rFonts w:ascii="Calibri" w:eastAsia="Times New Roman" w:hAnsi="Calibri" w:cs="Calibri"/>
            <w:kern w:val="28"/>
          </w:rPr>
          <w:t>Use the new enum module for better reliability and safety</w:t>
        </w:r>
      </w:ins>
    </w:p>
    <w:p w14:paraId="58F8D669" w14:textId="055CEE07" w:rsidR="004C770C" w:rsidRPr="00CD6A7E" w:rsidRDefault="001456BA" w:rsidP="004C770C">
      <w:pPr>
        <w:pStyle w:val="berschrift2"/>
        <w:rPr>
          <w:lang w:bidi="en-US"/>
        </w:rPr>
      </w:pPr>
      <w:bookmarkStart w:id="234" w:name="_Toc310518161"/>
      <w:bookmarkStart w:id="235" w:name="_Toc7089376"/>
      <w:r>
        <w:rPr>
          <w:lang w:bidi="en-US"/>
        </w:rPr>
        <w:lastRenderedPageBreak/>
        <w:t>6.6</w:t>
      </w:r>
      <w:r w:rsidR="00AD5842">
        <w:rPr>
          <w:lang w:bidi="en-US"/>
        </w:rPr>
        <w:t xml:space="preserve"> </w:t>
      </w:r>
      <w:r w:rsidR="004C770C" w:rsidRPr="00CD6A7E">
        <w:rPr>
          <w:lang w:bidi="en-US"/>
        </w:rPr>
        <w:t>Conversion Errors [</w:t>
      </w:r>
      <w:commentRangeStart w:id="236"/>
      <w:r w:rsidR="004C770C" w:rsidRPr="00CD6A7E">
        <w:rPr>
          <w:lang w:bidi="en-US"/>
        </w:rPr>
        <w:t>FLC</w:t>
      </w:r>
      <w:commentRangeEnd w:id="236"/>
      <w:r w:rsidR="00821CF5">
        <w:rPr>
          <w:rStyle w:val="Kommentarzeichen"/>
          <w:rFonts w:asciiTheme="minorHAnsi" w:eastAsiaTheme="minorEastAsia" w:hAnsiTheme="minorHAnsi" w:cstheme="minorBidi"/>
          <w:b w:val="0"/>
        </w:rPr>
        <w:commentReference w:id="236"/>
      </w:r>
      <w:r w:rsidR="004C770C" w:rsidRPr="00CD6A7E">
        <w:rPr>
          <w:lang w:bidi="en-US"/>
        </w:rPr>
        <w:t>]</w:t>
      </w:r>
      <w:bookmarkEnd w:id="234"/>
      <w:bookmarkEnd w:id="235"/>
    </w:p>
    <w:p w14:paraId="5D466165" w14:textId="5CF43297" w:rsidR="004C770C" w:rsidRPr="00CD6A7E" w:rsidRDefault="001456BA" w:rsidP="009866F9">
      <w:pPr>
        <w:pStyle w:val="berschrift3"/>
        <w:rPr>
          <w:lang w:bidi="en-US"/>
        </w:rPr>
      </w:pPr>
      <w:r>
        <w:rPr>
          <w:lang w:bidi="en-US"/>
        </w:rPr>
        <w:t>6.6</w:t>
      </w:r>
      <w:r w:rsidR="004C770C" w:rsidRPr="00CD6A7E">
        <w:rPr>
          <w:lang w:bidi="en-US"/>
        </w:rPr>
        <w:t>.1</w:t>
      </w:r>
      <w:r w:rsidR="00AD5842">
        <w:rPr>
          <w:lang w:bidi="en-US"/>
        </w:rPr>
        <w:t xml:space="preserve"> </w:t>
      </w:r>
      <w:commentRangeStart w:id="237"/>
      <w:r w:rsidR="004C770C" w:rsidRPr="00CD6A7E">
        <w:rPr>
          <w:lang w:bidi="en-US"/>
        </w:rPr>
        <w:t>Applicability to language</w:t>
      </w:r>
      <w:commentRangeEnd w:id="237"/>
      <w:r w:rsidR="005F0C6C">
        <w:rPr>
          <w:rStyle w:val="Kommentarzeichen"/>
          <w:rFonts w:asciiTheme="minorHAnsi" w:eastAsiaTheme="minorEastAsia" w:hAnsiTheme="minorHAnsi" w:cstheme="minorBidi"/>
          <w:b w:val="0"/>
          <w:bCs w:val="0"/>
        </w:rPr>
        <w:commentReference w:id="237"/>
      </w:r>
    </w:p>
    <w:p w14:paraId="7DD588E6" w14:textId="1BD6B219" w:rsidR="00B80CF7" w:rsidRDefault="00B80CF7" w:rsidP="004C770C">
      <w:pPr>
        <w:rPr>
          <w:ins w:id="238" w:author="Stephen Michell" w:date="2019-09-26T11:35:00Z"/>
        </w:rPr>
      </w:pPr>
      <w:ins w:id="239" w:author="Stephen Michell" w:date="2019-09-26T11:36:00Z">
        <w:r>
          <w:t xml:space="preserve">The problem identified in TR 62443-1 clause 6.6 related to integer-based conversions </w:t>
        </w:r>
        <w:commentRangeStart w:id="240"/>
        <w:r>
          <w:t>does</w:t>
        </w:r>
      </w:ins>
      <w:commentRangeEnd w:id="240"/>
      <w:r w:rsidR="00C729B0">
        <w:rPr>
          <w:rStyle w:val="Kommentarzeichen"/>
        </w:rPr>
        <w:commentReference w:id="240"/>
      </w:r>
      <w:ins w:id="241" w:author="Stephen Michell" w:date="2019-09-26T11:36:00Z">
        <w:r>
          <w:t xml:space="preserve"> apply in Python </w:t>
        </w:r>
      </w:ins>
      <w:ins w:id="242" w:author="Stephen Michell" w:date="2019-09-26T11:37:00Z">
        <w:r>
          <w:t>since python seamlessly handles integers as described below:</w:t>
        </w:r>
      </w:ins>
    </w:p>
    <w:p w14:paraId="70134511" w14:textId="12B9D2B8" w:rsidR="004C770C" w:rsidRPr="00CD6A7E" w:rsidRDefault="004C770C">
      <w:pPr>
        <w:pStyle w:val="Listenabsatz"/>
        <w:numPr>
          <w:ilvl w:val="0"/>
          <w:numId w:val="610"/>
        </w:numPr>
        <w:pPrChange w:id="243" w:author="Stephen Michell" w:date="2019-09-26T11:38:00Z">
          <w:pPr/>
        </w:pPrChange>
      </w:pPr>
      <w:commentRangeStart w:id="244"/>
      <w:commentRangeStart w:id="245"/>
      <w:r w:rsidRPr="00CD6A7E">
        <w:t>Python converts numbers to a common type before performing any arithmetic operations. The common type is coerced using the following rules as defined in the standard (</w:t>
      </w:r>
      <w:commentRangeStart w:id="246"/>
      <w:r w:rsidR="00561A3D" w:rsidRPr="00B80CF7">
        <w:fldChar w:fldCharType="begin"/>
      </w:r>
      <w:r w:rsidR="00561A3D">
        <w:instrText xml:space="preserve"> HYPERLINK "http://docs.python.org/release/1.4/ref/ref5.html" </w:instrText>
      </w:r>
      <w:r w:rsidR="00561A3D" w:rsidRPr="00B80CF7">
        <w:fldChar w:fldCharType="separate"/>
      </w:r>
      <w:r w:rsidRPr="00B80CF7">
        <w:rPr>
          <w:color w:val="0000FF"/>
          <w:u w:val="single"/>
        </w:rPr>
        <w:t>http://docs.python.org/release/1.4/ref/ref5.html</w:t>
      </w:r>
      <w:r w:rsidR="00561A3D" w:rsidRPr="00B80CF7">
        <w:rPr>
          <w:color w:val="0000FF"/>
          <w:u w:val="single"/>
        </w:rPr>
        <w:fldChar w:fldCharType="end"/>
      </w:r>
      <w:commentRangeEnd w:id="244"/>
      <w:commentRangeEnd w:id="246"/>
      <w:r w:rsidR="00F359AE">
        <w:rPr>
          <w:rStyle w:val="Kommentarzeichen"/>
        </w:rPr>
        <w:commentReference w:id="244"/>
      </w:r>
      <w:commentRangeEnd w:id="245"/>
      <w:r w:rsidR="00A1273A">
        <w:rPr>
          <w:rStyle w:val="Kommentarzeichen"/>
        </w:rPr>
        <w:commentReference w:id="245"/>
      </w:r>
      <w:r w:rsidR="00821CF5">
        <w:rPr>
          <w:rStyle w:val="Kommentarzeichen"/>
        </w:rPr>
        <w:commentReference w:id="246"/>
      </w:r>
      <w:r w:rsidRPr="00B80CF7">
        <w:rPr>
          <w:color w:val="0000FF"/>
          <w:u w:val="single"/>
        </w:rPr>
        <w:t>)</w:t>
      </w:r>
      <w:r w:rsidRPr="00CD6A7E">
        <w:t>:</w:t>
      </w:r>
    </w:p>
    <w:p w14:paraId="2E4D942A" w14:textId="77777777" w:rsidR="004C770C" w:rsidRPr="008F5A32" w:rsidRDefault="004C770C">
      <w:pPr>
        <w:pStyle w:val="Listenabsatz"/>
        <w:widowControl w:val="0"/>
        <w:numPr>
          <w:ilvl w:val="1"/>
          <w:numId w:val="598"/>
        </w:numPr>
        <w:suppressLineNumbers/>
        <w:overflowPunct w:val="0"/>
        <w:adjustRightInd w:val="0"/>
        <w:spacing w:after="240"/>
        <w:rPr>
          <w:rFonts w:ascii="Calibri" w:eastAsia="Times New Roman" w:hAnsi="Calibri" w:cs="Calibri"/>
          <w:kern w:val="28"/>
        </w:rPr>
        <w:pPrChange w:id="247" w:author="Stephen Michell" w:date="2019-09-26T11:38:00Z">
          <w:pPr>
            <w:pStyle w:val="Listenabsatz"/>
            <w:widowControl w:val="0"/>
            <w:numPr>
              <w:numId w:val="598"/>
            </w:numPr>
            <w:suppressLineNumbers/>
            <w:overflowPunct w:val="0"/>
            <w:adjustRightInd w:val="0"/>
            <w:spacing w:after="240"/>
            <w:ind w:left="770" w:hanging="360"/>
          </w:pPr>
        </w:pPrChange>
      </w:pPr>
      <w:r w:rsidRPr="008F5A32">
        <w:rPr>
          <w:rFonts w:ascii="Calibri" w:eastAsia="Times New Roman" w:hAnsi="Calibri" w:cs="Calibri"/>
          <w:kern w:val="28"/>
        </w:rPr>
        <w:t>If either argument is a complex number, the other is converted to the complex type;</w:t>
      </w:r>
    </w:p>
    <w:p w14:paraId="7139D3D1" w14:textId="77777777" w:rsidR="004C770C" w:rsidRPr="008F5A32" w:rsidRDefault="004C770C">
      <w:pPr>
        <w:pStyle w:val="Listenabsatz"/>
        <w:widowControl w:val="0"/>
        <w:numPr>
          <w:ilvl w:val="1"/>
          <w:numId w:val="598"/>
        </w:numPr>
        <w:suppressLineNumbers/>
        <w:overflowPunct w:val="0"/>
        <w:adjustRightInd w:val="0"/>
        <w:spacing w:after="240"/>
        <w:rPr>
          <w:rFonts w:ascii="Calibri" w:eastAsia="Times New Roman" w:hAnsi="Calibri" w:cs="Calibri"/>
          <w:kern w:val="28"/>
        </w:rPr>
        <w:pPrChange w:id="248" w:author="Stephen Michell" w:date="2019-09-26T11:38:00Z">
          <w:pPr>
            <w:pStyle w:val="Listenabsatz"/>
            <w:widowControl w:val="0"/>
            <w:numPr>
              <w:numId w:val="598"/>
            </w:numPr>
            <w:suppressLineNumbers/>
            <w:overflowPunct w:val="0"/>
            <w:adjustRightInd w:val="0"/>
            <w:spacing w:after="240"/>
            <w:ind w:left="770" w:hanging="360"/>
          </w:pPr>
        </w:pPrChange>
      </w:pPr>
      <w:r w:rsidRPr="008F5A32">
        <w:rPr>
          <w:rFonts w:ascii="Calibri" w:eastAsia="Times New Roman" w:hAnsi="Calibri" w:cs="Calibri"/>
          <w:kern w:val="28"/>
        </w:rPr>
        <w:t>otherwise, if either argument is a floating point number, the other is converted to floating point;</w:t>
      </w:r>
    </w:p>
    <w:p w14:paraId="527FDA7B" w14:textId="77777777" w:rsidR="004C770C" w:rsidRPr="008F5A32" w:rsidRDefault="004C770C">
      <w:pPr>
        <w:pStyle w:val="Listenabsatz"/>
        <w:widowControl w:val="0"/>
        <w:numPr>
          <w:ilvl w:val="1"/>
          <w:numId w:val="598"/>
        </w:numPr>
        <w:suppressLineNumbers/>
        <w:overflowPunct w:val="0"/>
        <w:adjustRightInd w:val="0"/>
        <w:spacing w:after="240"/>
        <w:rPr>
          <w:rFonts w:ascii="Calibri" w:eastAsia="Times New Roman" w:hAnsi="Calibri" w:cs="Calibri"/>
          <w:kern w:val="28"/>
        </w:rPr>
        <w:pPrChange w:id="249" w:author="Stephen Michell" w:date="2019-09-26T11:38:00Z">
          <w:pPr>
            <w:pStyle w:val="Listenabsatz"/>
            <w:widowControl w:val="0"/>
            <w:numPr>
              <w:numId w:val="598"/>
            </w:numPr>
            <w:suppressLineNumbers/>
            <w:overflowPunct w:val="0"/>
            <w:adjustRightInd w:val="0"/>
            <w:spacing w:after="240"/>
            <w:ind w:left="770" w:hanging="360"/>
          </w:pPr>
        </w:pPrChange>
      </w:pPr>
      <w:r w:rsidRPr="008F5A32">
        <w:rPr>
          <w:rFonts w:ascii="Calibri" w:eastAsia="Times New Roman" w:hAnsi="Calibri" w:cs="Calibri"/>
          <w:kern w:val="28"/>
        </w:rPr>
        <w:t>otherwise, if either argument is a long integer, the other is converted to long integer;</w:t>
      </w:r>
    </w:p>
    <w:p w14:paraId="0DED8DB5" w14:textId="77777777" w:rsidR="004C770C" w:rsidRPr="008F5A32" w:rsidRDefault="004C770C">
      <w:pPr>
        <w:pStyle w:val="Listenabsatz"/>
        <w:widowControl w:val="0"/>
        <w:numPr>
          <w:ilvl w:val="1"/>
          <w:numId w:val="598"/>
        </w:numPr>
        <w:suppressLineNumbers/>
        <w:overflowPunct w:val="0"/>
        <w:adjustRightInd w:val="0"/>
        <w:spacing w:after="240"/>
        <w:rPr>
          <w:rFonts w:ascii="Calibri" w:eastAsia="Times New Roman" w:hAnsi="Calibri" w:cs="Calibri"/>
          <w:kern w:val="28"/>
        </w:rPr>
        <w:pPrChange w:id="250" w:author="Stephen Michell" w:date="2019-09-26T11:38:00Z">
          <w:pPr>
            <w:pStyle w:val="Listenabsatz"/>
            <w:widowControl w:val="0"/>
            <w:numPr>
              <w:numId w:val="598"/>
            </w:numPr>
            <w:suppressLineNumbers/>
            <w:overflowPunct w:val="0"/>
            <w:adjustRightInd w:val="0"/>
            <w:spacing w:after="240"/>
            <w:ind w:left="770" w:hanging="360"/>
          </w:pPr>
        </w:pPrChange>
      </w:pPr>
      <w:r w:rsidRPr="008F5A32">
        <w:rPr>
          <w:rFonts w:ascii="Calibri" w:eastAsia="Times New Roman" w:hAnsi="Calibri" w:cs="Calibri"/>
          <w:kern w:val="28"/>
        </w:rPr>
        <w:t>otherwise, both must be plain integers and no conversion is necessary.</w:t>
      </w:r>
    </w:p>
    <w:p w14:paraId="6D62173E" w14:textId="77777777" w:rsidR="004C770C" w:rsidRPr="00CD6A7E" w:rsidRDefault="004C770C">
      <w:pPr>
        <w:spacing w:before="240"/>
        <w:ind w:left="806"/>
        <w:pPrChange w:id="251" w:author="Stephen Michell" w:date="2019-09-26T11:38:00Z">
          <w:pPr>
            <w:spacing w:before="240"/>
          </w:pPr>
        </w:pPrChange>
      </w:pPr>
      <w:r w:rsidRPr="00CD6A7E">
        <w:t>Integers in the Python language are of a length bounded only by the amount of memory in the machine. Integers are stored in an internal format that has faster performance when the number is smaller than the largest integer supported by the implementation language and platform.</w:t>
      </w:r>
    </w:p>
    <w:p w14:paraId="67229218" w14:textId="77777777" w:rsidR="004C770C" w:rsidRPr="00CD6A7E" w:rsidRDefault="004C770C">
      <w:pPr>
        <w:ind w:left="806"/>
        <w:pPrChange w:id="252" w:author="Stephen Michell" w:date="2019-09-26T11:38:00Z">
          <w:pPr/>
        </w:pPrChange>
      </w:pPr>
      <w:r w:rsidRPr="00CD6A7E">
        <w:t xml:space="preserve">Implicit or explicit conversion floating point to integer, implicitly (or explicitly using the </w:t>
      </w:r>
      <w:r w:rsidRPr="00CD6A7E">
        <w:rPr>
          <w:rFonts w:ascii="Courier New" w:hAnsi="Courier New" w:cs="Courier New"/>
          <w:kern w:val="28"/>
          <w:lang w:val="en-GB"/>
        </w:rPr>
        <w:t>int</w:t>
      </w:r>
      <w:r w:rsidRPr="00CD6A7E">
        <w:t xml:space="preserve"> function), will typically cause a loss of precision:</w:t>
      </w:r>
    </w:p>
    <w:p w14:paraId="344B8434" w14:textId="77777777" w:rsidR="004C770C" w:rsidRPr="00CD6A7E" w:rsidRDefault="004C770C">
      <w:pPr>
        <w:widowControl w:val="0"/>
        <w:suppressLineNumbers/>
        <w:overflowPunct w:val="0"/>
        <w:adjustRightInd w:val="0"/>
        <w:spacing w:after="0"/>
        <w:ind w:left="806" w:firstLine="720"/>
        <w:rPr>
          <w:rFonts w:ascii="Courier New" w:eastAsia="Times New Roman" w:hAnsi="Courier New" w:cs="Courier New"/>
          <w:kern w:val="28"/>
        </w:rPr>
        <w:pPrChange w:id="253" w:author="Stephen Michell" w:date="2019-09-26T11:38:00Z">
          <w:pPr>
            <w:widowControl w:val="0"/>
            <w:suppressLineNumbers/>
            <w:overflowPunct w:val="0"/>
            <w:adjustRightInd w:val="0"/>
            <w:spacing w:after="0"/>
            <w:ind w:firstLine="720"/>
          </w:pPr>
        </w:pPrChange>
      </w:pPr>
      <w:r w:rsidRPr="00CD6A7E">
        <w:rPr>
          <w:rFonts w:ascii="Courier New" w:eastAsia="Times New Roman" w:hAnsi="Courier New" w:cs="Courier New"/>
          <w:kern w:val="28"/>
        </w:rPr>
        <w:t>a = 3.0; print(int(a))# =&gt; 3 (no loss of precision)</w:t>
      </w:r>
    </w:p>
    <w:p w14:paraId="501B7E6E" w14:textId="77777777" w:rsidR="004C770C" w:rsidRPr="00CD6A7E" w:rsidRDefault="004C770C">
      <w:pPr>
        <w:widowControl w:val="0"/>
        <w:suppressLineNumbers/>
        <w:overflowPunct w:val="0"/>
        <w:adjustRightInd w:val="0"/>
        <w:spacing w:after="240"/>
        <w:ind w:left="806" w:firstLine="720"/>
        <w:rPr>
          <w:rFonts w:ascii="Courier New" w:eastAsia="Times New Roman" w:hAnsi="Courier New" w:cs="Courier New"/>
          <w:kern w:val="28"/>
        </w:rPr>
        <w:pPrChange w:id="254" w:author="Stephen Michell" w:date="2019-09-26T11:38:00Z">
          <w:pPr>
            <w:widowControl w:val="0"/>
            <w:suppressLineNumbers/>
            <w:overflowPunct w:val="0"/>
            <w:adjustRightInd w:val="0"/>
            <w:spacing w:after="240"/>
            <w:ind w:firstLine="720"/>
          </w:pPr>
        </w:pPrChange>
      </w:pPr>
      <w:r w:rsidRPr="00CD6A7E">
        <w:rPr>
          <w:rFonts w:ascii="Courier New" w:eastAsia="Times New Roman" w:hAnsi="Courier New" w:cs="Courier New"/>
          <w:kern w:val="28"/>
        </w:rPr>
        <w:t>a = 3.1415; print(int(a))# =&gt; 3 (precision lost)</w:t>
      </w:r>
    </w:p>
    <w:p w14:paraId="49CE1D00" w14:textId="167B31D7" w:rsidR="004C770C" w:rsidRDefault="004C770C">
      <w:pPr>
        <w:tabs>
          <w:tab w:val="left" w:pos="6210"/>
        </w:tabs>
        <w:ind w:left="806"/>
        <w:rPr>
          <w:ins w:id="255" w:author="Stephen Michell" w:date="2019-09-26T11:38:00Z"/>
        </w:rPr>
        <w:pPrChange w:id="256" w:author="Stephen Michell" w:date="2019-09-26T11:38:00Z">
          <w:pPr>
            <w:tabs>
              <w:tab w:val="left" w:pos="6210"/>
            </w:tabs>
          </w:pPr>
        </w:pPrChange>
      </w:pPr>
      <w:r w:rsidRPr="00CD6A7E">
        <w:t>Precision can also be lost when converting from very large integer to floating point. Losses in precision, whether from integer to floating point or vice versa, do not generate errors but can lead to unexpected results especially when floating point numbers are used for loop control.</w:t>
      </w:r>
    </w:p>
    <w:p w14:paraId="0F33C6E5" w14:textId="47B46D21" w:rsidR="00B80CF7" w:rsidRDefault="00023969" w:rsidP="004C770C">
      <w:pPr>
        <w:tabs>
          <w:tab w:val="left" w:pos="6210"/>
        </w:tabs>
        <w:rPr>
          <w:ins w:id="257" w:author="Stephen Michell" w:date="2019-09-26T11:50:00Z"/>
        </w:rPr>
      </w:pPr>
      <w:ins w:id="258" w:author="Stephen Michell" w:date="2019-09-26T11:38:00Z">
        <w:r>
          <w:t>The vulnerability described</w:t>
        </w:r>
      </w:ins>
      <w:ins w:id="259" w:author="Stephen Michell" w:date="2019-09-26T11:39:00Z">
        <w:r>
          <w:t xml:space="preserve"> in TR 24772-1 related to conversion between semantically incompatible types is applicable to Python, which does not </w:t>
        </w:r>
      </w:ins>
      <w:ins w:id="260" w:author="Stephen Michell" w:date="2019-09-26T11:40:00Z">
        <w:r>
          <w:t>express this notion, e.g. distinguishing feet from meters.</w:t>
        </w:r>
      </w:ins>
      <w:ins w:id="261" w:author="Stephen Michell" w:date="2019-09-26T12:28:00Z">
        <w:r w:rsidR="00571178">
          <w:t xml:space="preserve"> The application developer can implement</w:t>
        </w:r>
      </w:ins>
      <w:ins w:id="262" w:author="Stephen Michell" w:date="2019-09-26T12:29:00Z">
        <w:r w:rsidR="00571178">
          <w:t xml:space="preserve"> such mechanisms by wrapping important types in classes and explicitly checking class types before performing conversions, as shown by a simple example</w:t>
        </w:r>
      </w:ins>
      <w:ins w:id="263" w:author="Stephen Michell" w:date="2019-09-26T12:30:00Z">
        <w:r w:rsidR="00571178">
          <w:t xml:space="preserve"> below.</w:t>
        </w:r>
      </w:ins>
      <w:ins w:id="264" w:author="Stephen Michell" w:date="2019-09-26T12:29:00Z">
        <w:r w:rsidR="00571178">
          <w:t xml:space="preserve"> </w:t>
        </w:r>
      </w:ins>
    </w:p>
    <w:p w14:paraId="364F36CF" w14:textId="74BC9A48" w:rsidR="004A3567" w:rsidRDefault="004A3567" w:rsidP="004C770C">
      <w:pPr>
        <w:tabs>
          <w:tab w:val="left" w:pos="6210"/>
        </w:tabs>
        <w:rPr>
          <w:ins w:id="265" w:author="Stephen Michell" w:date="2019-09-26T11:57:00Z"/>
        </w:rPr>
      </w:pPr>
      <w:ins w:id="266" w:author="Stephen Michell" w:date="2019-09-26T11:50:00Z">
        <w:r>
          <w:t xml:space="preserve">       </w:t>
        </w:r>
      </w:ins>
      <w:ins w:id="267" w:author="Stephen Michell" w:date="2019-09-26T11:57:00Z">
        <w:r>
          <w:t>def feet_to_meters(</w:t>
        </w:r>
        <w:commentRangeStart w:id="268"/>
        <w:r>
          <w:t>source</w:t>
        </w:r>
      </w:ins>
      <w:commentRangeEnd w:id="268"/>
      <w:r w:rsidR="00C729B0">
        <w:rPr>
          <w:rStyle w:val="Kommentarzeichen"/>
        </w:rPr>
        <w:commentReference w:id="268"/>
      </w:r>
      <w:ins w:id="269" w:author="Stephen Michell" w:date="2019-09-26T11:57:00Z">
        <w:r>
          <w:t>);</w:t>
        </w:r>
      </w:ins>
    </w:p>
    <w:p w14:paraId="48212EE7" w14:textId="42089E1B" w:rsidR="004A3567" w:rsidRDefault="004A3567" w:rsidP="004C770C">
      <w:pPr>
        <w:tabs>
          <w:tab w:val="left" w:pos="6210"/>
        </w:tabs>
        <w:rPr>
          <w:ins w:id="270" w:author="Stephen Michell" w:date="2019-09-26T11:57:00Z"/>
        </w:rPr>
      </w:pPr>
      <w:ins w:id="271" w:author="Stephen Michell" w:date="2019-09-26T11:57:00Z">
        <w:r>
          <w:t xml:space="preserve">        </w:t>
        </w:r>
      </w:ins>
      <w:ins w:id="272" w:author="Stephen Michell" w:date="2019-09-26T11:50:00Z">
        <w:r>
          <w:t xml:space="preserve"> </w:t>
        </w:r>
      </w:ins>
      <w:ins w:id="273" w:author="Stephen Michell" w:date="2019-09-26T11:57:00Z">
        <w:r>
          <w:t xml:space="preserve">    </w:t>
        </w:r>
      </w:ins>
      <w:ins w:id="274" w:author="Stephen Michell" w:date="2019-09-26T11:50:00Z">
        <w:r>
          <w:t xml:space="preserve"> </w:t>
        </w:r>
      </w:ins>
      <w:ins w:id="275" w:author="Stephen Michell" w:date="2019-09-26T12:00:00Z">
        <w:r>
          <w:t xml:space="preserve">return </w:t>
        </w:r>
      </w:ins>
      <w:ins w:id="276" w:author="Stephen Michell" w:date="2019-09-26T11:57:00Z">
        <w:r>
          <w:t>source/</w:t>
        </w:r>
      </w:ins>
      <w:ins w:id="277" w:author="Stephen Michell" w:date="2019-09-26T11:58:00Z">
        <w:r>
          <w:t>3.</w:t>
        </w:r>
      </w:ins>
      <w:ins w:id="278" w:author="Stephen Michell" w:date="2019-09-26T12:00:00Z">
        <w:r>
          <w:t>3</w:t>
        </w:r>
      </w:ins>
    </w:p>
    <w:p w14:paraId="79DFD609" w14:textId="6FA93E04" w:rsidR="002427C5" w:rsidRDefault="002427C5" w:rsidP="00F60984">
      <w:pPr>
        <w:tabs>
          <w:tab w:val="left" w:pos="6210"/>
        </w:tabs>
        <w:rPr>
          <w:ins w:id="279" w:author="Stephen Michell" w:date="2019-09-26T12:13:00Z"/>
        </w:rPr>
      </w:pPr>
      <w:ins w:id="280" w:author="Stephen Michell" w:date="2019-09-26T12:13:00Z">
        <w:r>
          <w:t>def Class feet;</w:t>
        </w:r>
      </w:ins>
    </w:p>
    <w:p w14:paraId="4ABD14B7" w14:textId="68123653" w:rsidR="002427C5" w:rsidRDefault="002427C5" w:rsidP="00F60984">
      <w:pPr>
        <w:tabs>
          <w:tab w:val="left" w:pos="6210"/>
        </w:tabs>
        <w:rPr>
          <w:ins w:id="281" w:author="Stephen Michell" w:date="2019-09-26T12:12:00Z"/>
        </w:rPr>
      </w:pPr>
      <w:ins w:id="282" w:author="Stephen Michell" w:date="2019-09-26T12:13:00Z">
        <w:r>
          <w:t xml:space="preserve">    </w:t>
        </w:r>
      </w:ins>
      <w:ins w:id="283" w:author="Stephen Michell" w:date="2019-09-26T12:31:00Z">
        <w:r w:rsidR="00571178">
          <w:t>ft</w:t>
        </w:r>
      </w:ins>
      <w:ins w:id="284" w:author="Stephen Michell" w:date="2019-09-26T12:14:00Z">
        <w:r>
          <w:t xml:space="preserve"> = 0</w:t>
        </w:r>
      </w:ins>
      <w:ins w:id="285" w:author="Stephen Michell" w:date="2019-09-26T12:15:00Z">
        <w:r>
          <w:t>.0</w:t>
        </w:r>
      </w:ins>
    </w:p>
    <w:p w14:paraId="381F3CDE" w14:textId="26D5C991" w:rsidR="002427C5" w:rsidRDefault="002427C5" w:rsidP="00F60984">
      <w:pPr>
        <w:tabs>
          <w:tab w:val="left" w:pos="6210"/>
        </w:tabs>
        <w:rPr>
          <w:ins w:id="286" w:author="Stephen Michell" w:date="2019-09-26T12:15:00Z"/>
        </w:rPr>
      </w:pPr>
      <w:ins w:id="287" w:author="Stephen Michell" w:date="2019-09-26T12:15:00Z">
        <w:r>
          <w:t>def class meters</w:t>
        </w:r>
      </w:ins>
    </w:p>
    <w:p w14:paraId="35E49D91" w14:textId="4471A69F" w:rsidR="002427C5" w:rsidRDefault="002427C5" w:rsidP="00F60984">
      <w:pPr>
        <w:tabs>
          <w:tab w:val="left" w:pos="6210"/>
        </w:tabs>
        <w:rPr>
          <w:ins w:id="288" w:author="Stephen Michell" w:date="2019-09-26T12:15:00Z"/>
        </w:rPr>
      </w:pPr>
      <w:ins w:id="289" w:author="Stephen Michell" w:date="2019-09-26T12:15:00Z">
        <w:r>
          <w:t xml:space="preserve">    </w:t>
        </w:r>
      </w:ins>
      <w:ins w:id="290" w:author="Stephen Michell" w:date="2019-09-26T12:31:00Z">
        <w:r w:rsidR="00571178">
          <w:t>m</w:t>
        </w:r>
      </w:ins>
      <w:ins w:id="291" w:author="Stephen Michell" w:date="2019-09-26T12:15:00Z">
        <w:r>
          <w:t xml:space="preserve"> = 0.0</w:t>
        </w:r>
      </w:ins>
    </w:p>
    <w:p w14:paraId="7D11DE81" w14:textId="216EE219" w:rsidR="00F60984" w:rsidRDefault="00F60984" w:rsidP="00F60984">
      <w:pPr>
        <w:tabs>
          <w:tab w:val="left" w:pos="6210"/>
        </w:tabs>
        <w:rPr>
          <w:ins w:id="292" w:author="Stephen Michell" w:date="2019-09-26T12:02:00Z"/>
        </w:rPr>
      </w:pPr>
      <w:ins w:id="293" w:author="Stephen Michell" w:date="2019-09-26T12:02:00Z">
        <w:r>
          <w:t>def feet_to_meters(source</w:t>
        </w:r>
      </w:ins>
      <w:ins w:id="294" w:author="Stephen Michell" w:date="2019-09-26T12:03:00Z">
        <w:r>
          <w:t>, dest</w:t>
        </w:r>
      </w:ins>
      <w:ins w:id="295" w:author="Stephen Michell" w:date="2019-09-26T12:02:00Z">
        <w:r>
          <w:t>);</w:t>
        </w:r>
      </w:ins>
    </w:p>
    <w:p w14:paraId="1D29D38C" w14:textId="35EBD8DD" w:rsidR="00F60984" w:rsidRDefault="002427C5" w:rsidP="00F60984">
      <w:pPr>
        <w:tabs>
          <w:tab w:val="left" w:pos="6210"/>
        </w:tabs>
        <w:rPr>
          <w:ins w:id="296" w:author="Stephen Michell" w:date="2019-09-26T12:26:00Z"/>
        </w:rPr>
      </w:pPr>
      <w:ins w:id="297" w:author="Stephen Michell" w:date="2019-09-26T12:16:00Z">
        <w:r>
          <w:t xml:space="preserve">         </w:t>
        </w:r>
      </w:ins>
      <w:ins w:id="298" w:author="Stephen Michell" w:date="2019-09-26T12:17:00Z">
        <w:r>
          <w:t>dest</w:t>
        </w:r>
      </w:ins>
      <w:ins w:id="299" w:author="Stephen Michell" w:date="2019-09-26T12:18:00Z">
        <w:r>
          <w:t>.</w:t>
        </w:r>
      </w:ins>
      <w:ins w:id="300" w:author="Stephen Michell" w:date="2019-09-26T12:31:00Z">
        <w:r w:rsidR="00571178">
          <w:t>m</w:t>
        </w:r>
      </w:ins>
      <w:ins w:id="301" w:author="Stephen Michell" w:date="2019-09-26T12:17:00Z">
        <w:r>
          <w:t xml:space="preserve"> = source</w:t>
        </w:r>
      </w:ins>
      <w:ins w:id="302" w:author="Stephen Michell" w:date="2019-09-26T12:18:00Z">
        <w:r>
          <w:t>.</w:t>
        </w:r>
      </w:ins>
      <w:ins w:id="303" w:author="Stephen Michell" w:date="2019-09-26T12:31:00Z">
        <w:r w:rsidR="00571178">
          <w:t>ft</w:t>
        </w:r>
      </w:ins>
      <w:ins w:id="304" w:author="Stephen Michell" w:date="2019-09-26T12:18:00Z">
        <w:r>
          <w:t>/3.3</w:t>
        </w:r>
      </w:ins>
    </w:p>
    <w:p w14:paraId="0166D98C" w14:textId="41CA9C0C" w:rsidR="00571178" w:rsidRDefault="00571178" w:rsidP="00F60984">
      <w:pPr>
        <w:tabs>
          <w:tab w:val="left" w:pos="6210"/>
        </w:tabs>
        <w:rPr>
          <w:ins w:id="305" w:author="Stephen Michell" w:date="2019-09-26T12:26:00Z"/>
        </w:rPr>
      </w:pPr>
      <w:ins w:id="306" w:author="Stephen Michell" w:date="2019-09-26T12:26:00Z">
        <w:r>
          <w:lastRenderedPageBreak/>
          <w:t xml:space="preserve">    else</w:t>
        </w:r>
      </w:ins>
    </w:p>
    <w:p w14:paraId="07DA284E" w14:textId="115D0075" w:rsidR="002427C5" w:rsidRDefault="00571178" w:rsidP="00F60984">
      <w:pPr>
        <w:tabs>
          <w:tab w:val="left" w:pos="6210"/>
        </w:tabs>
        <w:rPr>
          <w:ins w:id="307" w:author="Stephen Michell" w:date="2019-09-26T12:18:00Z"/>
        </w:rPr>
      </w:pPr>
      <w:ins w:id="308" w:author="Stephen Michell" w:date="2019-09-26T12:26:00Z">
        <w:r>
          <w:t xml:space="preserve">        throw conversion_error</w:t>
        </w:r>
      </w:ins>
    </w:p>
    <w:p w14:paraId="065B74A9" w14:textId="6D415448" w:rsidR="002427C5" w:rsidRDefault="002427C5" w:rsidP="00F60984">
      <w:pPr>
        <w:tabs>
          <w:tab w:val="left" w:pos="6210"/>
        </w:tabs>
        <w:rPr>
          <w:ins w:id="309" w:author="Stephen Michell" w:date="2019-09-26T12:18:00Z"/>
        </w:rPr>
      </w:pPr>
      <w:ins w:id="310" w:author="Stephen Michell" w:date="2019-09-26T12:19:00Z">
        <w:r>
          <w:t xml:space="preserve">f = </w:t>
        </w:r>
      </w:ins>
      <w:ins w:id="311" w:author="Stephen Michell" w:date="2019-09-26T12:20:00Z">
        <w:r>
          <w:t>new feet(5.0)</w:t>
        </w:r>
      </w:ins>
    </w:p>
    <w:p w14:paraId="31E44DC9" w14:textId="193CE5D4" w:rsidR="002427C5" w:rsidRDefault="002427C5" w:rsidP="00F60984">
      <w:pPr>
        <w:tabs>
          <w:tab w:val="left" w:pos="6210"/>
        </w:tabs>
        <w:rPr>
          <w:ins w:id="312" w:author="Stephen Michell" w:date="2019-09-26T12:20:00Z"/>
        </w:rPr>
      </w:pPr>
      <w:ins w:id="313" w:author="Stephen Michell" w:date="2019-09-26T12:20:00Z">
        <w:r>
          <w:t>m = new meters</w:t>
        </w:r>
      </w:ins>
    </w:p>
    <w:p w14:paraId="5049BA46" w14:textId="09223FA6" w:rsidR="002427C5" w:rsidRDefault="002427C5" w:rsidP="00F60984">
      <w:pPr>
        <w:tabs>
          <w:tab w:val="left" w:pos="6210"/>
        </w:tabs>
        <w:rPr>
          <w:ins w:id="314" w:author="Stephen Michell" w:date="2019-09-26T12:21:00Z"/>
        </w:rPr>
      </w:pPr>
      <w:ins w:id="315" w:author="Stephen Michell" w:date="2019-09-26T12:20:00Z">
        <w:r>
          <w:t>feet_to_meters(</w:t>
        </w:r>
      </w:ins>
      <w:ins w:id="316" w:author="Stephen Michell" w:date="2019-09-26T12:21:00Z">
        <w:r>
          <w:t>f,m)</w:t>
        </w:r>
      </w:ins>
    </w:p>
    <w:p w14:paraId="01F07BCE" w14:textId="5482D3F9" w:rsidR="002427C5" w:rsidRDefault="002427C5" w:rsidP="00F60984">
      <w:pPr>
        <w:tabs>
          <w:tab w:val="left" w:pos="6210"/>
        </w:tabs>
        <w:rPr>
          <w:ins w:id="317" w:author="Stephen Michell" w:date="2019-09-26T12:22:00Z"/>
        </w:rPr>
      </w:pPr>
      <w:ins w:id="318" w:author="Stephen Michell" w:date="2019-09-26T12:21:00Z">
        <w:r>
          <w:t>print m.val</w:t>
        </w:r>
      </w:ins>
    </w:p>
    <w:p w14:paraId="3A0ACFE0" w14:textId="71170F64" w:rsidR="00571178" w:rsidRDefault="00571178" w:rsidP="00F60984">
      <w:pPr>
        <w:tabs>
          <w:tab w:val="left" w:pos="6210"/>
        </w:tabs>
        <w:rPr>
          <w:ins w:id="319" w:author="Stephen Michell" w:date="2019-09-26T12:05:00Z"/>
        </w:rPr>
      </w:pPr>
      <w:ins w:id="320" w:author="Stephen Michell" w:date="2019-09-26T12:22:00Z">
        <w:r>
          <w:t>feet_to_meters(6.0,</w:t>
        </w:r>
      </w:ins>
      <w:ins w:id="321" w:author="Stephen Michell" w:date="2019-09-26T12:23:00Z">
        <w:r>
          <w:t xml:space="preserve"> </w:t>
        </w:r>
      </w:ins>
      <w:ins w:id="322" w:author="Stephen Michell" w:date="2019-09-26T12:22:00Z">
        <w:r>
          <w:t>m)</w:t>
        </w:r>
      </w:ins>
    </w:p>
    <w:p w14:paraId="3191EB8E" w14:textId="436B0509" w:rsidR="00F60984" w:rsidRDefault="00F60984" w:rsidP="00F60984">
      <w:pPr>
        <w:tabs>
          <w:tab w:val="left" w:pos="6210"/>
        </w:tabs>
        <w:rPr>
          <w:ins w:id="323" w:author="Stephen Michell" w:date="2019-09-26T12:32:00Z"/>
        </w:rPr>
      </w:pPr>
      <w:ins w:id="324" w:author="Stephen Michell" w:date="2019-09-26T12:05:00Z">
        <w:r>
          <w:t xml:space="preserve">                   </w:t>
        </w:r>
      </w:ins>
      <w:ins w:id="325" w:author="Stephen Michell" w:date="2019-09-26T12:03:00Z">
        <w:r>
          <w:t>dest</w:t>
        </w:r>
      </w:ins>
      <w:ins w:id="326" w:author="Stephen Michell" w:date="2019-09-26T12:12:00Z">
        <w:r w:rsidR="002427C5">
          <w:t>.val</w:t>
        </w:r>
      </w:ins>
      <w:ins w:id="327" w:author="Stephen Michell" w:date="2019-09-26T12:03:00Z">
        <w:r>
          <w:t xml:space="preserve"> =</w:t>
        </w:r>
      </w:ins>
      <w:ins w:id="328" w:author="Stephen Michell" w:date="2019-09-26T12:02:00Z">
        <w:r>
          <w:t xml:space="preserve"> source</w:t>
        </w:r>
      </w:ins>
      <w:ins w:id="329" w:author="Stephen Michell" w:date="2019-09-26T12:03:00Z">
        <w:r>
          <w:t xml:space="preserve">.val </w:t>
        </w:r>
      </w:ins>
      <w:ins w:id="330" w:author="Stephen Michell" w:date="2019-09-26T12:02:00Z">
        <w:r>
          <w:t>/3.3</w:t>
        </w:r>
      </w:ins>
    </w:p>
    <w:p w14:paraId="7BAD0634" w14:textId="6E76DB88" w:rsidR="00386BCC" w:rsidRDefault="00386BCC" w:rsidP="00F60984">
      <w:pPr>
        <w:tabs>
          <w:tab w:val="left" w:pos="6210"/>
        </w:tabs>
        <w:rPr>
          <w:ins w:id="331" w:author="Stephen Michell" w:date="2019-09-26T12:02:00Z"/>
        </w:rPr>
      </w:pPr>
      <w:ins w:id="332" w:author="Stephen Michell" w:date="2019-09-26T12:32:00Z">
        <w:r>
          <w:t xml:space="preserve">AI – Sean </w:t>
        </w:r>
      </w:ins>
      <w:ins w:id="333" w:author="Stephen Michell" w:date="2019-09-26T12:33:00Z">
        <w:r>
          <w:t>–</w:t>
        </w:r>
      </w:ins>
      <w:ins w:id="334" w:author="Stephen Michell" w:date="2019-09-26T12:32:00Z">
        <w:r>
          <w:t xml:space="preserve"> </w:t>
        </w:r>
      </w:ins>
      <w:ins w:id="335" w:author="Stephen Michell" w:date="2019-09-26T12:33:00Z">
        <w:r>
          <w:t>give actual sample code</w:t>
        </w:r>
      </w:ins>
      <w:ins w:id="336" w:author="Stephen Michell" w:date="2019-09-26T12:36:00Z">
        <w:r>
          <w:t xml:space="preserve"> that explores the ideas above.</w:t>
        </w:r>
      </w:ins>
    </w:p>
    <w:p w14:paraId="70E273C8" w14:textId="77777777" w:rsidR="004A3567" w:rsidRPr="00CD6A7E" w:rsidRDefault="004A3567" w:rsidP="004C770C">
      <w:pPr>
        <w:tabs>
          <w:tab w:val="left" w:pos="6210"/>
        </w:tabs>
      </w:pPr>
    </w:p>
    <w:p w14:paraId="033B5714" w14:textId="510DACD5" w:rsidR="004C770C" w:rsidRPr="00CD6A7E" w:rsidRDefault="001456BA" w:rsidP="009866F9">
      <w:pPr>
        <w:pStyle w:val="berschrift3"/>
        <w:rPr>
          <w:lang w:bidi="en-US"/>
        </w:rPr>
      </w:pPr>
      <w:r>
        <w:rPr>
          <w:lang w:bidi="en-US"/>
        </w:rPr>
        <w:t>6.6</w:t>
      </w:r>
      <w:r w:rsidR="004C770C" w:rsidRPr="00CD6A7E">
        <w:rPr>
          <w:lang w:bidi="en-US"/>
        </w:rPr>
        <w:t>.2</w:t>
      </w:r>
      <w:r w:rsidR="00AD5842">
        <w:rPr>
          <w:lang w:bidi="en-US"/>
        </w:rPr>
        <w:t xml:space="preserve"> </w:t>
      </w:r>
      <w:r w:rsidR="004C770C" w:rsidRPr="00CD6A7E">
        <w:rPr>
          <w:lang w:bidi="en-US"/>
        </w:rPr>
        <w:t>Guidance to language users</w:t>
      </w:r>
    </w:p>
    <w:p w14:paraId="7EE499A4" w14:textId="303C2C56" w:rsidR="00DA7483" w:rsidRPr="008F5A32" w:rsidRDefault="00DA7483" w:rsidP="004C770C">
      <w:pPr>
        <w:pStyle w:val="Listenabsatz"/>
        <w:widowControl w:val="0"/>
        <w:numPr>
          <w:ilvl w:val="0"/>
          <w:numId w:val="385"/>
        </w:numPr>
        <w:suppressLineNumbers/>
        <w:overflowPunct w:val="0"/>
        <w:adjustRightInd w:val="0"/>
        <w:spacing w:after="120"/>
        <w:rPr>
          <w:rFonts w:ascii="Calibri" w:eastAsia="Times New Roman" w:hAnsi="Calibri"/>
          <w:bCs/>
        </w:rPr>
      </w:pPr>
      <w:del w:id="337" w:author="Sean McDonagh" w:date="2019-04-25T11:30:00Z">
        <w:r w:rsidRPr="008F5A32" w:rsidDel="00D01002">
          <w:rPr>
            <w:rFonts w:ascii="Calibri" w:eastAsia="Times New Roman" w:hAnsi="Calibri"/>
            <w:bCs/>
          </w:rPr>
          <w:delText>Follow the guidance of</w:delText>
        </w:r>
      </w:del>
      <w:r w:rsidR="00D01002">
        <w:rPr>
          <w:rFonts w:ascii="Calibri" w:eastAsia="Times New Roman" w:hAnsi="Calibri"/>
          <w:bCs/>
        </w:rPr>
        <w:t>Follow the guidance contained in</w:t>
      </w:r>
      <w:r w:rsidRPr="008F5A32">
        <w:rPr>
          <w:rFonts w:ascii="Calibri" w:eastAsia="Times New Roman" w:hAnsi="Calibri"/>
          <w:bCs/>
        </w:rPr>
        <w:t xml:space="preserve"> TR 24772-1 clause 6.6.5 </w:t>
      </w:r>
    </w:p>
    <w:p w14:paraId="16885816" w14:textId="602ECFBE" w:rsidR="004C770C" w:rsidRPr="007B6289" w:rsidRDefault="004C770C" w:rsidP="004C770C">
      <w:pPr>
        <w:pStyle w:val="Listenabsatz"/>
        <w:widowControl w:val="0"/>
        <w:numPr>
          <w:ilvl w:val="0"/>
          <w:numId w:val="385"/>
        </w:numPr>
        <w:suppressLineNumbers/>
        <w:overflowPunct w:val="0"/>
        <w:adjustRightInd w:val="0"/>
        <w:spacing w:after="120"/>
        <w:rPr>
          <w:rFonts w:ascii="Calibri" w:eastAsia="Times New Roman" w:hAnsi="Calibri"/>
          <w:b/>
          <w:bCs/>
        </w:rPr>
      </w:pPr>
      <w:r w:rsidRPr="007B6289">
        <w:rPr>
          <w:rFonts w:ascii="Calibri" w:eastAsia="Times New Roman" w:hAnsi="Calibri"/>
        </w:rPr>
        <w:t>Though there is generally no need to be concerned with an integer getting too large (rollover) or small, be aware that iterating or performing arithmetic with very large positive or small (negative) integers will hurt performance; and</w:t>
      </w:r>
    </w:p>
    <w:p w14:paraId="07A7F1DB" w14:textId="5D7DD266" w:rsidR="004C770C" w:rsidRPr="00023969" w:rsidRDefault="004C770C" w:rsidP="004C770C">
      <w:pPr>
        <w:pStyle w:val="Listenabsatz"/>
        <w:widowControl w:val="0"/>
        <w:numPr>
          <w:ilvl w:val="0"/>
          <w:numId w:val="385"/>
        </w:numPr>
        <w:suppressLineNumbers/>
        <w:overflowPunct w:val="0"/>
        <w:adjustRightInd w:val="0"/>
        <w:spacing w:after="120"/>
        <w:rPr>
          <w:ins w:id="338" w:author="Stephen Michell" w:date="2019-09-26T11:41:00Z"/>
          <w:rFonts w:ascii="Calibri" w:eastAsia="Times New Roman" w:hAnsi="Calibri"/>
          <w:b/>
          <w:bCs/>
          <w:rPrChange w:id="339" w:author="Stephen Michell" w:date="2019-09-26T11:41:00Z">
            <w:rPr>
              <w:ins w:id="340" w:author="Stephen Michell" w:date="2019-09-26T11:41:00Z"/>
              <w:rFonts w:ascii="Calibri" w:eastAsia="Times New Roman" w:hAnsi="Calibri"/>
            </w:rPr>
          </w:rPrChange>
        </w:rPr>
      </w:pPr>
      <w:r w:rsidRPr="007B6289">
        <w:rPr>
          <w:rFonts w:ascii="Calibri" w:eastAsia="Times New Roman" w:hAnsi="Calibri"/>
        </w:rPr>
        <w:t>Be aware of the potential consequences of precision loss when converting from floating point to integer.</w:t>
      </w:r>
    </w:p>
    <w:p w14:paraId="3EFD7AFB" w14:textId="76907690" w:rsidR="00023969" w:rsidRPr="007B6289" w:rsidRDefault="00023969" w:rsidP="004C770C">
      <w:pPr>
        <w:pStyle w:val="Listenabsatz"/>
        <w:widowControl w:val="0"/>
        <w:numPr>
          <w:ilvl w:val="0"/>
          <w:numId w:val="385"/>
        </w:numPr>
        <w:suppressLineNumbers/>
        <w:overflowPunct w:val="0"/>
        <w:adjustRightInd w:val="0"/>
        <w:spacing w:after="120"/>
        <w:rPr>
          <w:rFonts w:ascii="Calibri" w:eastAsia="Times New Roman" w:hAnsi="Calibri"/>
          <w:b/>
          <w:bCs/>
        </w:rPr>
      </w:pPr>
      <w:ins w:id="341" w:author="Stephen Michell" w:date="2019-09-26T11:41:00Z">
        <w:r>
          <w:rPr>
            <w:rFonts w:ascii="Calibri" w:eastAsia="Times New Roman" w:hAnsi="Calibri"/>
          </w:rPr>
          <w:t>Design coding strategies that allow the dis</w:t>
        </w:r>
      </w:ins>
      <w:ins w:id="342" w:author="Stephen Michell" w:date="2019-09-26T11:42:00Z">
        <w:r>
          <w:rPr>
            <w:rFonts w:ascii="Calibri" w:eastAsia="Times New Roman" w:hAnsi="Calibri"/>
          </w:rPr>
          <w:t>tinction of semantically incompatible types.</w:t>
        </w:r>
      </w:ins>
    </w:p>
    <w:p w14:paraId="50F608F8" w14:textId="2E5D5DE1" w:rsidR="004C770C" w:rsidRPr="00CD6A7E" w:rsidRDefault="001456BA" w:rsidP="004C770C">
      <w:pPr>
        <w:pStyle w:val="berschrift2"/>
        <w:rPr>
          <w:lang w:bidi="en-US"/>
        </w:rPr>
      </w:pPr>
      <w:bookmarkStart w:id="343" w:name="_Toc310518162"/>
      <w:bookmarkStart w:id="344" w:name="_Toc7089377"/>
      <w:r>
        <w:rPr>
          <w:lang w:bidi="en-US"/>
        </w:rPr>
        <w:t>6.7</w:t>
      </w:r>
      <w:r w:rsidR="00AD5842">
        <w:rPr>
          <w:lang w:bidi="en-US"/>
        </w:rPr>
        <w:t xml:space="preserve"> </w:t>
      </w:r>
      <w:r w:rsidR="004C770C" w:rsidRPr="00CD6A7E">
        <w:rPr>
          <w:lang w:bidi="en-US"/>
        </w:rPr>
        <w:t>String Termination [CJM]</w:t>
      </w:r>
      <w:bookmarkEnd w:id="343"/>
      <w:bookmarkEnd w:id="344"/>
    </w:p>
    <w:p w14:paraId="09C2E498" w14:textId="4124BE50" w:rsidR="004C770C" w:rsidRPr="00CD6A7E" w:rsidRDefault="00B00789" w:rsidP="004C770C">
      <w:r>
        <w:t>This vulnerability is not applicable,</w:t>
      </w:r>
      <w:ins w:id="345" w:author="Stephen Michell" w:date="2019-07-16T06:17:00Z">
        <w:r w:rsidR="00F359AE">
          <w:t xml:space="preserve"> as Python does not </w:t>
        </w:r>
      </w:ins>
      <w:ins w:id="346" w:author="Stephen Michell" w:date="2019-07-16T06:19:00Z">
        <w:r w:rsidR="00F359AE">
          <w:t>use null terminated strings.</w:t>
        </w:r>
      </w:ins>
      <w:r w:rsidRPr="00CD6A7E">
        <w:t xml:space="preserve"> </w:t>
      </w:r>
      <w:r w:rsidR="004C770C" w:rsidRPr="00CD6A7E">
        <w:t xml:space="preserve">Python strings are immutable objects whose length can be queried with built-in functions therefore Python </w:t>
      </w:r>
      <w:del w:id="347" w:author="Stephen Michell" w:date="2019-09-26T12:37:00Z">
        <w:r w:rsidR="004C770C" w:rsidRPr="00CD6A7E" w:rsidDel="00386BCC">
          <w:delText xml:space="preserve">does not permit </w:delText>
        </w:r>
      </w:del>
      <w:ins w:id="348" w:author="Stephen Michell" w:date="2019-09-26T12:37:00Z">
        <w:r w:rsidR="00386BCC">
          <w:t xml:space="preserve">raises an exception for </w:t>
        </w:r>
      </w:ins>
      <w:ins w:id="349" w:author="Stephen Michell" w:date="2019-09-26T12:38:00Z">
        <w:r w:rsidR="00386BCC">
          <w:t xml:space="preserve">any </w:t>
        </w:r>
      </w:ins>
      <w:r w:rsidR="004C770C" w:rsidRPr="00CD6A7E">
        <w:t>access</w:t>
      </w:r>
      <w:del w:id="350" w:author="Stephen Michell" w:date="2019-09-26T12:38:00Z">
        <w:r w:rsidR="004C770C" w:rsidRPr="00CD6A7E" w:rsidDel="00386BCC">
          <w:delText>es</w:delText>
        </w:r>
      </w:del>
      <w:r w:rsidR="004C770C" w:rsidRPr="00CD6A7E">
        <w:t xml:space="preserve"> past the end</w:t>
      </w:r>
      <w:del w:id="351" w:author="Stephen Michell" w:date="2019-09-26T12:38:00Z">
        <w:r w:rsidR="004C770C" w:rsidRPr="00CD6A7E" w:rsidDel="00386BCC">
          <w:delText>,</w:delText>
        </w:r>
      </w:del>
      <w:r w:rsidR="004C770C" w:rsidRPr="00CD6A7E">
        <w:t xml:space="preserve"> or beginning</w:t>
      </w:r>
      <w:del w:id="352" w:author="Stephen Michell" w:date="2019-09-26T12:38:00Z">
        <w:r w:rsidR="004C770C" w:rsidRPr="00CD6A7E" w:rsidDel="00386BCC">
          <w:delText>,</w:delText>
        </w:r>
      </w:del>
      <w:r w:rsidR="004C770C" w:rsidRPr="00CD6A7E">
        <w:t xml:space="preserve"> of a string.</w:t>
      </w:r>
    </w:p>
    <w:p w14:paraId="14C84E2C"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a = '12345'</w:t>
      </w:r>
    </w:p>
    <w:p w14:paraId="636BB53D" w14:textId="2846DC0D" w:rsidR="004C770C" w:rsidRDefault="004C770C" w:rsidP="004C770C">
      <w:pPr>
        <w:widowControl w:val="0"/>
        <w:suppressLineNumbers/>
        <w:overflowPunct w:val="0"/>
        <w:adjustRightInd w:val="0"/>
        <w:spacing w:after="0"/>
        <w:ind w:firstLine="720"/>
        <w:rPr>
          <w:ins w:id="353" w:author="Stephen Michell" w:date="2019-09-26T12:38:00Z"/>
          <w:rFonts w:ascii="Courier New" w:eastAsia="Times New Roman" w:hAnsi="Courier New" w:cs="Courier New"/>
          <w:kern w:val="28"/>
        </w:rPr>
      </w:pPr>
      <w:r w:rsidRPr="00CD6A7E">
        <w:rPr>
          <w:rFonts w:ascii="Courier New" w:eastAsia="Times New Roman" w:hAnsi="Courier New" w:cs="Courier New"/>
          <w:kern w:val="28"/>
        </w:rPr>
        <w:t>b = a[5] #=&gt; IndexError: string index out of range</w:t>
      </w:r>
    </w:p>
    <w:p w14:paraId="4174B6B0" w14:textId="2CBB5DA1" w:rsidR="00386BCC" w:rsidRPr="00CD6A7E" w:rsidRDefault="009D7250">
      <w:pPr>
        <w:widowControl w:val="0"/>
        <w:suppressLineNumbers/>
        <w:overflowPunct w:val="0"/>
        <w:adjustRightInd w:val="0"/>
        <w:spacing w:after="0"/>
        <w:rPr>
          <w:rFonts w:ascii="Courier New" w:eastAsia="Times New Roman" w:hAnsi="Courier New" w:cs="Courier New"/>
          <w:kern w:val="28"/>
        </w:rPr>
        <w:pPrChange w:id="354" w:author="Stephen Michell" w:date="2019-09-26T12:38:00Z">
          <w:pPr>
            <w:widowControl w:val="0"/>
            <w:suppressLineNumbers/>
            <w:overflowPunct w:val="0"/>
            <w:adjustRightInd w:val="0"/>
            <w:spacing w:after="0"/>
            <w:ind w:firstLine="720"/>
          </w:pPr>
        </w:pPrChange>
      </w:pPr>
      <w:ins w:id="355" w:author="Stephen Michell" w:date="2019-09-26T14:41:00Z">
        <w:r>
          <w:t>Vulnerabilities</w:t>
        </w:r>
        <w:r w:rsidRPr="00F359AE">
          <w:t xml:space="preserve"> </w:t>
        </w:r>
      </w:ins>
      <w:ins w:id="356" w:author="Stephen Michell" w:date="2019-09-26T12:38:00Z">
        <w:r w:rsidR="00386BCC" w:rsidRPr="00F359AE">
          <w:t>associated with runtime exceptions are addressed in clause 6.36.</w:t>
        </w:r>
      </w:ins>
    </w:p>
    <w:p w14:paraId="3614DB66" w14:textId="1C9BF0AA" w:rsidR="004C770C" w:rsidRPr="00CD6A7E" w:rsidRDefault="001456BA" w:rsidP="004C770C">
      <w:pPr>
        <w:pStyle w:val="berschrift2"/>
        <w:rPr>
          <w:lang w:bidi="en-US"/>
        </w:rPr>
      </w:pPr>
      <w:bookmarkStart w:id="357" w:name="_Toc310518163"/>
      <w:bookmarkStart w:id="358" w:name="_Toc7089378"/>
      <w:r>
        <w:rPr>
          <w:lang w:bidi="en-US"/>
        </w:rPr>
        <w:t>6.8</w:t>
      </w:r>
      <w:r w:rsidR="00AD5842">
        <w:rPr>
          <w:lang w:bidi="en-US"/>
        </w:rPr>
        <w:t xml:space="preserve"> </w:t>
      </w:r>
      <w:r w:rsidR="004C770C" w:rsidRPr="00CD6A7E">
        <w:rPr>
          <w:lang w:bidi="en-US"/>
        </w:rPr>
        <w:t>Buffer Boundary Violation [HCB]</w:t>
      </w:r>
      <w:bookmarkEnd w:id="357"/>
      <w:bookmarkEnd w:id="358"/>
    </w:p>
    <w:p w14:paraId="5931A3A8" w14:textId="35A8658E" w:rsidR="004C770C" w:rsidRPr="00CD6A7E" w:rsidRDefault="004C770C" w:rsidP="004C770C">
      <w:r w:rsidRPr="00CD6A7E">
        <w:t>This vulnerability is not applicable to Python because Python’s run-time checks the boundaries of arrays and raises an exception when an attempt is made to access beyond a boundary.</w:t>
      </w:r>
      <w:ins w:id="359" w:author="Stephen Michell" w:date="2019-07-16T06:22:00Z">
        <w:r w:rsidR="00F359AE">
          <w:t xml:space="preserve"> </w:t>
        </w:r>
      </w:ins>
      <w:ins w:id="360" w:author="Stephen Michell" w:date="2019-09-26T14:41:00Z">
        <w:r w:rsidR="009D7250">
          <w:t>Vulnerabilities</w:t>
        </w:r>
        <w:r w:rsidR="009D7250" w:rsidRPr="00F359AE">
          <w:t xml:space="preserve"> </w:t>
        </w:r>
      </w:ins>
      <w:ins w:id="361" w:author="Stephen Michell" w:date="2019-07-16T06:22:00Z">
        <w:r w:rsidR="00F359AE" w:rsidRPr="00F359AE">
          <w:t>associated with runtime exceptions are addressed in clause 6.36.</w:t>
        </w:r>
      </w:ins>
    </w:p>
    <w:p w14:paraId="6060486F" w14:textId="4B3B81B5" w:rsidR="004C770C" w:rsidRPr="00CD6A7E" w:rsidRDefault="001456BA" w:rsidP="004C770C">
      <w:pPr>
        <w:pStyle w:val="berschrift2"/>
        <w:rPr>
          <w:lang w:bidi="en-US"/>
        </w:rPr>
      </w:pPr>
      <w:bookmarkStart w:id="362" w:name="_Toc310518164"/>
      <w:bookmarkStart w:id="363" w:name="_Toc7089379"/>
      <w:r>
        <w:rPr>
          <w:lang w:bidi="en-US"/>
        </w:rPr>
        <w:lastRenderedPageBreak/>
        <w:t>6.9</w:t>
      </w:r>
      <w:r w:rsidR="00AD5842">
        <w:rPr>
          <w:lang w:bidi="en-US"/>
        </w:rPr>
        <w:t xml:space="preserve"> </w:t>
      </w:r>
      <w:r w:rsidR="004C770C" w:rsidRPr="00CD6A7E">
        <w:rPr>
          <w:lang w:bidi="en-US"/>
        </w:rPr>
        <w:t>Unchecked Array Indexing [XYZ]</w:t>
      </w:r>
      <w:bookmarkEnd w:id="362"/>
      <w:bookmarkEnd w:id="363"/>
    </w:p>
    <w:p w14:paraId="68C7B372" w14:textId="6EEB939D" w:rsidR="004C770C" w:rsidRPr="00CD6A7E" w:rsidRDefault="004C770C" w:rsidP="004C770C">
      <w:r w:rsidRPr="00CD6A7E">
        <w:t>This vulnerability is not applicable to Python because Python’s run-time checks the boundaries of arrays and raises an exception when an attempt is made to access beyond a boundary.</w:t>
      </w:r>
      <w:ins w:id="364" w:author="Stephen Michell" w:date="2019-07-16T06:23:00Z">
        <w:r w:rsidR="00F359AE">
          <w:t xml:space="preserve"> </w:t>
        </w:r>
      </w:ins>
      <w:ins w:id="365" w:author="Stephen Michell" w:date="2019-09-26T14:40:00Z">
        <w:r w:rsidR="009D7250">
          <w:t>Vulnerabilities</w:t>
        </w:r>
      </w:ins>
      <w:ins w:id="366" w:author="Stephen Michell" w:date="2019-07-16T06:23:00Z">
        <w:r w:rsidR="00F359AE" w:rsidRPr="00020A46">
          <w:t xml:space="preserve"> associated with runtime exceptions are addressed in clause 6.36.</w:t>
        </w:r>
      </w:ins>
    </w:p>
    <w:p w14:paraId="503C168C" w14:textId="270D1176" w:rsidR="004C770C" w:rsidRPr="00CD6A7E" w:rsidRDefault="001456BA" w:rsidP="004C770C">
      <w:pPr>
        <w:pStyle w:val="berschrift2"/>
        <w:rPr>
          <w:lang w:bidi="en-US"/>
        </w:rPr>
      </w:pPr>
      <w:bookmarkStart w:id="367" w:name="_Toc310518165"/>
      <w:bookmarkStart w:id="368" w:name="_Toc7089380"/>
      <w:r>
        <w:rPr>
          <w:lang w:bidi="en-US"/>
        </w:rPr>
        <w:t>6.10</w:t>
      </w:r>
      <w:r w:rsidR="00AD5842">
        <w:rPr>
          <w:lang w:bidi="en-US"/>
        </w:rPr>
        <w:t xml:space="preserve"> </w:t>
      </w:r>
      <w:r w:rsidR="004C770C" w:rsidRPr="00CD6A7E">
        <w:rPr>
          <w:lang w:bidi="en-US"/>
        </w:rPr>
        <w:t>Unchecked Array Copying [XYW]</w:t>
      </w:r>
      <w:bookmarkEnd w:id="367"/>
      <w:bookmarkEnd w:id="368"/>
    </w:p>
    <w:p w14:paraId="2C39D58C" w14:textId="0D1D4110" w:rsidR="004C770C" w:rsidRPr="00CD6A7E" w:rsidRDefault="004C770C" w:rsidP="004C770C">
      <w:r w:rsidRPr="00CD6A7E">
        <w:t>This vulnerability is not applicable to Python because Python’s run-time checks the boundaries of arrays and raises an exception when an attempt is made to access beyond a boundary.</w:t>
      </w:r>
      <w:ins w:id="369" w:author="Stephen Michell" w:date="2019-07-16T06:23:00Z">
        <w:r w:rsidR="00F359AE">
          <w:t xml:space="preserve"> </w:t>
        </w:r>
      </w:ins>
      <w:ins w:id="370" w:author="Stephen Michell" w:date="2019-09-26T14:41:00Z">
        <w:r w:rsidR="009D7250">
          <w:t>Vulnerabilities</w:t>
        </w:r>
        <w:r w:rsidR="009D7250" w:rsidRPr="00020A46">
          <w:t xml:space="preserve"> </w:t>
        </w:r>
      </w:ins>
      <w:ins w:id="371" w:author="Stephen Michell" w:date="2019-07-16T06:23:00Z">
        <w:r w:rsidR="00F359AE" w:rsidRPr="00020A46">
          <w:t>associated with runtime exceptions are addressed in clause 6.36.</w:t>
        </w:r>
      </w:ins>
    </w:p>
    <w:p w14:paraId="41C229C9" w14:textId="783C5515" w:rsidR="004C770C" w:rsidRPr="00CD6A7E" w:rsidRDefault="001456BA" w:rsidP="004C770C">
      <w:pPr>
        <w:pStyle w:val="berschrift2"/>
        <w:rPr>
          <w:lang w:bidi="en-US"/>
        </w:rPr>
      </w:pPr>
      <w:bookmarkStart w:id="372" w:name="_Toc310518166"/>
      <w:bookmarkStart w:id="373" w:name="_Toc7089381"/>
      <w:r>
        <w:rPr>
          <w:lang w:bidi="en-US"/>
        </w:rPr>
        <w:t>6.11</w:t>
      </w:r>
      <w:r w:rsidR="00AD5842">
        <w:rPr>
          <w:lang w:bidi="en-US"/>
        </w:rPr>
        <w:t xml:space="preserve"> </w:t>
      </w:r>
      <w:r w:rsidR="004C770C" w:rsidRPr="00CD6A7E">
        <w:rPr>
          <w:lang w:bidi="en-US"/>
        </w:rPr>
        <w:t>Pointer</w:t>
      </w:r>
      <w:r w:rsidR="006B4071">
        <w:rPr>
          <w:lang w:bidi="en-US"/>
        </w:rPr>
        <w:t xml:space="preserve"> </w:t>
      </w:r>
      <w:r w:rsidR="00BD480B">
        <w:rPr>
          <w:lang w:bidi="en-US"/>
        </w:rPr>
        <w:t xml:space="preserve">Type Conversions </w:t>
      </w:r>
      <w:r w:rsidR="004C770C" w:rsidRPr="00CD6A7E">
        <w:rPr>
          <w:lang w:bidi="en-US"/>
        </w:rPr>
        <w:t>[HFC]</w:t>
      </w:r>
      <w:bookmarkEnd w:id="372"/>
      <w:bookmarkEnd w:id="373"/>
    </w:p>
    <w:p w14:paraId="50C9DA43" w14:textId="6A3DCF4F" w:rsidR="004C770C" w:rsidRPr="00CD6A7E" w:rsidRDefault="004C770C" w:rsidP="004C770C">
      <w:commentRangeStart w:id="374"/>
      <w:r w:rsidRPr="00CD6A7E">
        <w:t xml:space="preserve">This vulnerability is not applicable to Python because Python does </w:t>
      </w:r>
      <w:del w:id="375" w:author="Stephen Michell" w:date="2019-09-26T12:39:00Z">
        <w:r w:rsidRPr="00CD6A7E" w:rsidDel="00386BCC">
          <w:delText>not use pointers</w:delText>
        </w:r>
      </w:del>
      <w:ins w:id="376" w:author="Stephen Michell" w:date="2019-09-26T12:39:00Z">
        <w:r w:rsidR="00386BCC">
          <w:t>not have conversions on references</w:t>
        </w:r>
      </w:ins>
      <w:ins w:id="377" w:author="Stephen Michell" w:date="2019-09-26T12:40:00Z">
        <w:r w:rsidR="00386BCC">
          <w:t xml:space="preserve"> (pointers)</w:t>
        </w:r>
      </w:ins>
      <w:r w:rsidRPr="00CD6A7E">
        <w:t>.</w:t>
      </w:r>
      <w:commentRangeEnd w:id="374"/>
      <w:r w:rsidR="00F359AE">
        <w:rPr>
          <w:rStyle w:val="Kommentarzeichen"/>
        </w:rPr>
        <w:commentReference w:id="374"/>
      </w:r>
    </w:p>
    <w:p w14:paraId="6AC718CD" w14:textId="316039DF" w:rsidR="004C770C" w:rsidRPr="00CD6A7E" w:rsidRDefault="001456BA" w:rsidP="004C770C">
      <w:pPr>
        <w:pStyle w:val="berschrift2"/>
        <w:rPr>
          <w:lang w:bidi="en-US"/>
        </w:rPr>
      </w:pPr>
      <w:bookmarkStart w:id="378" w:name="_Toc310518167"/>
      <w:bookmarkStart w:id="379" w:name="_Toc7089382"/>
      <w:r>
        <w:rPr>
          <w:lang w:bidi="en-US"/>
        </w:rPr>
        <w:t>6.12</w:t>
      </w:r>
      <w:r w:rsidR="00AD5842">
        <w:rPr>
          <w:lang w:bidi="en-US"/>
        </w:rPr>
        <w:t xml:space="preserve"> </w:t>
      </w:r>
      <w:r w:rsidR="004C770C" w:rsidRPr="00CD6A7E">
        <w:rPr>
          <w:lang w:bidi="en-US"/>
        </w:rPr>
        <w:t>Pointer Arithmetic [RVG]</w:t>
      </w:r>
      <w:bookmarkEnd w:id="378"/>
      <w:bookmarkEnd w:id="379"/>
    </w:p>
    <w:p w14:paraId="730F4FDB" w14:textId="74A04E83" w:rsidR="004C770C" w:rsidRPr="00CD6A7E" w:rsidRDefault="004C770C" w:rsidP="004C770C">
      <w:r w:rsidRPr="00CD6A7E">
        <w:t xml:space="preserve">This vulnerability is not applicable to Python because Python does not </w:t>
      </w:r>
      <w:del w:id="380" w:author="Stephen Michell" w:date="2019-09-26T12:41:00Z">
        <w:r w:rsidRPr="00CD6A7E" w:rsidDel="00386BCC">
          <w:delText xml:space="preserve">use </w:delText>
        </w:r>
      </w:del>
      <w:ins w:id="381" w:author="Stephen Michell" w:date="2019-09-26T12:41:00Z">
        <w:r w:rsidR="00386BCC">
          <w:t>provide arithmetic on references</w:t>
        </w:r>
        <w:r w:rsidR="00386BCC" w:rsidRPr="00CD6A7E">
          <w:t xml:space="preserve"> </w:t>
        </w:r>
        <w:r w:rsidR="00386BCC">
          <w:t>(</w:t>
        </w:r>
      </w:ins>
      <w:r w:rsidRPr="00CD6A7E">
        <w:t>pointers</w:t>
      </w:r>
      <w:ins w:id="382" w:author="Stephen Michell" w:date="2019-09-26T12:41:00Z">
        <w:r w:rsidR="00386BCC">
          <w:t>)</w:t>
        </w:r>
      </w:ins>
      <w:r w:rsidRPr="00CD6A7E">
        <w:t>.</w:t>
      </w:r>
    </w:p>
    <w:p w14:paraId="2D77673E" w14:textId="2B5A788A" w:rsidR="004C770C" w:rsidRPr="00CD6A7E" w:rsidRDefault="001456BA" w:rsidP="004C770C">
      <w:pPr>
        <w:pStyle w:val="berschrift2"/>
        <w:rPr>
          <w:lang w:bidi="en-US"/>
        </w:rPr>
      </w:pPr>
      <w:bookmarkStart w:id="383" w:name="_Toc310518168"/>
      <w:bookmarkStart w:id="384" w:name="_Toc7089383"/>
      <w:r>
        <w:rPr>
          <w:lang w:bidi="en-US"/>
        </w:rPr>
        <w:t>6.13</w:t>
      </w:r>
      <w:r w:rsidR="00AD5842">
        <w:rPr>
          <w:lang w:bidi="en-US"/>
        </w:rPr>
        <w:t xml:space="preserve"> </w:t>
      </w:r>
      <w:r w:rsidR="004C770C" w:rsidRPr="00CD6A7E">
        <w:rPr>
          <w:lang w:bidi="en-US"/>
        </w:rPr>
        <w:t>Null Pointer Dereference [XYH]</w:t>
      </w:r>
      <w:bookmarkEnd w:id="383"/>
      <w:bookmarkEnd w:id="384"/>
    </w:p>
    <w:p w14:paraId="6D4F7565" w14:textId="6169459A" w:rsidR="004428D6" w:rsidRDefault="004428D6" w:rsidP="004C770C">
      <w:pPr>
        <w:rPr>
          <w:ins w:id="385" w:author="Stephen Michell" w:date="2019-09-26T12:43:00Z"/>
        </w:rPr>
      </w:pPr>
      <w:ins w:id="386" w:author="Stephen Michell" w:date="2019-09-26T12:43:00Z">
        <w:r>
          <w:t xml:space="preserve">The Python equivalent of a </w:t>
        </w:r>
      </w:ins>
      <w:ins w:id="387" w:author="Stephen Michell" w:date="2019-09-26T12:44:00Z">
        <w:r>
          <w:t xml:space="preserve">null pointer is the object “None”. Accessing this object raises an exception. </w:t>
        </w:r>
      </w:ins>
      <w:ins w:id="388" w:author="Microsoft" w:date="2019-09-27T05:21:00Z">
        <w:r w:rsidR="00C729B0">
          <w:t>Hence t</w:t>
        </w:r>
        <w:r w:rsidR="00C729B0" w:rsidRPr="00CD6A7E">
          <w:t>his vulnerability is not applicable to Python</w:t>
        </w:r>
        <w:r w:rsidR="00C729B0">
          <w:t xml:space="preserve">. </w:t>
        </w:r>
      </w:ins>
      <w:ins w:id="389" w:author="Stephen Michell" w:date="2019-09-26T15:02:00Z">
        <w:r w:rsidR="009D708E">
          <w:t>Vulnerabilities</w:t>
        </w:r>
      </w:ins>
      <w:ins w:id="390" w:author="Stephen Michell" w:date="2019-09-26T12:45:00Z">
        <w:r w:rsidRPr="00020A46">
          <w:t xml:space="preserve"> associated with runtime exceptions are addressed in clause 6.36.</w:t>
        </w:r>
      </w:ins>
    </w:p>
    <w:p w14:paraId="58C0718A" w14:textId="7ECB0875" w:rsidR="004C770C" w:rsidRPr="00CD6A7E" w:rsidDel="004428D6" w:rsidRDefault="004C770C" w:rsidP="004C770C">
      <w:pPr>
        <w:rPr>
          <w:del w:id="391" w:author="Stephen Michell" w:date="2019-09-26T12:45:00Z"/>
        </w:rPr>
      </w:pPr>
      <w:del w:id="392" w:author="Stephen Michell" w:date="2019-09-26T12:45:00Z">
        <w:r w:rsidRPr="00CD6A7E" w:rsidDel="004428D6">
          <w:delText>This vulnerability is not applicable to Python because Python does not use pointers.</w:delText>
        </w:r>
      </w:del>
    </w:p>
    <w:p w14:paraId="69D0A7ED" w14:textId="47E8C03B" w:rsidR="004C770C" w:rsidRPr="00CD6A7E" w:rsidRDefault="001456BA" w:rsidP="004C770C">
      <w:pPr>
        <w:pStyle w:val="berschrift2"/>
        <w:rPr>
          <w:lang w:bidi="en-US"/>
        </w:rPr>
      </w:pPr>
      <w:bookmarkStart w:id="393" w:name="_Toc310518169"/>
      <w:bookmarkStart w:id="394" w:name="_Toc7089384"/>
      <w:r>
        <w:rPr>
          <w:lang w:bidi="en-US"/>
        </w:rPr>
        <w:t>6.14</w:t>
      </w:r>
      <w:r w:rsidR="00AD5842">
        <w:rPr>
          <w:lang w:bidi="en-US"/>
        </w:rPr>
        <w:t xml:space="preserve"> </w:t>
      </w:r>
      <w:r w:rsidR="004C770C" w:rsidRPr="00CD6A7E">
        <w:rPr>
          <w:lang w:bidi="en-US"/>
        </w:rPr>
        <w:t>Dangling Reference to Heap [XYK]</w:t>
      </w:r>
      <w:bookmarkEnd w:id="393"/>
      <w:bookmarkEnd w:id="394"/>
    </w:p>
    <w:p w14:paraId="04C7256A" w14:textId="13F75F29" w:rsidR="004C770C" w:rsidRPr="00CD6A7E" w:rsidRDefault="004C770C" w:rsidP="004C770C">
      <w:commentRangeStart w:id="395"/>
      <w:r w:rsidRPr="00CD6A7E">
        <w:t xml:space="preserve">This vulnerability is not applicable to Python because Python </w:t>
      </w:r>
      <w:ins w:id="396" w:author="Stephen Michell" w:date="2019-09-26T12:46:00Z">
        <w:r w:rsidR="004428D6">
          <w:t xml:space="preserve">uses garbage collection for </w:t>
        </w:r>
      </w:ins>
      <w:del w:id="397" w:author="Stephen Michell" w:date="2019-09-26T12:46:00Z">
        <w:r w:rsidRPr="00CD6A7E" w:rsidDel="004428D6">
          <w:delText>does not use pointers</w:delText>
        </w:r>
      </w:del>
      <w:ins w:id="398" w:author="Stephen Michell" w:date="2019-09-26T12:46:00Z">
        <w:r w:rsidR="004428D6">
          <w:t>memory reclamation, thus no dangling references can exist</w:t>
        </w:r>
      </w:ins>
      <w:r w:rsidRPr="00CD6A7E">
        <w:t xml:space="preserve">.  </w:t>
      </w:r>
      <w:commentRangeEnd w:id="395"/>
      <w:r w:rsidR="00F359AE">
        <w:rPr>
          <w:rStyle w:val="Kommentarzeichen"/>
        </w:rPr>
        <w:commentReference w:id="395"/>
      </w:r>
      <w:r w:rsidRPr="00CD6A7E">
        <w:t>Specifically, Python only uses namespaces to access objects</w:t>
      </w:r>
      <w:ins w:id="399" w:author="Stephen Michell" w:date="2019-09-26T12:47:00Z">
        <w:r w:rsidR="004428D6">
          <w:t>,</w:t>
        </w:r>
      </w:ins>
      <w:r w:rsidRPr="00CD6A7E">
        <w:t xml:space="preserve"> therefore when an object is deallocated</w:t>
      </w:r>
      <w:ins w:id="400" w:author="Stephen Michell" w:date="2019-07-16T08:46:00Z">
        <w:r w:rsidR="009E1622">
          <w:t xml:space="preserve"> the</w:t>
        </w:r>
      </w:ins>
      <w:ins w:id="401" w:author="Stephen Michell" w:date="2019-07-16T08:47:00Z">
        <w:r w:rsidR="009E1622">
          <w:t xml:space="preserve">re are no names </w:t>
        </w:r>
      </w:ins>
      <w:del w:id="402" w:author="Stephen Michell" w:date="2019-07-16T08:49:00Z">
        <w:r w:rsidRPr="00CD6A7E" w:rsidDel="009E1622">
          <w:delText xml:space="preserve">, any </w:delText>
        </w:r>
      </w:del>
      <w:del w:id="403" w:author="Stephen Michell" w:date="2019-07-16T08:46:00Z">
        <w:r w:rsidRPr="00CD6A7E" w:rsidDel="009E1622">
          <w:delText>reference to it</w:delText>
        </w:r>
      </w:del>
      <w:del w:id="404" w:author="Stephen Michell" w:date="2019-07-16T08:49:00Z">
        <w:r w:rsidRPr="00CD6A7E" w:rsidDel="009E1622">
          <w:delText xml:space="preserve"> causes an exception to be raised.</w:delText>
        </w:r>
      </w:del>
      <w:ins w:id="405" w:author="Stephen Michell" w:date="2019-07-16T08:49:00Z">
        <w:r w:rsidR="009E1622">
          <w:t xml:space="preserve"> denoting the reclaimed object.</w:t>
        </w:r>
      </w:ins>
    </w:p>
    <w:p w14:paraId="66F2FFB7" w14:textId="363336CD" w:rsidR="004C770C" w:rsidRPr="00CD6A7E" w:rsidRDefault="001456BA" w:rsidP="004C770C">
      <w:pPr>
        <w:pStyle w:val="berschrift2"/>
        <w:rPr>
          <w:lang w:bidi="en-US"/>
        </w:rPr>
      </w:pPr>
      <w:bookmarkStart w:id="406" w:name="_Toc310518170"/>
      <w:bookmarkStart w:id="407" w:name="_Toc7089385"/>
      <w:r>
        <w:rPr>
          <w:lang w:bidi="en-US"/>
        </w:rPr>
        <w:t>6.15</w:t>
      </w:r>
      <w:r w:rsidR="00AD5842">
        <w:rPr>
          <w:lang w:bidi="en-US"/>
        </w:rPr>
        <w:t xml:space="preserve"> </w:t>
      </w:r>
      <w:r w:rsidR="004C770C" w:rsidRPr="00CD6A7E">
        <w:rPr>
          <w:lang w:bidi="en-US"/>
        </w:rPr>
        <w:t>Arithmetic Wrap-around Error [FIF]</w:t>
      </w:r>
      <w:bookmarkEnd w:id="406"/>
      <w:bookmarkEnd w:id="407"/>
    </w:p>
    <w:p w14:paraId="1348EFC4" w14:textId="1647FA49" w:rsidR="004C770C" w:rsidRPr="00CD6A7E" w:rsidRDefault="001456BA" w:rsidP="009866F9">
      <w:pPr>
        <w:pStyle w:val="berschrift3"/>
        <w:rPr>
          <w:lang w:bidi="en-US"/>
        </w:rPr>
      </w:pPr>
      <w:r>
        <w:rPr>
          <w:lang w:bidi="en-US"/>
        </w:rPr>
        <w:t>6.15</w:t>
      </w:r>
      <w:r w:rsidR="004C770C">
        <w:rPr>
          <w:lang w:bidi="en-US"/>
        </w:rPr>
        <w:t>.1</w:t>
      </w:r>
      <w:r w:rsidR="00AD5842">
        <w:rPr>
          <w:lang w:bidi="en-US"/>
        </w:rPr>
        <w:t xml:space="preserve"> </w:t>
      </w:r>
      <w:r w:rsidR="004C770C" w:rsidRPr="00CD6A7E">
        <w:rPr>
          <w:lang w:bidi="en-US"/>
        </w:rPr>
        <w:t>Applicability to language</w:t>
      </w:r>
    </w:p>
    <w:p w14:paraId="5CC0A988" w14:textId="09D31E17" w:rsidR="004428D6" w:rsidRPr="00CD6A7E" w:rsidRDefault="004428D6" w:rsidP="004428D6">
      <w:pPr>
        <w:rPr>
          <w:ins w:id="408" w:author="Stephen Michell" w:date="2019-09-26T12:51:00Z"/>
        </w:rPr>
      </w:pPr>
      <w:ins w:id="409" w:author="Stephen Michell" w:date="2019-09-26T12:51:00Z">
        <w:r>
          <w:t>The vulnerability discussed in TR 24772-1 clause 6.15.3 does not apply to Python</w:t>
        </w:r>
      </w:ins>
      <w:ins w:id="410" w:author="Stephen Michell" w:date="2019-09-26T12:57:00Z">
        <w:r w:rsidR="00F0506E">
          <w:t>.</w:t>
        </w:r>
      </w:ins>
    </w:p>
    <w:p w14:paraId="7022F556" w14:textId="03360DEF" w:rsidR="004C770C" w:rsidRDefault="004C770C" w:rsidP="004C770C">
      <w:pPr>
        <w:rPr>
          <w:ins w:id="411" w:author="Stephen Michell" w:date="2019-09-26T12:57:00Z"/>
        </w:rPr>
      </w:pPr>
      <w:r w:rsidRPr="00CD6A7E">
        <w:t>Operations on integers in Python cannot cause wrap-around errors because integers have no maximum size other than what the memory resources of the system can accommodate.</w:t>
      </w:r>
    </w:p>
    <w:p w14:paraId="4BC1386E" w14:textId="5687BF49" w:rsidR="00F0506E" w:rsidRPr="00CD6A7E" w:rsidRDefault="00F0506E" w:rsidP="004C770C">
      <w:ins w:id="412" w:author="Stephen Michell" w:date="2019-09-26T12:58:00Z">
        <w:r>
          <w:t xml:space="preserve">Shift operations operate correctly, except that large shifts on negative numbers infill with </w:t>
        </w:r>
      </w:ins>
      <w:ins w:id="413" w:author="Stephen Michell" w:date="2019-09-26T12:59:00Z">
        <w:r>
          <w:t>‘1’s and will often result in a final answer of “-1”.</w:t>
        </w:r>
      </w:ins>
    </w:p>
    <w:p w14:paraId="082ADADB" w14:textId="779B82FD" w:rsidR="004C770C" w:rsidRDefault="004C770C" w:rsidP="004C770C">
      <w:pPr>
        <w:rPr>
          <w:ins w:id="414" w:author="Stephen Michell" w:date="2019-07-16T08:13:00Z"/>
        </w:rPr>
      </w:pPr>
      <w:commentRangeStart w:id="415"/>
      <w:r w:rsidRPr="00CD6A7E">
        <w:lastRenderedPageBreak/>
        <w:t xml:space="preserve">Normally the </w:t>
      </w:r>
      <w:r w:rsidRPr="00CD6A7E">
        <w:rPr>
          <w:rFonts w:ascii="Courier New" w:hAnsi="Courier New" w:cs="Courier New"/>
          <w:kern w:val="28"/>
          <w:lang w:val="en-GB"/>
        </w:rPr>
        <w:t>OverflowError</w:t>
      </w:r>
      <w:r w:rsidRPr="00CD6A7E">
        <w:t xml:space="preserve"> exception is raised for floating point wrap-around errors but, for implementations of Python written in C, exception handling for floating point operations cannot be assumed to catch this type of error because they are not standardized in the underlying C language. Because of this, most floating point operations cannot be depended on to raise this exception.</w:t>
      </w:r>
      <w:commentRangeEnd w:id="415"/>
      <w:r w:rsidR="004428D6">
        <w:rPr>
          <w:rStyle w:val="Kommentarzeichen"/>
        </w:rPr>
        <w:commentReference w:id="415"/>
      </w:r>
    </w:p>
    <w:p w14:paraId="23FD10A2" w14:textId="4EBA50F5" w:rsidR="009E1622" w:rsidRPr="00CD6A7E" w:rsidDel="004428D6" w:rsidRDefault="009E1622" w:rsidP="004C770C">
      <w:pPr>
        <w:rPr>
          <w:del w:id="416" w:author="Stephen Michell" w:date="2019-09-26T12:51:00Z"/>
        </w:rPr>
      </w:pPr>
    </w:p>
    <w:p w14:paraId="6F1ACBB6" w14:textId="1C4FF1FA" w:rsidR="004C770C" w:rsidRPr="00CD6A7E" w:rsidRDefault="001456BA" w:rsidP="009866F9">
      <w:pPr>
        <w:pStyle w:val="berschrift3"/>
        <w:rPr>
          <w:lang w:bidi="en-US"/>
        </w:rPr>
      </w:pPr>
      <w:r>
        <w:rPr>
          <w:lang w:bidi="en-US"/>
        </w:rPr>
        <w:t>6.15</w:t>
      </w:r>
      <w:r w:rsidR="004C770C" w:rsidRPr="00CD6A7E">
        <w:rPr>
          <w:lang w:bidi="en-US"/>
        </w:rPr>
        <w:t>.2</w:t>
      </w:r>
      <w:r w:rsidR="00AD5842">
        <w:rPr>
          <w:lang w:bidi="en-US"/>
        </w:rPr>
        <w:t xml:space="preserve"> </w:t>
      </w:r>
      <w:r w:rsidR="004C770C" w:rsidRPr="00CD6A7E">
        <w:rPr>
          <w:lang w:bidi="en-US"/>
        </w:rPr>
        <w:t>Guidance to language users</w:t>
      </w:r>
    </w:p>
    <w:p w14:paraId="4B57EA2B" w14:textId="2AB08534" w:rsidR="009E1622" w:rsidRPr="009E1622" w:rsidRDefault="009E1622">
      <w:pPr>
        <w:widowControl w:val="0"/>
        <w:suppressLineNumbers/>
        <w:overflowPunct w:val="0"/>
        <w:adjustRightInd w:val="0"/>
        <w:spacing w:after="120"/>
        <w:rPr>
          <w:ins w:id="417" w:author="Stephen Michell" w:date="2019-07-16T08:14:00Z"/>
          <w:rFonts w:ascii="Calibri" w:eastAsia="Times New Roman" w:hAnsi="Calibri"/>
          <w:lang w:val="en-GB"/>
          <w:rPrChange w:id="418" w:author="Stephen Michell" w:date="2019-07-16T08:14:00Z">
            <w:rPr>
              <w:ins w:id="419" w:author="Stephen Michell" w:date="2019-07-16T08:14:00Z"/>
              <w:lang w:val="en-GB"/>
            </w:rPr>
          </w:rPrChange>
        </w:rPr>
        <w:pPrChange w:id="420" w:author="Stephen Michell" w:date="2019-07-16T08:14:00Z">
          <w:pPr>
            <w:pStyle w:val="Listenabsatz"/>
            <w:widowControl w:val="0"/>
            <w:numPr>
              <w:numId w:val="357"/>
            </w:numPr>
            <w:suppressLineNumbers/>
            <w:overflowPunct w:val="0"/>
            <w:adjustRightInd w:val="0"/>
            <w:spacing w:after="120"/>
            <w:ind w:left="763" w:hanging="360"/>
          </w:pPr>
        </w:pPrChange>
      </w:pPr>
      <w:ins w:id="421" w:author="Stephen Michell" w:date="2019-07-16T08:14:00Z">
        <w:r>
          <w:rPr>
            <w:rFonts w:ascii="Calibri" w:eastAsia="Times New Roman" w:hAnsi="Calibri"/>
            <w:lang w:val="en-GB"/>
          </w:rPr>
          <w:t>To mitigate the issues associated with floating point types:</w:t>
        </w:r>
      </w:ins>
    </w:p>
    <w:p w14:paraId="7206023F" w14:textId="7626D8CB" w:rsidR="004C770C" w:rsidRPr="007B6289" w:rsidRDefault="004C770C" w:rsidP="004C770C">
      <w:pPr>
        <w:pStyle w:val="Listenabsatz"/>
        <w:widowControl w:val="0"/>
        <w:numPr>
          <w:ilvl w:val="0"/>
          <w:numId w:val="357"/>
        </w:numPr>
        <w:suppressLineNumbers/>
        <w:overflowPunct w:val="0"/>
        <w:adjustRightInd w:val="0"/>
        <w:spacing w:after="120"/>
        <w:rPr>
          <w:rFonts w:ascii="Calibri" w:eastAsia="Times New Roman" w:hAnsi="Calibri"/>
          <w:lang w:val="en-GB"/>
        </w:rPr>
      </w:pPr>
      <w:r w:rsidRPr="007B6289">
        <w:rPr>
          <w:rFonts w:ascii="Calibri" w:eastAsia="Times New Roman" w:hAnsi="Calibri"/>
          <w:lang w:val="en-GB"/>
        </w:rPr>
        <w:t>Be cognizant that most arithmetic and bit manipulation operations on non-integers have the potential for undetected wrap-around errors.</w:t>
      </w:r>
    </w:p>
    <w:p w14:paraId="6B9111E9" w14:textId="77777777" w:rsidR="004C770C" w:rsidRPr="007B6289" w:rsidRDefault="004C770C" w:rsidP="004C770C">
      <w:pPr>
        <w:pStyle w:val="Listenabsatz"/>
        <w:widowControl w:val="0"/>
        <w:numPr>
          <w:ilvl w:val="0"/>
          <w:numId w:val="357"/>
        </w:numPr>
        <w:suppressLineNumbers/>
        <w:overflowPunct w:val="0"/>
        <w:adjustRightInd w:val="0"/>
        <w:spacing w:after="120"/>
        <w:rPr>
          <w:rFonts w:ascii="Calibri" w:eastAsia="Times New Roman" w:hAnsi="Calibri"/>
          <w:lang w:val="en-GB"/>
        </w:rPr>
      </w:pPr>
      <w:r w:rsidRPr="007B6289">
        <w:rPr>
          <w:rFonts w:ascii="Calibri" w:eastAsia="Times New Roman" w:hAnsi="Calibri"/>
          <w:lang w:val="en-GB"/>
        </w:rPr>
        <w:t>Avoid using floating point or decimal variables for loop control but if you must use these types then bound the loop structures so as to not exceed the maximum or minimum possible values for the loop control variables.</w:t>
      </w:r>
    </w:p>
    <w:p w14:paraId="37690E8E" w14:textId="77777777" w:rsidR="004C770C" w:rsidRPr="007B6289" w:rsidRDefault="004C770C" w:rsidP="004C770C">
      <w:pPr>
        <w:pStyle w:val="Listenabsatz"/>
        <w:widowControl w:val="0"/>
        <w:numPr>
          <w:ilvl w:val="0"/>
          <w:numId w:val="357"/>
        </w:numPr>
        <w:suppressLineNumbers/>
        <w:overflowPunct w:val="0"/>
        <w:adjustRightInd w:val="0"/>
        <w:spacing w:after="120"/>
        <w:rPr>
          <w:rFonts w:ascii="Calibri" w:eastAsia="Times New Roman" w:hAnsi="Calibri"/>
          <w:lang w:val="en-GB"/>
        </w:rPr>
      </w:pPr>
      <w:r w:rsidRPr="007B6289">
        <w:rPr>
          <w:rFonts w:ascii="Calibri" w:eastAsia="Times New Roman" w:hAnsi="Calibri"/>
          <w:lang w:val="en-GB"/>
        </w:rPr>
        <w:t>Test the implementation that you are using to see if exceptions are raised for floating point operations and if they are then use exception handling to catch and handle wrap-around errors.</w:t>
      </w:r>
    </w:p>
    <w:p w14:paraId="5460419D" w14:textId="7E4FC3FE" w:rsidR="004C770C" w:rsidRPr="00CD6A7E" w:rsidRDefault="001456BA" w:rsidP="004C770C">
      <w:pPr>
        <w:pStyle w:val="berschrift2"/>
        <w:rPr>
          <w:lang w:bidi="en-US"/>
        </w:rPr>
      </w:pPr>
      <w:bookmarkStart w:id="422" w:name="_Toc7089386"/>
      <w:bookmarkStart w:id="423" w:name="_Toc310518171"/>
      <w:r>
        <w:rPr>
          <w:lang w:bidi="en-US"/>
        </w:rPr>
        <w:t>6.16</w:t>
      </w:r>
      <w:r w:rsidR="00AD5842">
        <w:rPr>
          <w:lang w:bidi="en-US"/>
        </w:rPr>
        <w:t xml:space="preserve"> </w:t>
      </w:r>
      <w:r w:rsidR="004C770C" w:rsidRPr="00CD6A7E">
        <w:rPr>
          <w:lang w:bidi="en-US"/>
        </w:rPr>
        <w:t>Using Shift Operations for Multiplication and Division [PIK]</w:t>
      </w:r>
      <w:bookmarkEnd w:id="422"/>
    </w:p>
    <w:p w14:paraId="2F06CB96" w14:textId="1E081A86" w:rsidR="004C770C" w:rsidRPr="00CD6A7E" w:rsidRDefault="004C770C" w:rsidP="004C770C">
      <w:commentRangeStart w:id="424"/>
      <w:r w:rsidRPr="00CD6A7E">
        <w:t xml:space="preserve">This vulnerability is not applicable to Python because </w:t>
      </w:r>
      <w:del w:id="425" w:author="Stephen Michell" w:date="2019-07-16T08:21:00Z">
        <w:r w:rsidRPr="00CD6A7E" w:rsidDel="009E1622">
          <w:delText xml:space="preserve">it </w:delText>
        </w:r>
        <w:r w:rsidRPr="00CD6A7E" w:rsidDel="009E1622">
          <w:rPr>
            <w:lang w:bidi="en-US"/>
          </w:rPr>
          <w:delText>does not check for overflow. In addition</w:delText>
        </w:r>
        <w:r w:rsidR="00DA7483" w:rsidDel="009E1622">
          <w:rPr>
            <w:lang w:bidi="en-US"/>
          </w:rPr>
          <w:delText>,</w:delText>
        </w:r>
        <w:r w:rsidRPr="00CD6A7E" w:rsidDel="009E1622">
          <w:rPr>
            <w:lang w:bidi="en-US"/>
          </w:rPr>
          <w:delText xml:space="preserve"> </w:delText>
        </w:r>
      </w:del>
      <w:r w:rsidRPr="00CD6A7E">
        <w:rPr>
          <w:lang w:bidi="en-US"/>
        </w:rPr>
        <w:t>there is no practical way to overflow an integer since integers have unlimited precision.</w:t>
      </w:r>
    </w:p>
    <w:p w14:paraId="2413B6F1" w14:textId="235DFC84" w:rsidR="00F0506E" w:rsidRPr="009913F9" w:rsidRDefault="004C770C" w:rsidP="00F0506E">
      <w:pPr>
        <w:widowControl w:val="0"/>
        <w:suppressLineNumbers/>
        <w:overflowPunct w:val="0"/>
        <w:adjustRightInd w:val="0"/>
        <w:spacing w:after="0"/>
        <w:ind w:firstLine="720"/>
        <w:rPr>
          <w:rFonts w:ascii="Courier New" w:eastAsia="Times New Roman" w:hAnsi="Courier New" w:cs="Courier New"/>
          <w:kern w:val="28"/>
          <w:lang w:val="fr-FR" w:bidi="en-US"/>
        </w:rPr>
      </w:pPr>
      <w:r w:rsidRPr="009913F9">
        <w:rPr>
          <w:rFonts w:ascii="Courier New" w:eastAsia="Times New Roman" w:hAnsi="Courier New" w:cs="Courier New"/>
          <w:kern w:val="28"/>
          <w:lang w:val="fr-FR" w:bidi="en-US"/>
        </w:rPr>
        <w:t>&gt;&gt;&gt; print(-1&lt;&lt;100)#=&gt; -1267650600228229401496703205376</w:t>
      </w:r>
    </w:p>
    <w:p w14:paraId="1AC0D3DF" w14:textId="67AD19EF" w:rsidR="004C770C" w:rsidRDefault="004C770C" w:rsidP="004C770C">
      <w:pPr>
        <w:widowControl w:val="0"/>
        <w:suppressLineNumbers/>
        <w:overflowPunct w:val="0"/>
        <w:adjustRightInd w:val="0"/>
        <w:spacing w:after="0"/>
        <w:ind w:firstLine="720"/>
        <w:rPr>
          <w:ins w:id="426" w:author="Stephen Michell" w:date="2019-09-26T13:00:00Z"/>
          <w:rFonts w:ascii="Courier New" w:eastAsia="Times New Roman" w:hAnsi="Courier New" w:cs="Courier New"/>
          <w:kern w:val="28"/>
          <w:lang w:val="fr-FR" w:bidi="en-US"/>
        </w:rPr>
      </w:pPr>
      <w:r w:rsidRPr="009913F9">
        <w:rPr>
          <w:rFonts w:ascii="Courier New" w:eastAsia="Times New Roman" w:hAnsi="Courier New" w:cs="Courier New"/>
          <w:kern w:val="28"/>
          <w:lang w:val="fr-FR" w:bidi="en-US"/>
        </w:rPr>
        <w:t>&gt;&gt;&gt; print(1&lt;&lt;100) #=&gt;  1267650600228229401496703205376</w:t>
      </w:r>
      <w:commentRangeEnd w:id="424"/>
      <w:r w:rsidR="00F0506E">
        <w:rPr>
          <w:rStyle w:val="Kommentarzeichen"/>
        </w:rPr>
        <w:commentReference w:id="424"/>
      </w:r>
    </w:p>
    <w:p w14:paraId="76C8D8B0" w14:textId="4FE49994" w:rsidR="00F0506E" w:rsidRPr="009913F9" w:rsidRDefault="00F0506E" w:rsidP="004C770C">
      <w:pPr>
        <w:widowControl w:val="0"/>
        <w:suppressLineNumbers/>
        <w:overflowPunct w:val="0"/>
        <w:adjustRightInd w:val="0"/>
        <w:spacing w:after="0"/>
        <w:ind w:firstLine="720"/>
        <w:rPr>
          <w:rFonts w:ascii="Courier New" w:eastAsia="Times New Roman" w:hAnsi="Courier New" w:cs="Courier New"/>
          <w:kern w:val="28"/>
          <w:lang w:val="fr-FR" w:bidi="en-US"/>
        </w:rPr>
      </w:pPr>
      <w:ins w:id="427" w:author="Stephen Michell" w:date="2019-09-26T13:00:00Z">
        <w:r>
          <w:rPr>
            <w:rFonts w:ascii="Courier New" w:eastAsia="Times New Roman" w:hAnsi="Courier New" w:cs="Courier New"/>
            <w:kern w:val="28"/>
            <w:lang w:val="fr-FR" w:bidi="en-US"/>
          </w:rPr>
          <w:t xml:space="preserve">&gt;&gt;&gt; print(-4&gt;&gt;3)  #=&gt; -1 where you </w:t>
        </w:r>
      </w:ins>
      <w:ins w:id="428" w:author="Stephen Michell" w:date="2019-09-26T13:01:00Z">
        <w:r>
          <w:rPr>
            <w:rFonts w:ascii="Courier New" w:eastAsia="Times New Roman" w:hAnsi="Courier New" w:cs="Courier New"/>
            <w:kern w:val="28"/>
            <w:lang w:val="fr-FR" w:bidi="en-US"/>
          </w:rPr>
          <w:t>might expect 0</w:t>
        </w:r>
      </w:ins>
    </w:p>
    <w:p w14:paraId="02C339F8" w14:textId="0E2F376F" w:rsidR="004C770C" w:rsidRPr="00CD6A7E" w:rsidRDefault="001456BA" w:rsidP="004C770C">
      <w:pPr>
        <w:pStyle w:val="berschrift2"/>
        <w:rPr>
          <w:lang w:bidi="en-US"/>
        </w:rPr>
      </w:pPr>
      <w:bookmarkStart w:id="429" w:name="_Toc310518172"/>
      <w:bookmarkStart w:id="430" w:name="_Ref314208059"/>
      <w:bookmarkStart w:id="431" w:name="_Ref314208069"/>
      <w:bookmarkStart w:id="432" w:name="_Ref357014778"/>
      <w:bookmarkStart w:id="433" w:name="_Toc7089387"/>
      <w:bookmarkEnd w:id="423"/>
      <w:r>
        <w:rPr>
          <w:lang w:bidi="en-US"/>
        </w:rPr>
        <w:t>6.1</w:t>
      </w:r>
      <w:r w:rsidR="00460588">
        <w:rPr>
          <w:lang w:bidi="en-US"/>
        </w:rPr>
        <w:t>7</w:t>
      </w:r>
      <w:r w:rsidR="00AD5842">
        <w:rPr>
          <w:lang w:bidi="en-US"/>
        </w:rPr>
        <w:t xml:space="preserve"> </w:t>
      </w:r>
      <w:r w:rsidR="004C770C" w:rsidRPr="00CD6A7E">
        <w:rPr>
          <w:lang w:bidi="en-US"/>
        </w:rPr>
        <w:t>Choice of Clear Names [NAI]</w:t>
      </w:r>
      <w:bookmarkEnd w:id="429"/>
      <w:bookmarkEnd w:id="430"/>
      <w:bookmarkEnd w:id="431"/>
      <w:bookmarkEnd w:id="432"/>
      <w:bookmarkEnd w:id="433"/>
    </w:p>
    <w:p w14:paraId="16938C5A" w14:textId="386BDCA9" w:rsidR="004C770C" w:rsidRPr="00CD6A7E" w:rsidRDefault="001456BA" w:rsidP="009866F9">
      <w:pPr>
        <w:pStyle w:val="berschrift3"/>
        <w:rPr>
          <w:lang w:bidi="en-US"/>
        </w:rPr>
      </w:pPr>
      <w:r>
        <w:rPr>
          <w:lang w:bidi="en-US"/>
        </w:rPr>
        <w:t>6.1</w:t>
      </w:r>
      <w:r w:rsidR="00460588">
        <w:rPr>
          <w:lang w:bidi="en-US"/>
        </w:rPr>
        <w:t>7</w:t>
      </w:r>
      <w:r w:rsidR="004C770C">
        <w:rPr>
          <w:lang w:bidi="en-US"/>
        </w:rPr>
        <w:t>.1</w:t>
      </w:r>
      <w:r w:rsidR="00AD5842">
        <w:rPr>
          <w:lang w:bidi="en-US"/>
        </w:rPr>
        <w:t xml:space="preserve"> </w:t>
      </w:r>
      <w:r w:rsidR="004C770C" w:rsidRPr="00CD6A7E">
        <w:rPr>
          <w:lang w:bidi="en-US"/>
        </w:rPr>
        <w:t xml:space="preserve">Applicability to </w:t>
      </w:r>
      <w:commentRangeStart w:id="434"/>
      <w:r w:rsidR="004C770C" w:rsidRPr="00CD6A7E">
        <w:rPr>
          <w:lang w:bidi="en-US"/>
        </w:rPr>
        <w:t>language</w:t>
      </w:r>
      <w:commentRangeEnd w:id="434"/>
      <w:r w:rsidR="00263434">
        <w:rPr>
          <w:rStyle w:val="Kommentarzeichen"/>
          <w:rFonts w:asciiTheme="minorHAnsi" w:eastAsiaTheme="minorEastAsia" w:hAnsiTheme="minorHAnsi" w:cstheme="minorBidi"/>
          <w:b w:val="0"/>
          <w:bCs w:val="0"/>
        </w:rPr>
        <w:commentReference w:id="434"/>
      </w:r>
    </w:p>
    <w:p w14:paraId="61A83859" w14:textId="77777777" w:rsidR="00C729B0" w:rsidRDefault="00C729B0" w:rsidP="004C770C">
      <w:pPr>
        <w:rPr>
          <w:ins w:id="435" w:author="Microsoft" w:date="2019-09-27T05:23:00Z"/>
        </w:rPr>
      </w:pPr>
      <w:ins w:id="436" w:author="Microsoft" w:date="2019-09-27T05:23:00Z">
        <w:r>
          <w:t xml:space="preserve">This vulnerability exists in Python. </w:t>
        </w:r>
      </w:ins>
    </w:p>
    <w:p w14:paraId="357C2773" w14:textId="7A13B8DF" w:rsidR="004C770C" w:rsidRPr="00CD6A7E" w:rsidRDefault="004C770C" w:rsidP="004C770C">
      <w:r w:rsidRPr="00CD6A7E">
        <w:t>Python provides very liberal naming rules:</w:t>
      </w:r>
    </w:p>
    <w:p w14:paraId="77022D95" w14:textId="77777777" w:rsidR="004C770C" w:rsidRPr="007B6289" w:rsidRDefault="004C770C" w:rsidP="004C770C">
      <w:pPr>
        <w:pStyle w:val="Listenabsatz"/>
        <w:widowControl w:val="0"/>
        <w:numPr>
          <w:ilvl w:val="0"/>
          <w:numId w:val="356"/>
        </w:numPr>
        <w:suppressLineNumbers/>
        <w:overflowPunct w:val="0"/>
        <w:adjustRightInd w:val="0"/>
        <w:spacing w:after="120"/>
        <w:rPr>
          <w:rFonts w:ascii="Calibri" w:eastAsia="Times New Roman" w:hAnsi="Calibri"/>
        </w:rPr>
      </w:pPr>
      <w:r w:rsidRPr="007B6289">
        <w:rPr>
          <w:rFonts w:ascii="Calibri" w:eastAsia="Times New Roman" w:hAnsi="Calibri"/>
          <w:lang w:val="en-GB"/>
        </w:rPr>
        <w:t>Names may be of any length and consist of letters, numerals, and underscores only. All characters in a name are significant.</w:t>
      </w:r>
      <w:r w:rsidRPr="007B6289">
        <w:rPr>
          <w:rFonts w:ascii="Calibri" w:eastAsia="Times New Roman" w:hAnsi="Calibri"/>
        </w:rPr>
        <w:t xml:space="preserve"> Note that unlike some other languages where only the first </w:t>
      </w:r>
      <w:r w:rsidRPr="007B6289">
        <w:rPr>
          <w:rFonts w:ascii="Calibri" w:eastAsia="Times New Roman" w:hAnsi="Calibri"/>
          <w:i/>
        </w:rPr>
        <w:t>n</w:t>
      </w:r>
      <w:r w:rsidRPr="007B6289">
        <w:rPr>
          <w:rFonts w:ascii="Calibri" w:eastAsia="Times New Roman" w:hAnsi="Calibri"/>
        </w:rPr>
        <w:t xml:space="preserve"> number of characters in a name are significant, </w:t>
      </w:r>
      <w:r w:rsidRPr="007B6289">
        <w:rPr>
          <w:rFonts w:ascii="Calibri" w:eastAsia="Times New Roman" w:hAnsi="Calibri"/>
          <w:b/>
          <w:i/>
        </w:rPr>
        <w:t xml:space="preserve">all </w:t>
      </w:r>
      <w:r w:rsidRPr="007B6289">
        <w:rPr>
          <w:rFonts w:ascii="Calibri" w:eastAsia="Times New Roman" w:hAnsi="Calibri"/>
        </w:rPr>
        <w:t>characters in a Python name are significant. This eliminates a common source of name ambiguity when names are identical up to the significant length and vary afterwards which effectively makes all such names a reference to one common variable.</w:t>
      </w:r>
    </w:p>
    <w:p w14:paraId="299B9FEC" w14:textId="77777777" w:rsidR="004C770C" w:rsidRPr="007B6289" w:rsidRDefault="004C770C" w:rsidP="004C770C">
      <w:pPr>
        <w:pStyle w:val="Listenabsatz"/>
        <w:widowControl w:val="0"/>
        <w:numPr>
          <w:ilvl w:val="0"/>
          <w:numId w:val="356"/>
        </w:numPr>
        <w:suppressLineNumbers/>
        <w:overflowPunct w:val="0"/>
        <w:adjustRightInd w:val="0"/>
        <w:spacing w:after="120"/>
        <w:rPr>
          <w:rFonts w:ascii="Calibri" w:eastAsia="Times New Roman" w:hAnsi="Calibri"/>
        </w:rPr>
      </w:pPr>
      <w:r w:rsidRPr="007B6289">
        <w:rPr>
          <w:rFonts w:ascii="Calibri" w:eastAsia="Times New Roman" w:hAnsi="Calibri"/>
        </w:rPr>
        <w:t xml:space="preserve">All names must start with an underscore or a letter; and </w:t>
      </w:r>
    </w:p>
    <w:p w14:paraId="5252DEB3" w14:textId="77777777" w:rsidR="004C770C" w:rsidRPr="007B6289" w:rsidRDefault="004C770C" w:rsidP="004C770C">
      <w:pPr>
        <w:pStyle w:val="Listenabsatz"/>
        <w:widowControl w:val="0"/>
        <w:numPr>
          <w:ilvl w:val="0"/>
          <w:numId w:val="356"/>
        </w:numPr>
        <w:suppressLineNumbers/>
        <w:overflowPunct w:val="0"/>
        <w:adjustRightInd w:val="0"/>
        <w:spacing w:after="120"/>
        <w:rPr>
          <w:rFonts w:ascii="Calibri" w:eastAsia="Times New Roman" w:hAnsi="Calibri"/>
        </w:rPr>
      </w:pPr>
      <w:r w:rsidRPr="007B6289">
        <w:rPr>
          <w:rFonts w:ascii="Calibri" w:eastAsia="Times New Roman" w:hAnsi="Calibri"/>
        </w:rPr>
        <w:t xml:space="preserve">Names are case sensitive, for example, </w:t>
      </w:r>
      <w:r w:rsidRPr="00780FBA">
        <w:rPr>
          <w:rFonts w:ascii="Courier New" w:eastAsiaTheme="majorEastAsia" w:hAnsi="Courier New" w:cs="Courier New"/>
          <w:kern w:val="28"/>
        </w:rPr>
        <w:t>Alpha</w:t>
      </w:r>
      <w:r w:rsidRPr="007B6289">
        <w:rPr>
          <w:rFonts w:ascii="Calibri" w:eastAsia="Times New Roman" w:hAnsi="Calibri"/>
        </w:rPr>
        <w:t xml:space="preserve">, </w:t>
      </w:r>
      <w:r w:rsidRPr="00780FBA">
        <w:rPr>
          <w:rFonts w:ascii="Courier New" w:eastAsiaTheme="majorEastAsia" w:hAnsi="Courier New" w:cs="Courier New"/>
          <w:kern w:val="28"/>
        </w:rPr>
        <w:t>ALPHA</w:t>
      </w:r>
      <w:r w:rsidRPr="007B6289">
        <w:rPr>
          <w:rFonts w:ascii="Calibri" w:eastAsia="Times New Roman" w:hAnsi="Calibri"/>
        </w:rPr>
        <w:t xml:space="preserve">, and </w:t>
      </w:r>
      <w:r w:rsidRPr="00780FBA">
        <w:rPr>
          <w:rFonts w:ascii="Courier New" w:eastAsiaTheme="majorEastAsia" w:hAnsi="Courier New" w:cs="Courier New"/>
          <w:kern w:val="28"/>
        </w:rPr>
        <w:t>alpha</w:t>
      </w:r>
      <w:r w:rsidRPr="007B6289">
        <w:rPr>
          <w:rFonts w:ascii="Calibri" w:eastAsia="Times New Roman" w:hAnsi="Calibri"/>
        </w:rPr>
        <w:t xml:space="preserve"> are each unique names. While this is a feature of the language that provides for more flexibility in naming, it is also can be a source of programmer errors when similar names are used which differ only in case, for example, </w:t>
      </w:r>
      <w:r w:rsidRPr="00780FBA">
        <w:rPr>
          <w:rFonts w:ascii="Courier New" w:eastAsiaTheme="majorEastAsia" w:hAnsi="Courier New" w:cs="Courier New"/>
          <w:kern w:val="28"/>
        </w:rPr>
        <w:t>aLpha</w:t>
      </w:r>
      <w:r w:rsidRPr="007B6289">
        <w:rPr>
          <w:rFonts w:ascii="Calibri" w:eastAsia="Times New Roman" w:hAnsi="Calibri"/>
        </w:rPr>
        <w:t xml:space="preserve"> versus </w:t>
      </w:r>
      <w:r w:rsidRPr="00780FBA">
        <w:rPr>
          <w:rFonts w:ascii="Courier New" w:eastAsiaTheme="majorEastAsia" w:hAnsi="Courier New" w:cs="Courier New"/>
          <w:kern w:val="28"/>
        </w:rPr>
        <w:t>alpha</w:t>
      </w:r>
      <w:r w:rsidRPr="007B6289">
        <w:rPr>
          <w:rFonts w:ascii="Calibri" w:eastAsia="Times New Roman" w:hAnsi="Calibri"/>
        </w:rPr>
        <w:t>.</w:t>
      </w:r>
    </w:p>
    <w:p w14:paraId="50365B2F" w14:textId="77777777" w:rsidR="004C770C" w:rsidRPr="00CD6A7E" w:rsidRDefault="004C770C" w:rsidP="004C770C">
      <w:r w:rsidRPr="00CD6A7E">
        <w:t>The following naming conventions are not part of the standard but are in common use:</w:t>
      </w:r>
    </w:p>
    <w:p w14:paraId="5054F1F7" w14:textId="77777777" w:rsidR="004C770C" w:rsidRPr="007B6289" w:rsidRDefault="004C770C" w:rsidP="004C770C">
      <w:pPr>
        <w:pStyle w:val="Listenabsatz"/>
        <w:widowControl w:val="0"/>
        <w:numPr>
          <w:ilvl w:val="0"/>
          <w:numId w:val="355"/>
        </w:numPr>
        <w:suppressLineNumbers/>
        <w:overflowPunct w:val="0"/>
        <w:adjustRightInd w:val="0"/>
        <w:spacing w:after="120"/>
        <w:rPr>
          <w:rFonts w:ascii="Calibri" w:eastAsia="Times New Roman" w:hAnsi="Calibri"/>
        </w:rPr>
      </w:pPr>
      <w:r w:rsidRPr="007B6289">
        <w:rPr>
          <w:rFonts w:ascii="Calibri" w:eastAsia="Times New Roman" w:hAnsi="Calibri"/>
        </w:rPr>
        <w:lastRenderedPageBreak/>
        <w:t>Class names start with an upper case letter, all other variables, functions, and modules are in all lower case;</w:t>
      </w:r>
    </w:p>
    <w:p w14:paraId="65D36D0A" w14:textId="77777777" w:rsidR="004C770C" w:rsidRPr="007B6289" w:rsidRDefault="004C770C" w:rsidP="004C770C">
      <w:pPr>
        <w:pStyle w:val="Listenabsatz"/>
        <w:widowControl w:val="0"/>
        <w:numPr>
          <w:ilvl w:val="0"/>
          <w:numId w:val="355"/>
        </w:numPr>
        <w:suppressLineNumbers/>
        <w:overflowPunct w:val="0"/>
        <w:adjustRightInd w:val="0"/>
        <w:spacing w:after="120"/>
        <w:rPr>
          <w:rFonts w:ascii="Calibri" w:eastAsia="Times New Roman" w:hAnsi="Calibri"/>
        </w:rPr>
      </w:pPr>
      <w:r w:rsidRPr="007B6289">
        <w:rPr>
          <w:rFonts w:ascii="Calibri" w:eastAsia="Times New Roman" w:hAnsi="Calibri"/>
        </w:rPr>
        <w:t>Names starting with a single underscore (</w:t>
      </w:r>
      <w:r w:rsidRPr="00780FBA">
        <w:rPr>
          <w:rFonts w:ascii="Courier New" w:eastAsiaTheme="majorEastAsia" w:hAnsi="Courier New" w:cs="Courier New"/>
          <w:kern w:val="28"/>
        </w:rPr>
        <w:t>_</w:t>
      </w:r>
      <w:r w:rsidRPr="007B6289">
        <w:rPr>
          <w:rFonts w:ascii="Calibri" w:eastAsia="Times New Roman" w:hAnsi="Calibri"/>
        </w:rPr>
        <w:t xml:space="preserve">) are not imported by the </w:t>
      </w:r>
      <w:r w:rsidRPr="00780FBA">
        <w:rPr>
          <w:rFonts w:ascii="Courier New" w:eastAsiaTheme="majorEastAsia" w:hAnsi="Courier New" w:cs="Courier New"/>
          <w:kern w:val="28"/>
        </w:rPr>
        <w:t xml:space="preserve">from </w:t>
      </w:r>
      <w:r w:rsidRPr="00780FBA">
        <w:rPr>
          <w:rFonts w:ascii="Courier New" w:eastAsiaTheme="majorEastAsia" w:hAnsi="Courier New" w:cs="Courier New"/>
          <w:i/>
          <w:kern w:val="28"/>
        </w:rPr>
        <w:t>module</w:t>
      </w:r>
      <w:r w:rsidRPr="00780FBA">
        <w:rPr>
          <w:rFonts w:ascii="Courier New" w:eastAsiaTheme="majorEastAsia" w:hAnsi="Courier New" w:cs="Courier New"/>
          <w:kern w:val="28"/>
        </w:rPr>
        <w:t xml:space="preserve"> import * </w:t>
      </w:r>
      <w:r w:rsidRPr="007B6289">
        <w:rPr>
          <w:rFonts w:ascii="Calibri" w:eastAsia="Times New Roman" w:hAnsi="Calibri"/>
        </w:rPr>
        <w:t>statement – this not part of the standard but most implementations enforce it; and</w:t>
      </w:r>
    </w:p>
    <w:p w14:paraId="7B0B1071" w14:textId="77777777" w:rsidR="004C770C" w:rsidRPr="007B6289" w:rsidRDefault="004C770C" w:rsidP="004C770C">
      <w:pPr>
        <w:pStyle w:val="Listenabsatz"/>
        <w:widowControl w:val="0"/>
        <w:numPr>
          <w:ilvl w:val="0"/>
          <w:numId w:val="355"/>
        </w:numPr>
        <w:suppressLineNumbers/>
        <w:overflowPunct w:val="0"/>
        <w:adjustRightInd w:val="0"/>
        <w:spacing w:after="120"/>
        <w:rPr>
          <w:rFonts w:ascii="Calibri" w:eastAsia="Times New Roman" w:hAnsi="Calibri"/>
        </w:rPr>
      </w:pPr>
      <w:r w:rsidRPr="007B6289">
        <w:rPr>
          <w:rFonts w:ascii="Calibri" w:eastAsia="Times New Roman" w:hAnsi="Calibri"/>
        </w:rPr>
        <w:t>Names starting and ending with two underscores (</w:t>
      </w:r>
      <w:r w:rsidRPr="00780FBA">
        <w:rPr>
          <w:rFonts w:ascii="Courier New" w:eastAsiaTheme="majorEastAsia" w:hAnsi="Courier New" w:cs="Courier New"/>
          <w:kern w:val="28"/>
        </w:rPr>
        <w:t>__</w:t>
      </w:r>
      <w:r w:rsidRPr="007B6289">
        <w:rPr>
          <w:rFonts w:ascii="Calibri" w:eastAsia="Times New Roman" w:hAnsi="Calibri"/>
        </w:rPr>
        <w:t>) are system-defined names.</w:t>
      </w:r>
    </w:p>
    <w:p w14:paraId="7282A9E5" w14:textId="77777777" w:rsidR="004C770C" w:rsidRPr="007B6289" w:rsidRDefault="004C770C" w:rsidP="004C770C">
      <w:pPr>
        <w:pStyle w:val="Listenabsatz"/>
        <w:widowControl w:val="0"/>
        <w:numPr>
          <w:ilvl w:val="0"/>
          <w:numId w:val="355"/>
        </w:numPr>
        <w:suppressLineNumbers/>
        <w:overflowPunct w:val="0"/>
        <w:adjustRightInd w:val="0"/>
        <w:spacing w:after="120"/>
        <w:rPr>
          <w:rFonts w:ascii="Calibri" w:eastAsia="Times New Roman" w:hAnsi="Calibri"/>
        </w:rPr>
      </w:pPr>
      <w:r w:rsidRPr="007B6289">
        <w:rPr>
          <w:rFonts w:ascii="Calibri" w:eastAsia="Times New Roman" w:hAnsi="Calibri"/>
        </w:rPr>
        <w:t>Names starting with, but not ending with, two underscores are local to their class definition</w:t>
      </w:r>
    </w:p>
    <w:p w14:paraId="19BCB74C" w14:textId="77777777" w:rsidR="004C770C" w:rsidRPr="00CD6A7E" w:rsidRDefault="004C770C" w:rsidP="004C770C">
      <w:pPr>
        <w:pStyle w:val="Listenabsatz"/>
        <w:numPr>
          <w:ilvl w:val="0"/>
          <w:numId w:val="355"/>
        </w:numPr>
      </w:pPr>
      <w:r w:rsidRPr="00CD6A7E">
        <w:t>Python provides a variety of ways to package names into namespaces so that name clashes can be avoided:</w:t>
      </w:r>
    </w:p>
    <w:p w14:paraId="77D090E2" w14:textId="77777777" w:rsidR="004C770C" w:rsidRPr="007B6289" w:rsidRDefault="004C770C" w:rsidP="004C770C">
      <w:pPr>
        <w:pStyle w:val="Listenabsatz"/>
        <w:widowControl w:val="0"/>
        <w:numPr>
          <w:ilvl w:val="0"/>
          <w:numId w:val="355"/>
        </w:numPr>
        <w:suppressLineNumbers/>
        <w:overflowPunct w:val="0"/>
        <w:adjustRightInd w:val="0"/>
        <w:spacing w:after="120"/>
        <w:rPr>
          <w:rFonts w:ascii="Calibri" w:eastAsia="Times New Roman" w:hAnsi="Calibri"/>
        </w:rPr>
      </w:pPr>
      <w:r w:rsidRPr="007B6289">
        <w:rPr>
          <w:rFonts w:ascii="Calibri" w:eastAsia="Times New Roman" w:hAnsi="Calibri"/>
        </w:rPr>
        <w:t>Names are scoped to functions, classes, and modules meaning there is normally no collision with names utilized in outer scopes and vice versa; and</w:t>
      </w:r>
    </w:p>
    <w:p w14:paraId="175329BC" w14:textId="77777777" w:rsidR="004C770C" w:rsidRPr="007B6289" w:rsidRDefault="004C770C" w:rsidP="004C770C">
      <w:pPr>
        <w:pStyle w:val="Listenabsatz"/>
        <w:widowControl w:val="0"/>
        <w:numPr>
          <w:ilvl w:val="0"/>
          <w:numId w:val="355"/>
        </w:numPr>
        <w:suppressLineNumbers/>
        <w:overflowPunct w:val="0"/>
        <w:adjustRightInd w:val="0"/>
        <w:spacing w:after="120"/>
        <w:rPr>
          <w:rFonts w:ascii="Calibri" w:eastAsia="Times New Roman" w:hAnsi="Calibri"/>
        </w:rPr>
      </w:pPr>
      <w:r w:rsidRPr="007B6289">
        <w:rPr>
          <w:rFonts w:ascii="Calibri" w:eastAsia="Times New Roman" w:hAnsi="Calibri"/>
        </w:rPr>
        <w:t>Names in modules (a file containing one or more Python statements) are local to the module and are referenced using qualification (</w:t>
      </w:r>
      <w:r w:rsidR="001741E0">
        <w:rPr>
          <w:rFonts w:ascii="Calibri" w:eastAsia="Times New Roman" w:hAnsi="Calibri"/>
        </w:rPr>
        <w:t>for example</w:t>
      </w:r>
      <w:r w:rsidRPr="007B6289">
        <w:rPr>
          <w:rFonts w:ascii="Calibri" w:eastAsia="Times New Roman" w:hAnsi="Calibri"/>
        </w:rPr>
        <w:t xml:space="preserve">, a function </w:t>
      </w:r>
      <w:r w:rsidRPr="00780FBA">
        <w:rPr>
          <w:rFonts w:ascii="Courier New" w:eastAsiaTheme="majorEastAsia" w:hAnsi="Courier New" w:cs="Courier New"/>
          <w:kern w:val="28"/>
        </w:rPr>
        <w:t>x</w:t>
      </w:r>
      <w:r w:rsidRPr="007B6289">
        <w:rPr>
          <w:rFonts w:ascii="Calibri" w:eastAsia="Times New Roman" w:hAnsi="Calibri"/>
        </w:rPr>
        <w:t xml:space="preserve"> in module </w:t>
      </w:r>
      <w:r w:rsidRPr="00780FBA">
        <w:rPr>
          <w:rFonts w:ascii="Courier New" w:eastAsiaTheme="majorEastAsia" w:hAnsi="Courier New" w:cs="Courier New"/>
          <w:kern w:val="28"/>
        </w:rPr>
        <w:t>y</w:t>
      </w:r>
      <w:r w:rsidRPr="007B6289">
        <w:rPr>
          <w:rFonts w:ascii="Calibri" w:eastAsia="Times New Roman" w:hAnsi="Calibri"/>
        </w:rPr>
        <w:t xml:space="preserve"> is referenced as </w:t>
      </w:r>
      <w:r w:rsidRPr="00780FBA">
        <w:rPr>
          <w:rFonts w:ascii="Courier New" w:eastAsiaTheme="majorEastAsia" w:hAnsi="Courier New" w:cs="Courier New"/>
          <w:kern w:val="28"/>
        </w:rPr>
        <w:t>y.x</w:t>
      </w:r>
      <w:r w:rsidRPr="007B6289">
        <w:rPr>
          <w:rFonts w:ascii="Calibri" w:eastAsia="Times New Roman" w:hAnsi="Calibri"/>
        </w:rPr>
        <w:t xml:space="preserve">). Though </w:t>
      </w:r>
      <w:r w:rsidRPr="007B6289">
        <w:rPr>
          <w:rFonts w:ascii="Calibri" w:eastAsia="Times New Roman" w:hAnsi="Calibri"/>
          <w:lang w:val="en-GB"/>
        </w:rPr>
        <w:t xml:space="preserve">local to the module, a module’s names can be, and routinely are, copied into another namespace with a </w:t>
      </w:r>
      <w:r w:rsidRPr="00780FBA">
        <w:rPr>
          <w:rFonts w:ascii="Courier New" w:eastAsiaTheme="majorEastAsia" w:hAnsi="Courier New" w:cs="Courier New"/>
          <w:kern w:val="28"/>
          <w:lang w:val="en-GB"/>
        </w:rPr>
        <w:t xml:space="preserve">from </w:t>
      </w:r>
      <w:r w:rsidRPr="00780FBA">
        <w:rPr>
          <w:rFonts w:ascii="Courier New" w:eastAsiaTheme="majorEastAsia" w:hAnsi="Courier New" w:cs="Courier New"/>
          <w:i/>
          <w:kern w:val="28"/>
          <w:lang w:val="en-GB"/>
        </w:rPr>
        <w:t>module</w:t>
      </w:r>
      <w:r w:rsidRPr="00780FBA">
        <w:rPr>
          <w:rFonts w:ascii="Courier New" w:eastAsiaTheme="majorEastAsia" w:hAnsi="Courier New" w:cs="Courier New"/>
          <w:kern w:val="28"/>
          <w:lang w:val="en-GB"/>
        </w:rPr>
        <w:t xml:space="preserve"> import </w:t>
      </w:r>
      <w:r w:rsidRPr="007B6289">
        <w:rPr>
          <w:rFonts w:ascii="Calibri" w:eastAsia="Times New Roman" w:hAnsi="Calibri"/>
          <w:lang w:val="en-GB"/>
        </w:rPr>
        <w:t>statement.</w:t>
      </w:r>
    </w:p>
    <w:p w14:paraId="6C74E00B" w14:textId="77777777" w:rsidR="004C770C" w:rsidRPr="00CD6A7E" w:rsidRDefault="004C770C" w:rsidP="004C770C">
      <w:r w:rsidRPr="00CD6A7E">
        <w:t>Python’s naming rules are flexible by design but are also susceptible to a variety of unintentional coding errors:</w:t>
      </w:r>
    </w:p>
    <w:p w14:paraId="5AC40287" w14:textId="683D9988" w:rsidR="004C770C" w:rsidRPr="007B6289" w:rsidRDefault="004C770C" w:rsidP="004C770C">
      <w:pPr>
        <w:pStyle w:val="Listenabsatz"/>
        <w:widowControl w:val="0"/>
        <w:numPr>
          <w:ilvl w:val="0"/>
          <w:numId w:val="354"/>
        </w:numPr>
        <w:suppressLineNumbers/>
        <w:overflowPunct w:val="0"/>
        <w:adjustRightInd w:val="0"/>
        <w:spacing w:after="120"/>
        <w:rPr>
          <w:rFonts w:ascii="Calibri" w:eastAsia="Times New Roman" w:hAnsi="Calibri"/>
        </w:rPr>
      </w:pPr>
      <w:r w:rsidRPr="007B6289">
        <w:rPr>
          <w:rFonts w:ascii="Calibri" w:eastAsia="Times New Roman" w:hAnsi="Calibri"/>
        </w:rPr>
        <w:t>Names are never declared but they must be assigned values before they are referenced. This means that some errors will never be exposed until runtime when the use of an unassigned variable will raise an exception (see</w:t>
      </w:r>
      <w:r w:rsidR="009913F9">
        <w:rPr>
          <w:rFonts w:ascii="Calibri" w:eastAsia="Times New Roman" w:hAnsi="Calibri"/>
        </w:rPr>
        <w:t xml:space="preserve"> subclause </w:t>
      </w:r>
      <w:r w:rsidRPr="007B6289">
        <w:rPr>
          <w:rFonts w:ascii="Calibri" w:eastAsia="Times New Roman" w:hAnsi="Calibri"/>
        </w:rPr>
        <w:t xml:space="preserve"> </w:t>
      </w:r>
      <w:r w:rsidR="00574870" w:rsidRPr="00B35625">
        <w:rPr>
          <w:rFonts w:ascii="Calibri" w:eastAsia="Times New Roman" w:hAnsi="Calibri"/>
          <w:i/>
          <w:color w:val="0070C0"/>
          <w:u w:val="single"/>
        </w:rPr>
        <w:fldChar w:fldCharType="begin"/>
      </w:r>
      <w:r w:rsidR="00574870" w:rsidRPr="00B35625">
        <w:rPr>
          <w:rFonts w:ascii="Calibri" w:eastAsia="Times New Roman" w:hAnsi="Calibri"/>
          <w:i/>
          <w:color w:val="0070C0"/>
          <w:u w:val="single"/>
        </w:rPr>
        <w:instrText xml:space="preserve"> REF _Ref336422669 \h </w:instrText>
      </w:r>
      <w:r w:rsidR="00574870">
        <w:rPr>
          <w:rFonts w:ascii="Calibri" w:eastAsia="Times New Roman" w:hAnsi="Calibri"/>
          <w:i/>
          <w:color w:val="0070C0"/>
          <w:u w:val="single"/>
        </w:rPr>
        <w:instrText xml:space="preserve"> \* MERGEFORMAT </w:instrText>
      </w:r>
      <w:r w:rsidR="00574870" w:rsidRPr="00B35625">
        <w:rPr>
          <w:rFonts w:ascii="Calibri" w:eastAsia="Times New Roman" w:hAnsi="Calibri"/>
          <w:i/>
          <w:color w:val="0070C0"/>
          <w:u w:val="single"/>
        </w:rPr>
      </w:r>
      <w:r w:rsidR="00574870" w:rsidRPr="00B35625">
        <w:rPr>
          <w:rFonts w:ascii="Calibri" w:eastAsia="Times New Roman" w:hAnsi="Calibri"/>
          <w:i/>
          <w:color w:val="0070C0"/>
          <w:u w:val="single"/>
        </w:rPr>
        <w:fldChar w:fldCharType="separate"/>
      </w:r>
      <w:ins w:id="437" w:author="Sean McDonagh" w:date="2019-04-25T12:55:00Z">
        <w:r w:rsidR="00DE5F8F" w:rsidRPr="008F5A32">
          <w:rPr>
            <w:i/>
            <w:color w:val="0070C0"/>
            <w:u w:val="single"/>
            <w:lang w:bidi="en-US"/>
          </w:rPr>
          <w:t>6.22 Initialization of Variables [LAV]</w:t>
        </w:r>
      </w:ins>
      <w:del w:id="438" w:author="Sean McDonagh" w:date="2019-04-25T12:55:00Z">
        <w:r w:rsidR="0048220B" w:rsidRPr="0048220B" w:rsidDel="00DE5F8F">
          <w:rPr>
            <w:i/>
            <w:color w:val="0070C0"/>
            <w:u w:val="single"/>
            <w:lang w:bidi="en-US"/>
          </w:rPr>
          <w:delText>6.22 Initialization of Variables [LAV]</w:delText>
        </w:r>
      </w:del>
      <w:r w:rsidR="00574870" w:rsidRPr="00B35625">
        <w:rPr>
          <w:rFonts w:ascii="Calibri" w:eastAsia="Times New Roman" w:hAnsi="Calibri"/>
          <w:i/>
          <w:color w:val="0070C0"/>
          <w:u w:val="single"/>
        </w:rPr>
        <w:fldChar w:fldCharType="end"/>
      </w:r>
      <w:r w:rsidRPr="007B6289">
        <w:rPr>
          <w:rFonts w:ascii="Calibri" w:eastAsia="Times New Roman" w:hAnsi="Calibri"/>
        </w:rPr>
        <w:t>).</w:t>
      </w:r>
    </w:p>
    <w:p w14:paraId="2CA1CAB0" w14:textId="77777777" w:rsidR="004C770C" w:rsidRPr="007B6289" w:rsidRDefault="004C770C" w:rsidP="004C770C">
      <w:pPr>
        <w:pStyle w:val="Listenabsatz"/>
        <w:widowControl w:val="0"/>
        <w:numPr>
          <w:ilvl w:val="0"/>
          <w:numId w:val="354"/>
        </w:numPr>
        <w:suppressLineNumbers/>
        <w:overflowPunct w:val="0"/>
        <w:adjustRightInd w:val="0"/>
        <w:spacing w:after="120"/>
        <w:rPr>
          <w:rFonts w:ascii="Calibri" w:eastAsia="Times New Roman" w:hAnsi="Calibri"/>
        </w:rPr>
      </w:pPr>
      <w:r w:rsidRPr="007B6289">
        <w:rPr>
          <w:rFonts w:ascii="Calibri" w:eastAsia="Times New Roman" w:hAnsi="Calibri"/>
        </w:rPr>
        <w:t xml:space="preserve">Names can be unique but may look similar to other names, for example, </w:t>
      </w:r>
      <w:r w:rsidRPr="00780FBA">
        <w:rPr>
          <w:rFonts w:ascii="Courier New" w:eastAsiaTheme="majorEastAsia" w:hAnsi="Courier New" w:cs="Courier New"/>
          <w:kern w:val="28"/>
        </w:rPr>
        <w:t>alpha</w:t>
      </w:r>
      <w:r w:rsidRPr="007B6289">
        <w:rPr>
          <w:rFonts w:ascii="Calibri" w:eastAsia="Times New Roman" w:hAnsi="Calibri"/>
        </w:rPr>
        <w:t xml:space="preserve"> and </w:t>
      </w:r>
      <w:r w:rsidRPr="00780FBA">
        <w:rPr>
          <w:rFonts w:ascii="Courier New" w:eastAsiaTheme="majorEastAsia" w:hAnsi="Courier New" w:cs="Courier New"/>
          <w:kern w:val="28"/>
        </w:rPr>
        <w:t>aLpha</w:t>
      </w:r>
      <w:r w:rsidRPr="007B6289">
        <w:rPr>
          <w:rFonts w:ascii="Calibri" w:eastAsia="Times New Roman" w:hAnsi="Calibri"/>
        </w:rPr>
        <w:t xml:space="preserve">, </w:t>
      </w:r>
      <w:r w:rsidRPr="00780FBA">
        <w:rPr>
          <w:rFonts w:ascii="Courier New" w:eastAsiaTheme="majorEastAsia" w:hAnsi="Courier New" w:cs="Courier New"/>
          <w:kern w:val="28"/>
        </w:rPr>
        <w:t>__x</w:t>
      </w:r>
      <w:r w:rsidRPr="007B6289">
        <w:rPr>
          <w:rFonts w:ascii="Calibri" w:eastAsia="Times New Roman" w:hAnsi="Calibri"/>
        </w:rPr>
        <w:t xml:space="preserve"> and </w:t>
      </w:r>
      <w:r w:rsidRPr="00780FBA">
        <w:rPr>
          <w:rFonts w:ascii="Courier New" w:eastAsiaTheme="majorEastAsia" w:hAnsi="Courier New" w:cs="Courier New"/>
          <w:kern w:val="28"/>
        </w:rPr>
        <w:t>_x</w:t>
      </w:r>
      <w:r w:rsidRPr="007B6289">
        <w:rPr>
          <w:rFonts w:ascii="Calibri" w:eastAsia="Times New Roman" w:hAnsi="Calibri"/>
        </w:rPr>
        <w:t xml:space="preserve">, </w:t>
      </w:r>
      <w:r w:rsidRPr="00780FBA">
        <w:rPr>
          <w:rFonts w:ascii="Courier New" w:eastAsiaTheme="majorEastAsia" w:hAnsi="Courier New" w:cs="Courier New"/>
          <w:kern w:val="28"/>
        </w:rPr>
        <w:t>_beta__</w:t>
      </w:r>
      <w:r w:rsidRPr="007B6289">
        <w:rPr>
          <w:rFonts w:ascii="Calibri" w:eastAsia="Times New Roman" w:hAnsi="Calibri"/>
        </w:rPr>
        <w:t xml:space="preserve"> and </w:t>
      </w:r>
      <w:r w:rsidRPr="00780FBA">
        <w:rPr>
          <w:rFonts w:ascii="Courier New" w:eastAsiaTheme="majorEastAsia" w:hAnsi="Courier New" w:cs="Courier New"/>
          <w:kern w:val="28"/>
        </w:rPr>
        <w:t>__beta_</w:t>
      </w:r>
      <w:r w:rsidRPr="007B6289">
        <w:rPr>
          <w:rFonts w:ascii="Calibri" w:eastAsia="Times New Roman" w:hAnsi="Calibri"/>
        </w:rPr>
        <w:t xml:space="preserve"> which could lead to the use of the wrong variable. </w:t>
      </w:r>
      <w:r w:rsidRPr="007B6289">
        <w:rPr>
          <w:rFonts w:ascii="Calibri" w:eastAsia="Times New Roman" w:hAnsi="Calibri"/>
          <w:lang w:val="en-GB"/>
        </w:rPr>
        <w:t>Python will not detect this problem at compile-time</w:t>
      </w:r>
      <w:r w:rsidRPr="007B6289">
        <w:rPr>
          <w:rFonts w:ascii="Calibri" w:eastAsia="Times New Roman" w:hAnsi="Calibri"/>
        </w:rPr>
        <w:t>.</w:t>
      </w:r>
    </w:p>
    <w:p w14:paraId="55E98D04" w14:textId="77777777" w:rsidR="004C770C" w:rsidRPr="00CD6A7E" w:rsidRDefault="004C770C" w:rsidP="004C770C">
      <w:r w:rsidRPr="00CD6A7E">
        <w:t>Python utilizes dynamic typing with types determined at runtime. There are no type or variable declarations for an object ,which can lead to subtle and potentially catastrophic errors:</w:t>
      </w:r>
    </w:p>
    <w:p w14:paraId="7BD3AC70"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lang w:val="en-GB"/>
        </w:rPr>
      </w:pPr>
      <w:r w:rsidRPr="00CD6A7E">
        <w:rPr>
          <w:rFonts w:ascii="Courier New" w:eastAsia="Times New Roman" w:hAnsi="Courier New" w:cs="Courier New"/>
          <w:kern w:val="28"/>
          <w:lang w:val="en-GB"/>
        </w:rPr>
        <w:t>x = 1</w:t>
      </w:r>
    </w:p>
    <w:p w14:paraId="028B4AAA"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lang w:val="en-GB"/>
        </w:rPr>
      </w:pPr>
      <w:r w:rsidRPr="00CD6A7E">
        <w:rPr>
          <w:rFonts w:ascii="Courier New" w:eastAsia="Times New Roman" w:hAnsi="Courier New" w:cs="Courier New"/>
          <w:kern w:val="28"/>
          <w:lang w:val="en-GB"/>
        </w:rPr>
        <w:t># lots of code…</w:t>
      </w:r>
    </w:p>
    <w:p w14:paraId="34BC068B"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lang w:val="en-GB"/>
        </w:rPr>
      </w:pPr>
      <w:r w:rsidRPr="00CD6A7E">
        <w:rPr>
          <w:rFonts w:ascii="Courier New" w:eastAsia="Times New Roman" w:hAnsi="Courier New" w:cs="Courier New"/>
          <w:kern w:val="28"/>
          <w:lang w:val="en-GB"/>
        </w:rPr>
        <w:t xml:space="preserve">if </w:t>
      </w:r>
      <w:r w:rsidRPr="00CD6A7E">
        <w:rPr>
          <w:rFonts w:ascii="Courier New" w:eastAsia="Times New Roman" w:hAnsi="Courier New" w:cs="Courier New"/>
          <w:i/>
          <w:kern w:val="28"/>
          <w:lang w:val="en-GB"/>
        </w:rPr>
        <w:t>some rare but important case</w:t>
      </w:r>
      <w:r w:rsidRPr="00CD6A7E">
        <w:rPr>
          <w:rFonts w:ascii="Courier New" w:eastAsia="Times New Roman" w:hAnsi="Courier New" w:cs="Courier New"/>
          <w:kern w:val="28"/>
          <w:lang w:val="en-GB"/>
        </w:rPr>
        <w:t>:</w:t>
      </w:r>
    </w:p>
    <w:p w14:paraId="2C53D179" w14:textId="77777777" w:rsidR="004C770C" w:rsidRPr="00CD6A7E" w:rsidRDefault="004C770C" w:rsidP="009866F9">
      <w:pPr>
        <w:widowControl w:val="0"/>
        <w:suppressLineNumbers/>
        <w:overflowPunct w:val="0"/>
        <w:adjustRightInd w:val="0"/>
        <w:spacing w:after="240"/>
        <w:ind w:firstLine="720"/>
        <w:outlineLvl w:val="0"/>
        <w:rPr>
          <w:rFonts w:ascii="Courier New" w:eastAsia="Times New Roman" w:hAnsi="Courier New" w:cs="Courier New"/>
          <w:kern w:val="28"/>
          <w:lang w:val="en-GB"/>
        </w:rPr>
      </w:pPr>
      <w:r w:rsidRPr="00CD6A7E">
        <w:rPr>
          <w:rFonts w:ascii="Courier New" w:eastAsia="Times New Roman" w:hAnsi="Courier New" w:cs="Courier New"/>
          <w:kern w:val="28"/>
          <w:lang w:val="en-GB"/>
        </w:rPr>
        <w:t xml:space="preserve">    X = 10</w:t>
      </w:r>
    </w:p>
    <w:p w14:paraId="2697EAAC" w14:textId="77777777" w:rsidR="004C770C" w:rsidRPr="00CD6A7E" w:rsidRDefault="004C770C" w:rsidP="004C770C">
      <w:r w:rsidRPr="00CD6A7E">
        <w:t xml:space="preserve">In the code above the programmer intended to set (lower case) </w:t>
      </w:r>
      <w:r w:rsidRPr="00CD6A7E">
        <w:rPr>
          <w:rFonts w:ascii="Courier New" w:hAnsi="Courier New" w:cs="Courier New"/>
          <w:kern w:val="28"/>
          <w:lang w:val="en-GB"/>
        </w:rPr>
        <w:t>x</w:t>
      </w:r>
      <w:r w:rsidRPr="00CD6A7E">
        <w:t xml:space="preserve"> to 10 and instead created a new </w:t>
      </w:r>
      <w:r w:rsidRPr="00CD6A7E">
        <w:rPr>
          <w:i/>
        </w:rPr>
        <w:t>upper case</w:t>
      </w:r>
      <w:r w:rsidRPr="00CD6A7E">
        <w:t xml:space="preserve"> </w:t>
      </w:r>
      <w:r w:rsidRPr="00CD6A7E">
        <w:rPr>
          <w:rFonts w:ascii="Courier New" w:hAnsi="Courier New" w:cs="Courier New"/>
          <w:kern w:val="28"/>
          <w:lang w:val="en-GB"/>
        </w:rPr>
        <w:t xml:space="preserve">X </w:t>
      </w:r>
      <w:r w:rsidRPr="00CD6A7E">
        <w:t xml:space="preserve">to </w:t>
      </w:r>
      <w:r w:rsidRPr="00CD6A7E">
        <w:rPr>
          <w:rFonts w:ascii="Courier New" w:hAnsi="Courier New" w:cs="Courier New"/>
          <w:kern w:val="28"/>
          <w:lang w:val="en-GB"/>
        </w:rPr>
        <w:t>10</w:t>
      </w:r>
      <w:r w:rsidRPr="00CD6A7E">
        <w:t xml:space="preserve"> so the </w:t>
      </w:r>
      <w:r w:rsidRPr="00CD6A7E">
        <w:rPr>
          <w:i/>
        </w:rPr>
        <w:t>lower case</w:t>
      </w:r>
      <w:r w:rsidRPr="00CD6A7E">
        <w:t xml:space="preserve"> </w:t>
      </w:r>
      <w:r w:rsidRPr="00CD6A7E">
        <w:rPr>
          <w:rFonts w:ascii="Courier New" w:hAnsi="Courier New" w:cs="Courier New"/>
          <w:kern w:val="28"/>
          <w:lang w:val="en-GB"/>
        </w:rPr>
        <w:t>x</w:t>
      </w:r>
      <w:r w:rsidRPr="00CD6A7E">
        <w:t xml:space="preserve"> remains unchanged. Python will not detect a problem because there is no problem – it sees the upper case </w:t>
      </w:r>
      <w:r w:rsidRPr="00CD6A7E">
        <w:rPr>
          <w:rFonts w:ascii="Courier New" w:hAnsi="Courier New" w:cs="Courier New"/>
          <w:kern w:val="28"/>
          <w:lang w:val="en-GB"/>
        </w:rPr>
        <w:t>X</w:t>
      </w:r>
      <w:r w:rsidRPr="00CD6A7E">
        <w:t xml:space="preserve"> assignment as a legitimate way to bring a </w:t>
      </w:r>
      <w:r w:rsidRPr="00CD6A7E">
        <w:rPr>
          <w:i/>
        </w:rPr>
        <w:t>new</w:t>
      </w:r>
      <w:r w:rsidRPr="00CD6A7E">
        <w:t xml:space="preserve"> object into existence. It could be argued that Python could statically detect that </w:t>
      </w:r>
      <w:r w:rsidRPr="00CD6A7E">
        <w:rPr>
          <w:rFonts w:ascii="Courier New" w:hAnsi="Courier New" w:cs="Courier New"/>
          <w:kern w:val="28"/>
          <w:lang w:val="en-GB"/>
        </w:rPr>
        <w:t>X</w:t>
      </w:r>
      <w:r w:rsidRPr="00CD6A7E">
        <w:t xml:space="preserve"> is never referenced and therefore indicate the assignment is dubious but there are also cases where a dynamically defined function defined downstream could legitimately reference </w:t>
      </w:r>
      <w:r w:rsidRPr="00CD6A7E">
        <w:rPr>
          <w:rFonts w:ascii="Courier New" w:hAnsi="Courier New" w:cs="Courier New"/>
          <w:kern w:val="28"/>
          <w:lang w:val="en-GB"/>
        </w:rPr>
        <w:t>X</w:t>
      </w:r>
      <w:r w:rsidRPr="00CD6A7E">
        <w:t xml:space="preserve"> as a </w:t>
      </w:r>
      <w:r w:rsidRPr="00CD6A7E">
        <w:rPr>
          <w:rFonts w:ascii="Courier New" w:hAnsi="Courier New" w:cs="Courier New"/>
          <w:kern w:val="28"/>
          <w:lang w:val="en-GB"/>
        </w:rPr>
        <w:t>global</w:t>
      </w:r>
      <w:r w:rsidRPr="00CD6A7E">
        <w:t>.</w:t>
      </w:r>
    </w:p>
    <w:p w14:paraId="2D12888D" w14:textId="1AE86F2B" w:rsidR="004C770C" w:rsidRPr="00CD6A7E" w:rsidRDefault="001456BA" w:rsidP="009866F9">
      <w:pPr>
        <w:pStyle w:val="berschrift3"/>
        <w:rPr>
          <w:lang w:bidi="en-US"/>
        </w:rPr>
      </w:pPr>
      <w:r>
        <w:rPr>
          <w:lang w:bidi="en-US"/>
        </w:rPr>
        <w:t>6.1</w:t>
      </w:r>
      <w:r w:rsidR="00460588">
        <w:rPr>
          <w:lang w:bidi="en-US"/>
        </w:rPr>
        <w:t>7</w:t>
      </w:r>
      <w:r w:rsidR="004C770C">
        <w:rPr>
          <w:lang w:bidi="en-US"/>
        </w:rPr>
        <w:t>.2</w:t>
      </w:r>
      <w:r w:rsidR="00AD5842">
        <w:rPr>
          <w:lang w:bidi="en-US"/>
        </w:rPr>
        <w:t xml:space="preserve"> </w:t>
      </w:r>
      <w:r w:rsidR="004C770C" w:rsidRPr="00CD6A7E">
        <w:rPr>
          <w:lang w:bidi="en-US"/>
        </w:rPr>
        <w:t>Guidance to language users</w:t>
      </w:r>
    </w:p>
    <w:p w14:paraId="75D09AC3" w14:textId="01E0073C" w:rsidR="00DA7483" w:rsidRPr="00E94999" w:rsidRDefault="00DA7483" w:rsidP="00DA7483">
      <w:pPr>
        <w:pStyle w:val="Listenabsatz"/>
        <w:widowControl w:val="0"/>
        <w:numPr>
          <w:ilvl w:val="0"/>
          <w:numId w:val="353"/>
        </w:numPr>
        <w:suppressLineNumbers/>
        <w:overflowPunct w:val="0"/>
        <w:adjustRightInd w:val="0"/>
        <w:spacing w:after="120"/>
        <w:rPr>
          <w:rFonts w:ascii="Calibri" w:eastAsia="Times New Roman" w:hAnsi="Calibri"/>
          <w:lang w:val="en-GB"/>
        </w:rPr>
      </w:pPr>
      <w:del w:id="439" w:author="Sean McDonagh" w:date="2019-04-25T11:30:00Z">
        <w:r w:rsidRPr="00E94999" w:rsidDel="00D01002">
          <w:rPr>
            <w:rFonts w:ascii="Calibri" w:eastAsia="Times New Roman" w:hAnsi="Calibri"/>
            <w:lang w:val="en-GB"/>
          </w:rPr>
          <w:delText>Follow the guidance of</w:delText>
        </w:r>
      </w:del>
      <w:ins w:id="440" w:author="Sean McDonagh" w:date="2019-04-25T11:30:00Z">
        <w:r w:rsidR="00D01002">
          <w:rPr>
            <w:rFonts w:ascii="Calibri" w:eastAsia="Times New Roman" w:hAnsi="Calibri"/>
            <w:lang w:val="en-GB"/>
          </w:rPr>
          <w:t>Follow the guidance contained in</w:t>
        </w:r>
      </w:ins>
      <w:r w:rsidRPr="00E94999">
        <w:rPr>
          <w:rFonts w:ascii="Calibri" w:eastAsia="Times New Roman" w:hAnsi="Calibri"/>
          <w:lang w:val="en-GB"/>
        </w:rPr>
        <w:t xml:space="preserve"> </w:t>
      </w:r>
      <w:r>
        <w:rPr>
          <w:rFonts w:ascii="Calibri" w:eastAsia="Times New Roman" w:hAnsi="Calibri"/>
          <w:lang w:val="en-GB"/>
        </w:rPr>
        <w:t>TR 24772-1 clause 6.17.5</w:t>
      </w:r>
      <w:del w:id="441" w:author="Sean McDonagh" w:date="2019-04-25T11:26:00Z">
        <w:r w:rsidDel="00D01002">
          <w:rPr>
            <w:rFonts w:ascii="Calibri" w:eastAsia="Times New Roman" w:hAnsi="Calibri"/>
            <w:lang w:val="en-GB"/>
          </w:rPr>
          <w:delText>;</w:delText>
        </w:r>
      </w:del>
    </w:p>
    <w:p w14:paraId="3B0D4850" w14:textId="1E37ECA5" w:rsidR="004C770C" w:rsidRPr="007B6289" w:rsidRDefault="004C770C" w:rsidP="004C770C">
      <w:pPr>
        <w:pStyle w:val="Listenabsatz"/>
        <w:widowControl w:val="0"/>
        <w:numPr>
          <w:ilvl w:val="0"/>
          <w:numId w:val="353"/>
        </w:numPr>
        <w:suppressLineNumbers/>
        <w:overflowPunct w:val="0"/>
        <w:adjustRightInd w:val="0"/>
        <w:spacing w:after="120"/>
        <w:rPr>
          <w:rFonts w:ascii="Calibri" w:eastAsia="Times New Roman" w:hAnsi="Calibri"/>
          <w:lang w:val="en-GB"/>
        </w:rPr>
      </w:pPr>
      <w:r w:rsidRPr="007B6289">
        <w:rPr>
          <w:rFonts w:ascii="Calibri" w:eastAsia="Times New Roman" w:hAnsi="Calibri"/>
          <w:lang w:val="en-GB"/>
        </w:rPr>
        <w:t xml:space="preserve">For more guidance on Python’s naming conventions, refer to Python Style Guides contained in PEP 8 at </w:t>
      </w:r>
      <w:hyperlink r:id="rId16" w:history="1">
        <w:r w:rsidRPr="007B6289">
          <w:rPr>
            <w:rFonts w:ascii="Calibri" w:eastAsia="Times New Roman" w:hAnsi="Calibri"/>
            <w:color w:val="0000FF"/>
            <w:u w:val="single"/>
            <w:lang w:val="en-GB"/>
          </w:rPr>
          <w:t>http://www.python.org/dev/peps/pep-0008/</w:t>
        </w:r>
      </w:hyperlink>
      <w:r w:rsidRPr="007B6289">
        <w:rPr>
          <w:rFonts w:ascii="Calibri" w:eastAsia="Times New Roman" w:hAnsi="Calibri"/>
          <w:lang w:val="en-GB"/>
        </w:rPr>
        <w:t xml:space="preserve"> .</w:t>
      </w:r>
    </w:p>
    <w:p w14:paraId="079BFCA8" w14:textId="3EAB01FC" w:rsidR="004C770C" w:rsidRPr="007B6289" w:rsidRDefault="004C770C" w:rsidP="004C770C">
      <w:pPr>
        <w:pStyle w:val="Listenabsatz"/>
        <w:widowControl w:val="0"/>
        <w:numPr>
          <w:ilvl w:val="0"/>
          <w:numId w:val="353"/>
        </w:numPr>
        <w:suppressLineNumbers/>
        <w:overflowPunct w:val="0"/>
        <w:adjustRightInd w:val="0"/>
        <w:spacing w:after="120"/>
        <w:rPr>
          <w:rFonts w:ascii="Calibri" w:eastAsia="Times New Roman" w:hAnsi="Calibri"/>
          <w:lang w:val="en-GB"/>
        </w:rPr>
      </w:pPr>
      <w:r w:rsidRPr="007B6289">
        <w:rPr>
          <w:rFonts w:ascii="Calibri" w:eastAsia="Times New Roman" w:hAnsi="Calibri"/>
          <w:lang w:val="en-GB"/>
        </w:rPr>
        <w:t>Avoid names that differ only by case unless necessary to the logic of the usage</w:t>
      </w:r>
      <w:r w:rsidR="00DA7483">
        <w:rPr>
          <w:rFonts w:ascii="Calibri" w:eastAsia="Times New Roman" w:hAnsi="Calibri"/>
          <w:lang w:val="en-GB"/>
        </w:rPr>
        <w:t>, and in such cases document the usage</w:t>
      </w:r>
      <w:r w:rsidRPr="007B6289">
        <w:rPr>
          <w:rFonts w:ascii="Calibri" w:eastAsia="Times New Roman" w:hAnsi="Calibri"/>
          <w:lang w:val="en-GB"/>
        </w:rPr>
        <w:t>;</w:t>
      </w:r>
    </w:p>
    <w:p w14:paraId="06387979" w14:textId="77777777" w:rsidR="004C770C" w:rsidRPr="007B6289" w:rsidRDefault="004C770C" w:rsidP="004C770C">
      <w:pPr>
        <w:pStyle w:val="Listenabsatz"/>
        <w:widowControl w:val="0"/>
        <w:numPr>
          <w:ilvl w:val="0"/>
          <w:numId w:val="353"/>
        </w:numPr>
        <w:suppressLineNumbers/>
        <w:overflowPunct w:val="0"/>
        <w:adjustRightInd w:val="0"/>
        <w:spacing w:after="120"/>
        <w:rPr>
          <w:rFonts w:ascii="Calibri" w:eastAsia="Times New Roman" w:hAnsi="Calibri"/>
          <w:lang w:val="en-GB"/>
        </w:rPr>
      </w:pPr>
      <w:r w:rsidRPr="007B6289">
        <w:rPr>
          <w:rFonts w:ascii="Calibri" w:eastAsia="Times New Roman" w:hAnsi="Calibri"/>
          <w:lang w:val="en-GB"/>
        </w:rPr>
        <w:lastRenderedPageBreak/>
        <w:t>Adhere to Python’s naming conventions;</w:t>
      </w:r>
    </w:p>
    <w:p w14:paraId="3F98D286" w14:textId="77777777" w:rsidR="004C770C" w:rsidRPr="007B6289" w:rsidRDefault="004C770C" w:rsidP="004C770C">
      <w:pPr>
        <w:pStyle w:val="Listenabsatz"/>
        <w:widowControl w:val="0"/>
        <w:numPr>
          <w:ilvl w:val="0"/>
          <w:numId w:val="353"/>
        </w:numPr>
        <w:suppressLineNumbers/>
        <w:overflowPunct w:val="0"/>
        <w:adjustRightInd w:val="0"/>
        <w:spacing w:after="120"/>
        <w:rPr>
          <w:rFonts w:ascii="Calibri" w:eastAsia="Times New Roman" w:hAnsi="Calibri"/>
          <w:lang w:val="en-GB"/>
        </w:rPr>
      </w:pPr>
      <w:r w:rsidRPr="007B6289">
        <w:rPr>
          <w:rFonts w:ascii="Calibri" w:eastAsia="Times New Roman" w:hAnsi="Calibri"/>
          <w:lang w:val="en-GB"/>
        </w:rPr>
        <w:t>Do not use overly long names;</w:t>
      </w:r>
    </w:p>
    <w:p w14:paraId="64D14807" w14:textId="77777777" w:rsidR="004C770C" w:rsidRPr="007B6289" w:rsidRDefault="004C770C" w:rsidP="004C770C">
      <w:pPr>
        <w:pStyle w:val="Listenabsatz"/>
        <w:widowControl w:val="0"/>
        <w:numPr>
          <w:ilvl w:val="0"/>
          <w:numId w:val="353"/>
        </w:numPr>
        <w:suppressLineNumbers/>
        <w:overflowPunct w:val="0"/>
        <w:adjustRightInd w:val="0"/>
        <w:spacing w:after="120"/>
        <w:rPr>
          <w:rFonts w:ascii="Calibri" w:eastAsia="Times New Roman" w:hAnsi="Calibri"/>
          <w:lang w:val="en-GB"/>
        </w:rPr>
      </w:pPr>
      <w:r w:rsidRPr="007B6289">
        <w:rPr>
          <w:rFonts w:ascii="Calibri" w:eastAsia="Times New Roman" w:hAnsi="Calibri"/>
          <w:lang w:val="en-GB"/>
        </w:rPr>
        <w:t>Use names that are not similar (especially in the use of upper and lower case) to other names;</w:t>
      </w:r>
    </w:p>
    <w:p w14:paraId="4BC51D38" w14:textId="77777777" w:rsidR="004C770C" w:rsidRPr="007B6289" w:rsidRDefault="004C770C" w:rsidP="004C770C">
      <w:pPr>
        <w:pStyle w:val="Listenabsatz"/>
        <w:widowControl w:val="0"/>
        <w:numPr>
          <w:ilvl w:val="0"/>
          <w:numId w:val="353"/>
        </w:numPr>
        <w:suppressLineNumbers/>
        <w:overflowPunct w:val="0"/>
        <w:adjustRightInd w:val="0"/>
        <w:spacing w:after="120"/>
        <w:rPr>
          <w:rFonts w:ascii="Calibri" w:eastAsia="Times New Roman" w:hAnsi="Calibri"/>
          <w:lang w:val="en-GB"/>
        </w:rPr>
      </w:pPr>
      <w:r w:rsidRPr="007B6289">
        <w:rPr>
          <w:rFonts w:ascii="Calibri" w:eastAsia="Times New Roman" w:hAnsi="Calibri"/>
          <w:lang w:val="en-GB"/>
        </w:rPr>
        <w:t>Use meaningful names; and</w:t>
      </w:r>
    </w:p>
    <w:p w14:paraId="63FEBDAA" w14:textId="77777777" w:rsidR="004C770C" w:rsidRPr="007B6289" w:rsidRDefault="004C770C" w:rsidP="004C770C">
      <w:pPr>
        <w:pStyle w:val="Listenabsatz"/>
        <w:widowControl w:val="0"/>
        <w:numPr>
          <w:ilvl w:val="0"/>
          <w:numId w:val="353"/>
        </w:numPr>
        <w:suppressLineNumbers/>
        <w:overflowPunct w:val="0"/>
        <w:adjustRightInd w:val="0"/>
        <w:spacing w:after="120"/>
        <w:rPr>
          <w:rFonts w:ascii="Calibri" w:eastAsia="Times New Roman" w:hAnsi="Calibri"/>
          <w:lang w:val="en-GB"/>
        </w:rPr>
      </w:pPr>
      <w:r w:rsidRPr="007B6289">
        <w:rPr>
          <w:rFonts w:ascii="Calibri" w:eastAsia="Times New Roman" w:hAnsi="Calibri"/>
          <w:lang w:val="en-GB"/>
        </w:rPr>
        <w:t>Use names that are clear and visually unambiguous because the compiler cannot assist in detecting names that appear similar but are different.</w:t>
      </w:r>
    </w:p>
    <w:p w14:paraId="3EBF182C" w14:textId="2E824689" w:rsidR="004C770C" w:rsidRPr="00CD6A7E" w:rsidRDefault="001456BA" w:rsidP="004C770C">
      <w:pPr>
        <w:pStyle w:val="berschrift2"/>
        <w:rPr>
          <w:lang w:bidi="en-US"/>
        </w:rPr>
      </w:pPr>
      <w:bookmarkStart w:id="442" w:name="_Toc310518173"/>
      <w:bookmarkStart w:id="443" w:name="_Ref420411596"/>
      <w:bookmarkStart w:id="444" w:name="_Toc7089388"/>
      <w:r>
        <w:rPr>
          <w:lang w:bidi="en-US"/>
        </w:rPr>
        <w:t>6.1</w:t>
      </w:r>
      <w:r w:rsidR="00460588">
        <w:rPr>
          <w:lang w:bidi="en-US"/>
        </w:rPr>
        <w:t>8</w:t>
      </w:r>
      <w:r w:rsidR="00AD5842">
        <w:rPr>
          <w:lang w:bidi="en-US"/>
        </w:rPr>
        <w:t xml:space="preserve"> </w:t>
      </w:r>
      <w:r w:rsidR="004C770C" w:rsidRPr="00CD6A7E">
        <w:rPr>
          <w:lang w:bidi="en-US"/>
        </w:rPr>
        <w:t>Dead Store [WXQ]</w:t>
      </w:r>
      <w:bookmarkEnd w:id="442"/>
      <w:bookmarkEnd w:id="443"/>
      <w:bookmarkEnd w:id="444"/>
    </w:p>
    <w:p w14:paraId="440F1BA9" w14:textId="30D47A74" w:rsidR="004C770C" w:rsidRPr="00CD6A7E" w:rsidRDefault="001456BA" w:rsidP="009866F9">
      <w:pPr>
        <w:pStyle w:val="berschrift3"/>
        <w:rPr>
          <w:lang w:bidi="en-US"/>
        </w:rPr>
      </w:pPr>
      <w:r>
        <w:rPr>
          <w:lang w:bidi="en-US"/>
        </w:rPr>
        <w:t>6.1</w:t>
      </w:r>
      <w:r w:rsidR="00460588">
        <w:rPr>
          <w:lang w:bidi="en-US"/>
        </w:rPr>
        <w:t>8</w:t>
      </w:r>
      <w:r w:rsidR="004C770C">
        <w:rPr>
          <w:lang w:bidi="en-US"/>
        </w:rPr>
        <w:t>.1</w:t>
      </w:r>
      <w:r w:rsidR="00AD5842">
        <w:rPr>
          <w:lang w:bidi="en-US"/>
        </w:rPr>
        <w:t xml:space="preserve"> </w:t>
      </w:r>
      <w:r w:rsidR="004C770C" w:rsidRPr="00CD6A7E">
        <w:rPr>
          <w:lang w:bidi="en-US"/>
        </w:rPr>
        <w:t xml:space="preserve">Applicability to </w:t>
      </w:r>
      <w:commentRangeStart w:id="445"/>
      <w:r w:rsidR="004C770C" w:rsidRPr="00CD6A7E">
        <w:rPr>
          <w:lang w:bidi="en-US"/>
        </w:rPr>
        <w:t>language</w:t>
      </w:r>
      <w:commentRangeEnd w:id="445"/>
      <w:r w:rsidR="00263434">
        <w:rPr>
          <w:rStyle w:val="Kommentarzeichen"/>
          <w:rFonts w:asciiTheme="minorHAnsi" w:eastAsiaTheme="minorEastAsia" w:hAnsiTheme="minorHAnsi" w:cstheme="minorBidi"/>
          <w:b w:val="0"/>
          <w:bCs w:val="0"/>
        </w:rPr>
        <w:commentReference w:id="445"/>
      </w:r>
    </w:p>
    <w:p w14:paraId="0940493C" w14:textId="7862648A" w:rsidR="00634D1F" w:rsidRPr="00634D1F" w:rsidRDefault="00C729B0">
      <w:pPr>
        <w:widowControl w:val="0"/>
        <w:suppressLineNumbers/>
        <w:overflowPunct w:val="0"/>
        <w:adjustRightInd w:val="0"/>
        <w:spacing w:after="120"/>
        <w:ind w:left="403"/>
        <w:rPr>
          <w:ins w:id="446" w:author="Stephen Michell" w:date="2019-09-26T14:46:00Z"/>
          <w:rFonts w:ascii="Calibri" w:eastAsia="Times New Roman" w:hAnsi="Calibri"/>
          <w:rPrChange w:id="447" w:author="Stephen Michell" w:date="2019-09-26T14:46:00Z">
            <w:rPr>
              <w:ins w:id="448" w:author="Stephen Michell" w:date="2019-09-26T14:46:00Z"/>
            </w:rPr>
          </w:rPrChange>
        </w:rPr>
        <w:pPrChange w:id="449" w:author="Stephen Michell" w:date="2019-09-26T14:46:00Z">
          <w:pPr>
            <w:pStyle w:val="Listenabsatz"/>
            <w:widowControl w:val="0"/>
            <w:numPr>
              <w:numId w:val="352"/>
            </w:numPr>
            <w:suppressLineNumbers/>
            <w:overflowPunct w:val="0"/>
            <w:adjustRightInd w:val="0"/>
            <w:spacing w:after="120"/>
            <w:ind w:left="763" w:hanging="360"/>
          </w:pPr>
        </w:pPrChange>
      </w:pPr>
      <w:ins w:id="450" w:author="Microsoft" w:date="2019-09-27T05:24:00Z">
        <w:r>
          <w:t xml:space="preserve">The vulnerability as described in </w:t>
        </w:r>
      </w:ins>
      <w:ins w:id="451" w:author="Microsoft" w:date="2019-09-27T05:25:00Z">
        <w:r>
          <w:t>T</w:t>
        </w:r>
        <w:r>
          <w:rPr>
            <w:rFonts w:ascii="Calibri" w:eastAsia="Times New Roman" w:hAnsi="Calibri"/>
          </w:rPr>
          <w:t>R 24772-1 clause 6.18</w:t>
        </w:r>
        <w:r>
          <w:rPr>
            <w:rFonts w:ascii="Calibri" w:eastAsia="Times New Roman" w:hAnsi="Calibri"/>
          </w:rPr>
          <w:t xml:space="preserve"> applies to Python, since i</w:t>
        </w:r>
      </w:ins>
      <w:del w:id="452" w:author="Microsoft" w:date="2019-09-27T05:25:00Z">
        <w:r w:rsidR="004C770C" w:rsidRPr="00CD6A7E" w:rsidDel="00C729B0">
          <w:delText>I</w:delText>
        </w:r>
      </w:del>
      <w:r w:rsidR="004C770C" w:rsidRPr="00CD6A7E">
        <w:t>t is possible to assign a value to a variable and never reference that variable which causes a “dead store”. This in itself is not harmful, other than the memory that it wastes, but if there is a substantial amount of dead stores then performance could suffer or, in an extreme case, the program could halt due to lack of memory.</w:t>
      </w:r>
      <w:ins w:id="453" w:author="Stephen Michell" w:date="2019-09-26T14:45:00Z">
        <w:r w:rsidR="00634D1F">
          <w:t xml:space="preserve"> </w:t>
        </w:r>
      </w:ins>
    </w:p>
    <w:p w14:paraId="0E8BA933" w14:textId="7E0C4CD5" w:rsidR="00634D1F" w:rsidRPr="00634D1F" w:rsidRDefault="00634D1F">
      <w:pPr>
        <w:widowControl w:val="0"/>
        <w:suppressLineNumbers/>
        <w:overflowPunct w:val="0"/>
        <w:adjustRightInd w:val="0"/>
        <w:spacing w:after="120"/>
        <w:ind w:left="403"/>
        <w:rPr>
          <w:moveTo w:id="454" w:author="Stephen Michell" w:date="2019-09-26T14:45:00Z"/>
          <w:rFonts w:ascii="Calibri" w:eastAsia="Times New Roman" w:hAnsi="Calibri"/>
          <w:rPrChange w:id="455" w:author="Stephen Michell" w:date="2019-09-26T14:46:00Z">
            <w:rPr>
              <w:moveTo w:id="456" w:author="Stephen Michell" w:date="2019-09-26T14:45:00Z"/>
            </w:rPr>
          </w:rPrChange>
        </w:rPr>
        <w:pPrChange w:id="457" w:author="Stephen Michell" w:date="2019-09-26T14:46:00Z">
          <w:pPr>
            <w:pStyle w:val="Listenabsatz"/>
            <w:widowControl w:val="0"/>
            <w:numPr>
              <w:numId w:val="352"/>
            </w:numPr>
            <w:suppressLineNumbers/>
            <w:overflowPunct w:val="0"/>
            <w:adjustRightInd w:val="0"/>
            <w:spacing w:after="120"/>
            <w:ind w:left="763" w:hanging="360"/>
          </w:pPr>
        </w:pPrChange>
      </w:pPr>
      <w:moveToRangeStart w:id="458" w:author="Stephen Michell" w:date="2019-09-26T14:45:00Z" w:name="move20401572"/>
      <w:moveTo w:id="459" w:author="Stephen Michell" w:date="2019-09-26T14:45:00Z">
        <w:r w:rsidRPr="00634D1F">
          <w:rPr>
            <w:rFonts w:ascii="Calibri" w:eastAsia="Times New Roman" w:hAnsi="Calibri"/>
            <w:rPrChange w:id="460" w:author="Stephen Michell" w:date="2019-09-26T14:46:00Z">
              <w:rPr/>
            </w:rPrChange>
          </w:rPr>
          <w:t xml:space="preserve">Variables local to a function are deleted automatically when the encompassing function is exited but, though not a common practice, </w:t>
        </w:r>
        <w:del w:id="461" w:author="Stephen Michell" w:date="2019-09-26T14:46:00Z">
          <w:r w:rsidRPr="00634D1F" w:rsidDel="00634D1F">
            <w:rPr>
              <w:rFonts w:ascii="Calibri" w:eastAsia="Times New Roman" w:hAnsi="Calibri"/>
              <w:rPrChange w:id="462" w:author="Stephen Michell" w:date="2019-09-26T14:46:00Z">
                <w:rPr/>
              </w:rPrChange>
            </w:rPr>
            <w:delText>you can also</w:delText>
          </w:r>
        </w:del>
      </w:moveTo>
      <w:ins w:id="463" w:author="Stephen Michell" w:date="2019-09-26T14:46:00Z">
        <w:r>
          <w:rPr>
            <w:rFonts w:ascii="Calibri" w:eastAsia="Times New Roman" w:hAnsi="Calibri"/>
          </w:rPr>
          <w:t xml:space="preserve">variables can </w:t>
        </w:r>
      </w:ins>
      <w:ins w:id="464" w:author="Stephen Michell" w:date="2019-09-26T14:47:00Z">
        <w:r>
          <w:rPr>
            <w:rFonts w:ascii="Calibri" w:eastAsia="Times New Roman" w:hAnsi="Calibri"/>
          </w:rPr>
          <w:t>be</w:t>
        </w:r>
      </w:ins>
      <w:moveTo w:id="465" w:author="Stephen Michell" w:date="2019-09-26T14:45:00Z">
        <w:r w:rsidRPr="00634D1F">
          <w:rPr>
            <w:rFonts w:ascii="Calibri" w:eastAsia="Times New Roman" w:hAnsi="Calibri"/>
            <w:rPrChange w:id="466" w:author="Stephen Michell" w:date="2019-09-26T14:46:00Z">
              <w:rPr/>
            </w:rPrChange>
          </w:rPr>
          <w:t xml:space="preserve"> explicitly delete</w:t>
        </w:r>
      </w:moveTo>
      <w:ins w:id="467" w:author="Stephen Michell" w:date="2019-09-26T14:47:00Z">
        <w:r>
          <w:rPr>
            <w:rFonts w:ascii="Calibri" w:eastAsia="Times New Roman" w:hAnsi="Calibri"/>
          </w:rPr>
          <w:t>d</w:t>
        </w:r>
      </w:ins>
      <w:moveTo w:id="468" w:author="Stephen Michell" w:date="2019-09-26T14:45:00Z">
        <w:r w:rsidRPr="00634D1F">
          <w:rPr>
            <w:rFonts w:ascii="Calibri" w:eastAsia="Times New Roman" w:hAnsi="Calibri"/>
            <w:rPrChange w:id="469" w:author="Stephen Michell" w:date="2019-09-26T14:46:00Z">
              <w:rPr/>
            </w:rPrChange>
          </w:rPr>
          <w:t xml:space="preserve"> </w:t>
        </w:r>
        <w:del w:id="470" w:author="Stephen Michell" w:date="2019-09-26T14:47:00Z">
          <w:r w:rsidRPr="00634D1F" w:rsidDel="00634D1F">
            <w:rPr>
              <w:rFonts w:ascii="Calibri" w:eastAsia="Times New Roman" w:hAnsi="Calibri"/>
              <w:rPrChange w:id="471" w:author="Stephen Michell" w:date="2019-09-26T14:46:00Z">
                <w:rPr/>
              </w:rPrChange>
            </w:rPr>
            <w:delText xml:space="preserve">variables using the </w:delText>
          </w:r>
          <w:r w:rsidRPr="00634D1F" w:rsidDel="00634D1F">
            <w:rPr>
              <w:rFonts w:ascii="Courier New" w:eastAsiaTheme="majorEastAsia" w:hAnsi="Courier New" w:cs="Courier New"/>
              <w:kern w:val="28"/>
            </w:rPr>
            <w:delText>del</w:delText>
          </w:r>
          <w:r w:rsidRPr="00634D1F" w:rsidDel="00634D1F">
            <w:rPr>
              <w:rFonts w:ascii="Calibri" w:eastAsia="Times New Roman" w:hAnsi="Calibri"/>
              <w:rPrChange w:id="472" w:author="Stephen Michell" w:date="2019-09-26T14:46:00Z">
                <w:rPr/>
              </w:rPrChange>
            </w:rPr>
            <w:delText xml:space="preserve"> statement </w:delText>
          </w:r>
        </w:del>
        <w:r w:rsidRPr="00634D1F">
          <w:rPr>
            <w:rFonts w:ascii="Calibri" w:eastAsia="Times New Roman" w:hAnsi="Calibri"/>
            <w:rPrChange w:id="473" w:author="Stephen Michell" w:date="2019-09-26T14:46:00Z">
              <w:rPr/>
            </w:rPrChange>
          </w:rPr>
          <w:t>when they are no longer needed</w:t>
        </w:r>
      </w:moveTo>
      <w:ins w:id="474" w:author="Stephen Michell" w:date="2019-09-26T14:47:00Z">
        <w:r>
          <w:rPr>
            <w:rFonts w:ascii="Calibri" w:eastAsia="Times New Roman" w:hAnsi="Calibri"/>
          </w:rPr>
          <w:t xml:space="preserve"> </w:t>
        </w:r>
        <w:r w:rsidRPr="008A102A">
          <w:rPr>
            <w:rFonts w:ascii="Calibri" w:eastAsia="Times New Roman" w:hAnsi="Calibri"/>
          </w:rPr>
          <w:t xml:space="preserve">using the </w:t>
        </w:r>
        <w:r w:rsidRPr="00634D1F">
          <w:rPr>
            <w:rFonts w:ascii="Courier New" w:eastAsiaTheme="majorEastAsia" w:hAnsi="Courier New" w:cs="Courier New"/>
            <w:kern w:val="28"/>
          </w:rPr>
          <w:t>del</w:t>
        </w:r>
        <w:r w:rsidRPr="008A102A">
          <w:rPr>
            <w:rFonts w:ascii="Calibri" w:eastAsia="Times New Roman" w:hAnsi="Calibri"/>
          </w:rPr>
          <w:t xml:space="preserve"> statement</w:t>
        </w:r>
      </w:ins>
      <w:moveTo w:id="475" w:author="Stephen Michell" w:date="2019-09-26T14:45:00Z">
        <w:r w:rsidRPr="00634D1F">
          <w:rPr>
            <w:rFonts w:ascii="Calibri" w:eastAsia="Times New Roman" w:hAnsi="Calibri"/>
            <w:rPrChange w:id="476" w:author="Stephen Michell" w:date="2019-09-26T14:46:00Z">
              <w:rPr/>
            </w:rPrChange>
          </w:rPr>
          <w:t>.</w:t>
        </w:r>
      </w:moveTo>
    </w:p>
    <w:moveToRangeEnd w:id="458"/>
    <w:p w14:paraId="12A50DC5" w14:textId="01CC1D46" w:rsidR="004C770C" w:rsidRPr="00CD6A7E" w:rsidRDefault="004C770C" w:rsidP="004C770C"/>
    <w:p w14:paraId="610DFD34" w14:textId="63C2D8CE" w:rsidR="004C770C" w:rsidRPr="00CD6A7E" w:rsidDel="001F349F" w:rsidRDefault="004C770C" w:rsidP="004C770C">
      <w:pPr>
        <w:rPr>
          <w:del w:id="477" w:author="Stephen Michell" w:date="2019-07-16T09:58:00Z"/>
        </w:rPr>
      </w:pPr>
      <w:del w:id="478" w:author="Stephen Michell" w:date="2019-07-16T09:58:00Z">
        <w:r w:rsidRPr="00CD6A7E" w:rsidDel="001F349F">
          <w:delText xml:space="preserve">Python provides the ability to dynamically create variables when they are first assigned a value. In fact, assignment is the </w:delText>
        </w:r>
        <w:r w:rsidRPr="00CD6A7E" w:rsidDel="001F349F">
          <w:rPr>
            <w:i/>
          </w:rPr>
          <w:delText>only</w:delText>
        </w:r>
        <w:r w:rsidRPr="00CD6A7E" w:rsidDel="001F349F">
          <w:delText xml:space="preserve"> way to bring a variable into existence. All values in a Python program are accessed through a reference which refers to a memory location which is always an object (</w:delText>
        </w:r>
        <w:r w:rsidR="001741E0" w:rsidDel="001F349F">
          <w:delText>for example</w:delText>
        </w:r>
        <w:r w:rsidRPr="00CD6A7E" w:rsidDel="001F349F">
          <w:delText>, number, string, list</w:delText>
        </w:r>
        <w:r w:rsidR="004F63AC" w:rsidDel="001F349F">
          <w:delText>, and so on</w:delText>
        </w:r>
        <w:r w:rsidRPr="00CD6A7E" w:rsidDel="001F349F">
          <w:delText>). A variable is said to be bound to an object when it is assigned to that object. A variable can be rebound to another object which can be of any type. For example:</w:delText>
        </w:r>
      </w:del>
    </w:p>
    <w:p w14:paraId="70B7AE65" w14:textId="4F449211" w:rsidR="004C770C" w:rsidRPr="00CD6A7E" w:rsidDel="001F349F" w:rsidRDefault="004C770C" w:rsidP="004C770C">
      <w:pPr>
        <w:widowControl w:val="0"/>
        <w:suppressLineNumbers/>
        <w:overflowPunct w:val="0"/>
        <w:adjustRightInd w:val="0"/>
        <w:spacing w:after="0"/>
        <w:ind w:firstLine="720"/>
        <w:rPr>
          <w:del w:id="479" w:author="Stephen Michell" w:date="2019-07-16T09:58:00Z"/>
          <w:rFonts w:ascii="Courier New" w:eastAsia="Times New Roman" w:hAnsi="Courier New" w:cs="Courier New"/>
          <w:kern w:val="28"/>
        </w:rPr>
      </w:pPr>
      <w:del w:id="480" w:author="Stephen Michell" w:date="2019-07-16T09:58:00Z">
        <w:r w:rsidRPr="00CD6A7E" w:rsidDel="001F349F">
          <w:rPr>
            <w:rFonts w:ascii="Courier New" w:eastAsia="Times New Roman" w:hAnsi="Courier New" w:cs="Courier New"/>
            <w:kern w:val="28"/>
          </w:rPr>
          <w:delText>a = 'alpha' # assignment to a string</w:delText>
        </w:r>
      </w:del>
    </w:p>
    <w:p w14:paraId="51AA5838" w14:textId="05754397" w:rsidR="004C770C" w:rsidRPr="00CD6A7E" w:rsidDel="001F349F" w:rsidRDefault="004C770C" w:rsidP="004C770C">
      <w:pPr>
        <w:widowControl w:val="0"/>
        <w:suppressLineNumbers/>
        <w:overflowPunct w:val="0"/>
        <w:adjustRightInd w:val="0"/>
        <w:spacing w:after="0"/>
        <w:ind w:firstLine="720"/>
        <w:rPr>
          <w:del w:id="481" w:author="Stephen Michell" w:date="2019-07-16T09:58:00Z"/>
          <w:rFonts w:ascii="Courier New" w:eastAsia="Times New Roman" w:hAnsi="Courier New" w:cs="Courier New"/>
          <w:kern w:val="28"/>
        </w:rPr>
      </w:pPr>
      <w:del w:id="482" w:author="Stephen Michell" w:date="2019-07-16T09:58:00Z">
        <w:r w:rsidRPr="00CD6A7E" w:rsidDel="001F349F">
          <w:rPr>
            <w:rFonts w:ascii="Courier New" w:eastAsia="Times New Roman" w:hAnsi="Courier New" w:cs="Courier New"/>
            <w:kern w:val="28"/>
          </w:rPr>
          <w:delText>a = 3.142 # rebinding to a float</w:delText>
        </w:r>
      </w:del>
    </w:p>
    <w:p w14:paraId="0F073C2E" w14:textId="10739096" w:rsidR="004C770C" w:rsidRPr="00CD6A7E" w:rsidDel="001F349F" w:rsidRDefault="004C770C" w:rsidP="004C770C">
      <w:pPr>
        <w:widowControl w:val="0"/>
        <w:suppressLineNumbers/>
        <w:overflowPunct w:val="0"/>
        <w:adjustRightInd w:val="0"/>
        <w:spacing w:after="0"/>
        <w:ind w:firstLine="720"/>
        <w:rPr>
          <w:del w:id="483" w:author="Stephen Michell" w:date="2019-07-16T09:58:00Z"/>
          <w:rFonts w:ascii="Courier New" w:eastAsia="Times New Roman" w:hAnsi="Courier New" w:cs="Courier New"/>
          <w:kern w:val="28"/>
        </w:rPr>
      </w:pPr>
      <w:del w:id="484" w:author="Stephen Michell" w:date="2019-07-16T09:58:00Z">
        <w:r w:rsidRPr="00CD6A7E" w:rsidDel="001F349F">
          <w:rPr>
            <w:rFonts w:ascii="Courier New" w:eastAsia="Times New Roman" w:hAnsi="Courier New" w:cs="Courier New"/>
            <w:kern w:val="28"/>
          </w:rPr>
          <w:delText>a = b = (1, 2, 3) # rebinding to a tuple</w:delText>
        </w:r>
      </w:del>
    </w:p>
    <w:p w14:paraId="239C7067" w14:textId="5B4BE96C" w:rsidR="004C770C" w:rsidRPr="00CD6A7E" w:rsidDel="001F349F" w:rsidRDefault="004C770C" w:rsidP="004C770C">
      <w:pPr>
        <w:widowControl w:val="0"/>
        <w:suppressLineNumbers/>
        <w:overflowPunct w:val="0"/>
        <w:adjustRightInd w:val="0"/>
        <w:spacing w:after="0"/>
        <w:ind w:firstLine="720"/>
        <w:rPr>
          <w:del w:id="485" w:author="Stephen Michell" w:date="2019-07-16T09:58:00Z"/>
          <w:rFonts w:ascii="Courier New" w:eastAsia="Times New Roman" w:hAnsi="Courier New" w:cs="Courier New"/>
          <w:kern w:val="28"/>
        </w:rPr>
      </w:pPr>
      <w:del w:id="486" w:author="Stephen Michell" w:date="2019-07-16T09:58:00Z">
        <w:r w:rsidRPr="00CD6A7E" w:rsidDel="001F349F">
          <w:rPr>
            <w:rFonts w:ascii="Courier New" w:eastAsia="Times New Roman" w:hAnsi="Courier New" w:cs="Courier New"/>
            <w:kern w:val="28"/>
          </w:rPr>
          <w:delText>print(a) # =&gt; (1, 2, 3)</w:delText>
        </w:r>
      </w:del>
    </w:p>
    <w:p w14:paraId="4390E208" w14:textId="53BC2A25" w:rsidR="004C770C" w:rsidRPr="00CD6A7E" w:rsidDel="001F349F" w:rsidRDefault="004C770C" w:rsidP="004C770C">
      <w:pPr>
        <w:widowControl w:val="0"/>
        <w:suppressLineNumbers/>
        <w:overflowPunct w:val="0"/>
        <w:adjustRightInd w:val="0"/>
        <w:spacing w:after="0"/>
        <w:ind w:firstLine="720"/>
        <w:rPr>
          <w:del w:id="487" w:author="Stephen Michell" w:date="2019-07-16T09:58:00Z"/>
          <w:rFonts w:ascii="Courier New" w:eastAsia="Times New Roman" w:hAnsi="Courier New" w:cs="Courier New"/>
          <w:kern w:val="28"/>
        </w:rPr>
      </w:pPr>
      <w:del w:id="488" w:author="Stephen Michell" w:date="2019-07-16T09:58:00Z">
        <w:r w:rsidRPr="00CD6A7E" w:rsidDel="001F349F">
          <w:rPr>
            <w:rFonts w:ascii="Courier New" w:eastAsia="Times New Roman" w:hAnsi="Courier New" w:cs="Courier New"/>
            <w:kern w:val="28"/>
          </w:rPr>
          <w:delText>del a</w:delText>
        </w:r>
      </w:del>
    </w:p>
    <w:p w14:paraId="283C12BE" w14:textId="1D73D00E" w:rsidR="004C770C" w:rsidDel="001F349F" w:rsidRDefault="004C770C" w:rsidP="009E1622">
      <w:pPr>
        <w:widowControl w:val="0"/>
        <w:suppressLineNumbers/>
        <w:overflowPunct w:val="0"/>
        <w:adjustRightInd w:val="0"/>
        <w:spacing w:after="0"/>
        <w:ind w:firstLine="720"/>
        <w:rPr>
          <w:del w:id="489" w:author="Stephen Michell" w:date="2019-07-16T09:58:00Z"/>
          <w:rFonts w:ascii="Courier New" w:eastAsia="Times New Roman" w:hAnsi="Courier New" w:cs="Courier New"/>
          <w:kern w:val="28"/>
        </w:rPr>
      </w:pPr>
      <w:del w:id="490" w:author="Stephen Michell" w:date="2019-07-16T09:58:00Z">
        <w:r w:rsidRPr="00CD6A7E" w:rsidDel="001F349F">
          <w:rPr>
            <w:rFonts w:ascii="Courier New" w:eastAsia="Times New Roman" w:hAnsi="Courier New" w:cs="Courier New"/>
            <w:kern w:val="28"/>
          </w:rPr>
          <w:delText>print(b)# =&gt; (1, 2, 3)</w:delText>
        </w:r>
      </w:del>
    </w:p>
    <w:p w14:paraId="5669AF00" w14:textId="6A04F622" w:rsidR="009E1622" w:rsidRPr="00CD6A7E" w:rsidDel="001F349F" w:rsidRDefault="004C770C">
      <w:pPr>
        <w:widowControl w:val="0"/>
        <w:suppressLineNumbers/>
        <w:overflowPunct w:val="0"/>
        <w:adjustRightInd w:val="0"/>
        <w:spacing w:after="0"/>
        <w:ind w:firstLine="720"/>
        <w:rPr>
          <w:del w:id="491" w:author="Stephen Michell" w:date="2019-07-16T09:58:00Z"/>
          <w:rFonts w:ascii="Courier New" w:eastAsia="Times New Roman" w:hAnsi="Courier New" w:cs="Courier New"/>
          <w:kern w:val="28"/>
        </w:rPr>
        <w:pPrChange w:id="492" w:author="Stephen Michell" w:date="2019-07-16T08:36:00Z">
          <w:pPr>
            <w:widowControl w:val="0"/>
            <w:suppressLineNumbers/>
            <w:overflowPunct w:val="0"/>
            <w:adjustRightInd w:val="0"/>
            <w:spacing w:after="240"/>
            <w:ind w:left="720" w:firstLine="720"/>
          </w:pPr>
        </w:pPrChange>
      </w:pPr>
      <w:del w:id="493" w:author="Stephen Michell" w:date="2019-07-16T09:58:00Z">
        <w:r w:rsidRPr="00CD6A7E" w:rsidDel="001F349F">
          <w:rPr>
            <w:rFonts w:ascii="Courier New" w:eastAsia="Times New Roman" w:hAnsi="Courier New" w:cs="Courier New"/>
            <w:kern w:val="28"/>
          </w:rPr>
          <w:delText>print(a)# =&gt; NameError: name 'a' is not defined</w:delText>
        </w:r>
      </w:del>
    </w:p>
    <w:p w14:paraId="75BA8B07" w14:textId="7C5798B3" w:rsidR="004C770C" w:rsidRPr="00CD6A7E" w:rsidDel="001F349F" w:rsidRDefault="004C770C" w:rsidP="004C770C">
      <w:pPr>
        <w:rPr>
          <w:del w:id="494" w:author="Stephen Michell" w:date="2019-07-16T09:58:00Z"/>
        </w:rPr>
      </w:pPr>
      <w:del w:id="495" w:author="Stephen Michell" w:date="2019-07-16T09:58:00Z">
        <w:r w:rsidRPr="00CD6A7E" w:rsidDel="001F349F">
          <w:delText xml:space="preserve">The first three statements show dynamic binding in action. The variable </w:delText>
        </w:r>
        <w:r w:rsidRPr="00CD6A7E" w:rsidDel="001F349F">
          <w:rPr>
            <w:rFonts w:ascii="Courier New" w:hAnsi="Courier New" w:cs="Courier New"/>
            <w:kern w:val="28"/>
            <w:lang w:val="en-GB"/>
          </w:rPr>
          <w:delText>a</w:delText>
        </w:r>
        <w:r w:rsidRPr="00CD6A7E" w:rsidDel="001F349F">
          <w:delText xml:space="preserve"> is bound to a string, then to a float, then to another variable which in turn is assigned a tuple of value </w:delText>
        </w:r>
        <w:r w:rsidRPr="00CD6A7E" w:rsidDel="001F349F">
          <w:rPr>
            <w:rFonts w:ascii="Courier New" w:hAnsi="Courier New" w:cs="Courier New"/>
            <w:kern w:val="28"/>
            <w:lang w:val="en-GB"/>
          </w:rPr>
          <w:delText>(1, 2, 3)</w:delText>
        </w:r>
        <w:r w:rsidRPr="00CD6A7E" w:rsidDel="001F349F">
          <w:delText xml:space="preserve">. The </w:delText>
        </w:r>
        <w:r w:rsidRPr="00CD6A7E" w:rsidDel="001F349F">
          <w:rPr>
            <w:rFonts w:ascii="Courier New" w:hAnsi="Courier New" w:cs="Courier New"/>
            <w:kern w:val="28"/>
            <w:lang w:val="en-GB"/>
          </w:rPr>
          <w:delText>del</w:delText>
        </w:r>
        <w:r w:rsidRPr="00CD6A7E" w:rsidDel="001F349F">
          <w:delText xml:space="preserve"> statement then unbinds the variable </w:delText>
        </w:r>
        <w:r w:rsidRPr="00CD6A7E" w:rsidDel="001F349F">
          <w:rPr>
            <w:rFonts w:ascii="Courier New" w:hAnsi="Courier New" w:cs="Courier New"/>
            <w:kern w:val="28"/>
            <w:lang w:val="en-GB"/>
          </w:rPr>
          <w:delText>a</w:delText>
        </w:r>
        <w:r w:rsidRPr="00CD6A7E" w:rsidDel="001F349F">
          <w:delText xml:space="preserve"> from the tuple object which effectively deletes the </w:delText>
        </w:r>
        <w:r w:rsidRPr="00CD6A7E" w:rsidDel="001F349F">
          <w:rPr>
            <w:rFonts w:ascii="Courier New" w:hAnsi="Courier New" w:cs="Courier New"/>
            <w:kern w:val="28"/>
            <w:lang w:val="en-GB"/>
          </w:rPr>
          <w:delText>a</w:delText>
        </w:r>
        <w:r w:rsidRPr="00CD6A7E" w:rsidDel="001F349F">
          <w:delText xml:space="preserve"> variable (if there were no other references to the tuple object it too would have been deleted because an object with zero references is </w:delText>
        </w:r>
        <w:r w:rsidRPr="00CD6A7E" w:rsidDel="001F349F">
          <w:rPr>
            <w:i/>
          </w:rPr>
          <w:delText>marked</w:delText>
        </w:r>
        <w:r w:rsidRPr="00CD6A7E" w:rsidDel="001F349F">
          <w:delText xml:space="preserve"> for garbage collection (but is not necessarily actually deleted immediately)). But in this case we see that </w:delText>
        </w:r>
        <w:r w:rsidRPr="00CD6A7E" w:rsidDel="001F349F">
          <w:rPr>
            <w:rFonts w:ascii="Courier New" w:hAnsi="Courier New" w:cs="Courier New"/>
            <w:kern w:val="28"/>
            <w:lang w:val="en-GB"/>
          </w:rPr>
          <w:delText>b</w:delText>
        </w:r>
        <w:r w:rsidRPr="00CD6A7E" w:rsidDel="001F349F">
          <w:delText xml:space="preserve"> is still referencing the tuple object so the tuple is not deleted. The final statement above shows that an exception is raised when an unbound variable is referenced.</w:delText>
        </w:r>
      </w:del>
    </w:p>
    <w:p w14:paraId="10748F32" w14:textId="2CA374A2" w:rsidR="004C770C" w:rsidRPr="00CD6A7E" w:rsidDel="001F349F" w:rsidRDefault="004C770C" w:rsidP="004C770C">
      <w:pPr>
        <w:rPr>
          <w:del w:id="496" w:author="Stephen Michell" w:date="2019-07-16T09:58:00Z"/>
        </w:rPr>
      </w:pPr>
      <w:del w:id="497" w:author="Stephen Michell" w:date="2019-07-16T09:58:00Z">
        <w:r w:rsidRPr="00CD6A7E" w:rsidDel="001F349F">
          <w:delText>The way in which Python dynamically binds and rebinds variables is a source of some confusion to new programmers and even experienced programmers who are used to static binding where a variable is permanently bound to a single memory location.</w:delText>
        </w:r>
      </w:del>
    </w:p>
    <w:p w14:paraId="62A62A2F" w14:textId="31E9A054" w:rsidR="004C770C" w:rsidRPr="00CD6A7E" w:rsidDel="001F349F" w:rsidRDefault="004C770C" w:rsidP="004C770C">
      <w:pPr>
        <w:rPr>
          <w:del w:id="498" w:author="Stephen Michell" w:date="2019-07-16T09:58:00Z"/>
        </w:rPr>
      </w:pPr>
      <w:del w:id="499" w:author="Stephen Michell" w:date="2019-07-16T09:58:00Z">
        <w:r w:rsidRPr="00CD6A7E" w:rsidDel="001F349F">
          <w:lastRenderedPageBreak/>
          <w:delText>The Python language, by design, allows for dynamic binding and rebinding. Because Python performs a syntactic analysis and not a semantic analysis (with one exception which is covered in</w:delText>
        </w:r>
        <w:r w:rsidR="009913F9" w:rsidDel="001F349F">
          <w:delText xml:space="preserve"> subclause </w:delText>
        </w:r>
        <w:r w:rsidR="00026C6C" w:rsidDel="001F349F">
          <w:delText xml:space="preserve"> </w:delText>
        </w:r>
        <w:r w:rsidR="001067F4" w:rsidDel="001F349F">
          <w:fldChar w:fldCharType="begin"/>
        </w:r>
        <w:r w:rsidR="001067F4" w:rsidDel="001F349F">
          <w:delInstrText xml:space="preserve"> REF _Ref420411546 \h </w:delInstrText>
        </w:r>
        <w:r w:rsidR="001067F4" w:rsidDel="001F349F">
          <w:fldChar w:fldCharType="separate"/>
        </w:r>
      </w:del>
      <w:ins w:id="500" w:author="Sean McDonagh" w:date="2019-04-25T12:55:00Z">
        <w:del w:id="501" w:author="Stephen Michell" w:date="2019-07-16T09:58:00Z">
          <w:r w:rsidR="00DE5F8F" w:rsidDel="001F349F">
            <w:rPr>
              <w:lang w:bidi="en-US"/>
            </w:rPr>
            <w:delText xml:space="preserve">6.21 </w:delText>
          </w:r>
          <w:r w:rsidR="00DE5F8F" w:rsidRPr="00CD6A7E" w:rsidDel="001F349F">
            <w:rPr>
              <w:lang w:bidi="en-US"/>
            </w:rPr>
            <w:delText>Namespace Issues [BJL]</w:delText>
          </w:r>
        </w:del>
      </w:ins>
      <w:del w:id="502" w:author="Stephen Michell" w:date="2019-07-16T09:58:00Z">
        <w:r w:rsidR="0048220B" w:rsidDel="001F349F">
          <w:rPr>
            <w:lang w:bidi="en-US"/>
          </w:rPr>
          <w:delText xml:space="preserve">6.21 </w:delText>
        </w:r>
        <w:r w:rsidR="0048220B" w:rsidRPr="00CD6A7E" w:rsidDel="001F349F">
          <w:rPr>
            <w:lang w:bidi="en-US"/>
          </w:rPr>
          <w:delText>Namespace Issues [BJL]</w:delText>
        </w:r>
        <w:r w:rsidR="001067F4" w:rsidDel="001F349F">
          <w:fldChar w:fldCharType="end"/>
        </w:r>
        <w:r w:rsidRPr="00CD6A7E" w:rsidDel="001F349F">
          <w:delText xml:space="preserve"> Applicability to language) and because of the dynamic way in which variables are brought into a program at run-time, Python cannot warn that a variable is referenced but never assigned a value. The following code illustrates this:</w:delText>
        </w:r>
      </w:del>
    </w:p>
    <w:p w14:paraId="1BAD2FAF" w14:textId="40EF19A0" w:rsidR="004C770C" w:rsidRPr="00CD6A7E" w:rsidDel="001F349F" w:rsidRDefault="004C770C" w:rsidP="004C770C">
      <w:pPr>
        <w:widowControl w:val="0"/>
        <w:suppressLineNumbers/>
        <w:overflowPunct w:val="0"/>
        <w:adjustRightInd w:val="0"/>
        <w:spacing w:after="0"/>
        <w:ind w:firstLine="720"/>
        <w:rPr>
          <w:del w:id="503" w:author="Stephen Michell" w:date="2019-07-16T09:58:00Z"/>
          <w:rFonts w:ascii="Courier New" w:eastAsia="Times New Roman" w:hAnsi="Courier New" w:cs="Courier New"/>
          <w:kern w:val="28"/>
        </w:rPr>
      </w:pPr>
      <w:del w:id="504" w:author="Stephen Michell" w:date="2019-07-16T09:58:00Z">
        <w:r w:rsidRPr="00CD6A7E" w:rsidDel="001F349F">
          <w:rPr>
            <w:rFonts w:ascii="Courier New" w:eastAsia="Times New Roman" w:hAnsi="Courier New" w:cs="Courier New"/>
            <w:kern w:val="28"/>
          </w:rPr>
          <w:delText>if a &gt; b:</w:delText>
        </w:r>
      </w:del>
    </w:p>
    <w:p w14:paraId="5E0B018C" w14:textId="16A40273" w:rsidR="004C770C" w:rsidRPr="00CD6A7E" w:rsidDel="001F349F" w:rsidRDefault="004C770C" w:rsidP="004C770C">
      <w:pPr>
        <w:widowControl w:val="0"/>
        <w:suppressLineNumbers/>
        <w:overflowPunct w:val="0"/>
        <w:adjustRightInd w:val="0"/>
        <w:spacing w:after="0"/>
        <w:ind w:firstLine="720"/>
        <w:rPr>
          <w:del w:id="505" w:author="Stephen Michell" w:date="2019-07-16T09:58:00Z"/>
          <w:rFonts w:ascii="Courier New" w:eastAsia="Times New Roman" w:hAnsi="Courier New" w:cs="Courier New"/>
          <w:kern w:val="28"/>
        </w:rPr>
      </w:pPr>
      <w:del w:id="506" w:author="Stephen Michell" w:date="2019-07-16T09:58:00Z">
        <w:r w:rsidRPr="00CD6A7E" w:rsidDel="001F349F">
          <w:rPr>
            <w:rFonts w:ascii="Courier New" w:eastAsia="Times New Roman" w:hAnsi="Courier New" w:cs="Courier New"/>
            <w:kern w:val="28"/>
          </w:rPr>
          <w:delText xml:space="preserve">    import x</w:delText>
        </w:r>
      </w:del>
    </w:p>
    <w:p w14:paraId="674741CE" w14:textId="41B58884" w:rsidR="004C770C" w:rsidRPr="00CD6A7E" w:rsidDel="001F349F" w:rsidRDefault="004C770C" w:rsidP="004C770C">
      <w:pPr>
        <w:widowControl w:val="0"/>
        <w:suppressLineNumbers/>
        <w:overflowPunct w:val="0"/>
        <w:adjustRightInd w:val="0"/>
        <w:spacing w:after="0"/>
        <w:ind w:firstLine="720"/>
        <w:rPr>
          <w:del w:id="507" w:author="Stephen Michell" w:date="2019-07-16T09:58:00Z"/>
          <w:rFonts w:ascii="Courier New" w:eastAsia="Times New Roman" w:hAnsi="Courier New" w:cs="Courier New"/>
          <w:kern w:val="28"/>
        </w:rPr>
      </w:pPr>
      <w:del w:id="508" w:author="Stephen Michell" w:date="2019-07-16T09:58:00Z">
        <w:r w:rsidRPr="00CD6A7E" w:rsidDel="001F349F">
          <w:rPr>
            <w:rFonts w:ascii="Courier New" w:eastAsia="Times New Roman" w:hAnsi="Courier New" w:cs="Courier New"/>
            <w:kern w:val="28"/>
          </w:rPr>
          <w:delText>else:</w:delText>
        </w:r>
      </w:del>
    </w:p>
    <w:p w14:paraId="33B475E5" w14:textId="6414D452" w:rsidR="004C770C" w:rsidRPr="00CD6A7E" w:rsidDel="001F349F" w:rsidRDefault="004C770C" w:rsidP="004C770C">
      <w:pPr>
        <w:widowControl w:val="0"/>
        <w:suppressLineNumbers/>
        <w:overflowPunct w:val="0"/>
        <w:adjustRightInd w:val="0"/>
        <w:spacing w:after="240"/>
        <w:ind w:firstLine="720"/>
        <w:rPr>
          <w:del w:id="509" w:author="Stephen Michell" w:date="2019-07-16T09:58:00Z"/>
          <w:rFonts w:ascii="Courier New" w:eastAsia="Times New Roman" w:hAnsi="Courier New" w:cs="Courier New"/>
          <w:kern w:val="28"/>
        </w:rPr>
      </w:pPr>
      <w:del w:id="510" w:author="Stephen Michell" w:date="2019-07-16T09:58:00Z">
        <w:r w:rsidRPr="00CD6A7E" w:rsidDel="001F349F">
          <w:rPr>
            <w:rFonts w:ascii="Courier New" w:eastAsia="Times New Roman" w:hAnsi="Courier New" w:cs="Courier New"/>
            <w:kern w:val="28"/>
          </w:rPr>
          <w:delText xml:space="preserve">    import y</w:delText>
        </w:r>
      </w:del>
    </w:p>
    <w:p w14:paraId="2D1BA7E9" w14:textId="5A6C13F7" w:rsidR="004C770C" w:rsidDel="001F349F" w:rsidRDefault="004C770C" w:rsidP="004C770C">
      <w:pPr>
        <w:rPr>
          <w:del w:id="511" w:author="Stephen Michell" w:date="2019-07-16T09:58:00Z"/>
        </w:rPr>
      </w:pPr>
      <w:del w:id="512" w:author="Stephen Michell" w:date="2019-07-16T09:58:00Z">
        <w:r w:rsidRPr="00CD6A7E" w:rsidDel="001F349F">
          <w:delText xml:space="preserve">Depending on the current value of </w:delText>
        </w:r>
        <w:r w:rsidRPr="00CD6A7E" w:rsidDel="001F349F">
          <w:rPr>
            <w:rFonts w:ascii="Courier New" w:hAnsi="Courier New" w:cs="Courier New"/>
            <w:kern w:val="28"/>
            <w:lang w:val="en-GB"/>
          </w:rPr>
          <w:delText>a</w:delText>
        </w:r>
        <w:r w:rsidRPr="00CD6A7E" w:rsidDel="001F349F">
          <w:delText xml:space="preserve"> and </w:delText>
        </w:r>
        <w:r w:rsidRPr="00CD6A7E" w:rsidDel="001F349F">
          <w:rPr>
            <w:rFonts w:ascii="Courier New" w:hAnsi="Courier New" w:cs="Courier New"/>
            <w:kern w:val="28"/>
            <w:lang w:val="en-GB"/>
          </w:rPr>
          <w:delText>b</w:delText>
        </w:r>
        <w:r w:rsidRPr="00CD6A7E" w:rsidDel="001F349F">
          <w:delText xml:space="preserve">, either module </w:delText>
        </w:r>
        <w:r w:rsidRPr="00CD6A7E" w:rsidDel="001F349F">
          <w:rPr>
            <w:rFonts w:ascii="Courier New" w:hAnsi="Courier New" w:cs="Courier New"/>
            <w:kern w:val="28"/>
            <w:lang w:val="en-GB"/>
          </w:rPr>
          <w:delText>x</w:delText>
        </w:r>
        <w:r w:rsidRPr="00CD6A7E" w:rsidDel="001F349F">
          <w:delText xml:space="preserve"> or</w:delText>
        </w:r>
        <w:r w:rsidRPr="00CD6A7E" w:rsidDel="001F349F">
          <w:rPr>
            <w:rFonts w:ascii="Courier New" w:hAnsi="Courier New" w:cs="Courier New"/>
            <w:kern w:val="28"/>
            <w:lang w:val="en-GB"/>
          </w:rPr>
          <w:delText xml:space="preserve"> y</w:delText>
        </w:r>
        <w:r w:rsidRPr="00CD6A7E" w:rsidDel="001F349F">
          <w:delText xml:space="preserve"> is imported into the program. If </w:delText>
        </w:r>
        <w:r w:rsidRPr="00CD6A7E" w:rsidDel="001F349F">
          <w:rPr>
            <w:rFonts w:ascii="Courier New" w:hAnsi="Courier New" w:cs="Courier New"/>
            <w:kern w:val="28"/>
            <w:lang w:val="en-GB"/>
          </w:rPr>
          <w:delText>x</w:delText>
        </w:r>
        <w:r w:rsidRPr="00CD6A7E" w:rsidDel="001F349F">
          <w:delText xml:space="preserve"> assigns a value to a variable </w:delText>
        </w:r>
        <w:r w:rsidRPr="00CD6A7E" w:rsidDel="001F349F">
          <w:rPr>
            <w:rFonts w:ascii="Courier New" w:hAnsi="Courier New" w:cs="Courier New"/>
            <w:kern w:val="28"/>
            <w:lang w:val="en-GB"/>
          </w:rPr>
          <w:delText>z</w:delText>
        </w:r>
        <w:r w:rsidRPr="00CD6A7E" w:rsidDel="001F349F">
          <w:delText xml:space="preserve"> and module </w:delText>
        </w:r>
        <w:r w:rsidRPr="00CD6A7E" w:rsidDel="001F349F">
          <w:rPr>
            <w:rFonts w:ascii="Courier New" w:hAnsi="Courier New" w:cs="Courier New"/>
            <w:kern w:val="28"/>
            <w:lang w:val="en-GB"/>
          </w:rPr>
          <w:delText>y</w:delText>
        </w:r>
        <w:r w:rsidRPr="00CD6A7E" w:rsidDel="001F349F">
          <w:delText xml:space="preserve"> references </w:delText>
        </w:r>
        <w:r w:rsidRPr="00CD6A7E" w:rsidDel="001F349F">
          <w:rPr>
            <w:rFonts w:ascii="Courier New" w:hAnsi="Courier New" w:cs="Courier New"/>
            <w:kern w:val="28"/>
            <w:lang w:val="en-GB"/>
          </w:rPr>
          <w:delText xml:space="preserve">z </w:delText>
        </w:r>
        <w:r w:rsidRPr="00CD6A7E" w:rsidDel="001F349F">
          <w:delText>then  dependent on which import statement is executed first (an import always executes all code in the module when it is first imported), an unassigned variable reference exception will or will not be raised.</w:delText>
        </w:r>
      </w:del>
    </w:p>
    <w:p w14:paraId="6A02362E" w14:textId="338A0510" w:rsidR="00340877" w:rsidRPr="00CD6A7E" w:rsidDel="001F349F" w:rsidRDefault="00340877" w:rsidP="004C770C">
      <w:pPr>
        <w:rPr>
          <w:del w:id="513" w:author="Stephen Michell" w:date="2019-07-16T09:58:00Z"/>
        </w:rPr>
      </w:pPr>
      <w:del w:id="514" w:author="Stephen Michell" w:date="2019-07-16T09:58:00Z">
        <w:r w:rsidDel="001F349F">
          <w:delText xml:space="preserve">Programmers can use </w:delText>
        </w:r>
        <w:r w:rsidRPr="0069516F" w:rsidDel="001F349F">
          <w:rPr>
            <w:rFonts w:ascii="Courier New" w:hAnsi="Courier New" w:cs="Courier New"/>
            <w:sz w:val="20"/>
            <w:szCs w:val="20"/>
          </w:rPr>
          <w:delText>ResourceWarning</w:delText>
        </w:r>
        <w:r w:rsidDel="001F349F">
          <w:delText xml:space="preserve"> to detect the implicit cleanup o</w:delText>
        </w:r>
        <w:r w:rsidR="007B706D" w:rsidDel="001F349F">
          <w:delText>f</w:delText>
        </w:r>
        <w:r w:rsidDel="001F349F">
          <w:delText xml:space="preserve"> resources and </w:delText>
        </w:r>
        <w:r w:rsidRPr="0069516F" w:rsidDel="001F349F">
          <w:rPr>
            <w:rFonts w:ascii="Courier New" w:hAnsi="Courier New" w:cs="Courier New"/>
            <w:sz w:val="20"/>
            <w:szCs w:val="20"/>
          </w:rPr>
          <w:delText>tracemalloc</w:delText>
        </w:r>
        <w:r w:rsidDel="001F349F">
          <w:delText xml:space="preserve"> to report the location of the resource allocation.</w:delText>
        </w:r>
      </w:del>
    </w:p>
    <w:p w14:paraId="190567B2" w14:textId="1B383B4B" w:rsidR="004C770C" w:rsidRPr="00CD6A7E" w:rsidRDefault="001456BA" w:rsidP="009866F9">
      <w:pPr>
        <w:pStyle w:val="berschrift3"/>
        <w:rPr>
          <w:lang w:bidi="en-US"/>
        </w:rPr>
      </w:pPr>
      <w:r>
        <w:rPr>
          <w:lang w:bidi="en-US"/>
        </w:rPr>
        <w:t>6.1</w:t>
      </w:r>
      <w:r w:rsidR="00460588">
        <w:rPr>
          <w:lang w:bidi="en-US"/>
        </w:rPr>
        <w:t>8</w:t>
      </w:r>
      <w:r w:rsidR="004C770C">
        <w:rPr>
          <w:lang w:bidi="en-US"/>
        </w:rPr>
        <w:t>.2</w:t>
      </w:r>
      <w:r w:rsidR="00AD5842">
        <w:rPr>
          <w:lang w:bidi="en-US"/>
        </w:rPr>
        <w:t xml:space="preserve"> </w:t>
      </w:r>
      <w:r w:rsidR="004C770C" w:rsidRPr="00CD6A7E">
        <w:rPr>
          <w:lang w:bidi="en-US"/>
        </w:rPr>
        <w:t>Guidance to language users</w:t>
      </w:r>
    </w:p>
    <w:p w14:paraId="4C81E13D" w14:textId="4EBE3793" w:rsidR="009E1622" w:rsidRDefault="009E1622" w:rsidP="004C770C">
      <w:pPr>
        <w:pStyle w:val="Listenabsatz"/>
        <w:widowControl w:val="0"/>
        <w:numPr>
          <w:ilvl w:val="0"/>
          <w:numId w:val="352"/>
        </w:numPr>
        <w:suppressLineNumbers/>
        <w:overflowPunct w:val="0"/>
        <w:adjustRightInd w:val="0"/>
        <w:spacing w:after="120"/>
        <w:rPr>
          <w:ins w:id="515" w:author="Stephen Michell" w:date="2019-07-16T09:05:00Z"/>
          <w:rFonts w:ascii="Calibri" w:eastAsia="Times New Roman" w:hAnsi="Calibri"/>
        </w:rPr>
      </w:pPr>
      <w:ins w:id="516" w:author="Stephen Michell" w:date="2019-07-16T09:05:00Z">
        <w:r>
          <w:rPr>
            <w:rFonts w:ascii="Calibri" w:eastAsia="Times New Roman" w:hAnsi="Calibri"/>
          </w:rPr>
          <w:t xml:space="preserve">Follow the </w:t>
        </w:r>
      </w:ins>
      <w:ins w:id="517" w:author="Stephen Michell" w:date="2019-07-16T09:27:00Z">
        <w:r w:rsidR="005B695C">
          <w:rPr>
            <w:rFonts w:ascii="Calibri" w:eastAsia="Times New Roman" w:hAnsi="Calibri"/>
          </w:rPr>
          <w:t>applica</w:t>
        </w:r>
      </w:ins>
      <w:ins w:id="518" w:author="Stephen Michell" w:date="2019-07-16T09:28:00Z">
        <w:r w:rsidR="005B695C">
          <w:rPr>
            <w:rFonts w:ascii="Calibri" w:eastAsia="Times New Roman" w:hAnsi="Calibri"/>
          </w:rPr>
          <w:t xml:space="preserve">ble </w:t>
        </w:r>
      </w:ins>
      <w:ins w:id="519" w:author="Stephen Michell" w:date="2019-07-16T09:05:00Z">
        <w:r>
          <w:rPr>
            <w:rFonts w:ascii="Calibri" w:eastAsia="Times New Roman" w:hAnsi="Calibri"/>
          </w:rPr>
          <w:t>guidance of TR 24772-1 clause 6.18.5</w:t>
        </w:r>
      </w:ins>
      <w:ins w:id="520" w:author="Stephen Michell" w:date="2019-07-16T09:28:00Z">
        <w:r w:rsidR="005B695C">
          <w:rPr>
            <w:rFonts w:ascii="Calibri" w:eastAsia="Times New Roman" w:hAnsi="Calibri"/>
          </w:rPr>
          <w:t>.</w:t>
        </w:r>
      </w:ins>
    </w:p>
    <w:p w14:paraId="7F67C72A" w14:textId="7A503453" w:rsidR="004C770C" w:rsidRPr="007B6289" w:rsidRDefault="004C770C" w:rsidP="004C770C">
      <w:pPr>
        <w:pStyle w:val="Listenabsatz"/>
        <w:widowControl w:val="0"/>
        <w:numPr>
          <w:ilvl w:val="0"/>
          <w:numId w:val="352"/>
        </w:numPr>
        <w:suppressLineNumbers/>
        <w:overflowPunct w:val="0"/>
        <w:adjustRightInd w:val="0"/>
        <w:spacing w:after="120"/>
        <w:rPr>
          <w:rFonts w:ascii="Calibri" w:eastAsia="Times New Roman" w:hAnsi="Calibri"/>
        </w:rPr>
      </w:pPr>
      <w:commentRangeStart w:id="521"/>
      <w:r w:rsidRPr="007B6289">
        <w:rPr>
          <w:rFonts w:ascii="Calibri" w:eastAsia="Times New Roman" w:hAnsi="Calibri"/>
        </w:rPr>
        <w:t xml:space="preserve">Avoid rebinding except where it adds </w:t>
      </w:r>
      <w:ins w:id="522" w:author="Stephen Michell" w:date="2019-09-26T14:44:00Z">
        <w:r w:rsidR="00634D1F">
          <w:rPr>
            <w:rFonts w:ascii="Calibri" w:eastAsia="Times New Roman" w:hAnsi="Calibri"/>
          </w:rPr>
          <w:t>identifiable benefit</w:t>
        </w:r>
      </w:ins>
      <w:del w:id="523" w:author="Stephen Michell" w:date="2019-09-26T14:45:00Z">
        <w:r w:rsidRPr="007B6289" w:rsidDel="00634D1F">
          <w:rPr>
            <w:rFonts w:ascii="Calibri" w:eastAsia="Times New Roman" w:hAnsi="Calibri"/>
          </w:rPr>
          <w:delText>value</w:delText>
        </w:r>
      </w:del>
      <w:r w:rsidRPr="007B6289">
        <w:rPr>
          <w:rFonts w:ascii="Calibri" w:eastAsia="Times New Roman" w:hAnsi="Calibri"/>
        </w:rPr>
        <w:t>;</w:t>
      </w:r>
    </w:p>
    <w:p w14:paraId="4B509C9B" w14:textId="2394C514" w:rsidR="004C770C" w:rsidRPr="007B6289" w:rsidRDefault="004C770C" w:rsidP="004C770C">
      <w:pPr>
        <w:pStyle w:val="Listenabsatz"/>
        <w:widowControl w:val="0"/>
        <w:numPr>
          <w:ilvl w:val="0"/>
          <w:numId w:val="352"/>
        </w:numPr>
        <w:suppressLineNumbers/>
        <w:overflowPunct w:val="0"/>
        <w:adjustRightInd w:val="0"/>
        <w:spacing w:after="120"/>
        <w:rPr>
          <w:rFonts w:ascii="Calibri" w:eastAsia="Times New Roman" w:hAnsi="Calibri"/>
        </w:rPr>
      </w:pPr>
      <w:r w:rsidRPr="007B6289">
        <w:rPr>
          <w:rFonts w:ascii="Calibri" w:eastAsia="Times New Roman" w:hAnsi="Calibri"/>
        </w:rPr>
        <w:t xml:space="preserve">Ensure that when examining code that you </w:t>
      </w:r>
      <w:r w:rsidR="00DA7483" w:rsidRPr="007B6289">
        <w:rPr>
          <w:rFonts w:ascii="Calibri" w:eastAsia="Times New Roman" w:hAnsi="Calibri"/>
        </w:rPr>
        <w:t>consider</w:t>
      </w:r>
      <w:r w:rsidRPr="007B6289">
        <w:rPr>
          <w:rFonts w:ascii="Calibri" w:eastAsia="Times New Roman" w:hAnsi="Calibri"/>
        </w:rPr>
        <w:t xml:space="preserve"> that a variable can be bound (or rebound) to another object (of same or different type) at any time; and</w:t>
      </w:r>
    </w:p>
    <w:p w14:paraId="47752072" w14:textId="374233DB" w:rsidR="00DA7483" w:rsidDel="00634D1F" w:rsidRDefault="004C770C" w:rsidP="00DA7483">
      <w:pPr>
        <w:pStyle w:val="Listenabsatz"/>
        <w:widowControl w:val="0"/>
        <w:numPr>
          <w:ilvl w:val="0"/>
          <w:numId w:val="352"/>
        </w:numPr>
        <w:suppressLineNumbers/>
        <w:overflowPunct w:val="0"/>
        <w:adjustRightInd w:val="0"/>
        <w:spacing w:after="120"/>
        <w:rPr>
          <w:moveFrom w:id="524" w:author="Stephen Michell" w:date="2019-09-26T14:45:00Z"/>
          <w:rFonts w:ascii="Calibri" w:eastAsia="Times New Roman" w:hAnsi="Calibri"/>
        </w:rPr>
      </w:pPr>
      <w:moveFromRangeStart w:id="525" w:author="Stephen Michell" w:date="2019-09-26T14:45:00Z" w:name="move20401572"/>
      <w:moveFrom w:id="526" w:author="Stephen Michell" w:date="2019-09-26T14:45:00Z">
        <w:r w:rsidRPr="007B6289" w:rsidDel="00634D1F">
          <w:rPr>
            <w:rFonts w:ascii="Calibri" w:eastAsia="Times New Roman" w:hAnsi="Calibri"/>
          </w:rPr>
          <w:t xml:space="preserve">Variables local to a function are deleted automatically when the encompassing function is exited but, though not a common practice, you can also explicitly delete variables using the </w:t>
        </w:r>
        <w:r w:rsidRPr="00780FBA" w:rsidDel="00634D1F">
          <w:rPr>
            <w:rFonts w:ascii="Courier New" w:eastAsiaTheme="majorEastAsia" w:hAnsi="Courier New" w:cs="Courier New"/>
            <w:kern w:val="28"/>
          </w:rPr>
          <w:t>del</w:t>
        </w:r>
        <w:r w:rsidRPr="007B6289" w:rsidDel="00634D1F">
          <w:rPr>
            <w:rFonts w:ascii="Calibri" w:eastAsia="Times New Roman" w:hAnsi="Calibri"/>
          </w:rPr>
          <w:t xml:space="preserve"> statement when they are no longer needed.</w:t>
        </w:r>
      </w:moveFrom>
    </w:p>
    <w:moveFromRangeEnd w:id="525"/>
    <w:p w14:paraId="6C25885A" w14:textId="636F7F57" w:rsidR="00340877" w:rsidRPr="00E94999" w:rsidRDefault="00340877" w:rsidP="00DA7483">
      <w:pPr>
        <w:pStyle w:val="Listenabsatz"/>
        <w:widowControl w:val="0"/>
        <w:numPr>
          <w:ilvl w:val="0"/>
          <w:numId w:val="352"/>
        </w:numPr>
        <w:suppressLineNumbers/>
        <w:overflowPunct w:val="0"/>
        <w:adjustRightInd w:val="0"/>
        <w:spacing w:after="120"/>
        <w:rPr>
          <w:rFonts w:ascii="Calibri" w:eastAsia="Times New Roman" w:hAnsi="Calibri"/>
        </w:rPr>
      </w:pPr>
      <w:r w:rsidRPr="00E94999">
        <w:rPr>
          <w:rFonts w:ascii="Calibri" w:eastAsia="Times New Roman" w:hAnsi="Calibri"/>
        </w:rPr>
        <w:t xml:space="preserve">Consider using </w:t>
      </w:r>
      <w:r w:rsidRPr="00E94999">
        <w:rPr>
          <w:rFonts w:ascii="Courier New" w:hAnsi="Courier New" w:cs="Courier New"/>
          <w:sz w:val="20"/>
          <w:szCs w:val="20"/>
        </w:rPr>
        <w:t>ResourceWarning</w:t>
      </w:r>
      <w:r w:rsidRPr="00E94999">
        <w:rPr>
          <w:rFonts w:ascii="Calibri" w:eastAsia="Times New Roman" w:hAnsi="Calibri"/>
        </w:rPr>
        <w:t xml:space="preserve"> to detect implicit reclamation of resources.</w:t>
      </w:r>
      <w:commentRangeEnd w:id="521"/>
      <w:r w:rsidR="009E1622">
        <w:rPr>
          <w:rStyle w:val="Kommentarzeichen"/>
        </w:rPr>
        <w:commentReference w:id="521"/>
      </w:r>
    </w:p>
    <w:p w14:paraId="560BB2EA" w14:textId="77777777" w:rsidR="00634D1F" w:rsidRDefault="00634D1F" w:rsidP="004C770C">
      <w:pPr>
        <w:pStyle w:val="berschrift2"/>
        <w:rPr>
          <w:ins w:id="527" w:author="Stephen Michell" w:date="2019-09-26T14:51:00Z"/>
          <w:lang w:bidi="en-US"/>
        </w:rPr>
      </w:pPr>
      <w:bookmarkStart w:id="528" w:name="_6.19_Unused_Variable"/>
      <w:bookmarkStart w:id="529" w:name="_Toc310518174"/>
      <w:bookmarkStart w:id="530" w:name="_Ref357014706"/>
      <w:bookmarkStart w:id="531" w:name="_Toc7089389"/>
      <w:bookmarkEnd w:id="528"/>
    </w:p>
    <w:p w14:paraId="59CA986D" w14:textId="48007EC2" w:rsidR="004C770C" w:rsidRPr="00CD6A7E" w:rsidRDefault="001456BA" w:rsidP="004C770C">
      <w:pPr>
        <w:pStyle w:val="berschrift2"/>
        <w:rPr>
          <w:lang w:bidi="en-US"/>
        </w:rPr>
      </w:pPr>
      <w:r>
        <w:rPr>
          <w:lang w:bidi="en-US"/>
        </w:rPr>
        <w:t>6.</w:t>
      </w:r>
      <w:r w:rsidR="00460588">
        <w:rPr>
          <w:lang w:bidi="en-US"/>
        </w:rPr>
        <w:t>19</w:t>
      </w:r>
      <w:r w:rsidR="00AD5842">
        <w:rPr>
          <w:lang w:bidi="en-US"/>
        </w:rPr>
        <w:t xml:space="preserve"> </w:t>
      </w:r>
      <w:r w:rsidR="004C770C" w:rsidRPr="00CD6A7E">
        <w:rPr>
          <w:lang w:bidi="en-US"/>
        </w:rPr>
        <w:t>Unused Variable [YZS]</w:t>
      </w:r>
      <w:bookmarkEnd w:id="529"/>
      <w:bookmarkEnd w:id="530"/>
      <w:bookmarkEnd w:id="531"/>
    </w:p>
    <w:p w14:paraId="4ABCAC7A" w14:textId="6D17E030" w:rsidR="001F349F" w:rsidRPr="00CD6A7E" w:rsidRDefault="004C770C" w:rsidP="004C770C">
      <w:r w:rsidRPr="00CD6A7E">
        <w:t xml:space="preserve">The applicability to language and guidance to language users sections of </w:t>
      </w:r>
      <w:r w:rsidR="00EF04A2">
        <w:t>clause</w:t>
      </w:r>
      <w:r>
        <w:t xml:space="preserve"> </w:t>
      </w:r>
      <w:r w:rsidR="0001212A">
        <w:fldChar w:fldCharType="begin"/>
      </w:r>
      <w:r w:rsidR="0001212A">
        <w:instrText xml:space="preserve"> REF _Ref420411596 \h </w:instrText>
      </w:r>
      <w:r w:rsidR="0001212A">
        <w:fldChar w:fldCharType="separate"/>
      </w:r>
      <w:ins w:id="532" w:author="Sean McDonagh" w:date="2019-04-25T12:55:00Z">
        <w:del w:id="533" w:author="Stephen Michell" w:date="2019-07-16T09:57:00Z">
          <w:r w:rsidR="00DE5F8F" w:rsidDel="001F349F">
            <w:rPr>
              <w:lang w:bidi="en-US"/>
            </w:rPr>
            <w:delText xml:space="preserve">6.18 </w:delText>
          </w:r>
          <w:r w:rsidR="00DE5F8F" w:rsidRPr="00CD6A7E" w:rsidDel="001F349F">
            <w:rPr>
              <w:lang w:bidi="en-US"/>
            </w:rPr>
            <w:delText>Dead</w:delText>
          </w:r>
        </w:del>
      </w:ins>
      <w:ins w:id="534" w:author="Stephen Michell" w:date="2019-07-16T09:57:00Z">
        <w:r w:rsidR="001F349F">
          <w:rPr>
            <w:lang w:bidi="en-US"/>
          </w:rPr>
          <w:fldChar w:fldCharType="begin"/>
        </w:r>
        <w:r w:rsidR="001F349F">
          <w:rPr>
            <w:lang w:bidi="en-US"/>
          </w:rPr>
          <w:instrText xml:space="preserve"> HYPERLINK  \l "_6.19_Unused_Variable" </w:instrText>
        </w:r>
        <w:r w:rsidR="001F349F">
          <w:rPr>
            <w:lang w:bidi="en-US"/>
          </w:rPr>
          <w:fldChar w:fldCharType="separate"/>
        </w:r>
        <w:r w:rsidR="001F349F" w:rsidRPr="001F349F">
          <w:rPr>
            <w:rStyle w:val="Hyperlink"/>
            <w:lang w:bidi="en-US"/>
          </w:rPr>
          <w:t>6.19 Unused Variable [YZS]</w:t>
        </w:r>
        <w:r w:rsidR="001F349F">
          <w:rPr>
            <w:lang w:bidi="en-US"/>
          </w:rPr>
          <w:fldChar w:fldCharType="end"/>
        </w:r>
      </w:ins>
      <w:ins w:id="535" w:author="Sean McDonagh" w:date="2019-04-25T12:55:00Z">
        <w:del w:id="536" w:author="Stephen Michell" w:date="2019-07-16T09:57:00Z">
          <w:r w:rsidR="00DE5F8F" w:rsidRPr="00CD6A7E" w:rsidDel="001F349F">
            <w:rPr>
              <w:lang w:bidi="en-US"/>
            </w:rPr>
            <w:delText xml:space="preserve"> Store [WXQ</w:delText>
          </w:r>
        </w:del>
      </w:ins>
      <w:ins w:id="537" w:author="Stephen Michell" w:date="2019-07-16T09:57:00Z">
        <w:r w:rsidR="001F349F" w:rsidRPr="00CD6A7E" w:rsidDel="001F349F">
          <w:rPr>
            <w:lang w:bidi="en-US"/>
          </w:rPr>
          <w:t xml:space="preserve"> </w:t>
        </w:r>
      </w:ins>
      <w:ins w:id="538" w:author="Sean McDonagh" w:date="2019-04-25T12:55:00Z">
        <w:del w:id="539" w:author="Stephen Michell" w:date="2019-07-16T09:57:00Z">
          <w:r w:rsidR="00DE5F8F" w:rsidRPr="00CD6A7E" w:rsidDel="001F349F">
            <w:rPr>
              <w:lang w:bidi="en-US"/>
            </w:rPr>
            <w:delText>]</w:delText>
          </w:r>
        </w:del>
      </w:ins>
      <w:del w:id="540" w:author="Stephen Michell" w:date="2019-07-16T09:57:00Z">
        <w:r w:rsidR="0048220B" w:rsidDel="001F349F">
          <w:rPr>
            <w:lang w:bidi="en-US"/>
          </w:rPr>
          <w:delText xml:space="preserve">6.18 </w:delText>
        </w:r>
        <w:r w:rsidR="0048220B" w:rsidRPr="00CD6A7E" w:rsidDel="001F349F">
          <w:rPr>
            <w:lang w:bidi="en-US"/>
          </w:rPr>
          <w:delText>Dead Store [WXQ]</w:delText>
        </w:r>
      </w:del>
      <w:r w:rsidR="0001212A">
        <w:fldChar w:fldCharType="end"/>
      </w:r>
      <w:r>
        <w:t xml:space="preserve"> </w:t>
      </w:r>
      <w:r w:rsidRPr="00CD6A7E">
        <w:t xml:space="preserve">write-up are applicable </w:t>
      </w:r>
      <w:r w:rsidR="00EF04A2">
        <w:t xml:space="preserve">to </w:t>
      </w:r>
      <w:ins w:id="541" w:author="Stephen Michell" w:date="2019-09-26T14:50:00Z">
        <w:r w:rsidR="00634D1F">
          <w:t>unused variables in Python</w:t>
        </w:r>
      </w:ins>
      <w:del w:id="542" w:author="Stephen Michell" w:date="2019-09-26T14:50:00Z">
        <w:r w:rsidR="00EF04A2" w:rsidDel="00634D1F">
          <w:delText>Python</w:delText>
        </w:r>
      </w:del>
      <w:r w:rsidRPr="00CD6A7E">
        <w:t>.</w:t>
      </w:r>
    </w:p>
    <w:p w14:paraId="194BAA99" w14:textId="77777777" w:rsidR="00634D1F" w:rsidRDefault="00634D1F" w:rsidP="004C770C">
      <w:pPr>
        <w:pStyle w:val="berschrift2"/>
        <w:rPr>
          <w:ins w:id="543" w:author="Stephen Michell" w:date="2019-09-26T14:51:00Z"/>
          <w:lang w:bidi="en-US"/>
        </w:rPr>
      </w:pPr>
      <w:bookmarkStart w:id="544" w:name="_Toc310518175"/>
      <w:bookmarkStart w:id="545" w:name="_Toc7089390"/>
    </w:p>
    <w:p w14:paraId="4639EB7E" w14:textId="19DB9E11" w:rsidR="004C770C" w:rsidRPr="00CD6A7E" w:rsidRDefault="001456BA" w:rsidP="004C770C">
      <w:pPr>
        <w:pStyle w:val="berschrift2"/>
        <w:rPr>
          <w:lang w:bidi="en-US"/>
        </w:rPr>
      </w:pPr>
      <w:r>
        <w:rPr>
          <w:lang w:bidi="en-US"/>
        </w:rPr>
        <w:t>6.</w:t>
      </w:r>
      <w:r w:rsidR="00460588">
        <w:rPr>
          <w:lang w:bidi="en-US"/>
        </w:rPr>
        <w:t>20</w:t>
      </w:r>
      <w:r w:rsidR="00AD5842">
        <w:rPr>
          <w:lang w:bidi="en-US"/>
        </w:rPr>
        <w:t xml:space="preserve"> </w:t>
      </w:r>
      <w:r w:rsidR="004C770C" w:rsidRPr="00CD6A7E">
        <w:rPr>
          <w:lang w:bidi="en-US"/>
        </w:rPr>
        <w:t>Identifier Name Reuse [YOW]</w:t>
      </w:r>
      <w:bookmarkEnd w:id="544"/>
      <w:bookmarkEnd w:id="545"/>
    </w:p>
    <w:p w14:paraId="370C2DF2" w14:textId="3492226A" w:rsidR="004C770C" w:rsidRPr="00CD6A7E" w:rsidRDefault="001456BA" w:rsidP="009866F9">
      <w:pPr>
        <w:pStyle w:val="berschrift3"/>
        <w:rPr>
          <w:lang w:bidi="en-US"/>
        </w:rPr>
      </w:pPr>
      <w:r>
        <w:rPr>
          <w:lang w:bidi="en-US"/>
        </w:rPr>
        <w:t>6.2</w:t>
      </w:r>
      <w:r w:rsidR="00460588">
        <w:rPr>
          <w:lang w:bidi="en-US"/>
        </w:rPr>
        <w:t>0</w:t>
      </w:r>
      <w:r w:rsidR="004C770C">
        <w:rPr>
          <w:lang w:bidi="en-US"/>
        </w:rPr>
        <w:t>.1</w:t>
      </w:r>
      <w:r w:rsidR="00AD5842">
        <w:rPr>
          <w:lang w:bidi="en-US"/>
        </w:rPr>
        <w:t xml:space="preserve"> </w:t>
      </w:r>
      <w:r w:rsidR="004C770C" w:rsidRPr="00CD6A7E">
        <w:rPr>
          <w:lang w:bidi="en-US"/>
        </w:rPr>
        <w:t>Applicability to language</w:t>
      </w:r>
    </w:p>
    <w:p w14:paraId="694B6957" w14:textId="77777777" w:rsidR="004C770C" w:rsidRPr="00CD6A7E" w:rsidRDefault="004C770C" w:rsidP="004C770C">
      <w:r w:rsidRPr="00CD6A7E">
        <w:t>Python has the concept of namespaces which are simply the places where names exist in memory. Namespaces are associated with functions, classes, and modules. When a name is created (</w:t>
      </w:r>
      <w:r w:rsidR="001741E0">
        <w:t>that is</w:t>
      </w:r>
      <w:r w:rsidRPr="00CD6A7E">
        <w:t>, when it is first assigned a value), it is associated (</w:t>
      </w:r>
      <w:r w:rsidR="001741E0">
        <w:t>that is</w:t>
      </w:r>
      <w:r w:rsidRPr="00CD6A7E">
        <w:t>, bound) to the namespace associated with the location where the assignment statement is made (</w:t>
      </w:r>
      <w:r w:rsidR="001741E0">
        <w:t>for example</w:t>
      </w:r>
      <w:r w:rsidRPr="00CD6A7E">
        <w:t>, in a function definition). The association of a variable to a specific namespace is elemental to how scoping is defined in Python.</w:t>
      </w:r>
    </w:p>
    <w:p w14:paraId="0D1512F0" w14:textId="77777777" w:rsidR="004C770C" w:rsidRPr="00CD6A7E" w:rsidRDefault="004C770C" w:rsidP="004C770C">
      <w:r w:rsidRPr="00CD6A7E">
        <w:lastRenderedPageBreak/>
        <w:t>Scoping allows for the definition of more than one variable with the same name to reference different objects. For example:</w:t>
      </w:r>
    </w:p>
    <w:p w14:paraId="7C843CFA" w14:textId="5E7F260C"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a</w:t>
      </w:r>
      <w:ins w:id="546" w:author="Stephen Michell" w:date="2019-07-16T10:17:00Z">
        <w:r w:rsidR="00845158">
          <w:rPr>
            <w:rFonts w:ascii="Courier New" w:eastAsia="Times New Roman" w:hAnsi="Courier New" w:cs="Courier New"/>
            <w:kern w:val="28"/>
          </w:rPr>
          <w:t>var</w:t>
        </w:r>
      </w:ins>
      <w:r w:rsidRPr="00CD6A7E">
        <w:rPr>
          <w:rFonts w:ascii="Courier New" w:eastAsia="Times New Roman" w:hAnsi="Courier New" w:cs="Courier New"/>
          <w:kern w:val="28"/>
        </w:rPr>
        <w:t xml:space="preserve"> = 1</w:t>
      </w:r>
    </w:p>
    <w:p w14:paraId="78244112"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def x():</w:t>
      </w:r>
    </w:p>
    <w:p w14:paraId="21E1524B" w14:textId="271BC604"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    a</w:t>
      </w:r>
      <w:ins w:id="547" w:author="Stephen Michell" w:date="2019-07-16T10:17:00Z">
        <w:r w:rsidR="00845158">
          <w:rPr>
            <w:rFonts w:ascii="Courier New" w:eastAsia="Times New Roman" w:hAnsi="Courier New" w:cs="Courier New"/>
            <w:kern w:val="28"/>
          </w:rPr>
          <w:t>var</w:t>
        </w:r>
      </w:ins>
      <w:r w:rsidRPr="00CD6A7E">
        <w:rPr>
          <w:rFonts w:ascii="Courier New" w:eastAsia="Times New Roman" w:hAnsi="Courier New" w:cs="Courier New"/>
          <w:kern w:val="28"/>
        </w:rPr>
        <w:t xml:space="preserve"> = 2</w:t>
      </w:r>
    </w:p>
    <w:p w14:paraId="5C1EB95F" w14:textId="2EC1A9C9"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    print(a</w:t>
      </w:r>
      <w:ins w:id="548" w:author="Stephen Michell" w:date="2019-07-16T10:17:00Z">
        <w:r w:rsidR="00845158">
          <w:rPr>
            <w:rFonts w:ascii="Courier New" w:eastAsia="Times New Roman" w:hAnsi="Courier New" w:cs="Courier New"/>
            <w:kern w:val="28"/>
          </w:rPr>
          <w:t>var</w:t>
        </w:r>
      </w:ins>
      <w:r w:rsidRPr="00CD6A7E">
        <w:rPr>
          <w:rFonts w:ascii="Courier New" w:eastAsia="Times New Roman" w:hAnsi="Courier New" w:cs="Courier New"/>
          <w:kern w:val="28"/>
        </w:rPr>
        <w:t>)#=&gt; 2</w:t>
      </w:r>
    </w:p>
    <w:p w14:paraId="21BA5F35" w14:textId="2280193F"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rPr>
      </w:pPr>
      <w:r w:rsidRPr="00CD6A7E">
        <w:rPr>
          <w:rFonts w:ascii="Courier New" w:eastAsia="Times New Roman" w:hAnsi="Courier New" w:cs="Courier New"/>
          <w:kern w:val="28"/>
        </w:rPr>
        <w:t>print(a</w:t>
      </w:r>
      <w:ins w:id="549" w:author="Stephen Michell" w:date="2019-07-16T10:17:00Z">
        <w:r w:rsidR="00845158">
          <w:rPr>
            <w:rFonts w:ascii="Courier New" w:eastAsia="Times New Roman" w:hAnsi="Courier New" w:cs="Courier New"/>
            <w:kern w:val="28"/>
          </w:rPr>
          <w:t>var</w:t>
        </w:r>
      </w:ins>
      <w:r w:rsidRPr="00CD6A7E">
        <w:rPr>
          <w:rFonts w:ascii="Courier New" w:eastAsia="Times New Roman" w:hAnsi="Courier New" w:cs="Courier New"/>
          <w:kern w:val="28"/>
        </w:rPr>
        <w:t>) #=&gt; 1</w:t>
      </w:r>
    </w:p>
    <w:p w14:paraId="05E34B1A" w14:textId="2B15E2D6" w:rsidR="004C770C" w:rsidRPr="00CD6A7E" w:rsidRDefault="004C770C" w:rsidP="004C770C">
      <w:r w:rsidRPr="00CD6A7E">
        <w:t>The</w:t>
      </w:r>
      <w:del w:id="550" w:author="Stephen Michell" w:date="2019-07-16T10:16:00Z">
        <w:r w:rsidRPr="00CD6A7E" w:rsidDel="00845158">
          <w:delText xml:space="preserve"> </w:delText>
        </w:r>
        <w:r w:rsidRPr="00CD6A7E" w:rsidDel="00845158">
          <w:rPr>
            <w:rFonts w:ascii="Courier New" w:hAnsi="Courier New" w:cs="Courier New"/>
            <w:kern w:val="28"/>
            <w:lang w:val="en-GB"/>
          </w:rPr>
          <w:delText>a</w:delText>
        </w:r>
      </w:del>
      <w:r w:rsidRPr="00CD6A7E">
        <w:t xml:space="preserve"> variable </w:t>
      </w:r>
      <w:ins w:id="551" w:author="Stephen Michell" w:date="2019-07-16T10:16:00Z">
        <w:r w:rsidR="00845158" w:rsidRPr="00CD6A7E">
          <w:rPr>
            <w:rFonts w:ascii="Courier New" w:hAnsi="Courier New" w:cs="Courier New"/>
            <w:kern w:val="28"/>
            <w:lang w:val="en-GB"/>
          </w:rPr>
          <w:t>a</w:t>
        </w:r>
      </w:ins>
      <w:ins w:id="552" w:author="Stephen Michell" w:date="2019-07-16T10:17:00Z">
        <w:r w:rsidR="00845158">
          <w:rPr>
            <w:rFonts w:ascii="Courier New" w:hAnsi="Courier New" w:cs="Courier New"/>
            <w:kern w:val="28"/>
            <w:lang w:val="en-GB"/>
          </w:rPr>
          <w:t>var</w:t>
        </w:r>
      </w:ins>
      <w:ins w:id="553" w:author="Stephen Michell" w:date="2019-07-16T10:16:00Z">
        <w:r w:rsidR="00845158" w:rsidRPr="00CD6A7E">
          <w:t xml:space="preserve"> </w:t>
        </w:r>
      </w:ins>
      <w:r w:rsidRPr="00CD6A7E">
        <w:t xml:space="preserve">within the function </w:t>
      </w:r>
      <w:r w:rsidRPr="00CD6A7E">
        <w:rPr>
          <w:rFonts w:ascii="Courier New" w:hAnsi="Courier New" w:cs="Courier New"/>
          <w:kern w:val="28"/>
          <w:lang w:val="en-GB"/>
        </w:rPr>
        <w:t>x</w:t>
      </w:r>
      <w:r w:rsidRPr="00CD6A7E">
        <w:t xml:space="preserve"> above is local to the function only – it is created when </w:t>
      </w:r>
      <w:r w:rsidRPr="00CD6A7E">
        <w:rPr>
          <w:rFonts w:ascii="Courier New" w:hAnsi="Courier New" w:cs="Courier New"/>
          <w:kern w:val="28"/>
          <w:lang w:val="en-GB"/>
        </w:rPr>
        <w:t>x</w:t>
      </w:r>
      <w:r w:rsidRPr="00CD6A7E">
        <w:t xml:space="preserve"> is called and disappears when control is returned to the calling program. If the function needed to update the outer variable named </w:t>
      </w:r>
      <w:r w:rsidRPr="00CD6A7E">
        <w:rPr>
          <w:rFonts w:ascii="Courier New" w:hAnsi="Courier New" w:cs="Courier New"/>
          <w:kern w:val="28"/>
          <w:lang w:val="en-GB"/>
        </w:rPr>
        <w:t>a</w:t>
      </w:r>
      <w:ins w:id="554" w:author="Stephen Michell" w:date="2019-07-16T10:19:00Z">
        <w:r w:rsidR="00845158">
          <w:rPr>
            <w:rFonts w:ascii="Courier New" w:hAnsi="Courier New" w:cs="Courier New"/>
            <w:kern w:val="28"/>
            <w:lang w:val="en-GB"/>
          </w:rPr>
          <w:t>var</w:t>
        </w:r>
      </w:ins>
      <w:r w:rsidRPr="00CD6A7E">
        <w:t xml:space="preserve"> then it would need to specify that </w:t>
      </w:r>
      <w:r w:rsidRPr="00CD6A7E">
        <w:rPr>
          <w:rFonts w:ascii="Courier New" w:hAnsi="Courier New" w:cs="Courier New"/>
          <w:kern w:val="28"/>
          <w:lang w:val="en-GB"/>
        </w:rPr>
        <w:t>a</w:t>
      </w:r>
      <w:ins w:id="555" w:author="Stephen Michell" w:date="2019-07-16T10:19:00Z">
        <w:r w:rsidR="00845158">
          <w:rPr>
            <w:rFonts w:ascii="Courier New" w:hAnsi="Courier New" w:cs="Courier New"/>
            <w:kern w:val="28"/>
            <w:lang w:val="en-GB"/>
          </w:rPr>
          <w:t>var</w:t>
        </w:r>
      </w:ins>
      <w:r w:rsidRPr="00CD6A7E">
        <w:t xml:space="preserve"> was a global before referencing it as in:</w:t>
      </w:r>
    </w:p>
    <w:p w14:paraId="7BC4C58F" w14:textId="5FBC35B5"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a</w:t>
      </w:r>
      <w:ins w:id="556" w:author="Stephen Michell" w:date="2019-07-16T10:18:00Z">
        <w:r w:rsidR="00845158">
          <w:rPr>
            <w:rFonts w:ascii="Courier New" w:eastAsia="Times New Roman" w:hAnsi="Courier New" w:cs="Courier New"/>
            <w:kern w:val="28"/>
          </w:rPr>
          <w:t>var</w:t>
        </w:r>
      </w:ins>
      <w:r w:rsidRPr="00CD6A7E">
        <w:rPr>
          <w:rFonts w:ascii="Courier New" w:eastAsia="Times New Roman" w:hAnsi="Courier New" w:cs="Courier New"/>
          <w:kern w:val="28"/>
        </w:rPr>
        <w:t xml:space="preserve"> = 1</w:t>
      </w:r>
    </w:p>
    <w:p w14:paraId="46DC0A17"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def x():</w:t>
      </w:r>
    </w:p>
    <w:p w14:paraId="027BFA0A" w14:textId="7BFFC61B"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    global a</w:t>
      </w:r>
      <w:ins w:id="557" w:author="Stephen Michell" w:date="2019-07-16T10:18:00Z">
        <w:r w:rsidR="00845158">
          <w:rPr>
            <w:rFonts w:ascii="Courier New" w:eastAsia="Times New Roman" w:hAnsi="Courier New" w:cs="Courier New"/>
            <w:kern w:val="28"/>
          </w:rPr>
          <w:t>var</w:t>
        </w:r>
      </w:ins>
    </w:p>
    <w:p w14:paraId="6933F166" w14:textId="572DD28E"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    a</w:t>
      </w:r>
      <w:ins w:id="558" w:author="Stephen Michell" w:date="2019-07-16T10:18:00Z">
        <w:r w:rsidR="00845158">
          <w:rPr>
            <w:rFonts w:ascii="Courier New" w:eastAsia="Times New Roman" w:hAnsi="Courier New" w:cs="Courier New"/>
            <w:kern w:val="28"/>
          </w:rPr>
          <w:t>var</w:t>
        </w:r>
      </w:ins>
      <w:r w:rsidRPr="00CD6A7E">
        <w:rPr>
          <w:rFonts w:ascii="Courier New" w:eastAsia="Times New Roman" w:hAnsi="Courier New" w:cs="Courier New"/>
          <w:kern w:val="28"/>
        </w:rPr>
        <w:t xml:space="preserve"> = 2</w:t>
      </w:r>
    </w:p>
    <w:p w14:paraId="08C0D6DD" w14:textId="4FA7D510"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    print(a</w:t>
      </w:r>
      <w:ins w:id="559" w:author="Stephen Michell" w:date="2019-07-16T10:18:00Z">
        <w:r w:rsidR="00845158">
          <w:rPr>
            <w:rFonts w:ascii="Courier New" w:eastAsia="Times New Roman" w:hAnsi="Courier New" w:cs="Courier New"/>
            <w:kern w:val="28"/>
          </w:rPr>
          <w:t>var</w:t>
        </w:r>
      </w:ins>
      <w:r w:rsidRPr="00CD6A7E">
        <w:rPr>
          <w:rFonts w:ascii="Courier New" w:eastAsia="Times New Roman" w:hAnsi="Courier New" w:cs="Courier New"/>
          <w:kern w:val="28"/>
        </w:rPr>
        <w:t>)#=&gt; 2</w:t>
      </w:r>
    </w:p>
    <w:p w14:paraId="68FF899D" w14:textId="0475BE2A"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lang w:val="en-GB"/>
        </w:rPr>
      </w:pPr>
      <w:r w:rsidRPr="00CD6A7E">
        <w:rPr>
          <w:rFonts w:ascii="Courier New" w:eastAsia="Times New Roman" w:hAnsi="Courier New" w:cs="Courier New"/>
          <w:kern w:val="28"/>
        </w:rPr>
        <w:t>print(a</w:t>
      </w:r>
      <w:ins w:id="560" w:author="Stephen Michell" w:date="2019-07-16T10:18:00Z">
        <w:r w:rsidR="00845158">
          <w:rPr>
            <w:rFonts w:ascii="Courier New" w:eastAsia="Times New Roman" w:hAnsi="Courier New" w:cs="Courier New"/>
            <w:kern w:val="28"/>
          </w:rPr>
          <w:t>var</w:t>
        </w:r>
      </w:ins>
      <w:r w:rsidRPr="00CD6A7E">
        <w:rPr>
          <w:rFonts w:ascii="Courier New" w:eastAsia="Times New Roman" w:hAnsi="Courier New" w:cs="Courier New"/>
          <w:kern w:val="28"/>
        </w:rPr>
        <w:t>) #=&gt; 2</w:t>
      </w:r>
    </w:p>
    <w:p w14:paraId="2E4F481E" w14:textId="79A8E76C" w:rsidR="004C770C" w:rsidRPr="00CD6A7E" w:rsidRDefault="004C770C" w:rsidP="004C770C">
      <w:r w:rsidRPr="00CD6A7E">
        <w:t xml:space="preserve">In the case above, the function is updating the variable </w:t>
      </w:r>
      <w:r w:rsidRPr="00CD6A7E">
        <w:rPr>
          <w:rFonts w:ascii="Courier New" w:hAnsi="Courier New" w:cs="Courier New"/>
          <w:kern w:val="28"/>
          <w:lang w:val="en-GB"/>
        </w:rPr>
        <w:t>a</w:t>
      </w:r>
      <w:ins w:id="561" w:author="Stephen Michell" w:date="2019-07-16T10:18:00Z">
        <w:r w:rsidR="00845158">
          <w:rPr>
            <w:rFonts w:ascii="Courier New" w:hAnsi="Courier New" w:cs="Courier New"/>
            <w:kern w:val="28"/>
            <w:lang w:val="en-GB"/>
          </w:rPr>
          <w:t>var</w:t>
        </w:r>
      </w:ins>
      <w:r w:rsidRPr="00CD6A7E">
        <w:t xml:space="preserve"> that is defined in the calling module. There is a subtle but important distinction on the locality versus global nature of variables: </w:t>
      </w:r>
      <w:r w:rsidRPr="00CD6A7E">
        <w:rPr>
          <w:i/>
        </w:rPr>
        <w:t>assignment</w:t>
      </w:r>
      <w:r w:rsidRPr="00CD6A7E">
        <w:t xml:space="preserve"> is always local unless </w:t>
      </w:r>
      <w:r w:rsidRPr="00CD6A7E">
        <w:rPr>
          <w:rFonts w:ascii="Courier New" w:hAnsi="Courier New" w:cs="Courier New"/>
          <w:kern w:val="28"/>
          <w:lang w:val="en-GB"/>
        </w:rPr>
        <w:t>global</w:t>
      </w:r>
      <w:r w:rsidRPr="00CD6A7E">
        <w:t xml:space="preserve"> is specified for the variable as in the example above where </w:t>
      </w:r>
      <w:r w:rsidRPr="00CD6A7E">
        <w:rPr>
          <w:rFonts w:ascii="Courier New" w:hAnsi="Courier New" w:cs="Courier New"/>
          <w:kern w:val="28"/>
          <w:lang w:val="en-GB"/>
        </w:rPr>
        <w:t>a</w:t>
      </w:r>
      <w:ins w:id="562" w:author="Stephen Michell" w:date="2019-07-16T10:18:00Z">
        <w:r w:rsidR="00845158">
          <w:rPr>
            <w:rFonts w:ascii="Courier New" w:hAnsi="Courier New" w:cs="Courier New"/>
            <w:kern w:val="28"/>
            <w:lang w:val="en-GB"/>
          </w:rPr>
          <w:t>var</w:t>
        </w:r>
      </w:ins>
      <w:r w:rsidRPr="00CD6A7E">
        <w:t xml:space="preserve"> is </w:t>
      </w:r>
      <w:r w:rsidRPr="00CD6A7E">
        <w:rPr>
          <w:i/>
        </w:rPr>
        <w:t>assigned</w:t>
      </w:r>
      <w:r w:rsidRPr="00CD6A7E">
        <w:t xml:space="preserve"> a value of </w:t>
      </w:r>
      <w:r w:rsidRPr="00CD6A7E">
        <w:rPr>
          <w:rFonts w:ascii="Courier New" w:hAnsi="Courier New" w:cs="Courier New"/>
          <w:kern w:val="28"/>
          <w:lang w:val="en-GB"/>
        </w:rPr>
        <w:t>2</w:t>
      </w:r>
      <w:r w:rsidRPr="00CD6A7E">
        <w:t xml:space="preserve">. If the function had instead simply </w:t>
      </w:r>
      <w:r w:rsidRPr="00CD6A7E">
        <w:rPr>
          <w:i/>
        </w:rPr>
        <w:t>referenced</w:t>
      </w:r>
      <w:r w:rsidRPr="00CD6A7E">
        <w:t xml:space="preserve"> </w:t>
      </w:r>
      <w:r w:rsidRPr="00CD6A7E">
        <w:rPr>
          <w:rFonts w:ascii="Courier New" w:hAnsi="Courier New" w:cs="Courier New"/>
          <w:kern w:val="28"/>
          <w:lang w:val="en-GB"/>
        </w:rPr>
        <w:t>a</w:t>
      </w:r>
      <w:ins w:id="563" w:author="Stephen Michell" w:date="2019-07-16T10:18:00Z">
        <w:r w:rsidR="00845158">
          <w:rPr>
            <w:rFonts w:ascii="Courier New" w:hAnsi="Courier New" w:cs="Courier New"/>
            <w:kern w:val="28"/>
            <w:lang w:val="en-GB"/>
          </w:rPr>
          <w:t>var</w:t>
        </w:r>
      </w:ins>
      <w:r w:rsidRPr="00CD6A7E">
        <w:t xml:space="preserve"> without assigning it a value, then it would reference the topmost variable </w:t>
      </w:r>
      <w:r w:rsidRPr="00CD6A7E">
        <w:rPr>
          <w:rFonts w:ascii="Courier New" w:hAnsi="Courier New" w:cs="Courier New"/>
          <w:kern w:val="28"/>
          <w:lang w:val="en-GB"/>
        </w:rPr>
        <w:t>a</w:t>
      </w:r>
      <w:ins w:id="564" w:author="Stephen Michell" w:date="2019-07-16T10:19:00Z">
        <w:r w:rsidR="00845158">
          <w:rPr>
            <w:rFonts w:ascii="Courier New" w:hAnsi="Courier New" w:cs="Courier New"/>
            <w:kern w:val="28"/>
            <w:lang w:val="en-GB"/>
          </w:rPr>
          <w:t>var</w:t>
        </w:r>
      </w:ins>
      <w:r w:rsidRPr="00CD6A7E">
        <w:t xml:space="preserve"> which, by definition, is always a global:</w:t>
      </w:r>
    </w:p>
    <w:p w14:paraId="328E78F2" w14:textId="2BDEB36B"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a</w:t>
      </w:r>
      <w:ins w:id="565" w:author="Stephen Michell" w:date="2019-07-16T10:19:00Z">
        <w:r w:rsidR="00845158">
          <w:rPr>
            <w:rFonts w:ascii="Courier New" w:eastAsia="Times New Roman" w:hAnsi="Courier New" w:cs="Courier New"/>
            <w:kern w:val="28"/>
          </w:rPr>
          <w:t>var</w:t>
        </w:r>
      </w:ins>
      <w:r w:rsidRPr="00CD6A7E">
        <w:rPr>
          <w:rFonts w:ascii="Courier New" w:eastAsia="Times New Roman" w:hAnsi="Courier New" w:cs="Courier New"/>
          <w:kern w:val="28"/>
        </w:rPr>
        <w:t xml:space="preserve"> = 1</w:t>
      </w:r>
    </w:p>
    <w:p w14:paraId="1EC2B1C9"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def x():</w:t>
      </w:r>
    </w:p>
    <w:p w14:paraId="2E2B25A4" w14:textId="57C3ABF5"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    print(a</w:t>
      </w:r>
      <w:ins w:id="566" w:author="Stephen Michell" w:date="2019-07-16T10:19:00Z">
        <w:r w:rsidR="00845158">
          <w:rPr>
            <w:rFonts w:ascii="Courier New" w:eastAsia="Times New Roman" w:hAnsi="Courier New" w:cs="Courier New"/>
            <w:kern w:val="28"/>
          </w:rPr>
          <w:t>var</w:t>
        </w:r>
      </w:ins>
      <w:r w:rsidRPr="00CD6A7E">
        <w:rPr>
          <w:rFonts w:ascii="Courier New" w:eastAsia="Times New Roman" w:hAnsi="Courier New" w:cs="Courier New"/>
          <w:kern w:val="28"/>
        </w:rPr>
        <w:t>)</w:t>
      </w:r>
    </w:p>
    <w:p w14:paraId="484FD234" w14:textId="77777777"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lang w:val="en-GB"/>
        </w:rPr>
      </w:pPr>
      <w:r w:rsidRPr="00CD6A7E">
        <w:rPr>
          <w:rFonts w:ascii="Courier New" w:eastAsia="Times New Roman" w:hAnsi="Courier New" w:cs="Courier New"/>
          <w:kern w:val="28"/>
        </w:rPr>
        <w:t>x() #=&gt; 1</w:t>
      </w:r>
    </w:p>
    <w:p w14:paraId="393FF5A0" w14:textId="77777777" w:rsidR="004C770C" w:rsidRPr="00CD6A7E" w:rsidRDefault="004C770C" w:rsidP="004C770C">
      <w:r w:rsidRPr="00CD6A7E">
        <w:t>The rule illustrated above is that attributes of modules (</w:t>
      </w:r>
      <w:r w:rsidR="00A0245B">
        <w:t>that is</w:t>
      </w:r>
      <w:r w:rsidRPr="00CD6A7E">
        <w:t>, variable, function, and class names) are global to the module meaning any function or class can reference them.</w:t>
      </w:r>
    </w:p>
    <w:p w14:paraId="65BEC1B5" w14:textId="77777777" w:rsidR="004C770C" w:rsidRPr="00CD6A7E" w:rsidRDefault="004C770C" w:rsidP="004C770C">
      <w:r w:rsidRPr="00CD6A7E">
        <w:t>Scoping rules cover other cases where an identically named variable name references different objects:</w:t>
      </w:r>
    </w:p>
    <w:p w14:paraId="621A1AA3" w14:textId="77777777" w:rsidR="004C770C" w:rsidRPr="007B6289" w:rsidRDefault="004C770C" w:rsidP="004C770C">
      <w:pPr>
        <w:pStyle w:val="Listenabsatz"/>
        <w:widowControl w:val="0"/>
        <w:numPr>
          <w:ilvl w:val="0"/>
          <w:numId w:val="351"/>
        </w:numPr>
        <w:suppressLineNumbers/>
        <w:overflowPunct w:val="0"/>
        <w:adjustRightInd w:val="0"/>
        <w:spacing w:after="120"/>
        <w:rPr>
          <w:rFonts w:ascii="Calibri" w:eastAsia="Times New Roman" w:hAnsi="Calibri"/>
        </w:rPr>
      </w:pPr>
      <w:r w:rsidRPr="007B6289">
        <w:rPr>
          <w:rFonts w:ascii="Calibri" w:eastAsia="Times New Roman" w:hAnsi="Calibri"/>
        </w:rPr>
        <w:t>A nested function’s variables are in the scope of the nested function only; and</w:t>
      </w:r>
    </w:p>
    <w:p w14:paraId="1E7CCFE9" w14:textId="77777777" w:rsidR="004C770C" w:rsidRPr="007B6289" w:rsidRDefault="004C770C" w:rsidP="004C770C">
      <w:pPr>
        <w:pStyle w:val="Listenabsatz"/>
        <w:widowControl w:val="0"/>
        <w:numPr>
          <w:ilvl w:val="0"/>
          <w:numId w:val="351"/>
        </w:numPr>
        <w:suppressLineNumbers/>
        <w:overflowPunct w:val="0"/>
        <w:adjustRightInd w:val="0"/>
        <w:spacing w:after="120"/>
        <w:rPr>
          <w:rFonts w:ascii="Calibri" w:eastAsia="Times New Roman" w:hAnsi="Calibri"/>
        </w:rPr>
      </w:pPr>
      <w:r w:rsidRPr="007B6289">
        <w:rPr>
          <w:rFonts w:ascii="Calibri" w:eastAsia="Times New Roman" w:hAnsi="Calibri"/>
        </w:rPr>
        <w:t xml:space="preserve">Variables defined in a module are in </w:t>
      </w:r>
      <w:r w:rsidRPr="007B6289">
        <w:rPr>
          <w:rFonts w:ascii="Calibri" w:eastAsia="Times New Roman" w:hAnsi="Calibri"/>
          <w:i/>
        </w:rPr>
        <w:t>global</w:t>
      </w:r>
      <w:r w:rsidRPr="007B6289">
        <w:rPr>
          <w:rFonts w:ascii="Calibri" w:eastAsia="Times New Roman" w:hAnsi="Calibri"/>
        </w:rPr>
        <w:t xml:space="preserve"> scope </w:t>
      </w:r>
      <w:r w:rsidRPr="00780FBA">
        <w:rPr>
          <w:rFonts w:eastAsiaTheme="majorEastAsia" w:cstheme="minorHAnsi"/>
          <w:kern w:val="28"/>
          <w:lang w:val="en-GB"/>
        </w:rPr>
        <w:t>which</w:t>
      </w:r>
      <w:r w:rsidRPr="00780FBA">
        <w:rPr>
          <w:rFonts w:ascii="Courier New" w:eastAsiaTheme="majorEastAsia" w:hAnsi="Courier New" w:cs="Courier New"/>
          <w:kern w:val="28"/>
          <w:lang w:val="en-GB"/>
        </w:rPr>
        <w:t xml:space="preserve"> </w:t>
      </w:r>
      <w:r w:rsidRPr="007B6289">
        <w:rPr>
          <w:rFonts w:ascii="Calibri" w:eastAsia="Times New Roman" w:hAnsi="Calibri"/>
          <w:lang w:val="en-GB"/>
        </w:rPr>
        <w:t xml:space="preserve">means they are scoped to the module only </w:t>
      </w:r>
      <w:r w:rsidRPr="007B6289">
        <w:rPr>
          <w:rFonts w:ascii="Calibri" w:eastAsia="Times New Roman" w:hAnsi="Calibri"/>
        </w:rPr>
        <w:t xml:space="preserve">and are therefore not visible within functions defined in that module (or any other function) unless explicitly identified as </w:t>
      </w:r>
      <w:r w:rsidRPr="00780FBA">
        <w:rPr>
          <w:rFonts w:ascii="Courier New" w:eastAsiaTheme="majorEastAsia" w:hAnsi="Courier New" w:cs="Courier New"/>
          <w:kern w:val="28"/>
        </w:rPr>
        <w:t>global</w:t>
      </w:r>
      <w:r w:rsidRPr="007B6289">
        <w:rPr>
          <w:rFonts w:ascii="Calibri" w:eastAsia="Times New Roman" w:hAnsi="Calibri"/>
        </w:rPr>
        <w:t xml:space="preserve"> at the start of the function.</w:t>
      </w:r>
    </w:p>
    <w:p w14:paraId="3540D850" w14:textId="77777777" w:rsidR="004C770C" w:rsidRPr="00CD6A7E" w:rsidRDefault="004C770C" w:rsidP="004C770C">
      <w:r w:rsidRPr="00CD6A7E">
        <w:t>Python has ways to bypass implicit scope rules:</w:t>
      </w:r>
    </w:p>
    <w:p w14:paraId="13B75785" w14:textId="77777777" w:rsidR="004C770C" w:rsidRPr="007B6289" w:rsidRDefault="004C770C" w:rsidP="004C770C">
      <w:pPr>
        <w:pStyle w:val="Listenabsatz"/>
        <w:widowControl w:val="0"/>
        <w:numPr>
          <w:ilvl w:val="0"/>
          <w:numId w:val="350"/>
        </w:numPr>
        <w:suppressLineNumbers/>
        <w:overflowPunct w:val="0"/>
        <w:adjustRightInd w:val="0"/>
        <w:spacing w:after="120"/>
        <w:rPr>
          <w:rFonts w:ascii="Calibri" w:eastAsia="Times New Roman" w:hAnsi="Calibri"/>
        </w:rPr>
      </w:pPr>
      <w:r w:rsidRPr="007B6289">
        <w:rPr>
          <w:rFonts w:ascii="Calibri" w:eastAsia="Times New Roman" w:hAnsi="Calibri"/>
        </w:rPr>
        <w:t xml:space="preserve">The </w:t>
      </w:r>
      <w:r w:rsidRPr="00780FBA">
        <w:rPr>
          <w:rFonts w:ascii="Courier New" w:eastAsiaTheme="majorEastAsia" w:hAnsi="Courier New" w:cs="Courier New"/>
          <w:kern w:val="28"/>
        </w:rPr>
        <w:t>global</w:t>
      </w:r>
      <w:r w:rsidRPr="007B6289">
        <w:rPr>
          <w:rFonts w:ascii="Calibri" w:eastAsia="Times New Roman" w:hAnsi="Calibri"/>
        </w:rPr>
        <w:t xml:space="preserve"> statement which allows an inner reference to an outer scoped variable(s); and </w:t>
      </w:r>
    </w:p>
    <w:p w14:paraId="7BA556B7" w14:textId="5BFA597B" w:rsidR="004C770C" w:rsidRPr="007B6289" w:rsidRDefault="004C770C" w:rsidP="004C770C">
      <w:pPr>
        <w:pStyle w:val="Listenabsatz"/>
        <w:widowControl w:val="0"/>
        <w:numPr>
          <w:ilvl w:val="0"/>
          <w:numId w:val="350"/>
        </w:numPr>
        <w:suppressLineNumbers/>
        <w:overflowPunct w:val="0"/>
        <w:adjustRightInd w:val="0"/>
        <w:spacing w:after="120"/>
        <w:rPr>
          <w:rFonts w:ascii="Calibri" w:eastAsia="Times New Roman" w:hAnsi="Calibri"/>
        </w:rPr>
      </w:pPr>
      <w:r w:rsidRPr="007B6289">
        <w:rPr>
          <w:rFonts w:ascii="Calibri" w:eastAsia="Times New Roman" w:hAnsi="Calibri"/>
        </w:rPr>
        <w:t xml:space="preserve">The </w:t>
      </w:r>
      <w:r w:rsidRPr="00780FBA">
        <w:rPr>
          <w:rFonts w:ascii="Courier New" w:eastAsiaTheme="majorEastAsia" w:hAnsi="Courier New" w:cs="Courier New"/>
          <w:kern w:val="28"/>
        </w:rPr>
        <w:t>nonlocal</w:t>
      </w:r>
      <w:r w:rsidRPr="007B6289">
        <w:rPr>
          <w:rFonts w:ascii="Calibri" w:eastAsia="Times New Roman" w:hAnsi="Calibri"/>
        </w:rPr>
        <w:t xml:space="preserve"> statement which allows a</w:t>
      </w:r>
      <w:ins w:id="567" w:author="Stephen Michell" w:date="2019-07-16T10:06:00Z">
        <w:r w:rsidR="003D7059">
          <w:rPr>
            <w:rFonts w:ascii="Calibri" w:eastAsia="Times New Roman" w:hAnsi="Calibri"/>
          </w:rPr>
          <w:t xml:space="preserve"> variable i</w:t>
        </w:r>
      </w:ins>
      <w:r w:rsidRPr="007B6289">
        <w:rPr>
          <w:rFonts w:ascii="Calibri" w:eastAsia="Times New Roman" w:hAnsi="Calibri"/>
        </w:rPr>
        <w:t>n</w:t>
      </w:r>
      <w:ins w:id="568" w:author="Stephen Michell" w:date="2019-07-16T10:06:00Z">
        <w:r w:rsidR="003D7059">
          <w:rPr>
            <w:rFonts w:ascii="Calibri" w:eastAsia="Times New Roman" w:hAnsi="Calibri"/>
          </w:rPr>
          <w:t xml:space="preserve"> an</w:t>
        </w:r>
      </w:ins>
      <w:r w:rsidRPr="007B6289">
        <w:rPr>
          <w:rFonts w:ascii="Calibri" w:eastAsia="Times New Roman" w:hAnsi="Calibri"/>
        </w:rPr>
        <w:t xml:space="preserve"> enclosing function definition to </w:t>
      </w:r>
      <w:ins w:id="569" w:author="Stephen Michell" w:date="2019-07-16T10:04:00Z">
        <w:r w:rsidR="003D7059">
          <w:rPr>
            <w:rFonts w:ascii="Calibri" w:eastAsia="Times New Roman" w:hAnsi="Calibri"/>
          </w:rPr>
          <w:t xml:space="preserve">be </w:t>
        </w:r>
      </w:ins>
      <w:r w:rsidRPr="007B6289">
        <w:rPr>
          <w:rFonts w:ascii="Calibri" w:eastAsia="Times New Roman" w:hAnsi="Calibri"/>
        </w:rPr>
        <w:t>reference</w:t>
      </w:r>
      <w:ins w:id="570" w:author="Stephen Michell" w:date="2019-07-16T10:04:00Z">
        <w:r w:rsidR="003D7059">
          <w:rPr>
            <w:rFonts w:ascii="Calibri" w:eastAsia="Times New Roman" w:hAnsi="Calibri"/>
          </w:rPr>
          <w:t>d</w:t>
        </w:r>
      </w:ins>
      <w:ins w:id="571" w:author="Stephen Michell" w:date="2019-07-16T10:05:00Z">
        <w:r w:rsidR="003D7059">
          <w:rPr>
            <w:rFonts w:ascii="Calibri" w:eastAsia="Times New Roman" w:hAnsi="Calibri"/>
          </w:rPr>
          <w:t xml:space="preserve"> from</w:t>
        </w:r>
      </w:ins>
      <w:del w:id="572" w:author="Stephen Michell" w:date="2019-07-16T10:05:00Z">
        <w:r w:rsidRPr="007B6289" w:rsidDel="003D7059">
          <w:rPr>
            <w:rFonts w:ascii="Calibri" w:eastAsia="Times New Roman" w:hAnsi="Calibri"/>
          </w:rPr>
          <w:delText xml:space="preserve"> </w:delText>
        </w:r>
      </w:del>
      <w:ins w:id="573" w:author="Stephen Michell" w:date="2019-07-16T10:04:00Z">
        <w:r w:rsidR="003D7059">
          <w:rPr>
            <w:rFonts w:ascii="Calibri" w:eastAsia="Times New Roman" w:hAnsi="Calibri"/>
          </w:rPr>
          <w:t xml:space="preserve"> </w:t>
        </w:r>
      </w:ins>
      <w:r w:rsidRPr="007B6289">
        <w:rPr>
          <w:rFonts w:ascii="Calibri" w:eastAsia="Times New Roman" w:hAnsi="Calibri"/>
        </w:rPr>
        <w:t>a nested function</w:t>
      </w:r>
      <w:ins w:id="574" w:author="Stephen Michell" w:date="2019-07-16T10:05:00Z">
        <w:r w:rsidR="003D7059">
          <w:rPr>
            <w:rFonts w:ascii="Calibri" w:eastAsia="Times New Roman" w:hAnsi="Calibri"/>
          </w:rPr>
          <w:t>.</w:t>
        </w:r>
      </w:ins>
      <w:del w:id="575" w:author="Stephen Michell" w:date="2019-07-16T10:05:00Z">
        <w:r w:rsidRPr="007B6289" w:rsidDel="003D7059">
          <w:rPr>
            <w:rFonts w:ascii="Calibri" w:eastAsia="Times New Roman" w:hAnsi="Calibri"/>
          </w:rPr>
          <w:delText>’s variable(s)</w:delText>
        </w:r>
      </w:del>
      <w:del w:id="576" w:author="Stephen Michell" w:date="2019-07-16T10:06:00Z">
        <w:r w:rsidRPr="007B6289" w:rsidDel="003D7059">
          <w:rPr>
            <w:rFonts w:ascii="Calibri" w:eastAsia="Times New Roman" w:hAnsi="Calibri"/>
          </w:rPr>
          <w:delText>.</w:delText>
        </w:r>
      </w:del>
    </w:p>
    <w:p w14:paraId="10FC9CAD" w14:textId="77777777" w:rsidR="004C770C" w:rsidRPr="00CD6A7E" w:rsidRDefault="004C770C" w:rsidP="004C770C">
      <w:r w:rsidRPr="00CD6A7E">
        <w:lastRenderedPageBreak/>
        <w:t>The concept of scoping makes it safer to code functions because the programmer is free to select any name in a function without worrying about accidentally selecting a name assigned to an outer scope which in turn could cause unwanted results. In Python, one must be explicit when intending to circumvent the intrinsic scoping of variable names. The downside is that identical variable names, which are totally unrelated, can appear in the same module which could lead to confusion and misuse unless scoping rules are well understood.</w:t>
      </w:r>
    </w:p>
    <w:p w14:paraId="1EA1D645" w14:textId="77777777" w:rsidR="00482351" w:rsidRDefault="00482351">
      <w:pPr>
        <w:rPr>
          <w:ins w:id="577" w:author="Sean McDonagh" w:date="2019-04-25T11:41:00Z"/>
        </w:rPr>
      </w:pPr>
      <w:ins w:id="578" w:author="Sean McDonagh" w:date="2019-04-25T11:41:00Z">
        <w:r>
          <w:br w:type="page"/>
        </w:r>
      </w:ins>
    </w:p>
    <w:p w14:paraId="4613456E" w14:textId="015E6DAA" w:rsidR="004C770C" w:rsidRPr="00CD6A7E" w:rsidRDefault="004C770C" w:rsidP="004C770C">
      <w:r w:rsidRPr="00CD6A7E">
        <w:lastRenderedPageBreak/>
        <w:t>Names can also be qualified to prevent confusion as to which variable is being referenced:</w:t>
      </w:r>
    </w:p>
    <w:p w14:paraId="6C5B69B8" w14:textId="4DC1848C"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a</w:t>
      </w:r>
      <w:ins w:id="579" w:author="Stephen Michell" w:date="2019-07-16T10:20:00Z">
        <w:r w:rsidR="00845158">
          <w:rPr>
            <w:rFonts w:ascii="Courier New" w:eastAsia="Times New Roman" w:hAnsi="Courier New" w:cs="Courier New"/>
            <w:kern w:val="28"/>
          </w:rPr>
          <w:t>var</w:t>
        </w:r>
      </w:ins>
      <w:r w:rsidRPr="00CD6A7E">
        <w:rPr>
          <w:rFonts w:ascii="Courier New" w:eastAsia="Times New Roman" w:hAnsi="Courier New" w:cs="Courier New"/>
          <w:kern w:val="28"/>
        </w:rPr>
        <w:t xml:space="preserve"> = 1</w:t>
      </w:r>
    </w:p>
    <w:p w14:paraId="09F3B31B"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class xyz():</w:t>
      </w:r>
    </w:p>
    <w:p w14:paraId="652ABEA4" w14:textId="18D3A333"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    a</w:t>
      </w:r>
      <w:ins w:id="580" w:author="Stephen Michell" w:date="2019-07-16T10:21:00Z">
        <w:r w:rsidR="00845158">
          <w:rPr>
            <w:rFonts w:ascii="Courier New" w:eastAsia="Times New Roman" w:hAnsi="Courier New" w:cs="Courier New"/>
            <w:kern w:val="28"/>
          </w:rPr>
          <w:t>var</w:t>
        </w:r>
      </w:ins>
      <w:r w:rsidRPr="00CD6A7E">
        <w:rPr>
          <w:rFonts w:ascii="Courier New" w:eastAsia="Times New Roman" w:hAnsi="Courier New" w:cs="Courier New"/>
          <w:kern w:val="28"/>
        </w:rPr>
        <w:t xml:space="preserve"> = 2</w:t>
      </w:r>
    </w:p>
    <w:p w14:paraId="33E07D62" w14:textId="423DE138"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    print(a</w:t>
      </w:r>
      <w:ins w:id="581" w:author="Stephen Michell" w:date="2019-07-16T10:20:00Z">
        <w:r w:rsidR="00845158">
          <w:rPr>
            <w:rFonts w:ascii="Courier New" w:eastAsia="Times New Roman" w:hAnsi="Courier New" w:cs="Courier New"/>
            <w:kern w:val="28"/>
          </w:rPr>
          <w:t>var</w:t>
        </w:r>
      </w:ins>
      <w:r w:rsidRPr="00CD6A7E">
        <w:rPr>
          <w:rFonts w:ascii="Courier New" w:eastAsia="Times New Roman" w:hAnsi="Courier New" w:cs="Courier New"/>
          <w:kern w:val="28"/>
        </w:rPr>
        <w:t>)#=&gt; 2</w:t>
      </w:r>
    </w:p>
    <w:p w14:paraId="4636F058" w14:textId="1DAD48CC"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rPr>
      </w:pPr>
      <w:r w:rsidRPr="00CD6A7E">
        <w:rPr>
          <w:rFonts w:ascii="Courier New" w:eastAsia="Times New Roman" w:hAnsi="Courier New" w:cs="Courier New"/>
          <w:kern w:val="28"/>
        </w:rPr>
        <w:t>print(xyz.a</w:t>
      </w:r>
      <w:ins w:id="582" w:author="Stephen Michell" w:date="2019-07-16T10:20:00Z">
        <w:r w:rsidR="00845158">
          <w:rPr>
            <w:rFonts w:ascii="Courier New" w:eastAsia="Times New Roman" w:hAnsi="Courier New" w:cs="Courier New"/>
            <w:kern w:val="28"/>
          </w:rPr>
          <w:t>var</w:t>
        </w:r>
      </w:ins>
      <w:r w:rsidRPr="00CD6A7E">
        <w:rPr>
          <w:rFonts w:ascii="Courier New" w:eastAsia="Times New Roman" w:hAnsi="Courier New" w:cs="Courier New"/>
          <w:kern w:val="28"/>
        </w:rPr>
        <w:t>, a</w:t>
      </w:r>
      <w:ins w:id="583" w:author="Stephen Michell" w:date="2019-07-16T10:20:00Z">
        <w:r w:rsidR="00845158">
          <w:rPr>
            <w:rFonts w:ascii="Courier New" w:eastAsia="Times New Roman" w:hAnsi="Courier New" w:cs="Courier New"/>
            <w:kern w:val="28"/>
          </w:rPr>
          <w:t>var</w:t>
        </w:r>
      </w:ins>
      <w:r w:rsidRPr="00CD6A7E">
        <w:rPr>
          <w:rFonts w:ascii="Courier New" w:eastAsia="Times New Roman" w:hAnsi="Courier New" w:cs="Courier New"/>
          <w:kern w:val="28"/>
        </w:rPr>
        <w:t>) #=&gt; 2 1</w:t>
      </w:r>
    </w:p>
    <w:p w14:paraId="44AF2E58" w14:textId="1698FFE9" w:rsidR="004C770C" w:rsidRPr="00CD6A7E" w:rsidRDefault="004C770C" w:rsidP="004C770C">
      <w:commentRangeStart w:id="584"/>
      <w:r w:rsidRPr="00CD6A7E">
        <w:t xml:space="preserve">The final </w:t>
      </w:r>
      <w:r w:rsidRPr="00CD6A7E">
        <w:rPr>
          <w:rFonts w:ascii="Courier New" w:hAnsi="Courier New" w:cs="Courier New"/>
          <w:kern w:val="28"/>
          <w:lang w:val="en-GB"/>
        </w:rPr>
        <w:t>print</w:t>
      </w:r>
      <w:r w:rsidRPr="00CD6A7E">
        <w:t xml:space="preserve"> function call above references the </w:t>
      </w:r>
      <w:r w:rsidRPr="00CD6A7E">
        <w:rPr>
          <w:rFonts w:ascii="Courier New" w:hAnsi="Courier New" w:cs="Courier New"/>
          <w:kern w:val="28"/>
          <w:lang w:val="en-GB"/>
        </w:rPr>
        <w:t>a</w:t>
      </w:r>
      <w:ins w:id="585" w:author="Stephen Michell" w:date="2019-07-16T10:28:00Z">
        <w:r w:rsidR="00D55990">
          <w:rPr>
            <w:rFonts w:ascii="Courier New" w:hAnsi="Courier New" w:cs="Courier New"/>
            <w:kern w:val="28"/>
            <w:lang w:val="en-GB"/>
          </w:rPr>
          <w:t>var</w:t>
        </w:r>
      </w:ins>
      <w:r w:rsidRPr="00CD6A7E">
        <w:t xml:space="preserve"> variable within the </w:t>
      </w:r>
      <w:r w:rsidRPr="00CD6A7E">
        <w:rPr>
          <w:rFonts w:ascii="Courier New" w:hAnsi="Courier New" w:cs="Courier New"/>
          <w:kern w:val="28"/>
          <w:lang w:val="en-GB"/>
        </w:rPr>
        <w:t>xyz</w:t>
      </w:r>
      <w:r w:rsidRPr="00CD6A7E">
        <w:t xml:space="preserve"> class and the global </w:t>
      </w:r>
      <w:r w:rsidRPr="00CD6A7E">
        <w:rPr>
          <w:rFonts w:ascii="Courier New" w:hAnsi="Courier New" w:cs="Courier New"/>
          <w:kern w:val="28"/>
          <w:lang w:val="en-GB"/>
        </w:rPr>
        <w:t>a</w:t>
      </w:r>
      <w:ins w:id="586" w:author="Stephen Michell" w:date="2019-07-16T10:20:00Z">
        <w:r w:rsidR="00845158">
          <w:rPr>
            <w:rFonts w:ascii="Courier New" w:hAnsi="Courier New" w:cs="Courier New"/>
            <w:kern w:val="28"/>
            <w:lang w:val="en-GB"/>
          </w:rPr>
          <w:t>var</w:t>
        </w:r>
      </w:ins>
      <w:r w:rsidRPr="00CD6A7E">
        <w:t xml:space="preserve">. </w:t>
      </w:r>
      <w:commentRangeEnd w:id="584"/>
      <w:r w:rsidR="00D55990">
        <w:rPr>
          <w:rStyle w:val="Kommentarzeichen"/>
        </w:rPr>
        <w:commentReference w:id="584"/>
      </w:r>
    </w:p>
    <w:p w14:paraId="0F91BFA9" w14:textId="558E0A4F" w:rsidR="004C770C" w:rsidRPr="00CD6A7E" w:rsidRDefault="001456BA" w:rsidP="009866F9">
      <w:pPr>
        <w:pStyle w:val="berschrift3"/>
        <w:rPr>
          <w:lang w:bidi="en-US"/>
        </w:rPr>
      </w:pPr>
      <w:r>
        <w:rPr>
          <w:lang w:bidi="en-US"/>
        </w:rPr>
        <w:t>6.2</w:t>
      </w:r>
      <w:r w:rsidR="00460588">
        <w:rPr>
          <w:lang w:bidi="en-US"/>
        </w:rPr>
        <w:t>0</w:t>
      </w:r>
      <w:r w:rsidR="004C770C">
        <w:rPr>
          <w:lang w:bidi="en-US"/>
        </w:rPr>
        <w:t>.2</w:t>
      </w:r>
      <w:r w:rsidR="00AD5842">
        <w:rPr>
          <w:lang w:bidi="en-US"/>
        </w:rPr>
        <w:t xml:space="preserve"> </w:t>
      </w:r>
      <w:r w:rsidR="004C770C" w:rsidRPr="00CD6A7E">
        <w:rPr>
          <w:lang w:bidi="en-US"/>
        </w:rPr>
        <w:t>Guidance to language users</w:t>
      </w:r>
    </w:p>
    <w:p w14:paraId="65727A21" w14:textId="77777777" w:rsidR="004C770C" w:rsidRPr="007B6289" w:rsidRDefault="004C770C" w:rsidP="004C770C">
      <w:pPr>
        <w:pStyle w:val="Listenabsatz"/>
        <w:widowControl w:val="0"/>
        <w:numPr>
          <w:ilvl w:val="0"/>
          <w:numId w:val="358"/>
        </w:numPr>
        <w:suppressLineNumbers/>
        <w:overflowPunct w:val="0"/>
        <w:adjustRightInd w:val="0"/>
        <w:spacing w:after="120"/>
        <w:rPr>
          <w:rFonts w:ascii="Calibri" w:eastAsia="Times New Roman" w:hAnsi="Calibri"/>
          <w:b/>
          <w:bCs/>
        </w:rPr>
      </w:pPr>
      <w:r w:rsidRPr="007B6289">
        <w:rPr>
          <w:rFonts w:ascii="Calibri" w:eastAsia="Times New Roman" w:hAnsi="Calibri"/>
        </w:rPr>
        <w:t xml:space="preserve">Do not use identical names unless </w:t>
      </w:r>
      <w:del w:id="587" w:author="Sean McDonagh" w:date="2019-04-25T11:42:00Z">
        <w:r w:rsidRPr="007B6289" w:rsidDel="00482351">
          <w:rPr>
            <w:rFonts w:ascii="Calibri" w:eastAsia="Times New Roman" w:hAnsi="Calibri"/>
          </w:rPr>
          <w:delText xml:space="preserve"> </w:delText>
        </w:r>
      </w:del>
      <w:r w:rsidRPr="007B6289">
        <w:rPr>
          <w:rFonts w:ascii="Calibri" w:eastAsia="Times New Roman" w:hAnsi="Calibri"/>
        </w:rPr>
        <w:t>necessary to reference the correct object;</w:t>
      </w:r>
    </w:p>
    <w:p w14:paraId="73C4259E" w14:textId="0A289287" w:rsidR="004C770C" w:rsidRPr="007B6289" w:rsidRDefault="004C770C" w:rsidP="004C770C">
      <w:pPr>
        <w:pStyle w:val="Listenabsatz"/>
        <w:widowControl w:val="0"/>
        <w:numPr>
          <w:ilvl w:val="0"/>
          <w:numId w:val="358"/>
        </w:numPr>
        <w:suppressLineNumbers/>
        <w:overflowPunct w:val="0"/>
        <w:adjustRightInd w:val="0"/>
        <w:spacing w:after="120"/>
        <w:rPr>
          <w:rFonts w:ascii="Calibri" w:eastAsia="Times New Roman" w:hAnsi="Calibri"/>
          <w:b/>
          <w:bCs/>
        </w:rPr>
      </w:pPr>
      <w:r w:rsidRPr="007B6289">
        <w:rPr>
          <w:rFonts w:ascii="Calibri" w:eastAsia="Times New Roman" w:hAnsi="Calibri"/>
        </w:rPr>
        <w:t xml:space="preserve">Avoid the use of the </w:t>
      </w:r>
      <w:r w:rsidRPr="00E423F0">
        <w:rPr>
          <w:rFonts w:ascii="Courier New" w:eastAsiaTheme="majorEastAsia" w:hAnsi="Courier New" w:cs="Courier New"/>
          <w:kern w:val="28"/>
        </w:rPr>
        <w:t>global</w:t>
      </w:r>
      <w:r w:rsidRPr="007B6289">
        <w:rPr>
          <w:rFonts w:ascii="Calibri" w:eastAsia="Times New Roman" w:hAnsi="Calibri"/>
        </w:rPr>
        <w:t xml:space="preserve"> and </w:t>
      </w:r>
      <w:r w:rsidRPr="00E423F0">
        <w:rPr>
          <w:rFonts w:ascii="Courier New" w:eastAsiaTheme="majorEastAsia" w:hAnsi="Courier New" w:cs="Courier New"/>
          <w:kern w:val="28"/>
        </w:rPr>
        <w:t>nonlocal</w:t>
      </w:r>
      <w:r w:rsidRPr="007B6289">
        <w:rPr>
          <w:rFonts w:ascii="Calibri" w:eastAsia="Times New Roman" w:hAnsi="Calibri"/>
        </w:rPr>
        <w:t xml:space="preserve"> specifications because they are generally a bad programming practice for reasons beyond the scope of this annex and because their bypassing of standard scoping rules make the code harder to understand; and</w:t>
      </w:r>
    </w:p>
    <w:p w14:paraId="46E4123D" w14:textId="77777777" w:rsidR="004C770C" w:rsidRPr="007B6289" w:rsidRDefault="004C770C" w:rsidP="004C770C">
      <w:pPr>
        <w:pStyle w:val="Listenabsatz"/>
        <w:widowControl w:val="0"/>
        <w:numPr>
          <w:ilvl w:val="0"/>
          <w:numId w:val="358"/>
        </w:numPr>
        <w:suppressLineNumbers/>
        <w:overflowPunct w:val="0"/>
        <w:adjustRightInd w:val="0"/>
        <w:spacing w:after="120"/>
        <w:rPr>
          <w:rFonts w:ascii="Calibri" w:eastAsia="Times New Roman" w:hAnsi="Calibri"/>
          <w:b/>
          <w:bCs/>
        </w:rPr>
      </w:pPr>
      <w:r w:rsidRPr="007B6289">
        <w:rPr>
          <w:rFonts w:ascii="Calibri" w:eastAsia="Times New Roman" w:hAnsi="Calibri"/>
        </w:rPr>
        <w:t>Use qualification when necessary to ensure that the correct variable is referenced.</w:t>
      </w:r>
    </w:p>
    <w:p w14:paraId="369C811B" w14:textId="0B91DEFE" w:rsidR="004C770C" w:rsidRPr="00CD6A7E" w:rsidRDefault="001456BA" w:rsidP="004C770C">
      <w:pPr>
        <w:pStyle w:val="berschrift2"/>
        <w:rPr>
          <w:lang w:bidi="en-US"/>
        </w:rPr>
      </w:pPr>
      <w:bookmarkStart w:id="588" w:name="_Toc310518176"/>
      <w:bookmarkStart w:id="589" w:name="_Ref357014663"/>
      <w:bookmarkStart w:id="590" w:name="_Ref420411458"/>
      <w:bookmarkStart w:id="591" w:name="_Ref420411546"/>
      <w:bookmarkStart w:id="592" w:name="_Toc7089391"/>
      <w:r>
        <w:rPr>
          <w:lang w:bidi="en-US"/>
        </w:rPr>
        <w:t>6.2</w:t>
      </w:r>
      <w:r w:rsidR="00460588">
        <w:rPr>
          <w:lang w:bidi="en-US"/>
        </w:rPr>
        <w:t>1</w:t>
      </w:r>
      <w:r w:rsidR="00AD5842">
        <w:rPr>
          <w:lang w:bidi="en-US"/>
        </w:rPr>
        <w:t xml:space="preserve"> </w:t>
      </w:r>
      <w:r w:rsidR="004C770C" w:rsidRPr="00CD6A7E">
        <w:rPr>
          <w:lang w:bidi="en-US"/>
        </w:rPr>
        <w:t>Namespace Issues [BJL]</w:t>
      </w:r>
      <w:bookmarkEnd w:id="588"/>
      <w:bookmarkEnd w:id="589"/>
      <w:bookmarkEnd w:id="590"/>
      <w:bookmarkEnd w:id="591"/>
      <w:bookmarkEnd w:id="592"/>
    </w:p>
    <w:p w14:paraId="2D11C592" w14:textId="7D4B2867" w:rsidR="004C770C" w:rsidRPr="00CD6A7E" w:rsidRDefault="001456BA" w:rsidP="009866F9">
      <w:pPr>
        <w:pStyle w:val="berschrift3"/>
        <w:rPr>
          <w:lang w:bidi="en-US"/>
        </w:rPr>
      </w:pPr>
      <w:r>
        <w:rPr>
          <w:lang w:bidi="en-US"/>
        </w:rPr>
        <w:t>6.2</w:t>
      </w:r>
      <w:r w:rsidR="00460588">
        <w:rPr>
          <w:lang w:bidi="en-US"/>
        </w:rPr>
        <w:t>1</w:t>
      </w:r>
      <w:r w:rsidR="004C770C">
        <w:rPr>
          <w:lang w:bidi="en-US"/>
        </w:rPr>
        <w:t>.1</w:t>
      </w:r>
      <w:r w:rsidR="00AD5842">
        <w:rPr>
          <w:lang w:bidi="en-US"/>
        </w:rPr>
        <w:t xml:space="preserve"> </w:t>
      </w:r>
      <w:r w:rsidR="004C770C" w:rsidRPr="00CD6A7E">
        <w:rPr>
          <w:lang w:bidi="en-US"/>
        </w:rPr>
        <w:t xml:space="preserve">Applicability to </w:t>
      </w:r>
      <w:commentRangeStart w:id="593"/>
      <w:r w:rsidR="004C770C" w:rsidRPr="00CD6A7E">
        <w:rPr>
          <w:lang w:bidi="en-US"/>
        </w:rPr>
        <w:t>language</w:t>
      </w:r>
      <w:commentRangeEnd w:id="593"/>
      <w:r w:rsidR="00D46D22">
        <w:rPr>
          <w:rStyle w:val="Kommentarzeichen"/>
          <w:rFonts w:asciiTheme="minorHAnsi" w:eastAsiaTheme="minorEastAsia" w:hAnsiTheme="minorHAnsi" w:cstheme="minorBidi"/>
          <w:b w:val="0"/>
          <w:bCs w:val="0"/>
        </w:rPr>
        <w:commentReference w:id="593"/>
      </w:r>
    </w:p>
    <w:p w14:paraId="4116B1FA" w14:textId="7EE59BBC" w:rsidR="00D55990" w:rsidRDefault="00F41A58" w:rsidP="004C770C">
      <w:pPr>
        <w:rPr>
          <w:ins w:id="594" w:author="Stephen Michell" w:date="2019-07-16T10:36:00Z"/>
        </w:rPr>
      </w:pPr>
      <w:ins w:id="595" w:author="Stephen Michell" w:date="2019-07-16T10:36:00Z">
        <w:r>
          <w:t>The vulnerability as described in TR 24772-1 clause 21 is appl</w:t>
        </w:r>
      </w:ins>
      <w:ins w:id="596" w:author="Stephen Michell" w:date="2019-07-16T10:37:00Z">
        <w:r>
          <w:t xml:space="preserve">icable to Python when </w:t>
        </w:r>
      </w:ins>
      <w:ins w:id="597" w:author="Stephen Michell" w:date="2019-07-16T10:38:00Z">
        <w:r>
          <w:t>modules are imported.</w:t>
        </w:r>
      </w:ins>
    </w:p>
    <w:p w14:paraId="1DD546EF" w14:textId="7EA2A812" w:rsidR="004C770C" w:rsidRPr="00CD6A7E" w:rsidRDefault="004C770C" w:rsidP="004C770C">
      <w:r w:rsidRPr="00CD6A7E">
        <w:t xml:space="preserve">Python has a hierarchy of namespaces which provides isolation to protect from name collisions, ways to explicitly reference down into a nested namespace, and a way to reference up to an encompassing namespace. Generally speaking, namespaces are very well isolated. For example, a program’s variables are maintained in a separate namespace from any of the functions or classes it defines or uses. The variables of modules, classes, or </w:t>
      </w:r>
      <w:commentRangeStart w:id="598"/>
      <w:r w:rsidRPr="00CD6A7E">
        <w:t>functions</w:t>
      </w:r>
      <w:commentRangeEnd w:id="598"/>
      <w:r w:rsidR="001C527D">
        <w:rPr>
          <w:rStyle w:val="Kommentarzeichen"/>
        </w:rPr>
        <w:commentReference w:id="598"/>
      </w:r>
      <w:r w:rsidRPr="00CD6A7E">
        <w:t xml:space="preserve"> are also maintained in their own protected namespaces. </w:t>
      </w:r>
    </w:p>
    <w:p w14:paraId="1A0F10F3" w14:textId="77777777" w:rsidR="004C770C" w:rsidRPr="00CD6A7E" w:rsidRDefault="004C770C" w:rsidP="004C770C">
      <w:r w:rsidRPr="00CD6A7E">
        <w:t>Accessing a namespace’s attribute (</w:t>
      </w:r>
      <w:r w:rsidR="00A0245B">
        <w:t>that is</w:t>
      </w:r>
      <w:r w:rsidRPr="00CD6A7E">
        <w:t>, a variable, function, or class name), is generally done in an explicit manner to make it clear to the reader (and Python) which attribute is being accessed:</w:t>
      </w:r>
    </w:p>
    <w:p w14:paraId="4F09F0C0"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n = Animal.num # fetches a class’ variable called num</w:t>
      </w:r>
    </w:p>
    <w:p w14:paraId="4B65D19D" w14:textId="77777777"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lang w:val="en-GB"/>
        </w:rPr>
      </w:pPr>
      <w:r w:rsidRPr="00CD6A7E">
        <w:rPr>
          <w:rFonts w:ascii="Courier New" w:eastAsia="Times New Roman" w:hAnsi="Courier New" w:cs="Courier New"/>
          <w:kern w:val="28"/>
        </w:rPr>
        <w:t>x = mymodule.y # fetches a module’s variable called y</w:t>
      </w:r>
    </w:p>
    <w:p w14:paraId="1C27420A" w14:textId="77777777" w:rsidR="004C770C" w:rsidRPr="00CD6A7E" w:rsidRDefault="004C770C" w:rsidP="004C770C">
      <w:pPr>
        <w:rPr>
          <w:rFonts w:cstheme="minorHAnsi"/>
        </w:rPr>
      </w:pPr>
      <w:r w:rsidRPr="00CD6A7E">
        <w:rPr>
          <w:rFonts w:cstheme="minorHAnsi"/>
          <w:lang w:bidi="en-US"/>
        </w:rPr>
        <w:t xml:space="preserve">The examples above exhibit qualification – there is no doubt where a variable is being fetched from. Qualification can also occur from an encompassed namespace up to the encompassing namespace using the </w:t>
      </w:r>
      <w:r w:rsidRPr="00CD6A7E">
        <w:rPr>
          <w:rFonts w:cstheme="minorHAnsi"/>
          <w:kern w:val="28"/>
          <w:lang w:val="en-GB"/>
        </w:rPr>
        <w:t>global</w:t>
      </w:r>
      <w:r w:rsidRPr="00CD6A7E">
        <w:rPr>
          <w:rFonts w:cstheme="minorHAnsi"/>
          <w:lang w:bidi="en-US"/>
        </w:rPr>
        <w:t xml:space="preserve"> statement:</w:t>
      </w:r>
    </w:p>
    <w:p w14:paraId="291D307B" w14:textId="77777777" w:rsidR="004C770C" w:rsidRPr="0069516F" w:rsidRDefault="004C770C" w:rsidP="004C770C">
      <w:pPr>
        <w:widowControl w:val="0"/>
        <w:suppressLineNumbers/>
        <w:overflowPunct w:val="0"/>
        <w:adjustRightInd w:val="0"/>
        <w:spacing w:after="0"/>
        <w:ind w:firstLine="720"/>
        <w:rPr>
          <w:rFonts w:ascii="Courier New" w:eastAsia="Times New Roman" w:hAnsi="Courier New" w:cs="Courier New"/>
          <w:kern w:val="28"/>
          <w:lang w:val="es-ES"/>
        </w:rPr>
      </w:pPr>
      <w:r w:rsidRPr="0069516F">
        <w:rPr>
          <w:rFonts w:ascii="Courier New" w:eastAsia="Times New Roman" w:hAnsi="Courier New" w:cs="Courier New"/>
          <w:kern w:val="28"/>
          <w:lang w:val="es-ES"/>
        </w:rPr>
        <w:t>def x():</w:t>
      </w:r>
    </w:p>
    <w:p w14:paraId="5FD9B706" w14:textId="77777777" w:rsidR="004C770C" w:rsidRPr="0069516F" w:rsidRDefault="004C770C" w:rsidP="004C770C">
      <w:pPr>
        <w:widowControl w:val="0"/>
        <w:suppressLineNumbers/>
        <w:overflowPunct w:val="0"/>
        <w:adjustRightInd w:val="0"/>
        <w:spacing w:after="0"/>
        <w:ind w:firstLine="720"/>
        <w:rPr>
          <w:rFonts w:ascii="Courier New" w:eastAsia="Times New Roman" w:hAnsi="Courier New" w:cs="Courier New"/>
          <w:kern w:val="28"/>
          <w:lang w:val="es-ES"/>
        </w:rPr>
      </w:pPr>
      <w:r w:rsidRPr="0069516F">
        <w:rPr>
          <w:rFonts w:ascii="Courier New" w:eastAsia="Times New Roman" w:hAnsi="Courier New" w:cs="Courier New"/>
          <w:kern w:val="28"/>
          <w:lang w:val="es-ES"/>
        </w:rPr>
        <w:t xml:space="preserve">    global y</w:t>
      </w:r>
    </w:p>
    <w:p w14:paraId="3E4F40F0" w14:textId="77777777" w:rsidR="004C770C" w:rsidRPr="0069516F" w:rsidRDefault="004C770C" w:rsidP="004C770C">
      <w:pPr>
        <w:widowControl w:val="0"/>
        <w:suppressLineNumbers/>
        <w:overflowPunct w:val="0"/>
        <w:adjustRightInd w:val="0"/>
        <w:spacing w:after="240"/>
        <w:ind w:firstLine="720"/>
        <w:rPr>
          <w:rFonts w:ascii="Courier New" w:eastAsia="Times New Roman" w:hAnsi="Courier New" w:cs="Courier New"/>
          <w:kern w:val="28"/>
          <w:lang w:val="es-ES"/>
        </w:rPr>
      </w:pPr>
      <w:r w:rsidRPr="0069516F">
        <w:rPr>
          <w:rFonts w:ascii="Courier New" w:eastAsia="Times New Roman" w:hAnsi="Courier New" w:cs="Courier New"/>
          <w:kern w:val="28"/>
          <w:lang w:val="es-ES"/>
        </w:rPr>
        <w:t xml:space="preserve">    y = 1</w:t>
      </w:r>
    </w:p>
    <w:p w14:paraId="017B1647" w14:textId="77777777" w:rsidR="004C770C" w:rsidRPr="007B6289" w:rsidRDefault="004C770C" w:rsidP="004C770C">
      <w:pPr>
        <w:autoSpaceDE w:val="0"/>
      </w:pPr>
      <w:r w:rsidRPr="00CD6A7E">
        <w:lastRenderedPageBreak/>
        <w:t xml:space="preserve">The example above uses an explicit </w:t>
      </w:r>
      <w:r w:rsidRPr="00CD6A7E">
        <w:rPr>
          <w:rFonts w:ascii="Courier New" w:hAnsi="Courier New" w:cs="Courier New"/>
          <w:kern w:val="28"/>
          <w:lang w:val="en-GB"/>
        </w:rPr>
        <w:t>global</w:t>
      </w:r>
      <w:r w:rsidRPr="00CD6A7E">
        <w:t xml:space="preserve"> statement which makes it clear that the variable </w:t>
      </w:r>
      <w:r w:rsidRPr="00CD6A7E">
        <w:rPr>
          <w:rFonts w:ascii="Courier New" w:hAnsi="Courier New" w:cs="Courier New"/>
          <w:kern w:val="28"/>
          <w:lang w:val="en-GB"/>
        </w:rPr>
        <w:t>y</w:t>
      </w:r>
      <w:r w:rsidRPr="00CD6A7E">
        <w:t xml:space="preserve"> is not local to the function </w:t>
      </w:r>
      <w:r w:rsidRPr="00CD6A7E">
        <w:rPr>
          <w:rFonts w:ascii="Courier New" w:hAnsi="Courier New" w:cs="Courier New"/>
          <w:kern w:val="28"/>
          <w:lang w:val="en-GB"/>
        </w:rPr>
        <w:t>x;</w:t>
      </w:r>
      <w:r w:rsidRPr="00CD6A7E">
        <w:t xml:space="preserve"> it assigns the value of </w:t>
      </w:r>
      <w:r w:rsidRPr="00CD6A7E">
        <w:rPr>
          <w:rFonts w:ascii="Courier New" w:hAnsi="Courier New" w:cs="Courier New"/>
          <w:kern w:val="28"/>
          <w:lang w:val="en-GB"/>
        </w:rPr>
        <w:t>1</w:t>
      </w:r>
      <w:r w:rsidRPr="00CD6A7E">
        <w:t xml:space="preserve"> to the variable </w:t>
      </w:r>
      <w:r w:rsidRPr="00CD6A7E">
        <w:rPr>
          <w:rFonts w:ascii="Courier New" w:hAnsi="Courier New" w:cs="Courier New"/>
          <w:kern w:val="28"/>
          <w:lang w:val="en-GB"/>
        </w:rPr>
        <w:t>y</w:t>
      </w:r>
      <w:r w:rsidRPr="00CD6A7E">
        <w:t xml:space="preserve"> in the encompassing module</w:t>
      </w:r>
      <w:r w:rsidRPr="00CD6A7E">
        <w:rPr>
          <w:rFonts w:ascii="ZWAdobeF" w:hAnsi="ZWAdobeF" w:cs="ZWAdobeF"/>
          <w:sz w:val="2"/>
          <w:szCs w:val="2"/>
        </w:rPr>
        <w:t>14F</w:t>
      </w:r>
      <w:r w:rsidRPr="00CD6A7E">
        <w:rPr>
          <w:position w:val="6"/>
          <w:sz w:val="16"/>
          <w:szCs w:val="16"/>
        </w:rPr>
        <w:footnoteReference w:id="1"/>
      </w:r>
      <w:r w:rsidRPr="00CD6A7E">
        <w:t>.</w:t>
      </w:r>
    </w:p>
    <w:p w14:paraId="6A124229" w14:textId="77777777" w:rsidR="004C770C" w:rsidRPr="00CD6A7E" w:rsidRDefault="004C770C" w:rsidP="004C770C">
      <w:r w:rsidRPr="00CD6A7E">
        <w:t xml:space="preserve">Python also has some subtle namespace issues that can cause unexpected results especially when using imports of modules. For example, assuming module </w:t>
      </w:r>
      <w:r w:rsidRPr="00CD6A7E">
        <w:rPr>
          <w:rFonts w:ascii="Courier New" w:hAnsi="Courier New" w:cs="Courier New"/>
          <w:kern w:val="28"/>
          <w:lang w:val="en-GB"/>
        </w:rPr>
        <w:t>a.py</w:t>
      </w:r>
      <w:r w:rsidRPr="00CD6A7E">
        <w:t xml:space="preserve"> contains:</w:t>
      </w:r>
    </w:p>
    <w:p w14:paraId="59810AB7" w14:textId="77777777"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rPr>
      </w:pPr>
      <w:r w:rsidRPr="00CD6A7E">
        <w:rPr>
          <w:rFonts w:ascii="Courier New" w:eastAsia="Times New Roman" w:hAnsi="Courier New" w:cs="Courier New"/>
          <w:kern w:val="28"/>
        </w:rPr>
        <w:t>a = 1</w:t>
      </w:r>
    </w:p>
    <w:p w14:paraId="46850265" w14:textId="77777777" w:rsidR="004C770C" w:rsidRPr="00CD6A7E" w:rsidRDefault="004C770C" w:rsidP="004C770C">
      <w:r w:rsidRPr="00CD6A7E">
        <w:t xml:space="preserve">And module </w:t>
      </w:r>
      <w:r w:rsidRPr="00CD6A7E">
        <w:rPr>
          <w:rFonts w:ascii="Courier New" w:hAnsi="Courier New" w:cs="Courier New"/>
          <w:kern w:val="28"/>
          <w:lang w:val="en-GB"/>
        </w:rPr>
        <w:t>b.py</w:t>
      </w:r>
      <w:r w:rsidRPr="00CD6A7E">
        <w:t xml:space="preserve"> contains:</w:t>
      </w:r>
    </w:p>
    <w:p w14:paraId="77B9B674" w14:textId="77777777"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rPr>
      </w:pPr>
      <w:r w:rsidRPr="00CD6A7E">
        <w:rPr>
          <w:rFonts w:ascii="Courier New" w:eastAsia="Times New Roman" w:hAnsi="Courier New" w:cs="Courier New"/>
          <w:kern w:val="28"/>
        </w:rPr>
        <w:t>b = 1</w:t>
      </w:r>
    </w:p>
    <w:p w14:paraId="2A997136" w14:textId="77777777" w:rsidR="004C770C" w:rsidRPr="00CD6A7E" w:rsidRDefault="004C770C" w:rsidP="004C770C">
      <w:r w:rsidRPr="00CD6A7E">
        <w:t xml:space="preserve">Executing the following code is not a problem since there is no variable name collision in the two modules (the </w:t>
      </w:r>
      <w:r w:rsidRPr="00CD6A7E">
        <w:rPr>
          <w:rFonts w:ascii="Courier New" w:hAnsi="Courier New" w:cs="Courier New"/>
          <w:kern w:val="28"/>
          <w:lang w:val="en-GB"/>
        </w:rPr>
        <w:t xml:space="preserve">from </w:t>
      </w:r>
      <w:r w:rsidRPr="00CD6A7E">
        <w:rPr>
          <w:rFonts w:ascii="Courier New" w:hAnsi="Courier New" w:cs="Courier New"/>
          <w:i/>
          <w:kern w:val="28"/>
          <w:lang w:val="en-GB"/>
        </w:rPr>
        <w:t>modulename</w:t>
      </w:r>
      <w:r w:rsidRPr="00CD6A7E">
        <w:rPr>
          <w:rFonts w:ascii="Courier New" w:hAnsi="Courier New" w:cs="Courier New"/>
          <w:kern w:val="28"/>
          <w:lang w:val="en-GB"/>
        </w:rPr>
        <w:t xml:space="preserve"> import</w:t>
      </w:r>
      <w:r w:rsidRPr="00CD6A7E">
        <w:t xml:space="preserve"> * statement brings all of the attributes of the named module into the local namespace):</w:t>
      </w:r>
    </w:p>
    <w:p w14:paraId="5B98DBD7"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from a import *</w:t>
      </w:r>
    </w:p>
    <w:p w14:paraId="12369BED"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print(a) #=&gt; 1</w:t>
      </w:r>
    </w:p>
    <w:p w14:paraId="54089E40"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from b import *</w:t>
      </w:r>
    </w:p>
    <w:p w14:paraId="69ABDE34" w14:textId="77777777"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rPr>
      </w:pPr>
      <w:r w:rsidRPr="00CD6A7E">
        <w:rPr>
          <w:rFonts w:ascii="Courier New" w:eastAsia="Times New Roman" w:hAnsi="Courier New" w:cs="Courier New"/>
          <w:kern w:val="28"/>
        </w:rPr>
        <w:t>print(b) #=&gt; 1</w:t>
      </w:r>
    </w:p>
    <w:p w14:paraId="017872BF" w14:textId="77777777" w:rsidR="004C770C" w:rsidRPr="00CD6A7E" w:rsidRDefault="004C770C" w:rsidP="004C770C">
      <w:r w:rsidRPr="00CD6A7E">
        <w:t xml:space="preserve">Later on the author of the </w:t>
      </w:r>
      <w:r w:rsidRPr="00CD6A7E">
        <w:rPr>
          <w:rFonts w:ascii="Courier New" w:hAnsi="Courier New" w:cs="Courier New"/>
          <w:kern w:val="28"/>
          <w:lang w:val="en-GB"/>
        </w:rPr>
        <w:t>b</w:t>
      </w:r>
      <w:r w:rsidRPr="00CD6A7E">
        <w:t xml:space="preserve"> module adds a variable named </w:t>
      </w:r>
      <w:r w:rsidRPr="00CD6A7E">
        <w:rPr>
          <w:rFonts w:ascii="Courier New" w:hAnsi="Courier New" w:cs="Courier New"/>
          <w:kern w:val="28"/>
          <w:lang w:val="en-GB"/>
        </w:rPr>
        <w:t xml:space="preserve">a </w:t>
      </w:r>
      <w:r w:rsidRPr="00CD6A7E">
        <w:t xml:space="preserve">and assigns it a value of </w:t>
      </w:r>
      <w:r w:rsidRPr="00CD6A7E">
        <w:rPr>
          <w:rFonts w:ascii="Courier New" w:hAnsi="Courier New" w:cs="Courier New"/>
          <w:kern w:val="28"/>
          <w:lang w:val="en-GB"/>
        </w:rPr>
        <w:t xml:space="preserve">2. </w:t>
      </w:r>
      <w:r w:rsidR="004C173A">
        <w:rPr>
          <w:rFonts w:ascii="Courier New" w:hAnsi="Courier New" w:cs="Courier New"/>
          <w:kern w:val="28"/>
          <w:lang w:val="en-GB"/>
        </w:rPr>
        <w:t>b</w:t>
      </w:r>
      <w:r w:rsidRPr="00CD6A7E">
        <w:rPr>
          <w:rFonts w:ascii="Courier New" w:hAnsi="Courier New" w:cs="Courier New"/>
          <w:kern w:val="28"/>
          <w:lang w:val="en-GB"/>
        </w:rPr>
        <w:t xml:space="preserve">.py </w:t>
      </w:r>
      <w:r w:rsidRPr="00CD6A7E">
        <w:t>now contains:</w:t>
      </w:r>
    </w:p>
    <w:p w14:paraId="04D6B48D"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b = 1</w:t>
      </w:r>
    </w:p>
    <w:p w14:paraId="3BD92A50" w14:textId="77777777"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rPr>
      </w:pPr>
      <w:r w:rsidRPr="00CD6A7E">
        <w:rPr>
          <w:rFonts w:ascii="Courier New" w:eastAsia="Times New Roman" w:hAnsi="Courier New" w:cs="Courier New"/>
          <w:kern w:val="28"/>
        </w:rPr>
        <w:t>a = 2 # new assignment</w:t>
      </w:r>
    </w:p>
    <w:p w14:paraId="15392108" w14:textId="77777777" w:rsidR="004C770C" w:rsidRPr="00CD6A7E" w:rsidRDefault="004C770C" w:rsidP="004C770C">
      <w:pPr>
        <w:widowControl w:val="0"/>
        <w:suppressLineNumbers/>
        <w:overflowPunct w:val="0"/>
        <w:adjustRightInd w:val="0"/>
        <w:spacing w:after="240"/>
        <w:rPr>
          <w:rFonts w:ascii="Courier New" w:eastAsia="Times New Roman" w:hAnsi="Courier New" w:cs="Courier New"/>
          <w:kern w:val="28"/>
        </w:rPr>
      </w:pPr>
      <w:r w:rsidRPr="00CD6A7E">
        <w:rPr>
          <w:rFonts w:ascii="Calibri" w:eastAsia="Times New Roman" w:hAnsi="Calibri" w:cs="Calibri"/>
          <w:kern w:val="28"/>
        </w:rPr>
        <w:t xml:space="preserve">The programmer of module </w:t>
      </w:r>
      <w:r w:rsidRPr="00CD6A7E">
        <w:rPr>
          <w:rFonts w:ascii="Courier New" w:eastAsia="Times New Roman" w:hAnsi="Courier New" w:cs="Courier New"/>
          <w:kern w:val="28"/>
        </w:rPr>
        <w:t>b.py</w:t>
      </w:r>
      <w:r w:rsidRPr="00CD6A7E">
        <w:rPr>
          <w:rFonts w:ascii="Calibri" w:eastAsia="Times New Roman" w:hAnsi="Calibri" w:cs="Calibri"/>
          <w:kern w:val="28"/>
        </w:rPr>
        <w:t xml:space="preserve"> may have no knowledge of the </w:t>
      </w:r>
      <w:r w:rsidRPr="00CD6A7E">
        <w:rPr>
          <w:rFonts w:ascii="Courier New" w:eastAsia="Times New Roman" w:hAnsi="Courier New" w:cs="Courier New"/>
          <w:kern w:val="28"/>
        </w:rPr>
        <w:t>a</w:t>
      </w:r>
      <w:r w:rsidRPr="00CD6A7E">
        <w:rPr>
          <w:rFonts w:ascii="Calibri" w:eastAsia="Times New Roman" w:hAnsi="Calibri" w:cs="Calibri"/>
          <w:kern w:val="28"/>
        </w:rPr>
        <w:t xml:space="preserve"> module and may not consider that a program would import both </w:t>
      </w:r>
      <w:r w:rsidRPr="00CD6A7E">
        <w:rPr>
          <w:rFonts w:ascii="Courier New" w:eastAsia="Times New Roman" w:hAnsi="Courier New" w:cs="Courier New"/>
          <w:kern w:val="28"/>
        </w:rPr>
        <w:t>a</w:t>
      </w:r>
      <w:r w:rsidRPr="00CD6A7E">
        <w:rPr>
          <w:rFonts w:ascii="Calibri" w:eastAsia="Times New Roman" w:hAnsi="Calibri" w:cs="Calibri"/>
          <w:kern w:val="28"/>
        </w:rPr>
        <w:t xml:space="preserve"> and </w:t>
      </w:r>
      <w:r w:rsidRPr="00CD6A7E">
        <w:rPr>
          <w:rFonts w:ascii="Courier New" w:eastAsia="Times New Roman" w:hAnsi="Courier New" w:cs="Courier New"/>
          <w:kern w:val="28"/>
        </w:rPr>
        <w:t>b</w:t>
      </w:r>
      <w:r w:rsidRPr="00CD6A7E">
        <w:rPr>
          <w:rFonts w:ascii="Calibri" w:eastAsia="Times New Roman" w:hAnsi="Calibri" w:cs="Calibri"/>
          <w:kern w:val="28"/>
        </w:rPr>
        <w:t>. The importing program, with no changes, is run again:</w:t>
      </w:r>
    </w:p>
    <w:p w14:paraId="4BB4DB97"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from a import *</w:t>
      </w:r>
    </w:p>
    <w:p w14:paraId="745905B8"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print(a) #=&gt; 1</w:t>
      </w:r>
    </w:p>
    <w:p w14:paraId="163D6A31"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from b import *</w:t>
      </w:r>
    </w:p>
    <w:p w14:paraId="4D1FA780" w14:textId="77777777"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rPr>
      </w:pPr>
      <w:r w:rsidRPr="00CD6A7E">
        <w:rPr>
          <w:rFonts w:ascii="Courier New" w:eastAsia="Times New Roman" w:hAnsi="Courier New" w:cs="Courier New"/>
          <w:kern w:val="28"/>
        </w:rPr>
        <w:t>print(a) #=&gt; 2</w:t>
      </w:r>
    </w:p>
    <w:p w14:paraId="5269C133" w14:textId="77777777" w:rsidR="004C770C" w:rsidRPr="00CD6A7E" w:rsidRDefault="004C770C" w:rsidP="004C770C">
      <w:r w:rsidRPr="00CD6A7E">
        <w:t xml:space="preserve">The results are now different because the importing program is susceptible to unintended consequences due to changes in variable assignments made in two unrelated modules as well as the sequence in which they were imported. Also note that the </w:t>
      </w:r>
      <w:r w:rsidRPr="00CD6A7E">
        <w:rPr>
          <w:rFonts w:ascii="Courier New" w:hAnsi="Courier New" w:cs="Courier New"/>
          <w:kern w:val="28"/>
          <w:lang w:val="en-GB"/>
        </w:rPr>
        <w:t xml:space="preserve">from </w:t>
      </w:r>
      <w:r w:rsidRPr="00CD6A7E">
        <w:rPr>
          <w:rFonts w:ascii="Courier New" w:hAnsi="Courier New" w:cs="Courier New"/>
          <w:i/>
          <w:kern w:val="28"/>
          <w:lang w:val="en-GB"/>
        </w:rPr>
        <w:t>modulename</w:t>
      </w:r>
      <w:r w:rsidRPr="00CD6A7E">
        <w:rPr>
          <w:rFonts w:ascii="Courier New" w:hAnsi="Courier New" w:cs="Courier New"/>
          <w:kern w:val="28"/>
          <w:lang w:val="en-GB"/>
        </w:rPr>
        <w:t xml:space="preserve"> import *</w:t>
      </w:r>
      <w:r w:rsidRPr="00CD6A7E">
        <w:t xml:space="preserve"> statement brings all of the modules attributes into the importing code which can silently overlay like-named variables, functions, and classes.</w:t>
      </w:r>
    </w:p>
    <w:p w14:paraId="3E25AA5A" w14:textId="77777777" w:rsidR="004C770C" w:rsidRPr="00CD6A7E" w:rsidRDefault="004C770C" w:rsidP="004C770C">
      <w:r w:rsidRPr="00CD6A7E">
        <w:t xml:space="preserve">A common misunderstanding of the Python language is that Python detects local names (a local name is a name that lives within a </w:t>
      </w:r>
      <w:r>
        <w:t xml:space="preserve">class or function’s namespace) </w:t>
      </w:r>
      <w:r w:rsidRPr="00CD6A7E">
        <w:rPr>
          <w:i/>
        </w:rPr>
        <w:t>statically</w:t>
      </w:r>
      <w:r w:rsidRPr="00CD6A7E">
        <w:t xml:space="preserve"> by looking for one or more assignments to a name within the class/function. If one or more assignments are found then the name is noted as being local to that class/function. This can be confusing because if only </w:t>
      </w:r>
      <w:r w:rsidRPr="00CD6A7E">
        <w:rPr>
          <w:i/>
        </w:rPr>
        <w:t>references</w:t>
      </w:r>
      <w:r w:rsidRPr="00CD6A7E">
        <w:t xml:space="preserve"> to a name are found then the name is referencing </w:t>
      </w:r>
      <w:r w:rsidRPr="00CD6A7E">
        <w:lastRenderedPageBreak/>
        <w:t>a global object so the only way to know if a reference is local or global, barring an explicit global statement, is to examine the entire function definition looking for an assignment. This runs counter to Python’s goal of Explicit is Better Than Implicit (EIBTI):</w:t>
      </w:r>
    </w:p>
    <w:p w14:paraId="46051CF4"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a = 1</w:t>
      </w:r>
    </w:p>
    <w:p w14:paraId="4D34A9D0"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def f():</w:t>
      </w:r>
    </w:p>
    <w:p w14:paraId="78635CFC"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ab/>
        <w:t>print(a)</w:t>
      </w:r>
    </w:p>
    <w:p w14:paraId="16F33A3E"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ab/>
        <w:t>a = 2</w:t>
      </w:r>
    </w:p>
    <w:p w14:paraId="0C0E1865" w14:textId="77777777" w:rsidR="004C770C" w:rsidRPr="00CD6A7E" w:rsidRDefault="004C770C" w:rsidP="004C770C">
      <w:pPr>
        <w:widowControl w:val="0"/>
        <w:suppressLineNumbers/>
        <w:overflowPunct w:val="0"/>
        <w:adjustRightInd w:val="0"/>
        <w:spacing w:after="0"/>
        <w:ind w:left="720"/>
        <w:rPr>
          <w:rFonts w:ascii="Courier New" w:eastAsia="Times New Roman" w:hAnsi="Courier New" w:cs="Courier New"/>
          <w:kern w:val="28"/>
        </w:rPr>
      </w:pPr>
      <w:r w:rsidRPr="00CD6A7E">
        <w:rPr>
          <w:rFonts w:ascii="Courier New" w:eastAsia="Times New Roman" w:hAnsi="Courier New" w:cs="Courier New"/>
          <w:kern w:val="28"/>
        </w:rPr>
        <w:t>f() #=&gt; UnboundLocalError: local variable 'a' referenced before</w:t>
      </w:r>
    </w:p>
    <w:p w14:paraId="13CA9331" w14:textId="77777777" w:rsidR="004C770C" w:rsidRPr="00CD6A7E" w:rsidRDefault="004C770C" w:rsidP="004C770C">
      <w:pPr>
        <w:widowControl w:val="0"/>
        <w:suppressLineNumbers/>
        <w:overflowPunct w:val="0"/>
        <w:adjustRightInd w:val="0"/>
        <w:spacing w:after="0"/>
        <w:ind w:left="720"/>
        <w:rPr>
          <w:rFonts w:ascii="Courier New" w:eastAsia="Times New Roman" w:hAnsi="Courier New" w:cs="Courier New"/>
          <w:kern w:val="28"/>
        </w:rPr>
      </w:pPr>
      <w:r w:rsidRPr="00CD6A7E">
        <w:rPr>
          <w:rFonts w:ascii="Courier New" w:eastAsia="Times New Roman" w:hAnsi="Courier New" w:cs="Courier New"/>
          <w:kern w:val="28"/>
        </w:rPr>
        <w:t xml:space="preserve">        assignment</w:t>
      </w:r>
    </w:p>
    <w:p w14:paraId="5D7D70A0"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now with the assignment commented out</w:t>
      </w:r>
    </w:p>
    <w:p w14:paraId="3056A250"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a = 1</w:t>
      </w:r>
    </w:p>
    <w:p w14:paraId="069D9807"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def f():</w:t>
      </w:r>
    </w:p>
    <w:p w14:paraId="66DE0A86"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ab/>
        <w:t>print(a)#=&gt; 1</w:t>
      </w:r>
    </w:p>
    <w:p w14:paraId="6F46A98B"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ab/>
        <w:t>#a = 2</w:t>
      </w:r>
    </w:p>
    <w:p w14:paraId="04E324CC"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Assuming a new session:</w:t>
      </w:r>
    </w:p>
    <w:p w14:paraId="19075DC9"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a = 1</w:t>
      </w:r>
    </w:p>
    <w:p w14:paraId="4AA599EC"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def f():</w:t>
      </w:r>
    </w:p>
    <w:p w14:paraId="4E0ECB86"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    global a</w:t>
      </w:r>
    </w:p>
    <w:p w14:paraId="28A2B6E3"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    a = 2</w:t>
      </w:r>
    </w:p>
    <w:p w14:paraId="054EE8D4"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f() </w:t>
      </w:r>
    </w:p>
    <w:p w14:paraId="3F46AFA2" w14:textId="77777777"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rPr>
      </w:pPr>
      <w:r w:rsidRPr="00CD6A7E">
        <w:rPr>
          <w:rFonts w:ascii="Courier New" w:eastAsia="Times New Roman" w:hAnsi="Courier New" w:cs="Courier New"/>
          <w:kern w:val="28"/>
        </w:rPr>
        <w:t>print(a)#=&gt; 2</w:t>
      </w:r>
    </w:p>
    <w:p w14:paraId="15CCB08C" w14:textId="46E551DE" w:rsidR="004C770C" w:rsidRPr="00CD6A7E" w:rsidRDefault="004C770C" w:rsidP="004C770C">
      <w:r w:rsidRPr="00CD6A7E">
        <w:t xml:space="preserve">Note that the rules for determining the locality of a name applies to the assignment operator </w:t>
      </w:r>
      <w:r w:rsidRPr="00CD6A7E">
        <w:rPr>
          <w:rFonts w:ascii="Courier New" w:hAnsi="Courier New" w:cs="Courier New"/>
          <w:kern w:val="28"/>
          <w:lang w:val="en-GB"/>
        </w:rPr>
        <w:t>=</w:t>
      </w:r>
      <w:r w:rsidRPr="00CD6A7E">
        <w:t xml:space="preserve"> as above, but also to all other kinds of assignments which includes module names in an </w:t>
      </w:r>
      <w:r w:rsidRPr="00CD6A7E">
        <w:rPr>
          <w:rFonts w:ascii="Courier New" w:hAnsi="Courier New" w:cs="Courier New"/>
          <w:kern w:val="28"/>
          <w:lang w:val="en-GB"/>
        </w:rPr>
        <w:t>import</w:t>
      </w:r>
      <w:r w:rsidRPr="00CD6A7E">
        <w:t xml:space="preserve"> statement, function and class names, and the arguments declared for them. </w:t>
      </w:r>
      <w:del w:id="599" w:author="Sean McDonagh" w:date="2019-04-25T11:43:00Z">
        <w:r w:rsidDel="00482351">
          <w:delText xml:space="preserve"> </w:delText>
        </w:r>
      </w:del>
      <w:r>
        <w:t>See</w:t>
      </w:r>
      <w:r w:rsidR="0069516F">
        <w:t xml:space="preserve"> subclause</w:t>
      </w:r>
      <w:r>
        <w:t xml:space="preserve"> </w:t>
      </w:r>
      <w:r w:rsidR="00EA3DAB" w:rsidRPr="0071177D">
        <w:rPr>
          <w:rStyle w:val="hyperChar"/>
          <w:rFonts w:eastAsiaTheme="minorEastAsia"/>
        </w:rPr>
        <w:fldChar w:fldCharType="begin"/>
      </w:r>
      <w:r w:rsidR="00EA3DAB" w:rsidRPr="0071177D">
        <w:rPr>
          <w:rStyle w:val="hyperChar"/>
          <w:rFonts w:eastAsiaTheme="minorEastAsia"/>
        </w:rPr>
        <w:instrText xml:space="preserve"> REF _Ref357014706 \h </w:instrText>
      </w:r>
      <w:r w:rsidR="00EA3DAB">
        <w:rPr>
          <w:rStyle w:val="hyperChar"/>
          <w:rFonts w:eastAsiaTheme="minorEastAsia"/>
        </w:rPr>
        <w:instrText xml:space="preserve"> \* MERGEFORMAT </w:instrText>
      </w:r>
      <w:r w:rsidR="00EA3DAB" w:rsidRPr="0071177D">
        <w:rPr>
          <w:rStyle w:val="hyperChar"/>
          <w:rFonts w:eastAsiaTheme="minorEastAsia"/>
        </w:rPr>
      </w:r>
      <w:r w:rsidR="00EA3DAB" w:rsidRPr="0071177D">
        <w:rPr>
          <w:rStyle w:val="hyperChar"/>
          <w:rFonts w:eastAsiaTheme="minorEastAsia"/>
        </w:rPr>
        <w:fldChar w:fldCharType="separate"/>
      </w:r>
      <w:ins w:id="600" w:author="Sean McDonagh" w:date="2019-04-25T12:55:00Z">
        <w:r w:rsidR="00DE5F8F" w:rsidRPr="008F5A32">
          <w:rPr>
            <w:rStyle w:val="hyperChar"/>
            <w:rFonts w:eastAsiaTheme="minorEastAsia"/>
          </w:rPr>
          <w:t>6.19 Unused Variable [YZS]</w:t>
        </w:r>
      </w:ins>
      <w:del w:id="601" w:author="Sean McDonagh" w:date="2019-04-25T12:55:00Z">
        <w:r w:rsidR="0048220B" w:rsidRPr="0048220B" w:rsidDel="00DE5F8F">
          <w:rPr>
            <w:rStyle w:val="hyperChar"/>
            <w:rFonts w:eastAsiaTheme="minorEastAsia"/>
          </w:rPr>
          <w:delText>6.19 Unused Variable [YZS]</w:delText>
        </w:r>
      </w:del>
      <w:r w:rsidR="00EA3DAB" w:rsidRPr="0071177D">
        <w:rPr>
          <w:rStyle w:val="hyperChar"/>
          <w:rFonts w:eastAsiaTheme="minorEastAsia"/>
        </w:rPr>
        <w:fldChar w:fldCharType="end"/>
      </w:r>
      <w:r>
        <w:t xml:space="preserve"> </w:t>
      </w:r>
      <w:r w:rsidRPr="00CD6A7E">
        <w:t>for more detail on this.</w:t>
      </w:r>
    </w:p>
    <w:p w14:paraId="689DA467" w14:textId="77777777" w:rsidR="004C770C" w:rsidRPr="00CD6A7E" w:rsidRDefault="004C770C" w:rsidP="004C770C">
      <w:r w:rsidRPr="00CD6A7E">
        <w:t>Name resolution follows a simple Local, Enclosing, Global, Built-ins (LEGB) sequence:</w:t>
      </w:r>
    </w:p>
    <w:p w14:paraId="02B8F071" w14:textId="77777777" w:rsidR="004C770C" w:rsidRPr="007B6289" w:rsidRDefault="004C770C" w:rsidP="004C770C">
      <w:pPr>
        <w:pStyle w:val="Listenabsatz"/>
        <w:widowControl w:val="0"/>
        <w:numPr>
          <w:ilvl w:val="0"/>
          <w:numId w:val="359"/>
        </w:numPr>
        <w:suppressLineNumbers/>
        <w:overflowPunct w:val="0"/>
        <w:adjustRightInd w:val="0"/>
        <w:spacing w:after="120"/>
        <w:rPr>
          <w:rFonts w:ascii="Calibri" w:eastAsia="Times New Roman" w:hAnsi="Calibri"/>
        </w:rPr>
      </w:pPr>
      <w:r w:rsidRPr="007B6289">
        <w:rPr>
          <w:rFonts w:ascii="Calibri" w:eastAsia="Times New Roman" w:hAnsi="Calibri"/>
        </w:rPr>
        <w:t xml:space="preserve">First the local namespace is searched; </w:t>
      </w:r>
    </w:p>
    <w:p w14:paraId="0BECDD8B" w14:textId="77777777" w:rsidR="004C770C" w:rsidRPr="007B6289" w:rsidRDefault="004C770C" w:rsidP="004C770C">
      <w:pPr>
        <w:pStyle w:val="Listenabsatz"/>
        <w:widowControl w:val="0"/>
        <w:numPr>
          <w:ilvl w:val="0"/>
          <w:numId w:val="359"/>
        </w:numPr>
        <w:suppressLineNumbers/>
        <w:overflowPunct w:val="0"/>
        <w:adjustRightInd w:val="0"/>
        <w:spacing w:after="120"/>
        <w:rPr>
          <w:rFonts w:ascii="Calibri" w:eastAsia="Times New Roman" w:hAnsi="Calibri"/>
        </w:rPr>
      </w:pPr>
      <w:r w:rsidRPr="007B6289">
        <w:rPr>
          <w:rFonts w:ascii="Calibri" w:eastAsia="Times New Roman" w:hAnsi="Calibri"/>
        </w:rPr>
        <w:t>Then the enclosing namespace (</w:t>
      </w:r>
      <w:r w:rsidR="00A0245B">
        <w:rPr>
          <w:rFonts w:ascii="Calibri" w:eastAsia="Times New Roman" w:hAnsi="Calibri"/>
        </w:rPr>
        <w:t>that is,</w:t>
      </w:r>
      <w:r w:rsidRPr="007B6289">
        <w:rPr>
          <w:rFonts w:ascii="Calibri" w:eastAsia="Times New Roman" w:hAnsi="Calibri"/>
        </w:rPr>
        <w:t xml:space="preserve"> a </w:t>
      </w:r>
      <w:r w:rsidRPr="00CD25CF">
        <w:rPr>
          <w:rFonts w:ascii="Courier New" w:eastAsiaTheme="majorEastAsia" w:hAnsi="Courier New" w:cs="Courier New"/>
          <w:kern w:val="28"/>
        </w:rPr>
        <w:t>def</w:t>
      </w:r>
      <w:r w:rsidRPr="007B6289">
        <w:rPr>
          <w:rFonts w:ascii="Calibri" w:eastAsia="Times New Roman" w:hAnsi="Calibri"/>
        </w:rPr>
        <w:t xml:space="preserve"> or </w:t>
      </w:r>
      <w:r w:rsidRPr="00CD25CF">
        <w:rPr>
          <w:rFonts w:ascii="Courier New" w:eastAsiaTheme="majorEastAsia" w:hAnsi="Courier New" w:cs="Courier New"/>
          <w:kern w:val="28"/>
        </w:rPr>
        <w:t>lambda (</w:t>
      </w:r>
      <w:r w:rsidRPr="007B6289">
        <w:rPr>
          <w:rFonts w:ascii="Calibri" w:eastAsia="Times New Roman" w:hAnsi="Calibri"/>
          <w:lang w:val="en-GB"/>
        </w:rPr>
        <w:t xml:space="preserve">A </w:t>
      </w:r>
      <w:r w:rsidRPr="00CD25CF">
        <w:rPr>
          <w:rFonts w:ascii="Courier New" w:eastAsiaTheme="majorEastAsia" w:hAnsi="Courier New" w:cs="Courier New"/>
          <w:kern w:val="28"/>
          <w:lang w:val="en-GB"/>
        </w:rPr>
        <w:t>lambda</w:t>
      </w:r>
      <w:r w:rsidRPr="007B6289">
        <w:rPr>
          <w:rFonts w:ascii="Calibri" w:eastAsia="Times New Roman" w:hAnsi="Calibri"/>
          <w:lang w:val="en-GB"/>
        </w:rPr>
        <w:t xml:space="preserve"> is a single expression function definition))</w:t>
      </w:r>
      <w:r w:rsidRPr="007B6289">
        <w:rPr>
          <w:rFonts w:ascii="Calibri" w:eastAsia="Times New Roman" w:hAnsi="Calibri"/>
        </w:rPr>
        <w:t xml:space="preserve">; </w:t>
      </w:r>
    </w:p>
    <w:p w14:paraId="18FBE3B5" w14:textId="77777777" w:rsidR="004C770C" w:rsidRPr="007B6289" w:rsidRDefault="004C770C" w:rsidP="004C770C">
      <w:pPr>
        <w:pStyle w:val="Listenabsatz"/>
        <w:widowControl w:val="0"/>
        <w:numPr>
          <w:ilvl w:val="0"/>
          <w:numId w:val="359"/>
        </w:numPr>
        <w:suppressLineNumbers/>
        <w:overflowPunct w:val="0"/>
        <w:adjustRightInd w:val="0"/>
        <w:spacing w:after="120"/>
        <w:rPr>
          <w:rFonts w:ascii="Calibri" w:eastAsia="Times New Roman" w:hAnsi="Calibri"/>
        </w:rPr>
      </w:pPr>
      <w:r w:rsidRPr="007B6289">
        <w:rPr>
          <w:rFonts w:ascii="Calibri" w:eastAsia="Times New Roman" w:hAnsi="Calibri"/>
        </w:rPr>
        <w:t>Then the global namespace; and</w:t>
      </w:r>
    </w:p>
    <w:p w14:paraId="125B68CB" w14:textId="3EBFF14C" w:rsidR="004C770C" w:rsidRDefault="004C770C" w:rsidP="004C770C">
      <w:pPr>
        <w:pStyle w:val="Listenabsatz"/>
        <w:widowControl w:val="0"/>
        <w:numPr>
          <w:ilvl w:val="0"/>
          <w:numId w:val="359"/>
        </w:numPr>
        <w:suppressLineNumbers/>
        <w:overflowPunct w:val="0"/>
        <w:adjustRightInd w:val="0"/>
        <w:spacing w:after="120"/>
        <w:rPr>
          <w:ins w:id="602" w:author="Sean McDonagh" w:date="2019-05-30T09:55:00Z"/>
          <w:rFonts w:ascii="Calibri" w:eastAsia="Times New Roman" w:hAnsi="Calibri"/>
        </w:rPr>
      </w:pPr>
      <w:r w:rsidRPr="007B6289">
        <w:rPr>
          <w:rFonts w:ascii="Calibri" w:eastAsia="Times New Roman" w:hAnsi="Calibri"/>
        </w:rPr>
        <w:t>Lastly the built-in’s namespace.</w:t>
      </w:r>
    </w:p>
    <w:p w14:paraId="6498C128" w14:textId="732D699C" w:rsidR="00627EA5" w:rsidRPr="008F5A32" w:rsidRDefault="00627EA5" w:rsidP="008F5A32">
      <w:pPr>
        <w:widowControl w:val="0"/>
        <w:suppressLineNumbers/>
        <w:overflowPunct w:val="0"/>
        <w:adjustRightInd w:val="0"/>
        <w:spacing w:after="120"/>
        <w:rPr>
          <w:rFonts w:ascii="Calibri" w:eastAsia="Times New Roman" w:hAnsi="Calibri"/>
        </w:rPr>
      </w:pPr>
      <w:ins w:id="603" w:author="Sean McDonagh" w:date="2019-05-30T09:55:00Z">
        <w:r>
          <w:rPr>
            <w:rFonts w:ascii="Calibri" w:eastAsia="Times New Roman" w:hAnsi="Calibri"/>
          </w:rPr>
          <w:t>Python v3.3 introduced types.prepare</w:t>
        </w:r>
      </w:ins>
      <w:ins w:id="604" w:author="Sean McDonagh" w:date="2019-05-30T09:56:00Z">
        <w:r>
          <w:rPr>
            <w:rFonts w:ascii="Calibri" w:eastAsia="Times New Roman" w:hAnsi="Calibri"/>
          </w:rPr>
          <w:t xml:space="preserve">_class() which </w:t>
        </w:r>
        <w:r w:rsidR="00A70817">
          <w:rPr>
            <w:rFonts w:ascii="Calibri" w:eastAsia="Times New Roman" w:hAnsi="Calibri"/>
          </w:rPr>
          <w:t>give</w:t>
        </w:r>
      </w:ins>
      <w:ins w:id="605" w:author="Sean McDonagh" w:date="2019-05-30T09:57:00Z">
        <w:r w:rsidR="00272909">
          <w:rPr>
            <w:rFonts w:ascii="Calibri" w:eastAsia="Times New Roman" w:hAnsi="Calibri"/>
          </w:rPr>
          <w:t>s</w:t>
        </w:r>
      </w:ins>
      <w:ins w:id="606" w:author="Sean McDonagh" w:date="2019-05-30T09:56:00Z">
        <w:r w:rsidR="00A70817">
          <w:rPr>
            <w:rFonts w:ascii="Calibri" w:eastAsia="Times New Roman" w:hAnsi="Calibri"/>
          </w:rPr>
          <w:t xml:space="preserve"> more control over how classes and metacla</w:t>
        </w:r>
      </w:ins>
      <w:ins w:id="607" w:author="Sean McDonagh" w:date="2019-05-30T09:57:00Z">
        <w:r w:rsidR="00A70817">
          <w:rPr>
            <w:rFonts w:ascii="Calibri" w:eastAsia="Times New Roman" w:hAnsi="Calibri"/>
          </w:rPr>
          <w:t xml:space="preserve">sses are created. </w:t>
        </w:r>
      </w:ins>
      <w:ins w:id="608" w:author="Sean McDonagh" w:date="2019-05-30T10:00:00Z">
        <w:r w:rsidR="00737041">
          <w:rPr>
            <w:rFonts w:ascii="Calibri" w:eastAsia="Times New Roman" w:hAnsi="Calibri"/>
          </w:rPr>
          <w:t xml:space="preserve">The __prepare__ function </w:t>
        </w:r>
      </w:ins>
      <w:ins w:id="609" w:author="Sean McDonagh" w:date="2019-05-30T10:01:00Z">
        <w:r w:rsidR="00737041">
          <w:rPr>
            <w:rFonts w:ascii="Calibri" w:eastAsia="Times New Roman" w:hAnsi="Calibri"/>
          </w:rPr>
          <w:t xml:space="preserve">can be called prior to the </w:t>
        </w:r>
      </w:ins>
      <w:ins w:id="610" w:author="Sean McDonagh" w:date="2019-05-30T10:03:00Z">
        <w:r w:rsidR="00737041">
          <w:rPr>
            <w:rFonts w:ascii="Calibri" w:eastAsia="Times New Roman" w:hAnsi="Calibri"/>
          </w:rPr>
          <w:t xml:space="preserve">creation of </w:t>
        </w:r>
      </w:ins>
      <w:ins w:id="611" w:author="Sean McDonagh" w:date="2019-05-30T10:04:00Z">
        <w:r w:rsidR="00737041">
          <w:rPr>
            <w:rFonts w:ascii="Calibri" w:eastAsia="Times New Roman" w:hAnsi="Calibri"/>
          </w:rPr>
          <w:t>a</w:t>
        </w:r>
      </w:ins>
      <w:ins w:id="612" w:author="Sean McDonagh" w:date="2019-05-30T10:03:00Z">
        <w:r w:rsidR="00737041">
          <w:rPr>
            <w:rFonts w:ascii="Calibri" w:eastAsia="Times New Roman" w:hAnsi="Calibri"/>
          </w:rPr>
          <w:t xml:space="preserve"> </w:t>
        </w:r>
      </w:ins>
      <w:ins w:id="613" w:author="Sean McDonagh" w:date="2019-05-30T10:02:00Z">
        <w:r w:rsidR="00737041">
          <w:rPr>
            <w:rFonts w:ascii="Calibri" w:eastAsia="Times New Roman" w:hAnsi="Calibri"/>
          </w:rPr>
          <w:t>metaclass</w:t>
        </w:r>
      </w:ins>
      <w:ins w:id="614" w:author="Sean McDonagh" w:date="2019-05-30T10:03:00Z">
        <w:r w:rsidR="00737041">
          <w:rPr>
            <w:rFonts w:ascii="Calibri" w:eastAsia="Times New Roman" w:hAnsi="Calibri"/>
          </w:rPr>
          <w:t xml:space="preserve"> instance </w:t>
        </w:r>
      </w:ins>
      <w:ins w:id="615" w:author="Sean McDonagh" w:date="2019-05-30T10:06:00Z">
        <w:r w:rsidR="00737041">
          <w:rPr>
            <w:rFonts w:ascii="Calibri" w:eastAsia="Times New Roman" w:hAnsi="Calibri"/>
          </w:rPr>
          <w:t xml:space="preserve">giving complete control over how the </w:t>
        </w:r>
      </w:ins>
      <w:ins w:id="616" w:author="Sean McDonagh" w:date="2019-05-30T10:08:00Z">
        <w:r w:rsidR="009351D0">
          <w:rPr>
            <w:rFonts w:ascii="Calibri" w:eastAsia="Times New Roman" w:hAnsi="Calibri"/>
          </w:rPr>
          <w:t xml:space="preserve">class </w:t>
        </w:r>
      </w:ins>
      <w:ins w:id="617" w:author="Sean McDonagh" w:date="2019-05-30T10:12:00Z">
        <w:r w:rsidR="009351D0">
          <w:rPr>
            <w:rFonts w:ascii="Calibri" w:eastAsia="Times New Roman" w:hAnsi="Calibri"/>
          </w:rPr>
          <w:t>declarations</w:t>
        </w:r>
      </w:ins>
      <w:ins w:id="618" w:author="Sean McDonagh" w:date="2019-05-30T10:14:00Z">
        <w:r w:rsidR="0029635B">
          <w:rPr>
            <w:rFonts w:ascii="Calibri" w:eastAsia="Times New Roman" w:hAnsi="Calibri"/>
          </w:rPr>
          <w:t xml:space="preserve"> are</w:t>
        </w:r>
      </w:ins>
      <w:ins w:id="619" w:author="Sean McDonagh" w:date="2019-05-30T10:12:00Z">
        <w:r w:rsidR="009351D0">
          <w:rPr>
            <w:rFonts w:ascii="Calibri" w:eastAsia="Times New Roman" w:hAnsi="Calibri"/>
          </w:rPr>
          <w:t xml:space="preserve"> </w:t>
        </w:r>
      </w:ins>
      <w:ins w:id="620" w:author="Sean McDonagh" w:date="2019-05-30T10:08:00Z">
        <w:r w:rsidR="009351D0">
          <w:rPr>
            <w:rFonts w:ascii="Calibri" w:eastAsia="Times New Roman" w:hAnsi="Calibri"/>
          </w:rPr>
          <w:t>ordered.</w:t>
        </w:r>
      </w:ins>
      <w:ins w:id="621" w:author="Sean McDonagh" w:date="2019-05-30T10:09:00Z">
        <w:r w:rsidR="009351D0">
          <w:rPr>
            <w:rFonts w:ascii="Calibri" w:eastAsia="Times New Roman" w:hAnsi="Calibri"/>
          </w:rPr>
          <w:t xml:space="preserve"> It also allows symbols to be to be inserted into the </w:t>
        </w:r>
      </w:ins>
      <w:ins w:id="622" w:author="Sean McDonagh" w:date="2019-05-30T10:18:00Z">
        <w:r w:rsidR="003B17DF">
          <w:rPr>
            <w:rFonts w:ascii="Calibri" w:eastAsia="Times New Roman" w:hAnsi="Calibri"/>
          </w:rPr>
          <w:t xml:space="preserve">class </w:t>
        </w:r>
      </w:ins>
      <w:ins w:id="623" w:author="Sean McDonagh" w:date="2019-05-30T10:09:00Z">
        <w:r w:rsidR="009351D0">
          <w:rPr>
            <w:rFonts w:ascii="Calibri" w:eastAsia="Times New Roman" w:hAnsi="Calibri"/>
          </w:rPr>
          <w:t>namespace</w:t>
        </w:r>
      </w:ins>
      <w:ins w:id="624" w:author="Sean McDonagh" w:date="2019-05-30T10:17:00Z">
        <w:r w:rsidR="005A2F29">
          <w:rPr>
            <w:rFonts w:ascii="Calibri" w:eastAsia="Times New Roman" w:hAnsi="Calibri"/>
          </w:rPr>
          <w:t xml:space="preserve"> which can be used elsewhere in the class</w:t>
        </w:r>
      </w:ins>
      <w:ins w:id="625" w:author="Sean McDonagh" w:date="2019-05-30T10:16:00Z">
        <w:r w:rsidR="005A2F29">
          <w:rPr>
            <w:rFonts w:ascii="Calibri" w:eastAsia="Times New Roman" w:hAnsi="Calibri"/>
          </w:rPr>
          <w:t xml:space="preserve">, but these are only visible </w:t>
        </w:r>
      </w:ins>
      <w:ins w:id="626" w:author="Sean McDonagh" w:date="2019-05-30T10:17:00Z">
        <w:r w:rsidR="005A2F29">
          <w:rPr>
            <w:rFonts w:ascii="Calibri" w:eastAsia="Times New Roman" w:hAnsi="Calibri"/>
          </w:rPr>
          <w:t>during class construction</w:t>
        </w:r>
      </w:ins>
      <w:ins w:id="627" w:author="Sean McDonagh" w:date="2019-05-30T10:13:00Z">
        <w:r w:rsidR="009351D0">
          <w:rPr>
            <w:rFonts w:ascii="Calibri" w:eastAsia="Times New Roman" w:hAnsi="Calibri"/>
          </w:rPr>
          <w:t>.</w:t>
        </w:r>
      </w:ins>
    </w:p>
    <w:p w14:paraId="57CFFA5D" w14:textId="776EAEA8" w:rsidR="004C770C" w:rsidRPr="00CD6A7E" w:rsidRDefault="001456BA" w:rsidP="009866F9">
      <w:pPr>
        <w:pStyle w:val="berschrift3"/>
        <w:rPr>
          <w:lang w:bidi="en-US"/>
        </w:rPr>
      </w:pPr>
      <w:r>
        <w:rPr>
          <w:lang w:bidi="en-US"/>
        </w:rPr>
        <w:t>6.2</w:t>
      </w:r>
      <w:r w:rsidR="00460588">
        <w:rPr>
          <w:lang w:bidi="en-US"/>
        </w:rPr>
        <w:t>1</w:t>
      </w:r>
      <w:r w:rsidR="004C770C">
        <w:rPr>
          <w:lang w:bidi="en-US"/>
        </w:rPr>
        <w:t>.2</w:t>
      </w:r>
      <w:r w:rsidR="00AD5842">
        <w:rPr>
          <w:lang w:bidi="en-US"/>
        </w:rPr>
        <w:t xml:space="preserve"> </w:t>
      </w:r>
      <w:r w:rsidR="004C770C" w:rsidRPr="00CD6A7E">
        <w:rPr>
          <w:lang w:bidi="en-US"/>
        </w:rPr>
        <w:t>Guidance to language users</w:t>
      </w:r>
    </w:p>
    <w:p w14:paraId="3ED4A3F4" w14:textId="3FF7ECCA" w:rsidR="00D55990" w:rsidRDefault="00F41A58" w:rsidP="00A03705">
      <w:pPr>
        <w:pStyle w:val="Listenabsatz"/>
        <w:widowControl w:val="0"/>
        <w:numPr>
          <w:ilvl w:val="0"/>
          <w:numId w:val="360"/>
        </w:numPr>
        <w:suppressLineNumbers/>
        <w:overflowPunct w:val="0"/>
        <w:adjustRightInd w:val="0"/>
        <w:spacing w:after="120"/>
        <w:rPr>
          <w:ins w:id="628" w:author="Stephen Michell" w:date="2019-07-16T10:34:00Z"/>
          <w:rFonts w:ascii="Calibri" w:eastAsia="Times New Roman" w:hAnsi="Calibri"/>
          <w:bCs/>
        </w:rPr>
      </w:pPr>
      <w:ins w:id="629" w:author="Stephen Michell" w:date="2019-07-16T10:38:00Z">
        <w:r>
          <w:rPr>
            <w:rFonts w:ascii="Calibri" w:eastAsia="Times New Roman" w:hAnsi="Calibri"/>
            <w:bCs/>
          </w:rPr>
          <w:t>Follow the guidanc</w:t>
        </w:r>
      </w:ins>
      <w:ins w:id="630" w:author="Stephen Michell" w:date="2019-07-16T10:47:00Z">
        <w:r w:rsidR="00A1548F">
          <w:rPr>
            <w:rFonts w:ascii="Calibri" w:eastAsia="Times New Roman" w:hAnsi="Calibri"/>
            <w:bCs/>
          </w:rPr>
          <w:t>e from TR 24772-1</w:t>
        </w:r>
      </w:ins>
      <w:ins w:id="631" w:author="Stephen Michell" w:date="2019-07-16T10:48:00Z">
        <w:r w:rsidR="00A1548F">
          <w:rPr>
            <w:rFonts w:ascii="Calibri" w:eastAsia="Times New Roman" w:hAnsi="Calibri"/>
            <w:bCs/>
          </w:rPr>
          <w:t xml:space="preserve"> clause 6.21.5.</w:t>
        </w:r>
      </w:ins>
    </w:p>
    <w:p w14:paraId="762E2DA8" w14:textId="321BF7F9" w:rsidR="009D708E" w:rsidRPr="009D708E" w:rsidRDefault="002C0501" w:rsidP="009D708E">
      <w:pPr>
        <w:pStyle w:val="Listenabsatz"/>
        <w:widowControl w:val="0"/>
        <w:numPr>
          <w:ilvl w:val="0"/>
          <w:numId w:val="360"/>
        </w:numPr>
        <w:suppressLineNumbers/>
        <w:overflowPunct w:val="0"/>
        <w:adjustRightInd w:val="0"/>
        <w:spacing w:after="120"/>
        <w:rPr>
          <w:rFonts w:ascii="Calibri" w:eastAsia="Times New Roman" w:hAnsi="Calibri"/>
          <w:bCs/>
          <w:rPrChange w:id="632" w:author="Stephen Michell" w:date="2019-09-26T14:58:00Z">
            <w:rPr/>
          </w:rPrChange>
        </w:rPr>
      </w:pPr>
      <w:ins w:id="633" w:author="Sean McDonagh [2]" w:date="2019-05-30T16:20:00Z">
        <w:del w:id="634" w:author="Stephen Michell" w:date="2019-07-16T10:46:00Z">
          <w:r w:rsidDel="00A1548F">
            <w:rPr>
              <w:rFonts w:ascii="Calibri" w:eastAsia="Times New Roman" w:hAnsi="Calibri"/>
              <w:bCs/>
            </w:rPr>
            <w:delText>It is recommended to u</w:delText>
          </w:r>
        </w:del>
      </w:ins>
      <w:ins w:id="635" w:author="Stephen Michell" w:date="2019-07-16T10:46:00Z">
        <w:r w:rsidR="00A1548F">
          <w:rPr>
            <w:rFonts w:ascii="Calibri" w:eastAsia="Times New Roman" w:hAnsi="Calibri"/>
            <w:bCs/>
          </w:rPr>
          <w:t>U</w:t>
        </w:r>
      </w:ins>
      <w:ins w:id="636" w:author="Sean McDonagh [2]" w:date="2019-05-30T16:20:00Z">
        <w:r>
          <w:rPr>
            <w:rFonts w:ascii="Calibri" w:eastAsia="Times New Roman" w:hAnsi="Calibri"/>
            <w:bCs/>
          </w:rPr>
          <w:t xml:space="preserve">se </w:t>
        </w:r>
        <w:commentRangeStart w:id="637"/>
        <w:r>
          <w:rPr>
            <w:rFonts w:ascii="Calibri" w:eastAsia="Times New Roman" w:hAnsi="Calibri"/>
            <w:bCs/>
          </w:rPr>
          <w:t>a</w:t>
        </w:r>
      </w:ins>
      <w:ins w:id="638" w:author="Sean McDonagh [2]" w:date="2019-05-30T16:21:00Z">
        <w:r>
          <w:rPr>
            <w:rFonts w:ascii="Calibri" w:eastAsia="Times New Roman" w:hAnsi="Calibri"/>
            <w:bCs/>
          </w:rPr>
          <w:t>bsolute</w:t>
        </w:r>
      </w:ins>
      <w:commentRangeEnd w:id="637"/>
      <w:r w:rsidR="00F41A58">
        <w:rPr>
          <w:rStyle w:val="Kommentarzeichen"/>
        </w:rPr>
        <w:commentReference w:id="637"/>
      </w:r>
      <w:ins w:id="639" w:author="Sean McDonagh [2]" w:date="2019-05-30T16:21:00Z">
        <w:r>
          <w:rPr>
            <w:rFonts w:ascii="Calibri" w:eastAsia="Times New Roman" w:hAnsi="Calibri"/>
            <w:bCs/>
          </w:rPr>
          <w:t xml:space="preserve"> imports </w:t>
        </w:r>
      </w:ins>
      <w:ins w:id="640" w:author="Stephen Michell" w:date="2019-07-16T10:45:00Z">
        <w:r w:rsidR="00F41A58">
          <w:rPr>
            <w:rFonts w:ascii="Calibri" w:eastAsia="Times New Roman" w:hAnsi="Calibri"/>
            <w:bCs/>
          </w:rPr>
          <w:t>, where the full path is specified,</w:t>
        </w:r>
      </w:ins>
      <w:ins w:id="641" w:author="Stephen Michell" w:date="2019-07-16T10:46:00Z">
        <w:r w:rsidR="00A1548F">
          <w:rPr>
            <w:rFonts w:ascii="Calibri" w:eastAsia="Times New Roman" w:hAnsi="Calibri"/>
            <w:bCs/>
          </w:rPr>
          <w:t xml:space="preserve"> i</w:t>
        </w:r>
      </w:ins>
      <w:ins w:id="642" w:author="Stephen Michell" w:date="2019-07-16T10:47:00Z">
        <w:r w:rsidR="00A1548F">
          <w:rPr>
            <w:rFonts w:ascii="Calibri" w:eastAsia="Times New Roman" w:hAnsi="Calibri"/>
            <w:bCs/>
          </w:rPr>
          <w:t>n preference to relative imports.</w:t>
        </w:r>
      </w:ins>
      <w:ins w:id="643" w:author="Sean McDonagh [2]" w:date="2019-05-30T16:21:00Z">
        <w:del w:id="644" w:author="Stephen Michell" w:date="2019-07-16T10:47:00Z">
          <w:r w:rsidDel="00A1548F">
            <w:rPr>
              <w:rFonts w:ascii="Calibri" w:eastAsia="Times New Roman" w:hAnsi="Calibri"/>
              <w:bCs/>
            </w:rPr>
            <w:delText xml:space="preserve">in most cases unless dealing with complex package </w:delText>
          </w:r>
        </w:del>
      </w:ins>
      <w:ins w:id="645" w:author="Sean McDonagh [2]" w:date="2019-05-30T16:22:00Z">
        <w:del w:id="646" w:author="Stephen Michell" w:date="2019-07-16T10:47:00Z">
          <w:r w:rsidDel="00A1548F">
            <w:rPr>
              <w:rFonts w:ascii="Calibri" w:eastAsia="Times New Roman" w:hAnsi="Calibri"/>
              <w:bCs/>
            </w:rPr>
            <w:delText>layouts</w:delText>
          </w:r>
        </w:del>
      </w:ins>
      <w:ins w:id="647" w:author="Sean McDonagh [2]" w:date="2019-05-30T16:23:00Z">
        <w:del w:id="648" w:author="Stephen Michell" w:date="2019-07-16T10:45:00Z">
          <w:r w:rsidDel="00F41A58">
            <w:rPr>
              <w:rFonts w:ascii="Calibri" w:eastAsia="Times New Roman" w:hAnsi="Calibri"/>
              <w:bCs/>
            </w:rPr>
            <w:delText>.</w:delText>
          </w:r>
        </w:del>
      </w:ins>
      <w:del w:id="649" w:author="Sean McDonagh [2]" w:date="2019-05-30T16:20:00Z">
        <w:r w:rsidR="004C770C" w:rsidRPr="007B6289" w:rsidDel="002C0501">
          <w:rPr>
            <w:rFonts w:ascii="Calibri" w:eastAsia="Times New Roman" w:hAnsi="Calibri"/>
            <w:bCs/>
          </w:rPr>
          <w:delText xml:space="preserve">When practicable, consider using the </w:delText>
        </w:r>
        <w:r w:rsidR="004C770C" w:rsidRPr="00CD25CF" w:rsidDel="002C0501">
          <w:rPr>
            <w:rFonts w:ascii="Courier New" w:eastAsiaTheme="majorEastAsia" w:hAnsi="Courier New" w:cs="Courier New"/>
            <w:kern w:val="28"/>
          </w:rPr>
          <w:delText>import</w:delText>
        </w:r>
        <w:r w:rsidR="004C770C" w:rsidRPr="007B6289" w:rsidDel="002C0501">
          <w:rPr>
            <w:rFonts w:ascii="Calibri" w:eastAsia="Times New Roman" w:hAnsi="Calibri"/>
            <w:bCs/>
          </w:rPr>
          <w:delText xml:space="preserve"> statement without the </w:delText>
        </w:r>
        <w:r w:rsidR="004C770C" w:rsidRPr="00CD25CF" w:rsidDel="002C0501">
          <w:rPr>
            <w:rFonts w:ascii="Courier New" w:eastAsiaTheme="majorEastAsia" w:hAnsi="Courier New" w:cs="Courier New"/>
            <w:kern w:val="28"/>
          </w:rPr>
          <w:delText>from</w:delText>
        </w:r>
        <w:r w:rsidR="004C770C" w:rsidRPr="007B6289" w:rsidDel="002C0501">
          <w:rPr>
            <w:rFonts w:ascii="Calibri" w:eastAsia="Times New Roman" w:hAnsi="Calibri"/>
            <w:bCs/>
          </w:rPr>
          <w:delText xml:space="preserve"> clause.</w:delText>
        </w:r>
        <w:r w:rsidR="00A03705" w:rsidDel="002C0501">
          <w:rPr>
            <w:rFonts w:ascii="Calibri" w:eastAsia="Times New Roman" w:hAnsi="Calibri"/>
            <w:bCs/>
          </w:rPr>
          <w:delText xml:space="preserve"> </w:delText>
        </w:r>
        <w:r w:rsidR="004C770C" w:rsidRPr="007B6289" w:rsidDel="002C0501">
          <w:rPr>
            <w:rFonts w:ascii="Calibri" w:eastAsia="Times New Roman" w:hAnsi="Calibri"/>
            <w:bCs/>
          </w:rPr>
          <w:delText xml:space="preserve"> This forces the importing program to use qualification to </w:delText>
        </w:r>
        <w:r w:rsidR="004C770C" w:rsidRPr="007B6289" w:rsidDel="002C0501">
          <w:rPr>
            <w:rFonts w:ascii="Calibri" w:eastAsia="Times New Roman" w:hAnsi="Calibri"/>
            <w:bCs/>
          </w:rPr>
          <w:lastRenderedPageBreak/>
          <w:delText>access the imported module’s attributes</w:delText>
        </w:r>
        <w:r w:rsidR="00A03705" w:rsidDel="002C0501">
          <w:rPr>
            <w:rFonts w:ascii="Calibri" w:eastAsia="Times New Roman" w:hAnsi="Calibri"/>
            <w:bCs/>
          </w:rPr>
          <w:delText xml:space="preserve">.  </w:delText>
        </w:r>
        <w:r w:rsidR="00A03705" w:rsidRPr="00A03705" w:rsidDel="002C0501">
          <w:rPr>
            <w:rFonts w:ascii="Calibri" w:eastAsia="Times New Roman" w:hAnsi="Calibri"/>
            <w:bCs/>
          </w:rPr>
          <w:delText xml:space="preserve">While it is true that using the </w:delText>
        </w:r>
        <w:r w:rsidR="00A03705" w:rsidRPr="00B35625" w:rsidDel="002C0501">
          <w:rPr>
            <w:rFonts w:ascii="Courier New" w:eastAsia="Times New Roman" w:hAnsi="Courier New" w:cs="Courier New"/>
            <w:bCs/>
          </w:rPr>
          <w:delText>from</w:delText>
        </w:r>
        <w:r w:rsidR="00A03705" w:rsidRPr="00A03705" w:rsidDel="002C0501">
          <w:rPr>
            <w:rFonts w:ascii="Calibri" w:eastAsia="Times New Roman" w:hAnsi="Calibri"/>
            <w:bCs/>
          </w:rPr>
          <w:delText xml:space="preserve"> statement is more convenient d</w:delText>
        </w:r>
        <w:r w:rsidR="00A03705" w:rsidDel="002C0501">
          <w:rPr>
            <w:rFonts w:ascii="Calibri" w:eastAsia="Times New Roman" w:hAnsi="Calibri"/>
            <w:bCs/>
          </w:rPr>
          <w:delText>ue to less typing required (for example,</w:delText>
        </w:r>
        <w:r w:rsidR="00A03705" w:rsidRPr="00A03705" w:rsidDel="002C0501">
          <w:rPr>
            <w:rFonts w:ascii="Calibri" w:eastAsia="Times New Roman" w:hAnsi="Calibri"/>
            <w:bCs/>
          </w:rPr>
          <w:delText xml:space="preserve"> no need to qualify names), the </w:delText>
        </w:r>
        <w:r w:rsidR="00A03705" w:rsidRPr="00B35625" w:rsidDel="002C0501">
          <w:rPr>
            <w:rFonts w:ascii="Courier New" w:eastAsia="Times New Roman" w:hAnsi="Courier New" w:cs="Courier New"/>
            <w:bCs/>
          </w:rPr>
          <w:delText>from</w:delText>
        </w:r>
        <w:r w:rsidR="00A03705" w:rsidRPr="00A03705" w:rsidDel="002C0501">
          <w:rPr>
            <w:rFonts w:ascii="Calibri" w:eastAsia="Times New Roman" w:hAnsi="Calibri"/>
            <w:bCs/>
          </w:rPr>
          <w:delText xml:space="preserve"> statement</w:delText>
        </w:r>
        <w:r w:rsidR="00A03705" w:rsidDel="002C0501">
          <w:rPr>
            <w:rFonts w:ascii="Calibri" w:eastAsia="Times New Roman" w:hAnsi="Calibri"/>
            <w:bCs/>
          </w:rPr>
          <w:delText xml:space="preserve"> can cause namespace corruption;</w:delText>
        </w:r>
      </w:del>
    </w:p>
    <w:p w14:paraId="7593DCA7" w14:textId="7604E106" w:rsidR="004C770C" w:rsidRPr="007B6289" w:rsidRDefault="00A03705" w:rsidP="00A03705">
      <w:pPr>
        <w:pStyle w:val="Listenabsatz"/>
        <w:widowControl w:val="0"/>
        <w:numPr>
          <w:ilvl w:val="0"/>
          <w:numId w:val="360"/>
        </w:numPr>
        <w:suppressLineNumbers/>
        <w:overflowPunct w:val="0"/>
        <w:adjustRightInd w:val="0"/>
        <w:spacing w:after="120"/>
        <w:rPr>
          <w:rFonts w:ascii="Calibri" w:eastAsia="Times New Roman" w:hAnsi="Calibri"/>
          <w:b/>
          <w:bCs/>
        </w:rPr>
      </w:pPr>
      <w:r w:rsidRPr="00A03705">
        <w:rPr>
          <w:rFonts w:ascii="Calibri" w:eastAsia="Times New Roman" w:hAnsi="Calibri"/>
        </w:rPr>
        <w:t xml:space="preserve">When using the </w:t>
      </w:r>
      <w:r w:rsidRPr="00B35625">
        <w:rPr>
          <w:rFonts w:ascii="Courier New" w:eastAsia="Times New Roman" w:hAnsi="Courier New" w:cs="Courier New"/>
        </w:rPr>
        <w:t>import</w:t>
      </w:r>
      <w:r w:rsidRPr="00A03705">
        <w:rPr>
          <w:rFonts w:ascii="Calibri" w:eastAsia="Times New Roman" w:hAnsi="Calibri"/>
        </w:rPr>
        <w:t xml:space="preserve"> statement, rather than use the </w:t>
      </w:r>
      <w:r w:rsidRPr="00B35625">
        <w:rPr>
          <w:rFonts w:ascii="Courier New" w:eastAsia="Times New Roman" w:hAnsi="Courier New" w:cs="Courier New"/>
        </w:rPr>
        <w:t>from X import</w:t>
      </w:r>
      <w:ins w:id="650" w:author="Stephen Michell" w:date="2019-07-16T10:50:00Z">
        <w:r w:rsidR="00A1548F">
          <w:rPr>
            <w:rFonts w:ascii="Courier New" w:eastAsia="Times New Roman" w:hAnsi="Courier New" w:cs="Courier New"/>
          </w:rPr>
          <w:t xml:space="preserve"> *</w:t>
        </w:r>
      </w:ins>
      <w:del w:id="651" w:author="Stephen Michell" w:date="2019-07-16T10:50:00Z">
        <w:r w:rsidRPr="00B35625" w:rsidDel="00A1548F">
          <w:rPr>
            <w:rFonts w:ascii="Courier New" w:eastAsia="Times New Roman" w:hAnsi="Courier New" w:cs="Courier New"/>
          </w:rPr>
          <w:delText xml:space="preserve"> *</w:delText>
        </w:r>
      </w:del>
      <w:r w:rsidRPr="00A03705">
        <w:rPr>
          <w:rFonts w:ascii="Calibri" w:eastAsia="Times New Roman" w:hAnsi="Calibri"/>
        </w:rPr>
        <w:t xml:space="preserve"> form (which imports all of module X’s attributes into the importing program’s namespace), instead explicitly name the attributes that you want to import (</w:t>
      </w:r>
      <w:r>
        <w:rPr>
          <w:rFonts w:ascii="Calibri" w:eastAsia="Times New Roman" w:hAnsi="Calibri"/>
        </w:rPr>
        <w:t>for example</w:t>
      </w:r>
      <w:r w:rsidRPr="00A03705">
        <w:rPr>
          <w:rFonts w:ascii="Calibri" w:eastAsia="Times New Roman" w:hAnsi="Calibri"/>
        </w:rPr>
        <w:t xml:space="preserve">, </w:t>
      </w:r>
      <w:r w:rsidRPr="00B35625">
        <w:rPr>
          <w:rFonts w:ascii="Courier New" w:eastAsia="Times New Roman" w:hAnsi="Courier New" w:cs="Courier New"/>
        </w:rPr>
        <w:t>from X import a, b, c</w:t>
      </w:r>
      <w:r>
        <w:rPr>
          <w:rFonts w:ascii="Calibri" w:eastAsia="Times New Roman" w:hAnsi="Calibri"/>
        </w:rPr>
        <w:t xml:space="preserve">) </w:t>
      </w:r>
      <w:r w:rsidRPr="00A03705">
        <w:rPr>
          <w:rFonts w:ascii="Calibri" w:eastAsia="Times New Roman" w:hAnsi="Calibri"/>
        </w:rPr>
        <w:t>so that variables, functions and classes are n</w:t>
      </w:r>
      <w:r>
        <w:rPr>
          <w:rFonts w:ascii="Calibri" w:eastAsia="Times New Roman" w:hAnsi="Calibri"/>
        </w:rPr>
        <w:t>ot inadvertently overlaid</w:t>
      </w:r>
      <w:ins w:id="652" w:author="Stephen Michell" w:date="2019-09-26T14:59:00Z">
        <w:r w:rsidR="009D708E">
          <w:rPr>
            <w:rFonts w:ascii="Calibri" w:eastAsia="Times New Roman" w:hAnsi="Calibri"/>
          </w:rPr>
          <w:t>.</w:t>
        </w:r>
      </w:ins>
      <w:del w:id="653" w:author="Stephen Michell" w:date="2019-09-26T14:59:00Z">
        <w:r w:rsidDel="009D708E">
          <w:rPr>
            <w:rFonts w:ascii="Calibri" w:eastAsia="Times New Roman" w:hAnsi="Calibri"/>
          </w:rPr>
          <w:delText xml:space="preserve">; </w:delText>
        </w:r>
      </w:del>
      <w:del w:id="654" w:author="Stephen Michell" w:date="2019-07-16T10:33:00Z">
        <w:r w:rsidDel="00D55990">
          <w:rPr>
            <w:rFonts w:ascii="Calibri" w:eastAsia="Times New Roman" w:hAnsi="Calibri"/>
          </w:rPr>
          <w:delText>and</w:delText>
        </w:r>
      </w:del>
    </w:p>
    <w:p w14:paraId="4484E396" w14:textId="5D347404" w:rsidR="004C770C" w:rsidRPr="008F5A32" w:rsidRDefault="004C770C" w:rsidP="004C770C">
      <w:pPr>
        <w:pStyle w:val="Listenabsatz"/>
        <w:widowControl w:val="0"/>
        <w:numPr>
          <w:ilvl w:val="0"/>
          <w:numId w:val="360"/>
        </w:numPr>
        <w:suppressLineNumbers/>
        <w:overflowPunct w:val="0"/>
        <w:adjustRightInd w:val="0"/>
        <w:spacing w:after="120"/>
        <w:rPr>
          <w:ins w:id="655" w:author="Sean McDonagh" w:date="2019-05-30T10:20:00Z"/>
          <w:rFonts w:ascii="Calibri" w:eastAsia="Times New Roman" w:hAnsi="Calibri"/>
          <w:b/>
          <w:bCs/>
        </w:rPr>
      </w:pPr>
      <w:r w:rsidRPr="007B6289">
        <w:rPr>
          <w:rFonts w:ascii="Calibri" w:eastAsia="Times New Roman" w:hAnsi="Calibri"/>
        </w:rPr>
        <w:t xml:space="preserve">Avoid implicit references to global values from within functions to make code clearer. In order to update globals within a function or class, place the </w:t>
      </w:r>
      <w:r w:rsidRPr="00CD25CF">
        <w:rPr>
          <w:rFonts w:ascii="Courier New" w:eastAsiaTheme="majorEastAsia" w:hAnsi="Courier New" w:cs="Courier New"/>
          <w:kern w:val="28"/>
        </w:rPr>
        <w:t>global</w:t>
      </w:r>
      <w:r w:rsidRPr="007B6289">
        <w:rPr>
          <w:rFonts w:ascii="Calibri" w:eastAsia="Times New Roman" w:hAnsi="Calibri"/>
        </w:rPr>
        <w:t xml:space="preserve"> statement at the beginning of the function definition and list the variables so it is clearer to the reader which variables are local and which are global (</w:t>
      </w:r>
      <w:r w:rsidR="00A0245B">
        <w:rPr>
          <w:rFonts w:ascii="Calibri" w:eastAsia="Times New Roman" w:hAnsi="Calibri"/>
        </w:rPr>
        <w:t>for example</w:t>
      </w:r>
      <w:r w:rsidRPr="007B6289">
        <w:rPr>
          <w:rFonts w:ascii="Calibri" w:eastAsia="Times New Roman" w:hAnsi="Calibri"/>
        </w:rPr>
        <w:t xml:space="preserve">, </w:t>
      </w:r>
      <w:r w:rsidRPr="00CD25CF">
        <w:rPr>
          <w:rFonts w:ascii="Courier New" w:eastAsiaTheme="majorEastAsia" w:hAnsi="Courier New" w:cs="Courier New"/>
          <w:kern w:val="28"/>
        </w:rPr>
        <w:t>global a, b, c</w:t>
      </w:r>
      <w:r w:rsidRPr="007B6289">
        <w:rPr>
          <w:rFonts w:ascii="Calibri" w:eastAsia="Times New Roman" w:hAnsi="Calibri"/>
        </w:rPr>
        <w:t>)</w:t>
      </w:r>
      <w:ins w:id="656" w:author="Stephen Michell" w:date="2019-09-26T14:59:00Z">
        <w:r w:rsidR="009D708E">
          <w:rPr>
            <w:rFonts w:ascii="Calibri" w:eastAsia="Times New Roman" w:hAnsi="Calibri"/>
          </w:rPr>
          <w:t>.</w:t>
        </w:r>
        <w:r w:rsidR="009D708E" w:rsidRPr="007B6289" w:rsidDel="00D55990">
          <w:rPr>
            <w:rFonts w:ascii="Calibri" w:eastAsia="Times New Roman" w:hAnsi="Calibri"/>
          </w:rPr>
          <w:t xml:space="preserve"> </w:t>
        </w:r>
      </w:ins>
      <w:del w:id="657" w:author="Stephen Michell" w:date="2019-07-16T10:33:00Z">
        <w:r w:rsidRPr="007B6289" w:rsidDel="00D55990">
          <w:rPr>
            <w:rFonts w:ascii="Calibri" w:eastAsia="Times New Roman" w:hAnsi="Calibri"/>
          </w:rPr>
          <w:delText>.</w:delText>
        </w:r>
      </w:del>
    </w:p>
    <w:p w14:paraId="34A077AD" w14:textId="3B92CD69" w:rsidR="00612E1A" w:rsidRPr="008F5A32" w:rsidRDefault="00612E1A" w:rsidP="004C770C">
      <w:pPr>
        <w:pStyle w:val="Listenabsatz"/>
        <w:widowControl w:val="0"/>
        <w:numPr>
          <w:ilvl w:val="0"/>
          <w:numId w:val="360"/>
        </w:numPr>
        <w:suppressLineNumbers/>
        <w:overflowPunct w:val="0"/>
        <w:adjustRightInd w:val="0"/>
        <w:spacing w:after="120"/>
        <w:rPr>
          <w:rFonts w:ascii="Calibri" w:eastAsia="Times New Roman" w:hAnsi="Calibri"/>
        </w:rPr>
      </w:pPr>
      <w:ins w:id="658" w:author="Sean McDonagh" w:date="2019-05-30T10:20:00Z">
        <w:r w:rsidRPr="008F5A32">
          <w:rPr>
            <w:rFonts w:ascii="Calibri" w:eastAsia="Times New Roman" w:hAnsi="Calibri"/>
          </w:rPr>
          <w:t xml:space="preserve">When </w:t>
        </w:r>
        <w:r>
          <w:rPr>
            <w:rFonts w:ascii="Calibri" w:eastAsia="Times New Roman" w:hAnsi="Calibri"/>
          </w:rPr>
          <w:t xml:space="preserve">interfacing with </w:t>
        </w:r>
      </w:ins>
      <w:ins w:id="659" w:author="Sean McDonagh" w:date="2019-05-30T10:21:00Z">
        <w:r>
          <w:rPr>
            <w:rFonts w:ascii="Calibri" w:eastAsia="Times New Roman" w:hAnsi="Calibri"/>
          </w:rPr>
          <w:t xml:space="preserve">external systems </w:t>
        </w:r>
      </w:ins>
      <w:ins w:id="660" w:author="Sean McDonagh" w:date="2019-05-30T10:23:00Z">
        <w:r>
          <w:rPr>
            <w:rFonts w:ascii="Calibri" w:eastAsia="Times New Roman" w:hAnsi="Calibri"/>
          </w:rPr>
          <w:t>or other objects where the declaration order of clas</w:t>
        </w:r>
      </w:ins>
      <w:ins w:id="661" w:author="Sean McDonagh" w:date="2019-05-30T10:24:00Z">
        <w:r>
          <w:rPr>
            <w:rFonts w:ascii="Calibri" w:eastAsia="Times New Roman" w:hAnsi="Calibri"/>
          </w:rPr>
          <w:t xml:space="preserve">s members is relevant, use </w:t>
        </w:r>
      </w:ins>
      <w:ins w:id="662" w:author="Sean McDonagh" w:date="2019-05-30T10:26:00Z">
        <w:r w:rsidRPr="009D708E">
          <w:rPr>
            <w:rFonts w:ascii="Courier New" w:eastAsia="Times New Roman" w:hAnsi="Courier New" w:cs="Courier New"/>
            <w:rPrChange w:id="663" w:author="Stephen Michell" w:date="2019-09-26T15:00:00Z">
              <w:rPr>
                <w:rFonts w:ascii="Calibri" w:eastAsia="Times New Roman" w:hAnsi="Calibri"/>
              </w:rPr>
            </w:rPrChange>
          </w:rPr>
          <w:t>__prepare__</w:t>
        </w:r>
        <w:r>
          <w:rPr>
            <w:rFonts w:ascii="Calibri" w:eastAsia="Times New Roman" w:hAnsi="Calibri"/>
          </w:rPr>
          <w:t xml:space="preserve"> to </w:t>
        </w:r>
      </w:ins>
      <w:ins w:id="664" w:author="Sean McDonagh" w:date="2019-05-30T10:29:00Z">
        <w:r w:rsidR="00BE60F1">
          <w:rPr>
            <w:rFonts w:ascii="Calibri" w:eastAsia="Times New Roman" w:hAnsi="Calibri"/>
          </w:rPr>
          <w:t xml:space="preserve">obtain the desired order for </w:t>
        </w:r>
      </w:ins>
      <w:ins w:id="665" w:author="Sean McDonagh" w:date="2019-05-30T10:28:00Z">
        <w:r>
          <w:rPr>
            <w:rFonts w:ascii="Calibri" w:eastAsia="Times New Roman" w:hAnsi="Calibri"/>
          </w:rPr>
          <w:t>class member</w:t>
        </w:r>
      </w:ins>
      <w:ins w:id="666" w:author="Sean McDonagh" w:date="2019-05-30T10:29:00Z">
        <w:r w:rsidR="00BE60F1">
          <w:rPr>
            <w:rFonts w:ascii="Calibri" w:eastAsia="Times New Roman" w:hAnsi="Calibri"/>
          </w:rPr>
          <w:t xml:space="preserve"> creation</w:t>
        </w:r>
      </w:ins>
      <w:ins w:id="667" w:author="Sean McDonagh" w:date="2019-05-30T10:28:00Z">
        <w:r>
          <w:rPr>
            <w:rFonts w:ascii="Calibri" w:eastAsia="Times New Roman" w:hAnsi="Calibri"/>
          </w:rPr>
          <w:t xml:space="preserve">. </w:t>
        </w:r>
      </w:ins>
      <w:ins w:id="668" w:author="Sean McDonagh" w:date="2019-05-30T10:23:00Z">
        <w:r>
          <w:rPr>
            <w:rFonts w:ascii="Calibri" w:eastAsia="Times New Roman" w:hAnsi="Calibri"/>
          </w:rPr>
          <w:t xml:space="preserve"> </w:t>
        </w:r>
      </w:ins>
    </w:p>
    <w:p w14:paraId="391BC124" w14:textId="6FCF68D2" w:rsidR="004C770C" w:rsidRPr="00CD6A7E" w:rsidRDefault="001456BA" w:rsidP="004C770C">
      <w:pPr>
        <w:pStyle w:val="berschrift2"/>
        <w:rPr>
          <w:lang w:bidi="en-US"/>
        </w:rPr>
      </w:pPr>
      <w:bookmarkStart w:id="669" w:name="_Toc310518177"/>
      <w:bookmarkStart w:id="670" w:name="_Ref336414908"/>
      <w:bookmarkStart w:id="671" w:name="_Ref336422669"/>
      <w:bookmarkStart w:id="672" w:name="_Ref420411479"/>
      <w:bookmarkStart w:id="673" w:name="_Toc7089392"/>
      <w:r>
        <w:rPr>
          <w:lang w:bidi="en-US"/>
        </w:rPr>
        <w:t>6.2</w:t>
      </w:r>
      <w:r w:rsidR="00460588">
        <w:rPr>
          <w:lang w:bidi="en-US"/>
        </w:rPr>
        <w:t>2</w:t>
      </w:r>
      <w:r w:rsidR="00AD5842">
        <w:rPr>
          <w:lang w:bidi="en-US"/>
        </w:rPr>
        <w:t xml:space="preserve"> </w:t>
      </w:r>
      <w:r w:rsidR="004C770C" w:rsidRPr="00CD6A7E">
        <w:rPr>
          <w:lang w:bidi="en-US"/>
        </w:rPr>
        <w:t>Initialization of Variables [LAV]</w:t>
      </w:r>
      <w:bookmarkEnd w:id="669"/>
      <w:bookmarkEnd w:id="670"/>
      <w:bookmarkEnd w:id="671"/>
      <w:bookmarkEnd w:id="672"/>
      <w:bookmarkEnd w:id="673"/>
    </w:p>
    <w:p w14:paraId="78CD5F23" w14:textId="514FA581" w:rsidR="004C770C" w:rsidRDefault="001456BA" w:rsidP="009866F9">
      <w:pPr>
        <w:pStyle w:val="berschrift3"/>
        <w:rPr>
          <w:ins w:id="674" w:author="Stephen Michell" w:date="2019-07-16T10:43:00Z"/>
          <w:lang w:bidi="en-US"/>
        </w:rPr>
      </w:pPr>
      <w:r>
        <w:rPr>
          <w:lang w:bidi="en-US"/>
        </w:rPr>
        <w:t>6.2</w:t>
      </w:r>
      <w:r w:rsidR="00460588">
        <w:rPr>
          <w:lang w:bidi="en-US"/>
        </w:rPr>
        <w:t>2</w:t>
      </w:r>
      <w:r w:rsidR="004C770C">
        <w:rPr>
          <w:lang w:bidi="en-US"/>
        </w:rPr>
        <w:t>.1</w:t>
      </w:r>
      <w:r w:rsidR="00AD5842">
        <w:rPr>
          <w:lang w:bidi="en-US"/>
        </w:rPr>
        <w:t xml:space="preserve"> </w:t>
      </w:r>
      <w:r w:rsidR="004C770C" w:rsidRPr="00CD6A7E">
        <w:rPr>
          <w:lang w:bidi="en-US"/>
        </w:rPr>
        <w:t>Applicability of language</w:t>
      </w:r>
    </w:p>
    <w:p w14:paraId="778D1429" w14:textId="5F24D169" w:rsidR="00F41A58" w:rsidRPr="00F41A58" w:rsidRDefault="00F41A58">
      <w:pPr>
        <w:rPr>
          <w:ins w:id="675" w:author="Stephen Michell" w:date="2019-07-16T09:03:00Z"/>
          <w:lang w:bidi="en-US"/>
        </w:rPr>
        <w:pPrChange w:id="676" w:author="Stephen Michell" w:date="2019-07-16T10:43:00Z">
          <w:pPr>
            <w:pStyle w:val="berschrift3"/>
          </w:pPr>
        </w:pPrChange>
      </w:pPr>
      <w:ins w:id="677" w:author="Stephen Michell" w:date="2019-07-16T10:43:00Z">
        <w:r>
          <w:rPr>
            <w:lang w:bidi="en-US"/>
          </w:rPr>
          <w:t xml:space="preserve">This vulnerability </w:t>
        </w:r>
      </w:ins>
      <w:ins w:id="678" w:author="Stephen Michell" w:date="2019-09-26T15:01:00Z">
        <w:r w:rsidR="009D708E">
          <w:rPr>
            <w:lang w:bidi="en-US"/>
          </w:rPr>
          <w:t>does not exist in</w:t>
        </w:r>
      </w:ins>
      <w:ins w:id="679" w:author="Stephen Michell" w:date="2019-07-16T10:43:00Z">
        <w:r>
          <w:rPr>
            <w:lang w:bidi="en-US"/>
          </w:rPr>
          <w:t xml:space="preserve"> Python because all attempts to access </w:t>
        </w:r>
      </w:ins>
      <w:ins w:id="680" w:author="Stephen Michell" w:date="2019-07-16T10:44:00Z">
        <w:r>
          <w:rPr>
            <w:lang w:bidi="en-US"/>
          </w:rPr>
          <w:t xml:space="preserve">an uninitialized </w:t>
        </w:r>
      </w:ins>
      <w:ins w:id="681" w:author="Stephen Michell" w:date="2019-09-26T15:01:00Z">
        <w:r w:rsidR="009D708E">
          <w:rPr>
            <w:lang w:bidi="en-US"/>
          </w:rPr>
          <w:t>variable</w:t>
        </w:r>
      </w:ins>
      <w:ins w:id="682" w:author="Stephen Michell" w:date="2019-07-16T10:44:00Z">
        <w:r>
          <w:rPr>
            <w:lang w:bidi="en-US"/>
          </w:rPr>
          <w:t xml:space="preserve"> result in an exception.</w:t>
        </w:r>
      </w:ins>
      <w:ins w:id="683" w:author="Stephen Michell" w:date="2019-09-26T15:02:00Z">
        <w:r w:rsidR="00063F2C">
          <w:rPr>
            <w:lang w:bidi="en-US"/>
          </w:rPr>
          <w:t xml:space="preserve"> </w:t>
        </w:r>
      </w:ins>
      <w:ins w:id="684" w:author="Stephen Michell" w:date="2019-09-26T15:11:00Z">
        <w:r w:rsidR="00063F2C">
          <w:t>See clause 4.3 “Creation of variables” for further explanation.</w:t>
        </w:r>
      </w:ins>
      <w:ins w:id="685" w:author="Stephen Michell" w:date="2019-09-26T15:12:00Z">
        <w:r w:rsidR="00063F2C">
          <w:t xml:space="preserve"> Vulnerabilities</w:t>
        </w:r>
        <w:r w:rsidR="00063F2C" w:rsidRPr="00020A46">
          <w:t xml:space="preserve"> associated with runtime exceptions are addressed in clause 6.36.</w:t>
        </w:r>
      </w:ins>
    </w:p>
    <w:p w14:paraId="57086532" w14:textId="44D78B95" w:rsidR="009E1622" w:rsidRPr="009E1622" w:rsidDel="00063F2C" w:rsidRDefault="009E1622">
      <w:pPr>
        <w:rPr>
          <w:del w:id="686" w:author="Stephen Michell" w:date="2019-09-26T15:09:00Z"/>
          <w:lang w:bidi="en-US"/>
        </w:rPr>
        <w:pPrChange w:id="687" w:author="Stephen Michell" w:date="2019-07-16T09:03:00Z">
          <w:pPr>
            <w:pStyle w:val="berschrift3"/>
          </w:pPr>
        </w:pPrChange>
      </w:pPr>
    </w:p>
    <w:p w14:paraId="79C7B27B" w14:textId="3E930F5B" w:rsidR="004C770C" w:rsidRPr="00CD6A7E" w:rsidDel="00063F2C" w:rsidRDefault="004C770C" w:rsidP="004C770C">
      <w:pPr>
        <w:rPr>
          <w:del w:id="688" w:author="Stephen Michell" w:date="2019-09-26T15:09:00Z"/>
        </w:rPr>
      </w:pPr>
      <w:del w:id="689" w:author="Stephen Michell" w:date="2019-09-26T15:09:00Z">
        <w:r w:rsidRPr="00CD6A7E" w:rsidDel="00063F2C">
          <w:delText>Python does not check to see if a statement references an uninitialized variable until runtime. This is by design in order to support dynamic typing which in turn means there is no ability to declare a variable. Python therefore has no way to know if a variable is referenced before or after an assignment. For example:</w:delText>
        </w:r>
      </w:del>
    </w:p>
    <w:p w14:paraId="7D1700C1" w14:textId="2A7A36AC" w:rsidR="004C770C" w:rsidRPr="00CD6A7E" w:rsidDel="00063F2C" w:rsidRDefault="00A03705" w:rsidP="004C770C">
      <w:pPr>
        <w:widowControl w:val="0"/>
        <w:suppressLineNumbers/>
        <w:overflowPunct w:val="0"/>
        <w:adjustRightInd w:val="0"/>
        <w:spacing w:after="240"/>
        <w:ind w:firstLine="720"/>
        <w:rPr>
          <w:del w:id="690" w:author="Stephen Michell" w:date="2019-09-26T15:09:00Z"/>
          <w:rFonts w:ascii="Courier New" w:eastAsia="Times New Roman" w:hAnsi="Courier New" w:cs="Courier New"/>
          <w:kern w:val="28"/>
        </w:rPr>
      </w:pPr>
      <w:del w:id="691" w:author="Stephen Michell" w:date="2019-09-26T15:09:00Z">
        <w:r w:rsidDel="00063F2C">
          <w:rPr>
            <w:rFonts w:ascii="Courier New" w:eastAsia="Times New Roman" w:hAnsi="Courier New" w:cs="Courier New"/>
            <w:kern w:val="28"/>
          </w:rPr>
          <w:delText>i</w:delText>
        </w:r>
        <w:r w:rsidRPr="00CD6A7E" w:rsidDel="00063F2C">
          <w:rPr>
            <w:rFonts w:ascii="Courier New" w:eastAsia="Times New Roman" w:hAnsi="Courier New" w:cs="Courier New"/>
            <w:kern w:val="28"/>
          </w:rPr>
          <w:delText xml:space="preserve">f </w:delText>
        </w:r>
        <w:r w:rsidR="004C770C" w:rsidRPr="00CD6A7E" w:rsidDel="00063F2C">
          <w:rPr>
            <w:rFonts w:ascii="Courier New" w:eastAsia="Times New Roman" w:hAnsi="Courier New" w:cs="Courier New"/>
            <w:kern w:val="28"/>
          </w:rPr>
          <w:delText>y &gt; 0:</w:delText>
        </w:r>
        <w:r w:rsidR="004C770C" w:rsidRPr="00CD6A7E" w:rsidDel="00063F2C">
          <w:rPr>
            <w:rFonts w:ascii="Courier New" w:eastAsia="Times New Roman" w:hAnsi="Courier New" w:cs="Courier New"/>
            <w:kern w:val="28"/>
          </w:rPr>
          <w:br/>
          <w:delText xml:space="preserve">         print(x)</w:delText>
        </w:r>
      </w:del>
    </w:p>
    <w:p w14:paraId="7684F7DA" w14:textId="57F181B5" w:rsidR="004C770C" w:rsidRPr="00CD6A7E" w:rsidDel="00063F2C" w:rsidRDefault="004C770C" w:rsidP="004C770C">
      <w:pPr>
        <w:rPr>
          <w:del w:id="692" w:author="Stephen Michell" w:date="2019-09-26T15:09:00Z"/>
        </w:rPr>
      </w:pPr>
      <w:del w:id="693" w:author="Stephen Michell" w:date="2019-09-26T15:09:00Z">
        <w:r w:rsidRPr="00CD6A7E" w:rsidDel="00063F2C">
          <w:delText xml:space="preserve">The above statement is legal at compile time even if </w:delText>
        </w:r>
        <w:r w:rsidRPr="00CD6A7E" w:rsidDel="00063F2C">
          <w:rPr>
            <w:rFonts w:ascii="Courier New" w:hAnsi="Courier New" w:cs="Courier New"/>
            <w:kern w:val="28"/>
            <w:lang w:val="en-GB"/>
          </w:rPr>
          <w:delText>x</w:delText>
        </w:r>
        <w:r w:rsidRPr="00CD6A7E" w:rsidDel="00063F2C">
          <w:delText xml:space="preserve"> is not defined (</w:delText>
        </w:r>
        <w:r w:rsidR="00A0245B" w:rsidDel="00063F2C">
          <w:delText>that is</w:delText>
        </w:r>
        <w:r w:rsidRPr="00CD6A7E" w:rsidDel="00063F2C">
          <w:delText xml:space="preserve">, assigned a value). An exception is raised at runtime only if the statement is executed and </w:delText>
        </w:r>
        <w:r w:rsidRPr="00CD6A7E" w:rsidDel="00063F2C">
          <w:rPr>
            <w:rFonts w:ascii="Courier New" w:hAnsi="Courier New" w:cs="Courier New"/>
            <w:kern w:val="28"/>
            <w:lang w:val="en-GB"/>
          </w:rPr>
          <w:delText>y&gt;0</w:delText>
        </w:r>
        <w:r w:rsidRPr="00CD6A7E" w:rsidDel="00063F2C">
          <w:delText xml:space="preserve">. This scenario does not lend itself to static analysis because, as in the case above, it may be perfectly logical to not ever print </w:delText>
        </w:r>
        <w:r w:rsidRPr="00CD6A7E" w:rsidDel="00063F2C">
          <w:rPr>
            <w:rFonts w:ascii="Courier New" w:hAnsi="Courier New" w:cs="Courier New"/>
            <w:kern w:val="28"/>
            <w:lang w:val="en-GB"/>
          </w:rPr>
          <w:delText>x</w:delText>
        </w:r>
        <w:r w:rsidRPr="00CD6A7E" w:rsidDel="00063F2C">
          <w:delText xml:space="preserve"> unless </w:delText>
        </w:r>
        <w:r w:rsidRPr="00CD6A7E" w:rsidDel="00063F2C">
          <w:rPr>
            <w:rFonts w:ascii="Courier New" w:hAnsi="Courier New" w:cs="Courier New"/>
            <w:kern w:val="28"/>
            <w:lang w:val="en-GB"/>
          </w:rPr>
          <w:delText>y&gt;0</w:delText>
        </w:r>
        <w:r w:rsidRPr="00CD6A7E" w:rsidDel="00063F2C">
          <w:delText>.</w:delText>
        </w:r>
      </w:del>
    </w:p>
    <w:p w14:paraId="66255D41" w14:textId="25D3C8C8" w:rsidR="004C770C" w:rsidRPr="00CD6A7E" w:rsidDel="00063F2C" w:rsidRDefault="004C770C" w:rsidP="004C770C">
      <w:pPr>
        <w:rPr>
          <w:del w:id="694" w:author="Stephen Michell" w:date="2019-09-26T15:09:00Z"/>
        </w:rPr>
      </w:pPr>
      <w:del w:id="695" w:author="Stephen Michell" w:date="2019-09-26T15:09:00Z">
        <w:r w:rsidRPr="00CD6A7E" w:rsidDel="00063F2C">
          <w:delText xml:space="preserve">There is no ability to use a variable with an uninitialized value because </w:delText>
        </w:r>
        <w:r w:rsidRPr="00CD6A7E" w:rsidDel="00063F2C">
          <w:rPr>
            <w:i/>
          </w:rPr>
          <w:delText>assigned</w:delText>
        </w:r>
        <w:r w:rsidRPr="00CD6A7E" w:rsidDel="00063F2C">
          <w:delText xml:space="preserve"> variables always reference objects which always have a value and </w:delText>
        </w:r>
        <w:r w:rsidRPr="00CD6A7E" w:rsidDel="00063F2C">
          <w:rPr>
            <w:i/>
          </w:rPr>
          <w:delText>unassigned</w:delText>
        </w:r>
        <w:r w:rsidRPr="00CD6A7E" w:rsidDel="00063F2C">
          <w:delText xml:space="preserve"> variables do not exist.  Therefore</w:delText>
        </w:r>
        <w:r w:rsidR="00DA7483" w:rsidDel="00063F2C">
          <w:delText>,</w:delText>
        </w:r>
        <w:r w:rsidRPr="00CD6A7E" w:rsidDel="00063F2C">
          <w:delText xml:space="preserve"> Python raises an exception when an unassigned (</w:delText>
        </w:r>
        <w:r w:rsidR="00A0245B" w:rsidDel="00063F2C">
          <w:delText>that is</w:delText>
        </w:r>
        <w:r w:rsidRPr="00CD6A7E" w:rsidDel="00063F2C">
          <w:delText>, non-existent) variable is referenced.</w:delText>
        </w:r>
      </w:del>
    </w:p>
    <w:p w14:paraId="42777894" w14:textId="6828E27E" w:rsidR="004C770C" w:rsidRPr="00CD6A7E" w:rsidDel="00063F2C" w:rsidRDefault="004C770C" w:rsidP="004C770C">
      <w:pPr>
        <w:rPr>
          <w:del w:id="696" w:author="Stephen Michell" w:date="2019-09-26T15:09:00Z"/>
        </w:rPr>
      </w:pPr>
      <w:del w:id="697" w:author="Stephen Michell" w:date="2019-09-26T15:09:00Z">
        <w:r w:rsidRPr="00CD6A7E" w:rsidDel="00063F2C">
          <w:delText>Initialization of class arguments can cause unexpected results when an argument is set to a default object which is mutable:</w:delText>
        </w:r>
      </w:del>
    </w:p>
    <w:p w14:paraId="7C59AA2B" w14:textId="43F5B074" w:rsidR="004C770C" w:rsidRPr="00CD6A7E" w:rsidDel="00063F2C" w:rsidRDefault="004C770C" w:rsidP="004C770C">
      <w:pPr>
        <w:widowControl w:val="0"/>
        <w:suppressLineNumbers/>
        <w:overflowPunct w:val="0"/>
        <w:adjustRightInd w:val="0"/>
        <w:spacing w:after="0"/>
        <w:ind w:firstLine="720"/>
        <w:rPr>
          <w:del w:id="698" w:author="Stephen Michell" w:date="2019-09-26T15:09:00Z"/>
          <w:rFonts w:ascii="Courier New" w:eastAsia="Times New Roman" w:hAnsi="Courier New" w:cs="Courier New"/>
          <w:kern w:val="28"/>
        </w:rPr>
      </w:pPr>
      <w:del w:id="699" w:author="Stephen Michell" w:date="2019-09-26T15:09:00Z">
        <w:r w:rsidRPr="00CD6A7E" w:rsidDel="00063F2C">
          <w:rPr>
            <w:rFonts w:ascii="Courier New" w:eastAsia="Times New Roman" w:hAnsi="Courier New" w:cs="Courier New"/>
            <w:kern w:val="28"/>
          </w:rPr>
          <w:delText>def x(y=[]):</w:delText>
        </w:r>
      </w:del>
    </w:p>
    <w:p w14:paraId="16E21CC0" w14:textId="7F2C0058" w:rsidR="004C770C" w:rsidRPr="00CD6A7E" w:rsidDel="00063F2C" w:rsidRDefault="004C770C" w:rsidP="004C770C">
      <w:pPr>
        <w:widowControl w:val="0"/>
        <w:suppressLineNumbers/>
        <w:overflowPunct w:val="0"/>
        <w:adjustRightInd w:val="0"/>
        <w:spacing w:after="0"/>
        <w:ind w:firstLine="720"/>
        <w:rPr>
          <w:del w:id="700" w:author="Stephen Michell" w:date="2019-09-26T15:09:00Z"/>
          <w:rFonts w:ascii="Courier New" w:eastAsia="Times New Roman" w:hAnsi="Courier New" w:cs="Courier New"/>
          <w:kern w:val="28"/>
        </w:rPr>
      </w:pPr>
      <w:del w:id="701" w:author="Stephen Michell" w:date="2019-09-26T15:09:00Z">
        <w:r w:rsidRPr="00CD6A7E" w:rsidDel="00063F2C">
          <w:rPr>
            <w:rFonts w:ascii="Courier New" w:eastAsia="Times New Roman" w:hAnsi="Courier New" w:cs="Courier New"/>
            <w:kern w:val="28"/>
          </w:rPr>
          <w:delText xml:space="preserve">    y.append(1)</w:delText>
        </w:r>
      </w:del>
    </w:p>
    <w:p w14:paraId="7B759F3A" w14:textId="2E4562A8" w:rsidR="004C770C" w:rsidRPr="00CD6A7E" w:rsidDel="00063F2C" w:rsidRDefault="004C770C" w:rsidP="004C770C">
      <w:pPr>
        <w:widowControl w:val="0"/>
        <w:suppressLineNumbers/>
        <w:overflowPunct w:val="0"/>
        <w:adjustRightInd w:val="0"/>
        <w:spacing w:after="0"/>
        <w:ind w:firstLine="720"/>
        <w:rPr>
          <w:del w:id="702" w:author="Stephen Michell" w:date="2019-09-26T15:09:00Z"/>
          <w:rFonts w:ascii="Courier New" w:eastAsia="Times New Roman" w:hAnsi="Courier New" w:cs="Courier New"/>
          <w:kern w:val="28"/>
        </w:rPr>
      </w:pPr>
      <w:del w:id="703" w:author="Stephen Michell" w:date="2019-09-26T15:09:00Z">
        <w:r w:rsidRPr="00CD6A7E" w:rsidDel="00063F2C">
          <w:rPr>
            <w:rFonts w:ascii="Courier New" w:eastAsia="Times New Roman" w:hAnsi="Courier New" w:cs="Courier New"/>
            <w:kern w:val="28"/>
          </w:rPr>
          <w:delText xml:space="preserve">    print(y)</w:delText>
        </w:r>
      </w:del>
    </w:p>
    <w:p w14:paraId="6A6A7E16" w14:textId="496B7489" w:rsidR="004C770C" w:rsidRPr="00CD6A7E" w:rsidDel="00063F2C" w:rsidRDefault="004C770C" w:rsidP="004C770C">
      <w:pPr>
        <w:widowControl w:val="0"/>
        <w:suppressLineNumbers/>
        <w:overflowPunct w:val="0"/>
        <w:adjustRightInd w:val="0"/>
        <w:spacing w:after="0"/>
        <w:ind w:firstLine="720"/>
        <w:rPr>
          <w:del w:id="704" w:author="Stephen Michell" w:date="2019-09-26T15:09:00Z"/>
          <w:rFonts w:ascii="Courier New" w:eastAsia="Times New Roman" w:hAnsi="Courier New" w:cs="Courier New"/>
          <w:kern w:val="28"/>
        </w:rPr>
      </w:pPr>
      <w:del w:id="705" w:author="Stephen Michell" w:date="2019-09-26T15:09:00Z">
        <w:r w:rsidRPr="00CD6A7E" w:rsidDel="00063F2C">
          <w:rPr>
            <w:rFonts w:ascii="Courier New" w:eastAsia="Times New Roman" w:hAnsi="Courier New" w:cs="Courier New"/>
            <w:kern w:val="28"/>
          </w:rPr>
          <w:delText>x([2])#=&gt; [2, 1], as expected (default was not needed)</w:delText>
        </w:r>
      </w:del>
    </w:p>
    <w:p w14:paraId="12740250" w14:textId="71F154BA" w:rsidR="004C770C" w:rsidRPr="00CD6A7E" w:rsidDel="00063F2C" w:rsidRDefault="004C770C" w:rsidP="004C770C">
      <w:pPr>
        <w:widowControl w:val="0"/>
        <w:suppressLineNumbers/>
        <w:overflowPunct w:val="0"/>
        <w:adjustRightInd w:val="0"/>
        <w:spacing w:after="0"/>
        <w:ind w:firstLine="720"/>
        <w:rPr>
          <w:del w:id="706" w:author="Stephen Michell" w:date="2019-09-26T15:09:00Z"/>
          <w:rFonts w:ascii="Courier New" w:eastAsia="Times New Roman" w:hAnsi="Courier New" w:cs="Courier New"/>
          <w:kern w:val="28"/>
        </w:rPr>
      </w:pPr>
      <w:del w:id="707" w:author="Stephen Michell" w:date="2019-09-26T15:09:00Z">
        <w:r w:rsidRPr="00CD6A7E" w:rsidDel="00063F2C">
          <w:rPr>
            <w:rFonts w:ascii="Courier New" w:eastAsia="Times New Roman" w:hAnsi="Courier New" w:cs="Courier New"/>
            <w:kern w:val="28"/>
          </w:rPr>
          <w:delText>x() # [1]</w:delText>
        </w:r>
      </w:del>
    </w:p>
    <w:p w14:paraId="07897542" w14:textId="7D09F77E" w:rsidR="004C770C" w:rsidRPr="00CD6A7E" w:rsidDel="00063F2C" w:rsidRDefault="004C770C" w:rsidP="004C770C">
      <w:pPr>
        <w:widowControl w:val="0"/>
        <w:suppressLineNumbers/>
        <w:overflowPunct w:val="0"/>
        <w:adjustRightInd w:val="0"/>
        <w:spacing w:after="240"/>
        <w:ind w:firstLine="720"/>
        <w:rPr>
          <w:del w:id="708" w:author="Stephen Michell" w:date="2019-09-26T15:09:00Z"/>
          <w:rFonts w:ascii="Courier New" w:eastAsia="Times New Roman" w:hAnsi="Courier New" w:cs="Courier New"/>
          <w:kern w:val="28"/>
        </w:rPr>
      </w:pPr>
      <w:del w:id="709" w:author="Stephen Michell" w:date="2019-09-26T15:09:00Z">
        <w:r w:rsidRPr="00CD6A7E" w:rsidDel="00063F2C">
          <w:rPr>
            <w:rFonts w:ascii="Courier New" w:eastAsia="Times New Roman" w:hAnsi="Courier New" w:cs="Courier New"/>
            <w:kern w:val="28"/>
          </w:rPr>
          <w:lastRenderedPageBreak/>
          <w:delText>x() # [1, 1] continues to expand with each subsequent call</w:delText>
        </w:r>
      </w:del>
    </w:p>
    <w:p w14:paraId="3F640F50" w14:textId="04702A21" w:rsidR="004C770C" w:rsidRPr="00CD6A7E" w:rsidDel="00063F2C" w:rsidRDefault="004C770C" w:rsidP="004C770C">
      <w:pPr>
        <w:rPr>
          <w:del w:id="710" w:author="Stephen Michell" w:date="2019-09-26T15:09:00Z"/>
        </w:rPr>
      </w:pPr>
      <w:del w:id="711" w:author="Stephen Michell" w:date="2019-09-26T15:09:00Z">
        <w:r w:rsidRPr="00CD6A7E" w:rsidDel="00063F2C">
          <w:delText xml:space="preserve">The behaviour above is not a bug - it is a defined behaviour for mutable objects but it’s a very bad idea in almost all cases to assign default values to mutable objects. </w:delText>
        </w:r>
      </w:del>
    </w:p>
    <w:p w14:paraId="7CAC3B96" w14:textId="0A8D0B9F" w:rsidR="004C770C" w:rsidRPr="00CD6A7E" w:rsidRDefault="001456BA" w:rsidP="009866F9">
      <w:pPr>
        <w:pStyle w:val="berschrift3"/>
        <w:rPr>
          <w:lang w:bidi="en-US"/>
        </w:rPr>
      </w:pPr>
      <w:r>
        <w:rPr>
          <w:lang w:bidi="en-US"/>
        </w:rPr>
        <w:t>6.2</w:t>
      </w:r>
      <w:r w:rsidR="00460588">
        <w:rPr>
          <w:lang w:bidi="en-US"/>
        </w:rPr>
        <w:t>2</w:t>
      </w:r>
      <w:r w:rsidR="004C770C" w:rsidRPr="00CD6A7E">
        <w:rPr>
          <w:lang w:bidi="en-US"/>
        </w:rPr>
        <w:t>.2</w:t>
      </w:r>
      <w:r w:rsidR="00AD5842">
        <w:rPr>
          <w:lang w:bidi="en-US"/>
        </w:rPr>
        <w:t xml:space="preserve"> </w:t>
      </w:r>
      <w:r w:rsidR="004C770C" w:rsidRPr="00CD6A7E">
        <w:rPr>
          <w:lang w:bidi="en-US"/>
        </w:rPr>
        <w:t>Guidance to language users</w:t>
      </w:r>
    </w:p>
    <w:p w14:paraId="350ACABA" w14:textId="07E3194B" w:rsidR="00DA7483" w:rsidDel="00820CD5" w:rsidRDefault="00DA7483" w:rsidP="004C770C">
      <w:pPr>
        <w:pStyle w:val="Listenabsatz"/>
        <w:widowControl w:val="0"/>
        <w:numPr>
          <w:ilvl w:val="0"/>
          <w:numId w:val="361"/>
        </w:numPr>
        <w:suppressLineNumbers/>
        <w:overflowPunct w:val="0"/>
        <w:adjustRightInd w:val="0"/>
        <w:spacing w:after="120"/>
        <w:rPr>
          <w:del w:id="712" w:author="Stephen Michell" w:date="2019-09-26T15:15:00Z"/>
          <w:rFonts w:ascii="Calibri" w:eastAsia="Times New Roman" w:hAnsi="Calibri"/>
        </w:rPr>
      </w:pPr>
      <w:del w:id="713" w:author="Sean McDonagh" w:date="2019-04-25T11:30:00Z">
        <w:r w:rsidDel="00D01002">
          <w:rPr>
            <w:rFonts w:ascii="Calibri" w:eastAsia="Times New Roman" w:hAnsi="Calibri"/>
          </w:rPr>
          <w:delText>Follow the guidance of</w:delText>
        </w:r>
      </w:del>
      <w:ins w:id="714" w:author="Sean McDonagh" w:date="2019-04-25T11:30:00Z">
        <w:del w:id="715" w:author="Stephen Michell" w:date="2019-09-26T15:15:00Z">
          <w:r w:rsidR="00D01002" w:rsidDel="00820CD5">
            <w:rPr>
              <w:rFonts w:ascii="Calibri" w:eastAsia="Times New Roman" w:hAnsi="Calibri"/>
            </w:rPr>
            <w:delText>Follow the guidance contained in</w:delText>
          </w:r>
        </w:del>
      </w:ins>
      <w:del w:id="716" w:author="Stephen Michell" w:date="2019-09-26T15:15:00Z">
        <w:r w:rsidDel="00820CD5">
          <w:rPr>
            <w:rFonts w:ascii="Calibri" w:eastAsia="Times New Roman" w:hAnsi="Calibri"/>
          </w:rPr>
          <w:delText xml:space="preserve"> TR 24772-1 clause 6.22.5;</w:delText>
        </w:r>
      </w:del>
    </w:p>
    <w:p w14:paraId="7676ED4A" w14:textId="4632645F" w:rsidR="004C770C" w:rsidRPr="00820CD5" w:rsidRDefault="004C770C" w:rsidP="00820CD5">
      <w:pPr>
        <w:pStyle w:val="Listenabsatz"/>
        <w:widowControl w:val="0"/>
        <w:numPr>
          <w:ilvl w:val="0"/>
          <w:numId w:val="361"/>
        </w:numPr>
        <w:suppressLineNumbers/>
        <w:overflowPunct w:val="0"/>
        <w:adjustRightInd w:val="0"/>
        <w:spacing w:after="120"/>
        <w:rPr>
          <w:rFonts w:ascii="Calibri" w:eastAsia="Times New Roman" w:hAnsi="Calibri"/>
          <w:rPrChange w:id="717" w:author="Stephen Michell" w:date="2019-09-26T15:15:00Z">
            <w:rPr/>
          </w:rPrChange>
        </w:rPr>
      </w:pPr>
      <w:r w:rsidRPr="00820CD5">
        <w:rPr>
          <w:rFonts w:ascii="Calibri" w:eastAsia="Times New Roman" w:hAnsi="Calibri"/>
          <w:rPrChange w:id="718" w:author="Stephen Michell" w:date="2019-09-26T15:15:00Z">
            <w:rPr/>
          </w:rPrChange>
        </w:rPr>
        <w:t>Ensure that it is not logically possible to reach a reference to a variable before it is assigned</w:t>
      </w:r>
      <w:del w:id="719" w:author="Stephen Michell" w:date="2019-09-26T15:13:00Z">
        <w:r w:rsidRPr="00820CD5" w:rsidDel="00820CD5">
          <w:rPr>
            <w:rFonts w:ascii="Calibri" w:eastAsia="Times New Roman" w:hAnsi="Calibri"/>
            <w:rPrChange w:id="720" w:author="Stephen Michell" w:date="2019-09-26T15:15:00Z">
              <w:rPr/>
            </w:rPrChange>
          </w:rPr>
          <w:delText xml:space="preserve">. The example above illustrates just such a case where the programmer wants to print the value of </w:delText>
        </w:r>
        <w:r w:rsidRPr="00820CD5" w:rsidDel="00820CD5">
          <w:rPr>
            <w:rFonts w:ascii="Courier New" w:eastAsiaTheme="majorEastAsia" w:hAnsi="Courier New" w:cs="Courier New"/>
            <w:kern w:val="28"/>
          </w:rPr>
          <w:delText>x</w:delText>
        </w:r>
        <w:r w:rsidRPr="00820CD5" w:rsidDel="00820CD5">
          <w:rPr>
            <w:rFonts w:ascii="Calibri" w:eastAsia="Times New Roman" w:hAnsi="Calibri"/>
            <w:rPrChange w:id="721" w:author="Stephen Michell" w:date="2019-09-26T15:15:00Z">
              <w:rPr/>
            </w:rPrChange>
          </w:rPr>
          <w:delText xml:space="preserve"> but has not assigned a value to </w:delText>
        </w:r>
        <w:r w:rsidRPr="00820CD5" w:rsidDel="00820CD5">
          <w:rPr>
            <w:rFonts w:ascii="Courier New" w:eastAsiaTheme="majorEastAsia" w:hAnsi="Courier New" w:cs="Courier New"/>
            <w:kern w:val="28"/>
          </w:rPr>
          <w:delText>x</w:delText>
        </w:r>
        <w:r w:rsidRPr="00820CD5" w:rsidDel="00820CD5">
          <w:rPr>
            <w:rFonts w:ascii="Calibri" w:eastAsia="Times New Roman" w:hAnsi="Calibri"/>
            <w:rPrChange w:id="722" w:author="Stephen Michell" w:date="2019-09-26T15:15:00Z">
              <w:rPr/>
            </w:rPrChange>
          </w:rPr>
          <w:delText xml:space="preserve"> – this proves that there is missing, or bypassed, code needed to provide </w:delText>
        </w:r>
        <w:r w:rsidRPr="00820CD5" w:rsidDel="00820CD5">
          <w:rPr>
            <w:rFonts w:ascii="Courier New" w:eastAsiaTheme="majorEastAsia" w:hAnsi="Courier New" w:cs="Courier New"/>
            <w:kern w:val="28"/>
          </w:rPr>
          <w:delText>x</w:delText>
        </w:r>
        <w:r w:rsidRPr="00820CD5" w:rsidDel="00820CD5">
          <w:rPr>
            <w:rFonts w:ascii="Calibri" w:eastAsia="Times New Roman" w:hAnsi="Calibri"/>
            <w:rPrChange w:id="723" w:author="Stephen Michell" w:date="2019-09-26T15:15:00Z">
              <w:rPr/>
            </w:rPrChange>
          </w:rPr>
          <w:delText xml:space="preserve"> with a meaningful value at runti</w:delText>
        </w:r>
      </w:del>
      <w:ins w:id="724" w:author="Stephen Michell" w:date="2019-09-26T15:13:00Z">
        <w:r w:rsidR="00820CD5" w:rsidRPr="00820CD5">
          <w:rPr>
            <w:rFonts w:ascii="Calibri" w:eastAsia="Times New Roman" w:hAnsi="Calibri"/>
            <w:rPrChange w:id="725" w:author="Stephen Michell" w:date="2019-09-26T15:15:00Z">
              <w:rPr/>
            </w:rPrChange>
          </w:rPr>
          <w:t xml:space="preserve"> to avoid the occurrence of a runtime error.</w:t>
        </w:r>
      </w:ins>
      <w:del w:id="726" w:author="Stephen Michell" w:date="2019-09-26T15:13:00Z">
        <w:r w:rsidRPr="00820CD5" w:rsidDel="00820CD5">
          <w:rPr>
            <w:rFonts w:ascii="Calibri" w:eastAsia="Times New Roman" w:hAnsi="Calibri"/>
            <w:rPrChange w:id="727" w:author="Stephen Michell" w:date="2019-09-26T15:15:00Z">
              <w:rPr/>
            </w:rPrChange>
          </w:rPr>
          <w:delText>me.</w:delText>
        </w:r>
      </w:del>
    </w:p>
    <w:p w14:paraId="4B7A1D34" w14:textId="6CB5219C" w:rsidR="004C770C" w:rsidRPr="00CD6A7E" w:rsidRDefault="001456BA" w:rsidP="004C770C">
      <w:pPr>
        <w:pStyle w:val="berschrift2"/>
        <w:rPr>
          <w:lang w:bidi="en-US"/>
        </w:rPr>
      </w:pPr>
      <w:bookmarkStart w:id="728" w:name="_Toc310518178"/>
      <w:bookmarkStart w:id="729" w:name="_Toc7089393"/>
      <w:r>
        <w:rPr>
          <w:lang w:bidi="en-US"/>
        </w:rPr>
        <w:t>6.2</w:t>
      </w:r>
      <w:r w:rsidR="00460588">
        <w:rPr>
          <w:lang w:bidi="en-US"/>
        </w:rPr>
        <w:t>3</w:t>
      </w:r>
      <w:r w:rsidR="00AD5842">
        <w:rPr>
          <w:lang w:bidi="en-US"/>
        </w:rPr>
        <w:t xml:space="preserve"> </w:t>
      </w:r>
      <w:r w:rsidR="004C770C" w:rsidRPr="00CD6A7E">
        <w:rPr>
          <w:lang w:bidi="en-US"/>
        </w:rPr>
        <w:t>Operator Precedence</w:t>
      </w:r>
      <w:r w:rsidR="008A5609">
        <w:rPr>
          <w:lang w:bidi="en-US"/>
        </w:rPr>
        <w:t xml:space="preserve"> and Associativity</w:t>
      </w:r>
      <w:r w:rsidR="004C770C" w:rsidRPr="00CD6A7E">
        <w:rPr>
          <w:lang w:bidi="en-US"/>
        </w:rPr>
        <w:t xml:space="preserve"> [JCW]</w:t>
      </w:r>
      <w:bookmarkEnd w:id="728"/>
      <w:bookmarkEnd w:id="729"/>
    </w:p>
    <w:p w14:paraId="26BF2E55" w14:textId="5742ABA0" w:rsidR="004C770C" w:rsidRPr="00CD6A7E" w:rsidRDefault="001456BA" w:rsidP="009866F9">
      <w:pPr>
        <w:pStyle w:val="berschrift3"/>
        <w:rPr>
          <w:lang w:bidi="en-US"/>
        </w:rPr>
      </w:pPr>
      <w:r>
        <w:rPr>
          <w:lang w:bidi="en-US"/>
        </w:rPr>
        <w:t>6.2</w:t>
      </w:r>
      <w:r w:rsidR="00460588">
        <w:rPr>
          <w:lang w:bidi="en-US"/>
        </w:rPr>
        <w:t>3</w:t>
      </w:r>
      <w:r w:rsidR="004C770C">
        <w:rPr>
          <w:lang w:bidi="en-US"/>
        </w:rPr>
        <w:t>.1</w:t>
      </w:r>
      <w:r w:rsidR="00AD5842">
        <w:rPr>
          <w:lang w:bidi="en-US"/>
        </w:rPr>
        <w:t xml:space="preserve"> </w:t>
      </w:r>
      <w:r w:rsidR="004C770C" w:rsidRPr="00CD6A7E">
        <w:rPr>
          <w:lang w:bidi="en-US"/>
        </w:rPr>
        <w:t>Applicability to language</w:t>
      </w:r>
    </w:p>
    <w:p w14:paraId="10AD907E" w14:textId="77777777" w:rsidR="001C527D" w:rsidRDefault="001C527D" w:rsidP="004C770C">
      <w:pPr>
        <w:rPr>
          <w:ins w:id="730" w:author="Microsoft" w:date="2019-09-27T05:42:00Z"/>
          <w:rFonts w:ascii="Calibri" w:eastAsia="Times New Roman" w:hAnsi="Calibri"/>
        </w:rPr>
      </w:pPr>
      <w:ins w:id="731" w:author="Microsoft" w:date="2019-09-27T05:41:00Z">
        <w:r>
          <w:t xml:space="preserve">The vulnerability described in </w:t>
        </w:r>
        <w:r>
          <w:rPr>
            <w:rFonts w:ascii="Calibri" w:eastAsia="Times New Roman" w:hAnsi="Calibri"/>
          </w:rPr>
          <w:t>TR 24772-1 clause 6.23.</w:t>
        </w:r>
        <w:r>
          <w:rPr>
            <w:rFonts w:ascii="Calibri" w:eastAsia="Times New Roman" w:hAnsi="Calibri"/>
          </w:rPr>
          <w:t xml:space="preserve"> </w:t>
        </w:r>
      </w:ins>
      <w:ins w:id="732" w:author="Microsoft" w:date="2019-09-27T05:42:00Z">
        <w:r>
          <w:rPr>
            <w:rFonts w:ascii="Calibri" w:eastAsia="Times New Roman" w:hAnsi="Calibri"/>
          </w:rPr>
          <w:t>applies to Python.</w:t>
        </w:r>
      </w:ins>
    </w:p>
    <w:p w14:paraId="0F612F93" w14:textId="2481552E" w:rsidR="004C770C" w:rsidRPr="00CD6A7E" w:rsidRDefault="004C770C" w:rsidP="004C770C">
      <w:r w:rsidRPr="00CD6A7E">
        <w:t>Python provides many operators and levels of precedence so it is not unexpected that operator precedence and order of operation are not well understood and hence misused. For example:</w:t>
      </w:r>
    </w:p>
    <w:p w14:paraId="1E6AD2D3"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1 + 2 * 3 #=&gt; 7, evaluates as 1 + (2 * 3)</w:t>
      </w:r>
    </w:p>
    <w:p w14:paraId="0326B9E1" w14:textId="77777777"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lang w:val="en-GB"/>
        </w:rPr>
      </w:pPr>
      <w:r w:rsidRPr="00CD6A7E">
        <w:rPr>
          <w:rFonts w:ascii="Courier New" w:eastAsia="Times New Roman" w:hAnsi="Courier New" w:cs="Courier New"/>
          <w:kern w:val="28"/>
        </w:rPr>
        <w:t>(1 + 2) * 3 #=&gt; 9, parenthesis are allowed to coerce precedence</w:t>
      </w:r>
    </w:p>
    <w:p w14:paraId="7FB59C50" w14:textId="77777777" w:rsidR="004C770C" w:rsidRPr="00CD6A7E" w:rsidRDefault="004C770C" w:rsidP="004C770C">
      <w:pPr>
        <w:rPr>
          <w:rFonts w:cstheme="minorHAnsi"/>
        </w:rPr>
      </w:pPr>
      <w:r w:rsidRPr="00CD6A7E">
        <w:rPr>
          <w:rFonts w:cstheme="minorHAnsi"/>
          <w:lang w:bidi="en-US"/>
        </w:rPr>
        <w:t xml:space="preserve">Expressions that use </w:t>
      </w:r>
      <w:r w:rsidRPr="00CD6A7E">
        <w:rPr>
          <w:rFonts w:cstheme="minorHAnsi"/>
          <w:kern w:val="28"/>
          <w:lang w:val="en-GB"/>
        </w:rPr>
        <w:t>and</w:t>
      </w:r>
      <w:r w:rsidRPr="00CD6A7E">
        <w:rPr>
          <w:rFonts w:cstheme="minorHAnsi"/>
          <w:lang w:bidi="en-US"/>
        </w:rPr>
        <w:t xml:space="preserve"> or </w:t>
      </w:r>
      <w:r w:rsidRPr="00CD6A7E">
        <w:rPr>
          <w:rFonts w:cstheme="minorHAnsi"/>
          <w:kern w:val="28"/>
          <w:lang w:val="en-GB"/>
        </w:rPr>
        <w:t>or</w:t>
      </w:r>
      <w:r w:rsidRPr="00CD6A7E">
        <w:rPr>
          <w:rFonts w:cstheme="minorHAnsi"/>
          <w:lang w:bidi="en-US"/>
        </w:rPr>
        <w:t xml:space="preserve"> are evaluated </w:t>
      </w:r>
      <w:r w:rsidR="00B73A2F" w:rsidRPr="00CD6A7E">
        <w:rPr>
          <w:rFonts w:cstheme="minorHAnsi"/>
          <w:lang w:bidi="en-US"/>
        </w:rPr>
        <w:t>left</w:t>
      </w:r>
      <w:r w:rsidR="00B73A2F">
        <w:rPr>
          <w:rFonts w:cstheme="minorHAnsi"/>
          <w:lang w:bidi="en-US"/>
        </w:rPr>
        <w:t>-</w:t>
      </w:r>
      <w:r w:rsidR="00B73A2F" w:rsidRPr="00CD6A7E">
        <w:rPr>
          <w:rFonts w:cstheme="minorHAnsi"/>
          <w:lang w:bidi="en-US"/>
        </w:rPr>
        <w:t>to</w:t>
      </w:r>
      <w:r w:rsidR="00B73A2F">
        <w:rPr>
          <w:rFonts w:cstheme="minorHAnsi"/>
          <w:lang w:bidi="en-US"/>
        </w:rPr>
        <w:t>-</w:t>
      </w:r>
      <w:r w:rsidRPr="00CD6A7E">
        <w:rPr>
          <w:rFonts w:cstheme="minorHAnsi"/>
          <w:lang w:bidi="en-US"/>
        </w:rPr>
        <w:t>right which can cause a short circuit:</w:t>
      </w:r>
    </w:p>
    <w:p w14:paraId="753AB660" w14:textId="77777777"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lang w:val="en-GB"/>
        </w:rPr>
      </w:pPr>
      <w:r w:rsidRPr="00CD6A7E">
        <w:rPr>
          <w:rFonts w:ascii="Courier New" w:eastAsia="Times New Roman" w:hAnsi="Courier New" w:cs="Courier New"/>
          <w:kern w:val="28"/>
          <w:lang w:val="en-GB"/>
        </w:rPr>
        <w:t>a or b or c</w:t>
      </w:r>
    </w:p>
    <w:p w14:paraId="687387D2" w14:textId="6C4D5D23" w:rsidR="004C770C" w:rsidRPr="00CD6A7E" w:rsidDel="00D23ED7" w:rsidRDefault="004C770C" w:rsidP="004C770C">
      <w:pPr>
        <w:rPr>
          <w:del w:id="733" w:author="Stephen Michell" w:date="2019-07-16T11:37:00Z"/>
        </w:rPr>
      </w:pPr>
      <w:r w:rsidRPr="00CD6A7E">
        <w:t xml:space="preserve">In the expression above </w:t>
      </w:r>
      <w:r w:rsidRPr="00CD6A7E">
        <w:rPr>
          <w:rFonts w:ascii="Courier New" w:hAnsi="Courier New" w:cs="Courier New"/>
          <w:kern w:val="28"/>
          <w:lang w:val="en-GB"/>
        </w:rPr>
        <w:t>c</w:t>
      </w:r>
      <w:r w:rsidRPr="00CD6A7E">
        <w:t xml:space="preserve"> is never evaluated if either </w:t>
      </w:r>
      <w:r w:rsidRPr="00CD6A7E">
        <w:rPr>
          <w:rFonts w:ascii="Courier New" w:hAnsi="Courier New" w:cs="Courier New"/>
          <w:kern w:val="28"/>
          <w:lang w:val="en-GB"/>
        </w:rPr>
        <w:t>a</w:t>
      </w:r>
      <w:r w:rsidRPr="00CD6A7E">
        <w:t xml:space="preserve"> or </w:t>
      </w:r>
      <w:r w:rsidRPr="00CD6A7E">
        <w:rPr>
          <w:rFonts w:ascii="Courier New" w:hAnsi="Courier New" w:cs="Courier New"/>
          <w:kern w:val="28"/>
          <w:lang w:val="en-GB"/>
        </w:rPr>
        <w:t>b</w:t>
      </w:r>
      <w:r w:rsidRPr="00CD6A7E">
        <w:t xml:space="preserve"> evaluate to </w:t>
      </w:r>
      <w:r w:rsidRPr="00CD6A7E">
        <w:rPr>
          <w:rFonts w:ascii="Courier New" w:hAnsi="Courier New" w:cs="Courier New"/>
          <w:kern w:val="28"/>
          <w:lang w:val="en-GB"/>
        </w:rPr>
        <w:t xml:space="preserve">True </w:t>
      </w:r>
      <w:r w:rsidRPr="00CD6A7E">
        <w:t xml:space="preserve">because the entire expression evaluates to </w:t>
      </w:r>
      <w:r w:rsidRPr="00CD6A7E">
        <w:rPr>
          <w:rFonts w:ascii="Courier New" w:hAnsi="Courier New" w:cs="Courier New"/>
          <w:kern w:val="28"/>
          <w:lang w:val="en-GB"/>
        </w:rPr>
        <w:t xml:space="preserve">True </w:t>
      </w:r>
      <w:r w:rsidRPr="00CD6A7E">
        <w:t xml:space="preserve">immediately when any sub expression evaluates to </w:t>
      </w:r>
      <w:r w:rsidRPr="00CD6A7E">
        <w:rPr>
          <w:rFonts w:ascii="Courier New" w:hAnsi="Courier New" w:cs="Courier New"/>
          <w:kern w:val="28"/>
          <w:lang w:val="en-GB"/>
        </w:rPr>
        <w:t>True</w:t>
      </w:r>
      <w:r w:rsidRPr="00CD6A7E">
        <w:t xml:space="preserve">. </w:t>
      </w:r>
      <w:ins w:id="734" w:author="Stephen Michell" w:date="2019-09-26T15:18:00Z">
        <w:r w:rsidR="00820CD5">
          <w:t>See 6.24 for further discussions of chort-circuit evaluation.</w:t>
        </w:r>
      </w:ins>
      <w:del w:id="735" w:author="Stephen Michell" w:date="2019-09-26T15:18:00Z">
        <w:r w:rsidRPr="00CD6A7E" w:rsidDel="00820CD5">
          <w:delText>The short circuit effect is non-consequential above but in the case below the effect is subtle and potentially destructive:</w:delText>
        </w:r>
      </w:del>
    </w:p>
    <w:p w14:paraId="332E6260" w14:textId="44AEBBA0" w:rsidR="004C770C" w:rsidRPr="00CD6A7E" w:rsidDel="00D23ED7" w:rsidRDefault="004C770C">
      <w:pPr>
        <w:widowControl w:val="0"/>
        <w:suppressLineNumbers/>
        <w:overflowPunct w:val="0"/>
        <w:adjustRightInd w:val="0"/>
        <w:spacing w:after="0"/>
        <w:rPr>
          <w:del w:id="736" w:author="Stephen Michell" w:date="2019-07-16T11:37:00Z"/>
          <w:rFonts w:ascii="Courier New" w:eastAsia="Times New Roman" w:hAnsi="Courier New" w:cs="Courier New"/>
          <w:kern w:val="28"/>
          <w:lang w:val="en-GB"/>
        </w:rPr>
        <w:pPrChange w:id="737" w:author="Stephen Michell" w:date="2019-07-16T11:37:00Z">
          <w:pPr>
            <w:widowControl w:val="0"/>
            <w:suppressLineNumbers/>
            <w:overflowPunct w:val="0"/>
            <w:adjustRightInd w:val="0"/>
            <w:spacing w:after="0"/>
            <w:ind w:firstLine="720"/>
          </w:pPr>
        </w:pPrChange>
      </w:pPr>
      <w:commentRangeStart w:id="738"/>
      <w:del w:id="739" w:author="Stephen Michell" w:date="2019-07-16T11:37:00Z">
        <w:r w:rsidRPr="00CD6A7E" w:rsidDel="00D23ED7">
          <w:rPr>
            <w:rFonts w:ascii="Courier New" w:eastAsia="Times New Roman" w:hAnsi="Courier New" w:cs="Courier New"/>
            <w:kern w:val="28"/>
            <w:lang w:val="en-GB"/>
          </w:rPr>
          <w:delText>def x(i):</w:delText>
        </w:r>
      </w:del>
    </w:p>
    <w:p w14:paraId="1580C39C" w14:textId="5EE84923" w:rsidR="004C770C" w:rsidRPr="00CD6A7E" w:rsidDel="00D23ED7" w:rsidRDefault="004C770C">
      <w:pPr>
        <w:widowControl w:val="0"/>
        <w:suppressLineNumbers/>
        <w:overflowPunct w:val="0"/>
        <w:adjustRightInd w:val="0"/>
        <w:spacing w:after="0"/>
        <w:rPr>
          <w:del w:id="740" w:author="Stephen Michell" w:date="2019-07-16T11:37:00Z"/>
          <w:rFonts w:ascii="Courier New" w:eastAsia="Times New Roman" w:hAnsi="Courier New" w:cs="Courier New"/>
          <w:kern w:val="28"/>
          <w:lang w:val="en-GB"/>
        </w:rPr>
        <w:pPrChange w:id="741" w:author="Stephen Michell" w:date="2019-07-16T11:37:00Z">
          <w:pPr>
            <w:widowControl w:val="0"/>
            <w:suppressLineNumbers/>
            <w:overflowPunct w:val="0"/>
            <w:adjustRightInd w:val="0"/>
            <w:spacing w:after="0"/>
            <w:ind w:firstLine="720"/>
          </w:pPr>
        </w:pPrChange>
      </w:pPr>
      <w:del w:id="742" w:author="Stephen Michell" w:date="2019-07-16T11:37:00Z">
        <w:r w:rsidRPr="00CD6A7E" w:rsidDel="00D23ED7">
          <w:rPr>
            <w:rFonts w:ascii="Courier New" w:eastAsia="Times New Roman" w:hAnsi="Courier New" w:cs="Courier New"/>
            <w:kern w:val="28"/>
            <w:lang w:val="en-GB"/>
          </w:rPr>
          <w:delText xml:space="preserve">    if i:</w:delText>
        </w:r>
      </w:del>
    </w:p>
    <w:p w14:paraId="07DCFD22" w14:textId="1BA789F2" w:rsidR="004C770C" w:rsidRPr="00CD6A7E" w:rsidDel="00D23ED7" w:rsidRDefault="004C770C">
      <w:pPr>
        <w:widowControl w:val="0"/>
        <w:suppressLineNumbers/>
        <w:overflowPunct w:val="0"/>
        <w:adjustRightInd w:val="0"/>
        <w:spacing w:after="0"/>
        <w:rPr>
          <w:del w:id="743" w:author="Stephen Michell" w:date="2019-07-16T11:37:00Z"/>
          <w:rFonts w:ascii="Courier New" w:eastAsia="Times New Roman" w:hAnsi="Courier New" w:cs="Courier New"/>
          <w:kern w:val="28"/>
          <w:lang w:val="en-GB"/>
        </w:rPr>
        <w:pPrChange w:id="744" w:author="Stephen Michell" w:date="2019-07-16T11:37:00Z">
          <w:pPr>
            <w:widowControl w:val="0"/>
            <w:suppressLineNumbers/>
            <w:overflowPunct w:val="0"/>
            <w:adjustRightInd w:val="0"/>
            <w:spacing w:after="0"/>
            <w:ind w:firstLine="720"/>
          </w:pPr>
        </w:pPrChange>
      </w:pPr>
      <w:del w:id="745" w:author="Stephen Michell" w:date="2019-07-16T11:37:00Z">
        <w:r w:rsidRPr="00CD6A7E" w:rsidDel="00D23ED7">
          <w:rPr>
            <w:rFonts w:ascii="Courier New" w:eastAsia="Times New Roman" w:hAnsi="Courier New" w:cs="Courier New"/>
            <w:kern w:val="28"/>
            <w:lang w:val="en-GB"/>
          </w:rPr>
          <w:delText xml:space="preserve">        return True</w:delText>
        </w:r>
      </w:del>
    </w:p>
    <w:p w14:paraId="43E7C370" w14:textId="62CE257E" w:rsidR="004C770C" w:rsidRPr="00CD6A7E" w:rsidDel="00D23ED7" w:rsidRDefault="004C770C">
      <w:pPr>
        <w:widowControl w:val="0"/>
        <w:suppressLineNumbers/>
        <w:overflowPunct w:val="0"/>
        <w:adjustRightInd w:val="0"/>
        <w:spacing w:after="0"/>
        <w:rPr>
          <w:del w:id="746" w:author="Stephen Michell" w:date="2019-07-16T11:37:00Z"/>
          <w:rFonts w:ascii="Courier New" w:eastAsia="Times New Roman" w:hAnsi="Courier New" w:cs="Courier New"/>
          <w:kern w:val="28"/>
          <w:lang w:val="en-GB"/>
        </w:rPr>
        <w:pPrChange w:id="747" w:author="Stephen Michell" w:date="2019-07-16T11:37:00Z">
          <w:pPr>
            <w:widowControl w:val="0"/>
            <w:suppressLineNumbers/>
            <w:overflowPunct w:val="0"/>
            <w:adjustRightInd w:val="0"/>
            <w:spacing w:after="0"/>
            <w:ind w:firstLine="720"/>
          </w:pPr>
        </w:pPrChange>
      </w:pPr>
      <w:del w:id="748" w:author="Stephen Michell" w:date="2019-07-16T11:37:00Z">
        <w:r w:rsidRPr="00CD6A7E" w:rsidDel="00D23ED7">
          <w:rPr>
            <w:rFonts w:ascii="Courier New" w:eastAsia="Times New Roman" w:hAnsi="Courier New" w:cs="Courier New"/>
            <w:kern w:val="28"/>
            <w:lang w:val="en-GB"/>
          </w:rPr>
          <w:delText xml:space="preserve">    else:</w:delText>
        </w:r>
      </w:del>
    </w:p>
    <w:p w14:paraId="2D418178" w14:textId="0DC13BE1" w:rsidR="004C770C" w:rsidRPr="00CD6A7E" w:rsidDel="00D23ED7" w:rsidRDefault="004C770C">
      <w:pPr>
        <w:widowControl w:val="0"/>
        <w:suppressLineNumbers/>
        <w:overflowPunct w:val="0"/>
        <w:adjustRightInd w:val="0"/>
        <w:spacing w:after="0"/>
        <w:rPr>
          <w:del w:id="749" w:author="Stephen Michell" w:date="2019-07-16T11:37:00Z"/>
          <w:rFonts w:ascii="Courier New" w:eastAsia="Times New Roman" w:hAnsi="Courier New" w:cs="Courier New"/>
          <w:kern w:val="28"/>
          <w:lang w:val="en-GB"/>
        </w:rPr>
        <w:pPrChange w:id="750" w:author="Stephen Michell" w:date="2019-07-16T11:37:00Z">
          <w:pPr>
            <w:widowControl w:val="0"/>
            <w:suppressLineNumbers/>
            <w:overflowPunct w:val="0"/>
            <w:adjustRightInd w:val="0"/>
            <w:spacing w:after="0"/>
            <w:ind w:firstLine="720"/>
          </w:pPr>
        </w:pPrChange>
      </w:pPr>
      <w:del w:id="751" w:author="Stephen Michell" w:date="2019-07-16T11:37:00Z">
        <w:r w:rsidRPr="00CD6A7E" w:rsidDel="00D23ED7">
          <w:rPr>
            <w:rFonts w:ascii="Courier New" w:eastAsia="Times New Roman" w:hAnsi="Courier New" w:cs="Courier New"/>
            <w:kern w:val="28"/>
            <w:lang w:val="en-GB"/>
          </w:rPr>
          <w:delText xml:space="preserve">        1/0  # Hard stop</w:delText>
        </w:r>
      </w:del>
    </w:p>
    <w:p w14:paraId="4510B402" w14:textId="5B30E999" w:rsidR="004C770C" w:rsidRPr="00CD6A7E" w:rsidDel="00D23ED7" w:rsidRDefault="004C770C">
      <w:pPr>
        <w:widowControl w:val="0"/>
        <w:suppressLineNumbers/>
        <w:overflowPunct w:val="0"/>
        <w:adjustRightInd w:val="0"/>
        <w:spacing w:after="0"/>
        <w:rPr>
          <w:del w:id="752" w:author="Stephen Michell" w:date="2019-07-16T11:37:00Z"/>
          <w:rFonts w:ascii="Courier New" w:eastAsia="Times New Roman" w:hAnsi="Courier New" w:cs="Courier New"/>
          <w:kern w:val="28"/>
          <w:lang w:val="en-GB"/>
        </w:rPr>
        <w:pPrChange w:id="753" w:author="Stephen Michell" w:date="2019-07-16T11:37:00Z">
          <w:pPr>
            <w:widowControl w:val="0"/>
            <w:suppressLineNumbers/>
            <w:overflowPunct w:val="0"/>
            <w:adjustRightInd w:val="0"/>
            <w:spacing w:after="0"/>
            <w:ind w:firstLine="720"/>
          </w:pPr>
        </w:pPrChange>
      </w:pPr>
      <w:del w:id="754" w:author="Stephen Michell" w:date="2019-07-16T11:37:00Z">
        <w:r w:rsidRPr="00CD6A7E" w:rsidDel="00D23ED7">
          <w:rPr>
            <w:rFonts w:ascii="Courier New" w:eastAsia="Times New Roman" w:hAnsi="Courier New" w:cs="Courier New"/>
            <w:kern w:val="28"/>
            <w:lang w:val="en-GB"/>
          </w:rPr>
          <w:delText>a = 1</w:delText>
        </w:r>
      </w:del>
    </w:p>
    <w:p w14:paraId="2CD67B48" w14:textId="531DBC63" w:rsidR="004C770C" w:rsidRPr="00CD6A7E" w:rsidDel="00D23ED7" w:rsidRDefault="004C770C">
      <w:pPr>
        <w:widowControl w:val="0"/>
        <w:suppressLineNumbers/>
        <w:overflowPunct w:val="0"/>
        <w:adjustRightInd w:val="0"/>
        <w:spacing w:after="0"/>
        <w:rPr>
          <w:del w:id="755" w:author="Stephen Michell" w:date="2019-07-16T11:37:00Z"/>
          <w:rFonts w:ascii="Courier New" w:eastAsia="Times New Roman" w:hAnsi="Courier New" w:cs="Courier New"/>
          <w:kern w:val="28"/>
          <w:lang w:val="en-GB"/>
        </w:rPr>
        <w:pPrChange w:id="756" w:author="Stephen Michell" w:date="2019-07-16T11:37:00Z">
          <w:pPr>
            <w:widowControl w:val="0"/>
            <w:suppressLineNumbers/>
            <w:overflowPunct w:val="0"/>
            <w:adjustRightInd w:val="0"/>
            <w:spacing w:after="0"/>
            <w:ind w:firstLine="720"/>
          </w:pPr>
        </w:pPrChange>
      </w:pPr>
      <w:del w:id="757" w:author="Stephen Michell" w:date="2019-07-16T11:37:00Z">
        <w:r w:rsidRPr="00CD6A7E" w:rsidDel="00D23ED7">
          <w:rPr>
            <w:rFonts w:ascii="Courier New" w:eastAsia="Times New Roman" w:hAnsi="Courier New" w:cs="Courier New"/>
            <w:kern w:val="28"/>
            <w:lang w:val="en-GB"/>
          </w:rPr>
          <w:delText>b = 0</w:delText>
        </w:r>
      </w:del>
    </w:p>
    <w:p w14:paraId="3B4448BB" w14:textId="1DBA7821" w:rsidR="004C770C" w:rsidRPr="00CD6A7E" w:rsidDel="00D23ED7" w:rsidRDefault="004C770C">
      <w:pPr>
        <w:widowControl w:val="0"/>
        <w:suppressLineNumbers/>
        <w:overflowPunct w:val="0"/>
        <w:adjustRightInd w:val="0"/>
        <w:spacing w:after="0"/>
        <w:rPr>
          <w:del w:id="758" w:author="Stephen Michell" w:date="2019-07-16T11:37:00Z"/>
          <w:rFonts w:ascii="Courier New" w:eastAsia="Times New Roman" w:hAnsi="Courier New" w:cs="Courier New"/>
          <w:kern w:val="28"/>
          <w:lang w:val="en-GB"/>
        </w:rPr>
        <w:pPrChange w:id="759" w:author="Stephen Michell" w:date="2019-07-16T11:37:00Z">
          <w:pPr>
            <w:widowControl w:val="0"/>
            <w:suppressLineNumbers/>
            <w:overflowPunct w:val="0"/>
            <w:adjustRightInd w:val="0"/>
            <w:spacing w:after="0"/>
            <w:ind w:firstLine="720"/>
          </w:pPr>
        </w:pPrChange>
      </w:pPr>
      <w:del w:id="760" w:author="Stephen Michell" w:date="2019-07-16T11:37:00Z">
        <w:r w:rsidRPr="00CD6A7E" w:rsidDel="00D23ED7">
          <w:rPr>
            <w:rFonts w:ascii="Courier New" w:eastAsia="Times New Roman" w:hAnsi="Courier New" w:cs="Courier New"/>
            <w:kern w:val="28"/>
            <w:lang w:val="en-GB"/>
          </w:rPr>
          <w:delText>while True</w:delText>
        </w:r>
        <w:r w:rsidDel="00D23ED7">
          <w:rPr>
            <w:rFonts w:ascii="Courier New" w:eastAsia="Times New Roman" w:hAnsi="Courier New" w:cs="Courier New"/>
            <w:kern w:val="28"/>
            <w:lang w:val="en-GB"/>
          </w:rPr>
          <w:delText>:</w:delText>
        </w:r>
      </w:del>
    </w:p>
    <w:p w14:paraId="45A70407" w14:textId="1BF40E27" w:rsidR="004C770C" w:rsidRPr="00CD6A7E" w:rsidDel="00D23ED7" w:rsidRDefault="004C770C">
      <w:pPr>
        <w:widowControl w:val="0"/>
        <w:suppressLineNumbers/>
        <w:overflowPunct w:val="0"/>
        <w:adjustRightInd w:val="0"/>
        <w:spacing w:after="0"/>
        <w:rPr>
          <w:del w:id="761" w:author="Stephen Michell" w:date="2019-07-16T11:37:00Z"/>
          <w:rFonts w:ascii="Courier New" w:eastAsia="Times New Roman" w:hAnsi="Courier New" w:cs="Courier New"/>
          <w:kern w:val="28"/>
          <w:lang w:val="en-GB"/>
        </w:rPr>
        <w:pPrChange w:id="762" w:author="Stephen Michell" w:date="2019-07-16T11:37:00Z">
          <w:pPr>
            <w:widowControl w:val="0"/>
            <w:suppressLineNumbers/>
            <w:overflowPunct w:val="0"/>
            <w:adjustRightInd w:val="0"/>
            <w:spacing w:after="0"/>
            <w:ind w:firstLine="720"/>
          </w:pPr>
        </w:pPrChange>
      </w:pPr>
      <w:del w:id="763" w:author="Stephen Michell" w:date="2019-07-16T11:37:00Z">
        <w:r w:rsidRPr="00CD6A7E" w:rsidDel="00D23ED7">
          <w:rPr>
            <w:rFonts w:ascii="Courier New" w:eastAsia="Times New Roman" w:hAnsi="Courier New" w:cs="Courier New"/>
            <w:kern w:val="28"/>
            <w:lang w:val="en-GB"/>
          </w:rPr>
          <w:delText xml:space="preserve">    if x(a) or x(b):</w:delText>
        </w:r>
      </w:del>
    </w:p>
    <w:p w14:paraId="33524F12" w14:textId="7CCF9FC4" w:rsidR="004C770C" w:rsidRPr="00CD6A7E" w:rsidRDefault="004C770C">
      <w:pPr>
        <w:rPr>
          <w:rFonts w:ascii="Courier New" w:eastAsia="Times New Roman" w:hAnsi="Courier New" w:cs="Courier New"/>
          <w:kern w:val="28"/>
          <w:lang w:val="en-GB"/>
        </w:rPr>
        <w:pPrChange w:id="764" w:author="Stephen Michell" w:date="2019-07-16T11:37:00Z">
          <w:pPr>
            <w:widowControl w:val="0"/>
            <w:suppressLineNumbers/>
            <w:overflowPunct w:val="0"/>
            <w:adjustRightInd w:val="0"/>
            <w:spacing w:after="240"/>
            <w:ind w:firstLine="720"/>
          </w:pPr>
        </w:pPrChange>
      </w:pPr>
      <w:del w:id="765" w:author="Stephen Michell" w:date="2019-07-16T11:37:00Z">
        <w:r w:rsidRPr="00CD6A7E" w:rsidDel="00D23ED7">
          <w:rPr>
            <w:rFonts w:ascii="Courier New" w:eastAsia="Times New Roman" w:hAnsi="Courier New" w:cs="Courier New"/>
            <w:kern w:val="28"/>
            <w:lang w:val="en-GB"/>
          </w:rPr>
          <w:delText xml:space="preserve">        print('a or b is True')</w:delText>
        </w:r>
      </w:del>
      <w:commentRangeEnd w:id="738"/>
      <w:r w:rsidR="00D23ED7">
        <w:rPr>
          <w:rStyle w:val="Kommentarzeichen"/>
        </w:rPr>
        <w:commentReference w:id="738"/>
      </w:r>
    </w:p>
    <w:p w14:paraId="77B026CC" w14:textId="0C79FA43" w:rsidR="004C770C" w:rsidRPr="00CD6A7E" w:rsidDel="00D23ED7" w:rsidRDefault="004C770C" w:rsidP="004C770C">
      <w:pPr>
        <w:rPr>
          <w:del w:id="766" w:author="Stephen Michell" w:date="2019-07-16T11:38:00Z"/>
        </w:rPr>
      </w:pPr>
      <w:del w:id="767" w:author="Stephen Michell" w:date="2019-07-16T11:38:00Z">
        <w:r w:rsidRPr="00CD6A7E" w:rsidDel="00D23ED7">
          <w:delText xml:space="preserve">The code above will go into an endless loop because </w:delText>
        </w:r>
        <w:r w:rsidRPr="00CD6A7E" w:rsidDel="00D23ED7">
          <w:rPr>
            <w:rFonts w:ascii="Courier New" w:hAnsi="Courier New" w:cs="Courier New"/>
            <w:kern w:val="28"/>
            <w:lang w:val="en-GB"/>
          </w:rPr>
          <w:delText>x(b)</w:delText>
        </w:r>
        <w:r w:rsidRPr="00CD6A7E" w:rsidDel="00D23ED7">
          <w:delText xml:space="preserve"> is never evaluated. If it was the program would terminate due to an attempted division by zero.</w:delText>
        </w:r>
      </w:del>
    </w:p>
    <w:p w14:paraId="3BCD6854" w14:textId="0358A84D" w:rsidR="004C770C" w:rsidRPr="00CD6A7E" w:rsidRDefault="001456BA" w:rsidP="009866F9">
      <w:pPr>
        <w:pStyle w:val="berschrift3"/>
        <w:rPr>
          <w:lang w:bidi="en-US"/>
        </w:rPr>
      </w:pPr>
      <w:r>
        <w:rPr>
          <w:lang w:bidi="en-US"/>
        </w:rPr>
        <w:lastRenderedPageBreak/>
        <w:t>6.2</w:t>
      </w:r>
      <w:r w:rsidR="00460588">
        <w:rPr>
          <w:lang w:bidi="en-US"/>
        </w:rPr>
        <w:t>3</w:t>
      </w:r>
      <w:r w:rsidR="004C770C">
        <w:rPr>
          <w:lang w:bidi="en-US"/>
        </w:rPr>
        <w:t>.2</w:t>
      </w:r>
      <w:r w:rsidR="00AD5842">
        <w:rPr>
          <w:lang w:bidi="en-US"/>
        </w:rPr>
        <w:t xml:space="preserve"> </w:t>
      </w:r>
      <w:r w:rsidR="004C770C" w:rsidRPr="00CD6A7E">
        <w:rPr>
          <w:lang w:bidi="en-US"/>
        </w:rPr>
        <w:t>Guidance to language users</w:t>
      </w:r>
    </w:p>
    <w:p w14:paraId="5228410C" w14:textId="180AB4FB" w:rsidR="004C770C" w:rsidRPr="00E94999" w:rsidRDefault="00DA7483" w:rsidP="00DA7483">
      <w:pPr>
        <w:pStyle w:val="Listenabsatz"/>
        <w:widowControl w:val="0"/>
        <w:numPr>
          <w:ilvl w:val="0"/>
          <w:numId w:val="361"/>
        </w:numPr>
        <w:suppressLineNumbers/>
        <w:overflowPunct w:val="0"/>
        <w:adjustRightInd w:val="0"/>
        <w:spacing w:after="120"/>
        <w:rPr>
          <w:rFonts w:ascii="Calibri" w:eastAsia="Times New Roman" w:hAnsi="Calibri"/>
        </w:rPr>
      </w:pPr>
      <w:del w:id="768" w:author="Sean McDonagh" w:date="2019-04-25T11:30:00Z">
        <w:r w:rsidDel="00D01002">
          <w:rPr>
            <w:rFonts w:ascii="Calibri" w:eastAsia="Times New Roman" w:hAnsi="Calibri"/>
          </w:rPr>
          <w:delText>Follow the guidance of</w:delText>
        </w:r>
      </w:del>
      <w:ins w:id="769" w:author="Sean McDonagh" w:date="2019-04-25T11:30:00Z">
        <w:r w:rsidR="00D01002">
          <w:rPr>
            <w:rFonts w:ascii="Calibri" w:eastAsia="Times New Roman" w:hAnsi="Calibri"/>
          </w:rPr>
          <w:t>Follow the guidance contained in</w:t>
        </w:r>
      </w:ins>
      <w:r>
        <w:rPr>
          <w:rFonts w:ascii="Calibri" w:eastAsia="Times New Roman" w:hAnsi="Calibri"/>
        </w:rPr>
        <w:t xml:space="preserve"> TR 24772-1 clause 6.23.5;</w:t>
      </w:r>
    </w:p>
    <w:p w14:paraId="53D0F6A4" w14:textId="3F1157CB" w:rsidR="004C770C" w:rsidRPr="007B6289" w:rsidDel="00D23ED7" w:rsidRDefault="004C770C" w:rsidP="00DA7483">
      <w:pPr>
        <w:pStyle w:val="Listenabsatz"/>
        <w:widowControl w:val="0"/>
        <w:numPr>
          <w:ilvl w:val="0"/>
          <w:numId w:val="361"/>
        </w:numPr>
        <w:suppressLineNumbers/>
        <w:overflowPunct w:val="0"/>
        <w:adjustRightInd w:val="0"/>
        <w:spacing w:after="120"/>
        <w:rPr>
          <w:del w:id="770" w:author="Stephen Michell" w:date="2019-07-16T11:35:00Z"/>
          <w:rFonts w:ascii="Calibri" w:eastAsia="Times New Roman" w:hAnsi="Calibri"/>
        </w:rPr>
      </w:pPr>
      <w:del w:id="771" w:author="Stephen Michell" w:date="2019-07-16T11:35:00Z">
        <w:r w:rsidRPr="007B6289" w:rsidDel="00D23ED7">
          <w:rPr>
            <w:rFonts w:ascii="Calibri" w:eastAsia="Times New Roman" w:hAnsi="Calibri"/>
          </w:rPr>
          <w:delText>Be aware that short-circuited expressions can cause subtle errors because not all sub-expressions may be evaluated</w:delText>
        </w:r>
        <w:r w:rsidR="00DA7483" w:rsidDel="00D23ED7">
          <w:rPr>
            <w:rFonts w:ascii="Calibri" w:eastAsia="Times New Roman" w:hAnsi="Calibri"/>
          </w:rPr>
          <w:delText>.</w:delText>
        </w:r>
      </w:del>
    </w:p>
    <w:p w14:paraId="1292C4FA" w14:textId="41477F9F" w:rsidR="004C770C" w:rsidRPr="00CD6A7E" w:rsidRDefault="001456BA" w:rsidP="004C770C">
      <w:pPr>
        <w:pStyle w:val="berschrift2"/>
        <w:rPr>
          <w:lang w:bidi="en-US"/>
        </w:rPr>
      </w:pPr>
      <w:bookmarkStart w:id="772" w:name="_Toc310518179"/>
      <w:bookmarkStart w:id="773" w:name="_Toc7089394"/>
      <w:r>
        <w:rPr>
          <w:lang w:bidi="en-US"/>
        </w:rPr>
        <w:t>6.2</w:t>
      </w:r>
      <w:r w:rsidR="00460588">
        <w:rPr>
          <w:lang w:bidi="en-US"/>
        </w:rPr>
        <w:t>4</w:t>
      </w:r>
      <w:r w:rsidR="00AD5842">
        <w:rPr>
          <w:lang w:bidi="en-US"/>
        </w:rPr>
        <w:t xml:space="preserve"> </w:t>
      </w:r>
      <w:r w:rsidR="004C770C" w:rsidRPr="00CD6A7E">
        <w:rPr>
          <w:lang w:bidi="en-US"/>
        </w:rPr>
        <w:t>Side-effects and Order of Evaluation</w:t>
      </w:r>
      <w:r w:rsidR="008A5609">
        <w:rPr>
          <w:lang w:bidi="en-US"/>
        </w:rPr>
        <w:t xml:space="preserve"> of Operands</w:t>
      </w:r>
      <w:r w:rsidR="004C770C" w:rsidRPr="00CD6A7E">
        <w:rPr>
          <w:lang w:bidi="en-US"/>
        </w:rPr>
        <w:t xml:space="preserve"> [SAM]</w:t>
      </w:r>
      <w:bookmarkEnd w:id="772"/>
      <w:bookmarkEnd w:id="773"/>
    </w:p>
    <w:p w14:paraId="239B64AB" w14:textId="2A0185A0" w:rsidR="004C770C" w:rsidRPr="00CD6A7E" w:rsidRDefault="001456BA" w:rsidP="009866F9">
      <w:pPr>
        <w:pStyle w:val="berschrift3"/>
        <w:rPr>
          <w:lang w:bidi="en-US"/>
        </w:rPr>
      </w:pPr>
      <w:r>
        <w:rPr>
          <w:lang w:bidi="en-US"/>
        </w:rPr>
        <w:t>6.2</w:t>
      </w:r>
      <w:r w:rsidR="00460588">
        <w:rPr>
          <w:lang w:bidi="en-US"/>
        </w:rPr>
        <w:t>4</w:t>
      </w:r>
      <w:r w:rsidR="004C770C">
        <w:rPr>
          <w:lang w:bidi="en-US"/>
        </w:rPr>
        <w:t>.1</w:t>
      </w:r>
      <w:r w:rsidR="00AD5842">
        <w:rPr>
          <w:lang w:bidi="en-US"/>
        </w:rPr>
        <w:t xml:space="preserve"> </w:t>
      </w:r>
      <w:r w:rsidR="004C770C" w:rsidRPr="00CD6A7E">
        <w:rPr>
          <w:lang w:bidi="en-US"/>
        </w:rPr>
        <w:t xml:space="preserve">Applicability to </w:t>
      </w:r>
      <w:commentRangeStart w:id="774"/>
      <w:commentRangeStart w:id="775"/>
      <w:r w:rsidR="004C770C" w:rsidRPr="00CD6A7E">
        <w:rPr>
          <w:lang w:bidi="en-US"/>
        </w:rPr>
        <w:t>language</w:t>
      </w:r>
      <w:commentRangeEnd w:id="774"/>
      <w:r w:rsidR="00D46D22">
        <w:rPr>
          <w:rStyle w:val="Kommentarzeichen"/>
          <w:rFonts w:asciiTheme="minorHAnsi" w:eastAsiaTheme="minorEastAsia" w:hAnsiTheme="minorHAnsi" w:cstheme="minorBidi"/>
          <w:b w:val="0"/>
          <w:bCs w:val="0"/>
        </w:rPr>
        <w:commentReference w:id="774"/>
      </w:r>
      <w:commentRangeEnd w:id="775"/>
      <w:r w:rsidR="007C374F">
        <w:rPr>
          <w:rStyle w:val="Kommentarzeichen"/>
          <w:rFonts w:asciiTheme="minorHAnsi" w:eastAsiaTheme="minorEastAsia" w:hAnsiTheme="minorHAnsi" w:cstheme="minorBidi"/>
          <w:b w:val="0"/>
          <w:bCs w:val="0"/>
        </w:rPr>
        <w:commentReference w:id="775"/>
      </w:r>
    </w:p>
    <w:p w14:paraId="1B71B04B" w14:textId="77777777" w:rsidR="004C770C" w:rsidRPr="00CD6A7E" w:rsidRDefault="004C770C" w:rsidP="004C770C">
      <w:commentRangeStart w:id="776"/>
      <w:r w:rsidRPr="00CD6A7E">
        <w:t>Python</w:t>
      </w:r>
      <w:commentRangeEnd w:id="776"/>
      <w:r w:rsidR="001C527D">
        <w:rPr>
          <w:rStyle w:val="Kommentarzeichen"/>
        </w:rPr>
        <w:commentReference w:id="776"/>
      </w:r>
      <w:r w:rsidRPr="00CD6A7E">
        <w:t xml:space="preserve"> supports sequence unpacking (parallel assignment) in which each element of the right hand side (expressed as a tuple) is evaluated and then assigned to each element of the left-hand side (LHS</w:t>
      </w:r>
      <w:r w:rsidR="00511BA6">
        <w:fldChar w:fldCharType="begin"/>
      </w:r>
      <w:r w:rsidR="00511BA6">
        <w:instrText xml:space="preserve"> XE "</w:instrText>
      </w:r>
      <w:r w:rsidR="00511BA6" w:rsidRPr="006D2C61">
        <w:instrText>LHS (left-hand side)</w:instrText>
      </w:r>
      <w:r w:rsidR="00511BA6">
        <w:instrText xml:space="preserve">" </w:instrText>
      </w:r>
      <w:r w:rsidR="00511BA6">
        <w:fldChar w:fldCharType="end"/>
      </w:r>
      <w:r w:rsidRPr="00CD6A7E">
        <w:t xml:space="preserve">) in </w:t>
      </w:r>
      <w:r w:rsidR="00B73A2F" w:rsidRPr="00CD6A7E">
        <w:t>left</w:t>
      </w:r>
      <w:r w:rsidR="00B73A2F">
        <w:t>-</w:t>
      </w:r>
      <w:r w:rsidR="00B73A2F" w:rsidRPr="00CD6A7E">
        <w:t>to</w:t>
      </w:r>
      <w:r w:rsidR="00B73A2F">
        <w:t>-</w:t>
      </w:r>
      <w:r w:rsidRPr="00CD6A7E">
        <w:t>right sequence. For example, the following is a safe way to exchange values in Python:</w:t>
      </w:r>
    </w:p>
    <w:p w14:paraId="7384DB40"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a = 1</w:t>
      </w:r>
    </w:p>
    <w:p w14:paraId="4ADC1452"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b = 2</w:t>
      </w:r>
    </w:p>
    <w:p w14:paraId="7804612E"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a, b = b, a # swap values between a and b</w:t>
      </w:r>
    </w:p>
    <w:p w14:paraId="5B112848" w14:textId="77777777"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rPr>
      </w:pPr>
      <w:r w:rsidRPr="00CD6A7E">
        <w:rPr>
          <w:rFonts w:ascii="Courier New" w:eastAsia="Times New Roman" w:hAnsi="Courier New" w:cs="Courier New"/>
          <w:kern w:val="28"/>
        </w:rPr>
        <w:t>print (a,b)#=&gt; 2, 1</w:t>
      </w:r>
    </w:p>
    <w:p w14:paraId="3C4334B0" w14:textId="77777777" w:rsidR="004C770C" w:rsidRPr="00CD6A7E" w:rsidRDefault="004C770C" w:rsidP="004C770C">
      <w:r w:rsidRPr="00CD6A7E">
        <w:t xml:space="preserve">Assignment of the targets (LHS) proceeds </w:t>
      </w:r>
      <w:r w:rsidR="00B73A2F" w:rsidRPr="00CD6A7E">
        <w:t>left</w:t>
      </w:r>
      <w:r w:rsidR="00B73A2F">
        <w:t>-</w:t>
      </w:r>
      <w:r w:rsidR="00B73A2F" w:rsidRPr="00CD6A7E">
        <w:t>to</w:t>
      </w:r>
      <w:r w:rsidR="00B73A2F">
        <w:t>-</w:t>
      </w:r>
      <w:r w:rsidRPr="00CD6A7E">
        <w:t>right so overlaps on the left side are not safe:</w:t>
      </w:r>
    </w:p>
    <w:p w14:paraId="7949184E"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a = [0,0]</w:t>
      </w:r>
    </w:p>
    <w:p w14:paraId="04365669"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i = 0</w:t>
      </w:r>
    </w:p>
    <w:p w14:paraId="339DA72D"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i, a[i] = 1, 2 #=&gt; Index is set to 1; list is updated at [1]</w:t>
      </w:r>
    </w:p>
    <w:p w14:paraId="4223498E" w14:textId="77777777"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rPr>
      </w:pPr>
      <w:r w:rsidRPr="00CD6A7E">
        <w:rPr>
          <w:rFonts w:ascii="Courier New" w:eastAsia="Times New Roman" w:hAnsi="Courier New" w:cs="Courier New"/>
          <w:kern w:val="28"/>
        </w:rPr>
        <w:t>print(a) #=&gt; 0,2</w:t>
      </w:r>
    </w:p>
    <w:p w14:paraId="5EC9AF1D" w14:textId="77777777" w:rsidR="004C770C" w:rsidRPr="00CD6A7E" w:rsidRDefault="004C770C" w:rsidP="004C770C">
      <w:r w:rsidRPr="00CD6A7E">
        <w:t>Python Boolean operators are often used to assign values as in:</w:t>
      </w:r>
    </w:p>
    <w:p w14:paraId="7A4FE644" w14:textId="77777777"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b/>
          <w:bCs/>
          <w:kern w:val="28"/>
        </w:rPr>
      </w:pPr>
      <w:r w:rsidRPr="00CD6A7E">
        <w:rPr>
          <w:rFonts w:ascii="Courier New" w:eastAsia="Times New Roman" w:hAnsi="Courier New" w:cs="Courier New"/>
          <w:kern w:val="28"/>
        </w:rPr>
        <w:t>a = b or c or d or None</w:t>
      </w:r>
    </w:p>
    <w:p w14:paraId="6641ACC5" w14:textId="77777777" w:rsidR="004C770C" w:rsidRPr="00CD6A7E" w:rsidRDefault="004C770C" w:rsidP="004C770C">
      <w:r w:rsidRPr="00CD6A7E">
        <w:rPr>
          <w:rFonts w:ascii="Courier New" w:hAnsi="Courier New" w:cs="Courier New"/>
          <w:kern w:val="28"/>
          <w:lang w:val="en-GB"/>
        </w:rPr>
        <w:t>a</w:t>
      </w:r>
      <w:r w:rsidRPr="00CD6A7E">
        <w:t xml:space="preserve"> is assigned the first value of the first object that has a non-zero (</w:t>
      </w:r>
      <w:r w:rsidR="00A0245B">
        <w:t>that is</w:t>
      </w:r>
      <w:r w:rsidRPr="00CD6A7E">
        <w:t xml:space="preserve">, </w:t>
      </w:r>
      <w:r w:rsidRPr="00CD6A7E">
        <w:rPr>
          <w:rFonts w:ascii="Courier New" w:hAnsi="Courier New" w:cs="Courier New"/>
          <w:kern w:val="28"/>
          <w:lang w:val="en-GB"/>
        </w:rPr>
        <w:t>True</w:t>
      </w:r>
      <w:r w:rsidRPr="00CD6A7E">
        <w:t xml:space="preserve">) value or, in the example above, the value </w:t>
      </w:r>
      <w:r w:rsidRPr="00CD6A7E">
        <w:rPr>
          <w:rFonts w:ascii="Courier New" w:hAnsi="Courier New" w:cs="Courier New"/>
          <w:kern w:val="28"/>
          <w:lang w:val="en-GB"/>
        </w:rPr>
        <w:t>None</w:t>
      </w:r>
      <w:r w:rsidRPr="00CD6A7E">
        <w:t xml:space="preserve"> if </w:t>
      </w:r>
      <w:r w:rsidRPr="00CD6A7E">
        <w:rPr>
          <w:rFonts w:ascii="Courier New" w:hAnsi="Courier New" w:cs="Courier New"/>
          <w:kern w:val="28"/>
          <w:lang w:val="en-GB"/>
        </w:rPr>
        <w:t>b</w:t>
      </w:r>
      <w:r w:rsidRPr="00CD6A7E">
        <w:t xml:space="preserve">, </w:t>
      </w:r>
      <w:r w:rsidRPr="00CD6A7E">
        <w:rPr>
          <w:rFonts w:ascii="Courier New" w:hAnsi="Courier New" w:cs="Courier New"/>
          <w:kern w:val="28"/>
          <w:lang w:val="en-GB"/>
        </w:rPr>
        <w:t>c</w:t>
      </w:r>
      <w:r w:rsidRPr="00CD6A7E">
        <w:t xml:space="preserve">, and </w:t>
      </w:r>
      <w:r w:rsidRPr="00CD6A7E">
        <w:rPr>
          <w:rFonts w:ascii="Courier New" w:hAnsi="Courier New" w:cs="Courier New"/>
          <w:kern w:val="28"/>
          <w:lang w:val="en-GB"/>
        </w:rPr>
        <w:t xml:space="preserve">d </w:t>
      </w:r>
      <w:r w:rsidRPr="00CD6A7E">
        <w:t xml:space="preserve">are all </w:t>
      </w:r>
      <w:r w:rsidRPr="00CD6A7E">
        <w:rPr>
          <w:rFonts w:ascii="Courier New" w:hAnsi="Courier New" w:cs="Courier New"/>
          <w:kern w:val="28"/>
          <w:lang w:val="en-GB"/>
        </w:rPr>
        <w:t>False</w:t>
      </w:r>
      <w:r w:rsidRPr="00CD6A7E">
        <w:t>. This is a common and well understood practice. However, trouble can be introduced when functions or other constructs with side effects are used on the right side of a Boolean operator:</w:t>
      </w:r>
    </w:p>
    <w:p w14:paraId="008DFB54" w14:textId="77777777"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rPr>
      </w:pPr>
      <w:r w:rsidRPr="00CD6A7E">
        <w:rPr>
          <w:rFonts w:ascii="Courier New" w:eastAsia="Times New Roman" w:hAnsi="Courier New" w:cs="Courier New"/>
          <w:kern w:val="28"/>
        </w:rPr>
        <w:t>if a() or b()</w:t>
      </w:r>
    </w:p>
    <w:p w14:paraId="201D9E4A" w14:textId="3915E508" w:rsidR="00820CD5" w:rsidRPr="00820CD5" w:rsidRDefault="004C770C">
      <w:pPr>
        <w:rPr>
          <w:moveTo w:id="777" w:author="Stephen Michell" w:date="2019-09-26T15:19:00Z"/>
        </w:rPr>
        <w:pPrChange w:id="778" w:author="Stephen Michell" w:date="2019-09-26T15:20:00Z">
          <w:pPr>
            <w:pStyle w:val="Listenabsatz"/>
            <w:widowControl w:val="0"/>
            <w:numPr>
              <w:numId w:val="362"/>
            </w:numPr>
            <w:suppressLineNumbers/>
            <w:overflowPunct w:val="0"/>
            <w:adjustRightInd w:val="0"/>
            <w:spacing w:after="120"/>
            <w:ind w:hanging="360"/>
          </w:pPr>
        </w:pPrChange>
      </w:pPr>
      <w:r w:rsidRPr="00CD6A7E">
        <w:t xml:space="preserve">If function </w:t>
      </w:r>
      <w:r w:rsidRPr="00CD6A7E">
        <w:rPr>
          <w:rFonts w:ascii="Courier New" w:hAnsi="Courier New" w:cs="Courier New"/>
          <w:kern w:val="28"/>
          <w:lang w:val="en-GB"/>
        </w:rPr>
        <w:t>a</w:t>
      </w:r>
      <w:r w:rsidRPr="00CD6A7E">
        <w:t xml:space="preserve"> returns a </w:t>
      </w:r>
      <w:r w:rsidRPr="00CD6A7E">
        <w:rPr>
          <w:rFonts w:ascii="Courier New" w:hAnsi="Courier New" w:cs="Courier New"/>
          <w:kern w:val="28"/>
          <w:lang w:val="en-GB"/>
        </w:rPr>
        <w:t>True</w:t>
      </w:r>
      <w:r w:rsidRPr="00CD6A7E">
        <w:t xml:space="preserve"> result then function </w:t>
      </w:r>
      <w:r w:rsidRPr="00CD6A7E">
        <w:rPr>
          <w:rFonts w:ascii="Courier New" w:hAnsi="Courier New" w:cs="Courier New"/>
          <w:kern w:val="28"/>
          <w:lang w:val="en-GB"/>
        </w:rPr>
        <w:t>b</w:t>
      </w:r>
      <w:r w:rsidRPr="00CD6A7E">
        <w:t xml:space="preserve"> will not be called which may cause unexpected results.</w:t>
      </w:r>
      <w:ins w:id="779" w:author="Stephen Michell" w:date="2019-09-26T15:20:00Z">
        <w:r w:rsidR="00820CD5">
          <w:t xml:space="preserve"> </w:t>
        </w:r>
        <w:r w:rsidR="00820CD5">
          <w:rPr>
            <w:rFonts w:ascii="Calibri" w:eastAsia="Times New Roman" w:hAnsi="Calibri"/>
          </w:rPr>
          <w:t>I</w:t>
        </w:r>
      </w:ins>
      <w:moveToRangeStart w:id="780" w:author="Stephen Michell" w:date="2019-09-26T15:19:00Z" w:name="move20403614"/>
      <w:moveTo w:id="781" w:author="Stephen Michell" w:date="2019-09-26T15:19:00Z">
        <w:r w:rsidR="00820CD5" w:rsidRPr="00820CD5">
          <w:rPr>
            <w:rFonts w:ascii="Calibri" w:eastAsia="Times New Roman" w:hAnsi="Calibri"/>
            <w:rPrChange w:id="782" w:author="Stephen Michell" w:date="2019-09-26T15:20:00Z">
              <w:rPr/>
            </w:rPrChange>
          </w:rPr>
          <w:t>f necessary perform each expression first and then evaluate the results:</w:t>
        </w:r>
      </w:moveTo>
    </w:p>
    <w:p w14:paraId="2B4E30CF" w14:textId="77777777" w:rsidR="00820CD5" w:rsidRPr="007B6289" w:rsidRDefault="00820CD5" w:rsidP="00820CD5">
      <w:pPr>
        <w:spacing w:after="0"/>
        <w:ind w:left="720"/>
        <w:rPr>
          <w:moveTo w:id="783" w:author="Stephen Michell" w:date="2019-09-26T15:19:00Z"/>
          <w:rFonts w:ascii="Courier New" w:eastAsia="Times New Roman" w:hAnsi="Courier New" w:cs="Courier New"/>
        </w:rPr>
      </w:pPr>
      <w:moveTo w:id="784" w:author="Stephen Michell" w:date="2019-09-26T15:19:00Z">
        <w:r w:rsidRPr="007B6289">
          <w:rPr>
            <w:rFonts w:ascii="Courier New" w:eastAsia="Times New Roman" w:hAnsi="Courier New" w:cs="Courier New"/>
          </w:rPr>
          <w:t>x = a()</w:t>
        </w:r>
      </w:moveTo>
    </w:p>
    <w:p w14:paraId="71B34A51" w14:textId="77777777" w:rsidR="00820CD5" w:rsidRPr="007B6289" w:rsidRDefault="00820CD5" w:rsidP="00820CD5">
      <w:pPr>
        <w:spacing w:after="0"/>
        <w:ind w:left="720"/>
        <w:rPr>
          <w:moveTo w:id="785" w:author="Stephen Michell" w:date="2019-09-26T15:19:00Z"/>
          <w:rFonts w:ascii="Courier New" w:eastAsia="Times New Roman" w:hAnsi="Courier New" w:cs="Courier New"/>
        </w:rPr>
      </w:pPr>
      <w:moveTo w:id="786" w:author="Stephen Michell" w:date="2019-09-26T15:19:00Z">
        <w:r w:rsidRPr="007B6289">
          <w:rPr>
            <w:rFonts w:ascii="Courier New" w:eastAsia="Times New Roman" w:hAnsi="Courier New" w:cs="Courier New"/>
          </w:rPr>
          <w:t>y = b()</w:t>
        </w:r>
      </w:moveTo>
    </w:p>
    <w:p w14:paraId="0636EC75" w14:textId="77777777" w:rsidR="00820CD5" w:rsidRPr="007B6289" w:rsidRDefault="00820CD5" w:rsidP="00820CD5">
      <w:pPr>
        <w:spacing w:after="0"/>
        <w:ind w:left="720"/>
        <w:rPr>
          <w:moveTo w:id="787" w:author="Stephen Michell" w:date="2019-09-26T15:19:00Z"/>
          <w:rFonts w:ascii="Courier New" w:eastAsia="Times New Roman" w:hAnsi="Courier New" w:cs="Courier New"/>
        </w:rPr>
      </w:pPr>
      <w:moveTo w:id="788" w:author="Stephen Michell" w:date="2019-09-26T15:19:00Z">
        <w:r w:rsidRPr="007B6289">
          <w:rPr>
            <w:rFonts w:ascii="Courier New" w:eastAsia="Times New Roman" w:hAnsi="Courier New" w:cs="Courier New"/>
          </w:rPr>
          <w:t>if x or y …</w:t>
        </w:r>
      </w:moveTo>
    </w:p>
    <w:moveToRangeEnd w:id="780"/>
    <w:p w14:paraId="3DAE03B8" w14:textId="77777777" w:rsidR="00820CD5" w:rsidRDefault="00820CD5" w:rsidP="004C770C">
      <w:pPr>
        <w:rPr>
          <w:ins w:id="789" w:author="Sean McDonagh [2]" w:date="2019-06-03T09:32:00Z"/>
        </w:rPr>
      </w:pPr>
    </w:p>
    <w:p w14:paraId="6DC4D6E7" w14:textId="77777777" w:rsidR="00820CD5" w:rsidRPr="00820CD5" w:rsidRDefault="00237D6E">
      <w:pPr>
        <w:widowControl w:val="0"/>
        <w:suppressLineNumbers/>
        <w:overflowPunct w:val="0"/>
        <w:adjustRightInd w:val="0"/>
        <w:spacing w:after="120"/>
        <w:ind w:left="360"/>
        <w:rPr>
          <w:ins w:id="790" w:author="Stephen Michell" w:date="2019-09-26T15:22:00Z"/>
          <w:rFonts w:ascii="Calibri" w:eastAsia="Times New Roman" w:hAnsi="Calibri"/>
          <w:lang w:val="en-GB"/>
          <w:rPrChange w:id="791" w:author="Stephen Michell" w:date="2019-09-26T15:22:00Z">
            <w:rPr>
              <w:ins w:id="792" w:author="Stephen Michell" w:date="2019-09-26T15:22:00Z"/>
              <w:lang w:bidi="en-US"/>
            </w:rPr>
          </w:rPrChange>
        </w:rPr>
        <w:pPrChange w:id="793" w:author="Stephen Michell" w:date="2019-09-26T15:22:00Z">
          <w:pPr>
            <w:pStyle w:val="Listenabsatz"/>
            <w:widowControl w:val="0"/>
            <w:numPr>
              <w:numId w:val="362"/>
            </w:numPr>
            <w:suppressLineNumbers/>
            <w:overflowPunct w:val="0"/>
            <w:adjustRightInd w:val="0"/>
            <w:spacing w:after="120"/>
            <w:ind w:hanging="360"/>
          </w:pPr>
        </w:pPrChange>
      </w:pPr>
      <w:r w:rsidRPr="00237D6E">
        <w:t xml:space="preserve">The </w:t>
      </w:r>
      <w:r w:rsidRPr="00820CD5">
        <w:rPr>
          <w:rFonts w:ascii="Courier New" w:eastAsia="Times New Roman" w:hAnsi="Courier New" w:cs="Courier New"/>
          <w:kern w:val="28"/>
        </w:rPr>
        <w:t>a</w:t>
      </w:r>
      <w:ins w:id="794" w:author="Sean McDonagh [2]" w:date="2019-06-03T09:32:00Z">
        <w:r w:rsidR="00B8566E" w:rsidRPr="00820CD5">
          <w:rPr>
            <w:rFonts w:ascii="Courier New" w:eastAsia="Times New Roman" w:hAnsi="Courier New" w:cs="Courier New"/>
            <w:kern w:val="28"/>
          </w:rPr>
          <w:t>ssert</w:t>
        </w:r>
        <w:r w:rsidR="00B8566E">
          <w:rPr>
            <w:lang w:bidi="en-US"/>
          </w:rPr>
          <w:t xml:space="preserve"> statement in </w:t>
        </w:r>
      </w:ins>
      <w:ins w:id="795" w:author="Sean McDonagh [2]" w:date="2019-06-03T09:43:00Z">
        <w:r w:rsidR="00321CB1">
          <w:rPr>
            <w:lang w:bidi="en-US"/>
          </w:rPr>
          <w:t xml:space="preserve">Python </w:t>
        </w:r>
      </w:ins>
      <w:r>
        <w:rPr>
          <w:lang w:bidi="en-US"/>
        </w:rPr>
        <w:t>is</w:t>
      </w:r>
      <w:ins w:id="796" w:author="Sean McDonagh [2]" w:date="2019-06-03T09:48:00Z">
        <w:r w:rsidR="00321CB1">
          <w:rPr>
            <w:lang w:bidi="en-US"/>
          </w:rPr>
          <w:t xml:space="preserve"> used primarily for debugging and </w:t>
        </w:r>
      </w:ins>
      <w:ins w:id="797" w:author="Sean McDonagh [2]" w:date="2019-06-03T09:50:00Z">
        <w:r w:rsidR="00321CB1">
          <w:rPr>
            <w:lang w:bidi="en-US"/>
          </w:rPr>
          <w:t>throw</w:t>
        </w:r>
      </w:ins>
      <w:r>
        <w:rPr>
          <w:lang w:bidi="en-US"/>
        </w:rPr>
        <w:t>s</w:t>
      </w:r>
      <w:ins w:id="798" w:author="Sean McDonagh [2]" w:date="2019-06-03T09:50:00Z">
        <w:r w:rsidR="00321CB1">
          <w:rPr>
            <w:lang w:bidi="en-US"/>
          </w:rPr>
          <w:t xml:space="preserve"> an</w:t>
        </w:r>
      </w:ins>
      <w:ins w:id="799" w:author="Sean McDonagh [2]" w:date="2019-06-03T09:49:00Z">
        <w:r w:rsidR="00321CB1">
          <w:rPr>
            <w:lang w:bidi="en-US"/>
          </w:rPr>
          <w:t xml:space="preserve"> </w:t>
        </w:r>
      </w:ins>
      <w:ins w:id="800" w:author="Sean McDonagh [2]" w:date="2019-06-03T09:50:00Z">
        <w:r w:rsidR="00321CB1">
          <w:rPr>
            <w:lang w:bidi="en-US"/>
          </w:rPr>
          <w:t>e</w:t>
        </w:r>
      </w:ins>
      <w:ins w:id="801" w:author="Sean McDonagh [2]" w:date="2019-06-03T09:49:00Z">
        <w:r w:rsidR="00321CB1">
          <w:rPr>
            <w:lang w:bidi="en-US"/>
          </w:rPr>
          <w:t>xception</w:t>
        </w:r>
      </w:ins>
      <w:ins w:id="802" w:author="Sean McDonagh [2]" w:date="2019-06-03T09:50:00Z">
        <w:r w:rsidR="00321CB1">
          <w:rPr>
            <w:lang w:bidi="en-US"/>
          </w:rPr>
          <w:t>, with optional comment,</w:t>
        </w:r>
      </w:ins>
      <w:ins w:id="803" w:author="Sean McDonagh [2]" w:date="2019-06-03T09:51:00Z">
        <w:r w:rsidR="00321CB1">
          <w:rPr>
            <w:lang w:bidi="en-US"/>
          </w:rPr>
          <w:t xml:space="preserve"> if predefined conditions are not met. </w:t>
        </w:r>
      </w:ins>
      <w:ins w:id="804" w:author="Sean McDonagh [2]" w:date="2019-06-03T09:32:00Z">
        <w:r w:rsidR="00B8566E">
          <w:rPr>
            <w:lang w:bidi="en-US"/>
          </w:rPr>
          <w:t xml:space="preserve"> </w:t>
        </w:r>
      </w:ins>
    </w:p>
    <w:p w14:paraId="658B8C73" w14:textId="1E3837E4" w:rsidR="00820CD5" w:rsidRPr="00820CD5" w:rsidRDefault="00820CD5">
      <w:pPr>
        <w:widowControl w:val="0"/>
        <w:suppressLineNumbers/>
        <w:overflowPunct w:val="0"/>
        <w:adjustRightInd w:val="0"/>
        <w:spacing w:after="120"/>
        <w:ind w:left="360"/>
        <w:rPr>
          <w:moveTo w:id="805" w:author="Stephen Michell" w:date="2019-09-26T15:22:00Z"/>
          <w:rFonts w:ascii="Calibri" w:eastAsia="Times New Roman" w:hAnsi="Calibri"/>
          <w:lang w:val="en-GB"/>
          <w:rPrChange w:id="806" w:author="Stephen Michell" w:date="2019-09-26T15:22:00Z">
            <w:rPr>
              <w:moveTo w:id="807" w:author="Stephen Michell" w:date="2019-09-26T15:22:00Z"/>
              <w:lang w:val="en-GB"/>
            </w:rPr>
          </w:rPrChange>
        </w:rPr>
        <w:pPrChange w:id="808" w:author="Stephen Michell" w:date="2019-09-26T15:22:00Z">
          <w:pPr>
            <w:pStyle w:val="Listenabsatz"/>
            <w:widowControl w:val="0"/>
            <w:numPr>
              <w:numId w:val="362"/>
            </w:numPr>
            <w:suppressLineNumbers/>
            <w:overflowPunct w:val="0"/>
            <w:adjustRightInd w:val="0"/>
            <w:spacing w:after="120"/>
            <w:ind w:hanging="360"/>
          </w:pPr>
        </w:pPrChange>
      </w:pPr>
      <w:moveToRangeStart w:id="809" w:author="Stephen Michell" w:date="2019-09-26T15:22:00Z" w:name="move20403739"/>
      <w:moveTo w:id="810" w:author="Stephen Michell" w:date="2019-09-26T15:22:00Z">
        <w:r w:rsidRPr="00820CD5">
          <w:rPr>
            <w:rFonts w:ascii="Calibri" w:eastAsia="Times New Roman" w:hAnsi="Calibri"/>
            <w:lang w:val="en-GB"/>
            <w:rPrChange w:id="811" w:author="Stephen Michell" w:date="2019-09-26T15:22:00Z">
              <w:rPr>
                <w:lang w:val="en-GB"/>
              </w:rPr>
            </w:rPrChange>
          </w:rPr>
          <w:t xml:space="preserve">Be aware that, even though overlaps between the left hand side and the right hand side are safe, it is possible </w:t>
        </w:r>
        <w:r w:rsidRPr="00820CD5">
          <w:rPr>
            <w:rFonts w:ascii="Calibri" w:eastAsia="Times New Roman" w:hAnsi="Calibri"/>
            <w:lang w:val="en-GB"/>
            <w:rPrChange w:id="812" w:author="Stephen Michell" w:date="2019-09-26T15:22:00Z">
              <w:rPr>
                <w:lang w:val="en-GB"/>
              </w:rPr>
            </w:rPrChange>
          </w:rPr>
          <w:lastRenderedPageBreak/>
          <w:t>to have unintended results when the variables on the left side overlap with one another so always ensure that the assignments and left-to-right sequence of assignments to the variables on the left hand side never overlap. If necessary, and/or if it makes the code easier to understand, consider breaking the statement into two or more statements;</w:t>
        </w:r>
      </w:moveTo>
    </w:p>
    <w:p w14:paraId="359803D3" w14:textId="77777777" w:rsidR="00820CD5" w:rsidRPr="007B6289" w:rsidRDefault="00820CD5" w:rsidP="00820CD5">
      <w:pPr>
        <w:widowControl w:val="0"/>
        <w:suppressLineNumbers/>
        <w:overflowPunct w:val="0"/>
        <w:adjustRightInd w:val="0"/>
        <w:spacing w:after="0"/>
        <w:ind w:left="806"/>
        <w:rPr>
          <w:moveTo w:id="813" w:author="Stephen Michell" w:date="2019-09-26T15:22:00Z"/>
          <w:rFonts w:ascii="Courier New" w:eastAsia="Times New Roman" w:hAnsi="Courier New" w:cs="Courier New"/>
          <w:kern w:val="28"/>
          <w:lang w:val="en-GB"/>
        </w:rPr>
      </w:pPr>
      <w:moveTo w:id="814" w:author="Stephen Michell" w:date="2019-09-26T15:22:00Z">
        <w:r w:rsidRPr="007B6289">
          <w:rPr>
            <w:rFonts w:ascii="Courier New" w:eastAsia="Times New Roman" w:hAnsi="Courier New" w:cs="Courier New"/>
            <w:kern w:val="28"/>
            <w:lang w:val="en-GB"/>
          </w:rPr>
          <w:t xml:space="preserve"># overlapping </w:t>
        </w:r>
      </w:moveTo>
    </w:p>
    <w:p w14:paraId="23D78CA5" w14:textId="77777777" w:rsidR="00820CD5" w:rsidRPr="007B6289" w:rsidRDefault="00820CD5" w:rsidP="00820CD5">
      <w:pPr>
        <w:widowControl w:val="0"/>
        <w:suppressLineNumbers/>
        <w:overflowPunct w:val="0"/>
        <w:adjustRightInd w:val="0"/>
        <w:spacing w:after="0"/>
        <w:ind w:left="806"/>
        <w:rPr>
          <w:moveTo w:id="815" w:author="Stephen Michell" w:date="2019-09-26T15:22:00Z"/>
          <w:rFonts w:ascii="Courier New" w:eastAsia="Times New Roman" w:hAnsi="Courier New" w:cs="Courier New"/>
          <w:kern w:val="28"/>
          <w:lang w:val="en-GB"/>
        </w:rPr>
      </w:pPr>
      <w:moveTo w:id="816" w:author="Stephen Michell" w:date="2019-09-26T15:22:00Z">
        <w:r w:rsidRPr="007B6289">
          <w:rPr>
            <w:rFonts w:ascii="Courier New" w:eastAsia="Times New Roman" w:hAnsi="Courier New" w:cs="Courier New"/>
            <w:kern w:val="28"/>
            <w:lang w:val="en-GB"/>
          </w:rPr>
          <w:t>a = [0,0]</w:t>
        </w:r>
      </w:moveTo>
    </w:p>
    <w:p w14:paraId="1F3B6B5D" w14:textId="77777777" w:rsidR="00820CD5" w:rsidRPr="007B6289" w:rsidRDefault="00820CD5" w:rsidP="00820CD5">
      <w:pPr>
        <w:widowControl w:val="0"/>
        <w:suppressLineNumbers/>
        <w:overflowPunct w:val="0"/>
        <w:adjustRightInd w:val="0"/>
        <w:spacing w:after="0"/>
        <w:ind w:left="806"/>
        <w:rPr>
          <w:moveTo w:id="817" w:author="Stephen Michell" w:date="2019-09-26T15:22:00Z"/>
          <w:rFonts w:ascii="Courier New" w:eastAsia="Times New Roman" w:hAnsi="Courier New" w:cs="Courier New"/>
          <w:kern w:val="28"/>
          <w:lang w:val="en-GB"/>
        </w:rPr>
      </w:pPr>
      <w:moveTo w:id="818" w:author="Stephen Michell" w:date="2019-09-26T15:22:00Z">
        <w:r w:rsidRPr="007B6289">
          <w:rPr>
            <w:rFonts w:ascii="Courier New" w:eastAsia="Times New Roman" w:hAnsi="Courier New" w:cs="Courier New"/>
            <w:kern w:val="28"/>
            <w:lang w:val="en-GB"/>
          </w:rPr>
          <w:t>i = 0</w:t>
        </w:r>
      </w:moveTo>
    </w:p>
    <w:p w14:paraId="459284F5" w14:textId="77777777" w:rsidR="00820CD5" w:rsidRPr="007B6289" w:rsidRDefault="00820CD5" w:rsidP="00820CD5">
      <w:pPr>
        <w:widowControl w:val="0"/>
        <w:suppressLineNumbers/>
        <w:overflowPunct w:val="0"/>
        <w:adjustRightInd w:val="0"/>
        <w:spacing w:after="0"/>
        <w:ind w:left="806"/>
        <w:rPr>
          <w:moveTo w:id="819" w:author="Stephen Michell" w:date="2019-09-26T15:22:00Z"/>
          <w:rFonts w:ascii="Courier New" w:eastAsia="Times New Roman" w:hAnsi="Courier New" w:cs="Courier New"/>
          <w:kern w:val="28"/>
          <w:lang w:val="en-GB"/>
        </w:rPr>
      </w:pPr>
      <w:moveTo w:id="820" w:author="Stephen Michell" w:date="2019-09-26T15:22:00Z">
        <w:r w:rsidRPr="007B6289">
          <w:rPr>
            <w:rFonts w:ascii="Courier New" w:eastAsia="Times New Roman" w:hAnsi="Courier New" w:cs="Courier New"/>
            <w:kern w:val="28"/>
            <w:lang w:val="en-GB"/>
          </w:rPr>
          <w:t>i, a[i] = 1, 2 #=&gt; Index is set to 1; list is updated at [1]</w:t>
        </w:r>
      </w:moveTo>
    </w:p>
    <w:p w14:paraId="2103915C" w14:textId="77777777" w:rsidR="00820CD5" w:rsidRPr="007B6289" w:rsidRDefault="00820CD5" w:rsidP="00820CD5">
      <w:pPr>
        <w:widowControl w:val="0"/>
        <w:suppressLineNumbers/>
        <w:overflowPunct w:val="0"/>
        <w:adjustRightInd w:val="0"/>
        <w:spacing w:after="0"/>
        <w:ind w:left="806"/>
        <w:rPr>
          <w:moveTo w:id="821" w:author="Stephen Michell" w:date="2019-09-26T15:22:00Z"/>
          <w:rFonts w:ascii="Courier New" w:eastAsia="Times New Roman" w:hAnsi="Courier New" w:cs="Courier New"/>
          <w:kern w:val="28"/>
          <w:lang w:val="en-GB"/>
        </w:rPr>
      </w:pPr>
      <w:moveTo w:id="822" w:author="Stephen Michell" w:date="2019-09-26T15:22:00Z">
        <w:r w:rsidRPr="007B6289">
          <w:rPr>
            <w:rFonts w:ascii="Courier New" w:eastAsia="Times New Roman" w:hAnsi="Courier New" w:cs="Courier New"/>
            <w:kern w:val="28"/>
            <w:lang w:val="en-GB"/>
          </w:rPr>
          <w:t>print(a) #=&gt; 0,2</w:t>
        </w:r>
      </w:moveTo>
    </w:p>
    <w:p w14:paraId="20EC2E8C" w14:textId="77777777" w:rsidR="00820CD5" w:rsidRPr="007B6289" w:rsidRDefault="00820CD5" w:rsidP="00820CD5">
      <w:pPr>
        <w:widowControl w:val="0"/>
        <w:suppressLineNumbers/>
        <w:overflowPunct w:val="0"/>
        <w:adjustRightInd w:val="0"/>
        <w:spacing w:after="0"/>
        <w:ind w:left="806"/>
        <w:rPr>
          <w:moveTo w:id="823" w:author="Stephen Michell" w:date="2019-09-26T15:22:00Z"/>
          <w:rFonts w:ascii="Courier New" w:eastAsia="Times New Roman" w:hAnsi="Courier New" w:cs="Courier New"/>
          <w:kern w:val="28"/>
          <w:lang w:val="en-GB"/>
        </w:rPr>
      </w:pPr>
      <w:moveTo w:id="824" w:author="Stephen Michell" w:date="2019-09-26T15:22:00Z">
        <w:r w:rsidRPr="007B6289">
          <w:rPr>
            <w:rFonts w:ascii="Courier New" w:eastAsia="Times New Roman" w:hAnsi="Courier New" w:cs="Courier New"/>
            <w:kern w:val="28"/>
            <w:lang w:val="en-GB"/>
          </w:rPr>
          <w:t># Non-overlapping</w:t>
        </w:r>
      </w:moveTo>
    </w:p>
    <w:p w14:paraId="1FC26636" w14:textId="77777777" w:rsidR="00820CD5" w:rsidRPr="007B6289" w:rsidRDefault="00820CD5" w:rsidP="00820CD5">
      <w:pPr>
        <w:widowControl w:val="0"/>
        <w:suppressLineNumbers/>
        <w:overflowPunct w:val="0"/>
        <w:adjustRightInd w:val="0"/>
        <w:spacing w:after="0"/>
        <w:ind w:left="806"/>
        <w:rPr>
          <w:moveTo w:id="825" w:author="Stephen Michell" w:date="2019-09-26T15:22:00Z"/>
          <w:rFonts w:ascii="Courier New" w:eastAsia="Times New Roman" w:hAnsi="Courier New" w:cs="Courier New"/>
          <w:kern w:val="28"/>
          <w:lang w:val="en-GB"/>
        </w:rPr>
      </w:pPr>
      <w:moveTo w:id="826" w:author="Stephen Michell" w:date="2019-09-26T15:22:00Z">
        <w:r w:rsidRPr="007B6289">
          <w:rPr>
            <w:rFonts w:ascii="Courier New" w:eastAsia="Times New Roman" w:hAnsi="Courier New" w:cs="Courier New"/>
            <w:kern w:val="28"/>
            <w:lang w:val="en-GB"/>
          </w:rPr>
          <w:t>a = [0,0]</w:t>
        </w:r>
      </w:moveTo>
    </w:p>
    <w:p w14:paraId="7FD7E5AD" w14:textId="77777777" w:rsidR="00820CD5" w:rsidRPr="007B6289" w:rsidRDefault="00820CD5" w:rsidP="00820CD5">
      <w:pPr>
        <w:widowControl w:val="0"/>
        <w:suppressLineNumbers/>
        <w:overflowPunct w:val="0"/>
        <w:adjustRightInd w:val="0"/>
        <w:spacing w:after="0"/>
        <w:ind w:left="806"/>
        <w:rPr>
          <w:moveTo w:id="827" w:author="Stephen Michell" w:date="2019-09-26T15:22:00Z"/>
          <w:rFonts w:ascii="Courier New" w:eastAsia="Times New Roman" w:hAnsi="Courier New" w:cs="Courier New"/>
          <w:kern w:val="28"/>
          <w:lang w:val="en-GB"/>
        </w:rPr>
      </w:pPr>
      <w:moveTo w:id="828" w:author="Stephen Michell" w:date="2019-09-26T15:22:00Z">
        <w:r w:rsidRPr="007B6289">
          <w:rPr>
            <w:rFonts w:ascii="Courier New" w:eastAsia="Times New Roman" w:hAnsi="Courier New" w:cs="Courier New"/>
            <w:kern w:val="28"/>
            <w:lang w:val="en-GB"/>
          </w:rPr>
          <w:t>i, a[0] = 1, 2</w:t>
        </w:r>
      </w:moveTo>
    </w:p>
    <w:p w14:paraId="189329AB" w14:textId="77777777" w:rsidR="00820CD5" w:rsidRDefault="00820CD5" w:rsidP="00820CD5">
      <w:pPr>
        <w:widowControl w:val="0"/>
        <w:suppressLineNumbers/>
        <w:overflowPunct w:val="0"/>
        <w:adjustRightInd w:val="0"/>
        <w:spacing w:after="0"/>
        <w:ind w:left="806"/>
        <w:rPr>
          <w:moveTo w:id="829" w:author="Stephen Michell" w:date="2019-09-26T15:22:00Z"/>
          <w:rFonts w:ascii="Courier New" w:eastAsia="Times New Roman" w:hAnsi="Courier New" w:cs="Courier New"/>
          <w:kern w:val="28"/>
          <w:lang w:val="en-GB"/>
        </w:rPr>
      </w:pPr>
      <w:moveTo w:id="830" w:author="Stephen Michell" w:date="2019-09-26T15:22:00Z">
        <w:r w:rsidRPr="007B6289">
          <w:rPr>
            <w:rFonts w:ascii="Courier New" w:eastAsia="Times New Roman" w:hAnsi="Courier New" w:cs="Courier New"/>
            <w:kern w:val="28"/>
            <w:lang w:val="en-GB"/>
          </w:rPr>
          <w:t>print(a) #=&gt; 2,0</w:t>
        </w:r>
      </w:moveTo>
    </w:p>
    <w:moveToRangeEnd w:id="809"/>
    <w:p w14:paraId="4EAB8627" w14:textId="507FDC73" w:rsidR="00B8566E" w:rsidRDefault="00B8566E" w:rsidP="00237D6E">
      <w:pPr>
        <w:widowControl w:val="0"/>
        <w:suppressLineNumbers/>
        <w:overflowPunct w:val="0"/>
        <w:adjustRightInd w:val="0"/>
        <w:spacing w:after="240"/>
        <w:rPr>
          <w:ins w:id="831" w:author="Stephen Michell" w:date="2019-09-26T15:22:00Z"/>
          <w:lang w:bidi="en-US"/>
        </w:rPr>
      </w:pPr>
    </w:p>
    <w:p w14:paraId="5438FFD1" w14:textId="77777777" w:rsidR="00820CD5" w:rsidRPr="00693ADA" w:rsidRDefault="00820CD5" w:rsidP="00237D6E">
      <w:pPr>
        <w:widowControl w:val="0"/>
        <w:suppressLineNumbers/>
        <w:overflowPunct w:val="0"/>
        <w:adjustRightInd w:val="0"/>
        <w:spacing w:after="240"/>
        <w:rPr>
          <w:ins w:id="832" w:author="Sean McDonagh [2]" w:date="2019-06-03T09:32:00Z"/>
          <w:rFonts w:asciiTheme="majorHAnsi" w:eastAsiaTheme="majorEastAsia" w:hAnsiTheme="majorHAnsi" w:cstheme="majorBidi"/>
          <w:b/>
          <w:bCs/>
          <w:sz w:val="26"/>
          <w:szCs w:val="26"/>
          <w:lang w:bidi="en-US"/>
        </w:rPr>
      </w:pPr>
    </w:p>
    <w:p w14:paraId="6870E91A" w14:textId="329B6931" w:rsidR="00B8566E" w:rsidRPr="00CD6A7E" w:rsidDel="003616D9" w:rsidRDefault="00B8566E" w:rsidP="004C770C">
      <w:pPr>
        <w:rPr>
          <w:del w:id="833" w:author="Sean McDonagh [2]" w:date="2019-06-03T09:32:00Z"/>
        </w:rPr>
      </w:pPr>
    </w:p>
    <w:p w14:paraId="3BF5CEF4" w14:textId="4A7834D8" w:rsidR="004C770C" w:rsidRPr="00CD6A7E" w:rsidRDefault="001456BA" w:rsidP="009866F9">
      <w:pPr>
        <w:pStyle w:val="berschrift3"/>
        <w:rPr>
          <w:lang w:bidi="en-US"/>
        </w:rPr>
      </w:pPr>
      <w:r>
        <w:rPr>
          <w:lang w:bidi="en-US"/>
        </w:rPr>
        <w:t>6.2</w:t>
      </w:r>
      <w:r w:rsidR="00460588">
        <w:rPr>
          <w:lang w:bidi="en-US"/>
        </w:rPr>
        <w:t>4</w:t>
      </w:r>
      <w:r w:rsidR="004C770C">
        <w:rPr>
          <w:lang w:bidi="en-US"/>
        </w:rPr>
        <w:t>.2</w:t>
      </w:r>
      <w:r w:rsidR="00AD5842">
        <w:rPr>
          <w:lang w:bidi="en-US"/>
        </w:rPr>
        <w:t xml:space="preserve"> </w:t>
      </w:r>
      <w:r w:rsidR="004C770C" w:rsidRPr="00CD6A7E">
        <w:rPr>
          <w:lang w:bidi="en-US"/>
        </w:rPr>
        <w:t>Guidance to language users</w:t>
      </w:r>
    </w:p>
    <w:p w14:paraId="4B5B39E2" w14:textId="6A7C1C6C" w:rsidR="00DA7483" w:rsidRDefault="00DA7483" w:rsidP="004C770C">
      <w:pPr>
        <w:pStyle w:val="Listenabsatz"/>
        <w:widowControl w:val="0"/>
        <w:numPr>
          <w:ilvl w:val="0"/>
          <w:numId w:val="362"/>
        </w:numPr>
        <w:suppressLineNumbers/>
        <w:overflowPunct w:val="0"/>
        <w:adjustRightInd w:val="0"/>
        <w:spacing w:after="120"/>
        <w:rPr>
          <w:rFonts w:ascii="Calibri" w:eastAsia="Times New Roman" w:hAnsi="Calibri"/>
        </w:rPr>
      </w:pPr>
      <w:del w:id="834" w:author="Sean McDonagh" w:date="2019-04-25T11:30:00Z">
        <w:r w:rsidDel="00D01002">
          <w:rPr>
            <w:rFonts w:ascii="Calibri" w:eastAsia="Times New Roman" w:hAnsi="Calibri"/>
          </w:rPr>
          <w:delText>Follow the guidance of</w:delText>
        </w:r>
      </w:del>
      <w:ins w:id="835" w:author="Sean McDonagh" w:date="2019-04-25T11:30:00Z">
        <w:r w:rsidR="00D01002">
          <w:rPr>
            <w:rFonts w:ascii="Calibri" w:eastAsia="Times New Roman" w:hAnsi="Calibri"/>
          </w:rPr>
          <w:t>Follow the guidance contained in</w:t>
        </w:r>
      </w:ins>
      <w:r>
        <w:rPr>
          <w:rFonts w:ascii="Calibri" w:eastAsia="Times New Roman" w:hAnsi="Calibri"/>
        </w:rPr>
        <w:t xml:space="preserve"> 24772-1 clause 6.24.5</w:t>
      </w:r>
      <w:ins w:id="836" w:author="Stephen Michell" w:date="2019-09-26T15:19:00Z">
        <w:r w:rsidR="00820CD5">
          <w:rPr>
            <w:rFonts w:ascii="Calibri" w:eastAsia="Times New Roman" w:hAnsi="Calibri"/>
          </w:rPr>
          <w:t>.</w:t>
        </w:r>
      </w:ins>
      <w:del w:id="837" w:author="Stephen Michell" w:date="2019-09-26T15:19:00Z">
        <w:r w:rsidDel="00820CD5">
          <w:rPr>
            <w:rFonts w:ascii="Calibri" w:eastAsia="Times New Roman" w:hAnsi="Calibri"/>
          </w:rPr>
          <w:delText>;</w:delText>
        </w:r>
      </w:del>
    </w:p>
    <w:p w14:paraId="449B2691" w14:textId="29EEE5C1" w:rsidR="00CE43F8" w:rsidDel="00A067A6" w:rsidRDefault="004C770C">
      <w:pPr>
        <w:pStyle w:val="Listenabsatz"/>
        <w:widowControl w:val="0"/>
        <w:numPr>
          <w:ilvl w:val="0"/>
          <w:numId w:val="362"/>
        </w:numPr>
        <w:suppressLineNumbers/>
        <w:overflowPunct w:val="0"/>
        <w:adjustRightInd w:val="0"/>
        <w:spacing w:after="0"/>
        <w:rPr>
          <w:del w:id="838" w:author="Stephen Michell" w:date="2019-09-26T15:44:00Z"/>
          <w:rFonts w:ascii="Calibri" w:eastAsia="Times New Roman" w:hAnsi="Calibri"/>
        </w:rPr>
        <w:pPrChange w:id="839" w:author="Stephen Michell" w:date="2019-09-26T15:48:00Z">
          <w:pPr>
            <w:pStyle w:val="Listenabsatz"/>
          </w:pPr>
        </w:pPrChange>
      </w:pPr>
      <w:r w:rsidRPr="007B6289">
        <w:rPr>
          <w:rFonts w:ascii="Calibri" w:eastAsia="Times New Roman" w:hAnsi="Calibri"/>
        </w:rPr>
        <w:t>Be aware of Python’s short-circuiting behaviour when expressions with side effects are used on the right side of a Boolean expression</w:t>
      </w:r>
      <w:ins w:id="840" w:author="Stephen Michell" w:date="2019-09-26T15:19:00Z">
        <w:r w:rsidR="00820CD5">
          <w:rPr>
            <w:rFonts w:ascii="Calibri" w:eastAsia="Times New Roman" w:hAnsi="Calibri"/>
          </w:rPr>
          <w:t xml:space="preserve">. </w:t>
        </w:r>
      </w:ins>
      <w:del w:id="841" w:author="Stephen Michell" w:date="2019-09-26T15:19:00Z">
        <w:r w:rsidRPr="007B6289" w:rsidDel="00820CD5">
          <w:rPr>
            <w:rFonts w:ascii="Calibri" w:eastAsia="Times New Roman" w:hAnsi="Calibri"/>
          </w:rPr>
          <w:delText>; i</w:delText>
        </w:r>
      </w:del>
      <w:moveFromRangeStart w:id="842" w:author="Stephen Michell" w:date="2019-09-26T15:19:00Z" w:name="move20403614"/>
      <w:moveFrom w:id="843" w:author="Stephen Michell" w:date="2019-09-26T15:19:00Z">
        <w:r w:rsidRPr="007B6289" w:rsidDel="00820CD5">
          <w:rPr>
            <w:rFonts w:ascii="Calibri" w:eastAsia="Times New Roman" w:hAnsi="Calibri"/>
          </w:rPr>
          <w:t>f necessary perform each expression first and then evaluate the results:</w:t>
        </w:r>
      </w:moveFrom>
    </w:p>
    <w:p w14:paraId="4CF0F228" w14:textId="133DC590" w:rsidR="00A067A6" w:rsidRDefault="00A067A6" w:rsidP="008A5CC9">
      <w:pPr>
        <w:pStyle w:val="Listenabsatz"/>
        <w:rPr>
          <w:ins w:id="844" w:author="Stephen Michell" w:date="2019-09-26T15:48:00Z"/>
          <w:rFonts w:ascii="Calibri" w:eastAsia="Times New Roman" w:hAnsi="Calibri"/>
        </w:rPr>
      </w:pPr>
    </w:p>
    <w:p w14:paraId="43D0EB38" w14:textId="73C591DA" w:rsidR="00A067A6" w:rsidRPr="008A5CC9" w:rsidRDefault="00A067A6">
      <w:pPr>
        <w:pStyle w:val="Listenabsatz"/>
        <w:widowControl w:val="0"/>
        <w:numPr>
          <w:ilvl w:val="0"/>
          <w:numId w:val="362"/>
        </w:numPr>
        <w:suppressLineNumbers/>
        <w:overflowPunct w:val="0"/>
        <w:adjustRightInd w:val="0"/>
        <w:spacing w:after="120"/>
        <w:rPr>
          <w:ins w:id="845" w:author="Stephen Michell" w:date="2019-09-26T15:48:00Z"/>
          <w:moveFrom w:id="846" w:author="Stephen Michell" w:date="2019-09-26T15:19:00Z"/>
          <w:rFonts w:ascii="Calibri" w:eastAsia="Times New Roman" w:hAnsi="Calibri"/>
          <w:rPrChange w:id="847" w:author="Stephen Michell" w:date="2019-09-26T15:44:00Z">
            <w:rPr>
              <w:ins w:id="848" w:author="Stephen Michell" w:date="2019-09-26T15:48:00Z"/>
              <w:moveFrom w:id="849" w:author="Stephen Michell" w:date="2019-09-26T15:19:00Z"/>
            </w:rPr>
          </w:rPrChange>
        </w:rPr>
      </w:pPr>
      <w:ins w:id="850" w:author="Stephen Michell" w:date="2019-09-26T15:48:00Z">
        <w:r>
          <w:rPr>
            <w:rFonts w:ascii="Calibri" w:eastAsia="Times New Roman" w:hAnsi="Calibri"/>
          </w:rPr>
          <w:t xml:space="preserve">In a </w:t>
        </w:r>
      </w:ins>
      <w:ins w:id="851" w:author="Stephen Michell" w:date="2019-09-26T15:49:00Z">
        <w:r>
          <w:rPr>
            <w:rFonts w:ascii="Calibri" w:eastAsia="Times New Roman" w:hAnsi="Calibri"/>
          </w:rPr>
          <w:t>simultaneous</w:t>
        </w:r>
      </w:ins>
      <w:ins w:id="852" w:author="Stephen Michell" w:date="2019-09-26T15:48:00Z">
        <w:r>
          <w:rPr>
            <w:rFonts w:ascii="Calibri" w:eastAsia="Times New Roman" w:hAnsi="Calibri"/>
          </w:rPr>
          <w:t xml:space="preserve"> assignment, ensure that the left</w:t>
        </w:r>
      </w:ins>
      <w:ins w:id="853" w:author="Stephen Michell" w:date="2019-09-26T15:49:00Z">
        <w:r>
          <w:rPr>
            <w:rFonts w:ascii="Calibri" w:eastAsia="Times New Roman" w:hAnsi="Calibri"/>
          </w:rPr>
          <w:t>-</w:t>
        </w:r>
      </w:ins>
      <w:ins w:id="854" w:author="Stephen Michell" w:date="2019-09-26T15:48:00Z">
        <w:r>
          <w:rPr>
            <w:rFonts w:ascii="Calibri" w:eastAsia="Times New Roman" w:hAnsi="Calibri"/>
          </w:rPr>
          <w:t>hand sides are independent of each other.</w:t>
        </w:r>
      </w:ins>
    </w:p>
    <w:p w14:paraId="11C97603" w14:textId="7666C837" w:rsidR="004C770C" w:rsidRPr="007B6289" w:rsidDel="00820CD5" w:rsidRDefault="004C770C">
      <w:pPr>
        <w:pStyle w:val="Listenabsatz"/>
        <w:rPr>
          <w:moveFrom w:id="855" w:author="Stephen Michell" w:date="2019-09-26T15:19:00Z"/>
          <w:rFonts w:ascii="Courier New" w:hAnsi="Courier New" w:cs="Courier New"/>
        </w:rPr>
        <w:pPrChange w:id="856" w:author="Stephen Michell" w:date="2019-09-26T15:44:00Z">
          <w:pPr>
            <w:spacing w:after="0"/>
            <w:ind w:left="720"/>
          </w:pPr>
        </w:pPrChange>
      </w:pPr>
      <w:moveFrom w:id="857" w:author="Stephen Michell" w:date="2019-09-26T15:19:00Z">
        <w:r w:rsidRPr="007B6289" w:rsidDel="00820CD5">
          <w:rPr>
            <w:rFonts w:ascii="Courier New" w:hAnsi="Courier New" w:cs="Courier New"/>
          </w:rPr>
          <w:t>x = a()</w:t>
        </w:r>
      </w:moveFrom>
    </w:p>
    <w:p w14:paraId="78C113B3" w14:textId="152FED3C" w:rsidR="004C770C" w:rsidRPr="007B6289" w:rsidDel="00820CD5" w:rsidRDefault="004C770C">
      <w:pPr>
        <w:pStyle w:val="Listenabsatz"/>
        <w:rPr>
          <w:moveFrom w:id="858" w:author="Stephen Michell" w:date="2019-09-26T15:19:00Z"/>
          <w:rFonts w:ascii="Courier New" w:hAnsi="Courier New" w:cs="Courier New"/>
        </w:rPr>
        <w:pPrChange w:id="859" w:author="Stephen Michell" w:date="2019-09-26T15:44:00Z">
          <w:pPr>
            <w:spacing w:after="0"/>
            <w:ind w:left="720"/>
          </w:pPr>
        </w:pPrChange>
      </w:pPr>
      <w:moveFrom w:id="860" w:author="Stephen Michell" w:date="2019-09-26T15:19:00Z">
        <w:r w:rsidRPr="007B6289" w:rsidDel="00820CD5">
          <w:rPr>
            <w:rFonts w:ascii="Courier New" w:hAnsi="Courier New" w:cs="Courier New"/>
          </w:rPr>
          <w:t>y = b()</w:t>
        </w:r>
      </w:moveFrom>
    </w:p>
    <w:p w14:paraId="221DA63A" w14:textId="6AACDFA0" w:rsidR="004C770C" w:rsidRPr="007B6289" w:rsidRDefault="004C770C">
      <w:pPr>
        <w:pStyle w:val="Listenabsatz"/>
        <w:rPr>
          <w:rFonts w:ascii="Courier New" w:hAnsi="Courier New" w:cs="Courier New"/>
        </w:rPr>
        <w:pPrChange w:id="861" w:author="Stephen Michell" w:date="2019-09-26T15:44:00Z">
          <w:pPr>
            <w:spacing w:after="0"/>
            <w:ind w:left="720"/>
          </w:pPr>
        </w:pPrChange>
      </w:pPr>
      <w:moveFrom w:id="862" w:author="Stephen Michell" w:date="2019-09-26T15:19:00Z">
        <w:r w:rsidRPr="007B6289" w:rsidDel="00820CD5">
          <w:rPr>
            <w:rFonts w:ascii="Courier New" w:hAnsi="Courier New" w:cs="Courier New"/>
          </w:rPr>
          <w:t>if x or y …</w:t>
        </w:r>
      </w:moveFrom>
      <w:moveFromRangeEnd w:id="842"/>
    </w:p>
    <w:p w14:paraId="667EBDA2" w14:textId="48AC3D51" w:rsidR="004C770C" w:rsidRPr="007B6289" w:rsidDel="00820CD5" w:rsidRDefault="004C770C" w:rsidP="004C770C">
      <w:pPr>
        <w:pStyle w:val="Listenabsatz"/>
        <w:widowControl w:val="0"/>
        <w:numPr>
          <w:ilvl w:val="0"/>
          <w:numId w:val="362"/>
        </w:numPr>
        <w:suppressLineNumbers/>
        <w:overflowPunct w:val="0"/>
        <w:adjustRightInd w:val="0"/>
        <w:spacing w:after="120"/>
        <w:rPr>
          <w:moveFrom w:id="863" w:author="Stephen Michell" w:date="2019-09-26T15:22:00Z"/>
          <w:rFonts w:ascii="Calibri" w:eastAsia="Times New Roman" w:hAnsi="Calibri"/>
          <w:lang w:val="en-GB"/>
        </w:rPr>
      </w:pPr>
      <w:moveFromRangeStart w:id="864" w:author="Stephen Michell" w:date="2019-09-26T15:22:00Z" w:name="move20403739"/>
      <w:moveFrom w:id="865" w:author="Stephen Michell" w:date="2019-09-26T15:22:00Z">
        <w:r w:rsidRPr="007B6289" w:rsidDel="00820CD5">
          <w:rPr>
            <w:rFonts w:ascii="Calibri" w:eastAsia="Times New Roman" w:hAnsi="Calibri"/>
            <w:lang w:val="en-GB"/>
          </w:rPr>
          <w:t xml:space="preserve">Be aware that, even though overlaps between the left hand side and the right hand side are safe, it is possible to have unintended results when the variables on the left side overlap with one another so always ensure that the assignments and </w:t>
        </w:r>
        <w:r w:rsidR="00B73A2F" w:rsidRPr="007B6289" w:rsidDel="00820CD5">
          <w:rPr>
            <w:rFonts w:ascii="Calibri" w:eastAsia="Times New Roman" w:hAnsi="Calibri"/>
            <w:lang w:val="en-GB"/>
          </w:rPr>
          <w:t>left</w:t>
        </w:r>
        <w:r w:rsidR="00B73A2F" w:rsidDel="00820CD5">
          <w:rPr>
            <w:rFonts w:ascii="Calibri" w:eastAsia="Times New Roman" w:hAnsi="Calibri"/>
            <w:lang w:val="en-GB"/>
          </w:rPr>
          <w:t>-</w:t>
        </w:r>
        <w:r w:rsidR="00B73A2F" w:rsidRPr="007B6289" w:rsidDel="00820CD5">
          <w:rPr>
            <w:rFonts w:ascii="Calibri" w:eastAsia="Times New Roman" w:hAnsi="Calibri"/>
            <w:lang w:val="en-GB"/>
          </w:rPr>
          <w:t>to</w:t>
        </w:r>
        <w:r w:rsidR="00B73A2F" w:rsidDel="00820CD5">
          <w:rPr>
            <w:rFonts w:ascii="Calibri" w:eastAsia="Times New Roman" w:hAnsi="Calibri"/>
            <w:lang w:val="en-GB"/>
          </w:rPr>
          <w:t>-</w:t>
        </w:r>
        <w:r w:rsidRPr="007B6289" w:rsidDel="00820CD5">
          <w:rPr>
            <w:rFonts w:ascii="Calibri" w:eastAsia="Times New Roman" w:hAnsi="Calibri"/>
            <w:lang w:val="en-GB"/>
          </w:rPr>
          <w:t>right sequence of assignments to the variables on the left hand side never overlap. If necessary, and/or if it makes the code easier to understand, consider breaking the statem</w:t>
        </w:r>
        <w:r w:rsidDel="00820CD5">
          <w:rPr>
            <w:rFonts w:ascii="Calibri" w:eastAsia="Times New Roman" w:hAnsi="Calibri"/>
            <w:lang w:val="en-GB"/>
          </w:rPr>
          <w:t>ent into two or more statements;</w:t>
        </w:r>
      </w:moveFrom>
    </w:p>
    <w:p w14:paraId="273DE365" w14:textId="63B04ADE" w:rsidR="004C770C" w:rsidRPr="007B6289" w:rsidDel="00820CD5" w:rsidRDefault="004C770C" w:rsidP="004C770C">
      <w:pPr>
        <w:widowControl w:val="0"/>
        <w:suppressLineNumbers/>
        <w:overflowPunct w:val="0"/>
        <w:adjustRightInd w:val="0"/>
        <w:spacing w:after="0"/>
        <w:ind w:left="806"/>
        <w:rPr>
          <w:moveFrom w:id="866" w:author="Stephen Michell" w:date="2019-09-26T15:22:00Z"/>
          <w:rFonts w:ascii="Courier New" w:eastAsia="Times New Roman" w:hAnsi="Courier New" w:cs="Courier New"/>
          <w:kern w:val="28"/>
          <w:lang w:val="en-GB"/>
        </w:rPr>
      </w:pPr>
      <w:moveFrom w:id="867" w:author="Stephen Michell" w:date="2019-09-26T15:22:00Z">
        <w:r w:rsidRPr="007B6289" w:rsidDel="00820CD5">
          <w:rPr>
            <w:rFonts w:ascii="Courier New" w:eastAsia="Times New Roman" w:hAnsi="Courier New" w:cs="Courier New"/>
            <w:kern w:val="28"/>
            <w:lang w:val="en-GB"/>
          </w:rPr>
          <w:t xml:space="preserve"># overlapping </w:t>
        </w:r>
      </w:moveFrom>
    </w:p>
    <w:p w14:paraId="0C49509E" w14:textId="73EF5F7F" w:rsidR="004C770C" w:rsidRPr="007B6289" w:rsidDel="00820CD5" w:rsidRDefault="004C770C" w:rsidP="004C770C">
      <w:pPr>
        <w:widowControl w:val="0"/>
        <w:suppressLineNumbers/>
        <w:overflowPunct w:val="0"/>
        <w:adjustRightInd w:val="0"/>
        <w:spacing w:after="0"/>
        <w:ind w:left="806"/>
        <w:rPr>
          <w:moveFrom w:id="868" w:author="Stephen Michell" w:date="2019-09-26T15:22:00Z"/>
          <w:rFonts w:ascii="Courier New" w:eastAsia="Times New Roman" w:hAnsi="Courier New" w:cs="Courier New"/>
          <w:kern w:val="28"/>
          <w:lang w:val="en-GB"/>
        </w:rPr>
      </w:pPr>
      <w:moveFrom w:id="869" w:author="Stephen Michell" w:date="2019-09-26T15:22:00Z">
        <w:r w:rsidRPr="007B6289" w:rsidDel="00820CD5">
          <w:rPr>
            <w:rFonts w:ascii="Courier New" w:eastAsia="Times New Roman" w:hAnsi="Courier New" w:cs="Courier New"/>
            <w:kern w:val="28"/>
            <w:lang w:val="en-GB"/>
          </w:rPr>
          <w:t>a = [0,0]</w:t>
        </w:r>
      </w:moveFrom>
    </w:p>
    <w:p w14:paraId="73A67657" w14:textId="57C7DCF0" w:rsidR="004C770C" w:rsidRPr="007B6289" w:rsidDel="00820CD5" w:rsidRDefault="004C770C" w:rsidP="004C770C">
      <w:pPr>
        <w:widowControl w:val="0"/>
        <w:suppressLineNumbers/>
        <w:overflowPunct w:val="0"/>
        <w:adjustRightInd w:val="0"/>
        <w:spacing w:after="0"/>
        <w:ind w:left="806"/>
        <w:rPr>
          <w:moveFrom w:id="870" w:author="Stephen Michell" w:date="2019-09-26T15:22:00Z"/>
          <w:rFonts w:ascii="Courier New" w:eastAsia="Times New Roman" w:hAnsi="Courier New" w:cs="Courier New"/>
          <w:kern w:val="28"/>
          <w:lang w:val="en-GB"/>
        </w:rPr>
      </w:pPr>
      <w:moveFrom w:id="871" w:author="Stephen Michell" w:date="2019-09-26T15:22:00Z">
        <w:r w:rsidRPr="007B6289" w:rsidDel="00820CD5">
          <w:rPr>
            <w:rFonts w:ascii="Courier New" w:eastAsia="Times New Roman" w:hAnsi="Courier New" w:cs="Courier New"/>
            <w:kern w:val="28"/>
            <w:lang w:val="en-GB"/>
          </w:rPr>
          <w:t>i = 0</w:t>
        </w:r>
      </w:moveFrom>
    </w:p>
    <w:p w14:paraId="5416E99B" w14:textId="36508E8D" w:rsidR="004C770C" w:rsidRPr="007B6289" w:rsidDel="00820CD5" w:rsidRDefault="004C770C" w:rsidP="004C770C">
      <w:pPr>
        <w:widowControl w:val="0"/>
        <w:suppressLineNumbers/>
        <w:overflowPunct w:val="0"/>
        <w:adjustRightInd w:val="0"/>
        <w:spacing w:after="0"/>
        <w:ind w:left="806"/>
        <w:rPr>
          <w:moveFrom w:id="872" w:author="Stephen Michell" w:date="2019-09-26T15:22:00Z"/>
          <w:rFonts w:ascii="Courier New" w:eastAsia="Times New Roman" w:hAnsi="Courier New" w:cs="Courier New"/>
          <w:kern w:val="28"/>
          <w:lang w:val="en-GB"/>
        </w:rPr>
      </w:pPr>
      <w:moveFrom w:id="873" w:author="Stephen Michell" w:date="2019-09-26T15:22:00Z">
        <w:r w:rsidRPr="007B6289" w:rsidDel="00820CD5">
          <w:rPr>
            <w:rFonts w:ascii="Courier New" w:eastAsia="Times New Roman" w:hAnsi="Courier New" w:cs="Courier New"/>
            <w:kern w:val="28"/>
            <w:lang w:val="en-GB"/>
          </w:rPr>
          <w:t>i, a[i] = 1, 2 #=&gt; Index is set to 1; list is updated at [1]</w:t>
        </w:r>
      </w:moveFrom>
    </w:p>
    <w:p w14:paraId="0E0CBED8" w14:textId="0DA89390" w:rsidR="004C770C" w:rsidRPr="007B6289" w:rsidDel="00820CD5" w:rsidRDefault="004C770C" w:rsidP="004C770C">
      <w:pPr>
        <w:widowControl w:val="0"/>
        <w:suppressLineNumbers/>
        <w:overflowPunct w:val="0"/>
        <w:adjustRightInd w:val="0"/>
        <w:spacing w:after="0"/>
        <w:ind w:left="806"/>
        <w:rPr>
          <w:moveFrom w:id="874" w:author="Stephen Michell" w:date="2019-09-26T15:22:00Z"/>
          <w:rFonts w:ascii="Courier New" w:eastAsia="Times New Roman" w:hAnsi="Courier New" w:cs="Courier New"/>
          <w:kern w:val="28"/>
          <w:lang w:val="en-GB"/>
        </w:rPr>
      </w:pPr>
      <w:moveFrom w:id="875" w:author="Stephen Michell" w:date="2019-09-26T15:22:00Z">
        <w:r w:rsidRPr="007B6289" w:rsidDel="00820CD5">
          <w:rPr>
            <w:rFonts w:ascii="Courier New" w:eastAsia="Times New Roman" w:hAnsi="Courier New" w:cs="Courier New"/>
            <w:kern w:val="28"/>
            <w:lang w:val="en-GB"/>
          </w:rPr>
          <w:t>print(a) #=&gt; 0,2</w:t>
        </w:r>
      </w:moveFrom>
    </w:p>
    <w:p w14:paraId="1A022EA7" w14:textId="688F871A" w:rsidR="004C770C" w:rsidRPr="007B6289" w:rsidDel="00820CD5" w:rsidRDefault="004C770C" w:rsidP="004C770C">
      <w:pPr>
        <w:widowControl w:val="0"/>
        <w:suppressLineNumbers/>
        <w:overflowPunct w:val="0"/>
        <w:adjustRightInd w:val="0"/>
        <w:spacing w:after="0"/>
        <w:ind w:left="806"/>
        <w:rPr>
          <w:moveFrom w:id="876" w:author="Stephen Michell" w:date="2019-09-26T15:22:00Z"/>
          <w:rFonts w:ascii="Courier New" w:eastAsia="Times New Roman" w:hAnsi="Courier New" w:cs="Courier New"/>
          <w:kern w:val="28"/>
          <w:lang w:val="en-GB"/>
        </w:rPr>
      </w:pPr>
      <w:moveFrom w:id="877" w:author="Stephen Michell" w:date="2019-09-26T15:22:00Z">
        <w:r w:rsidRPr="007B6289" w:rsidDel="00820CD5">
          <w:rPr>
            <w:rFonts w:ascii="Courier New" w:eastAsia="Times New Roman" w:hAnsi="Courier New" w:cs="Courier New"/>
            <w:kern w:val="28"/>
            <w:lang w:val="en-GB"/>
          </w:rPr>
          <w:t># Non-overlapping</w:t>
        </w:r>
      </w:moveFrom>
    </w:p>
    <w:p w14:paraId="60C46966" w14:textId="3AE7DEE0" w:rsidR="004C770C" w:rsidRPr="007B6289" w:rsidDel="00820CD5" w:rsidRDefault="004C770C" w:rsidP="004C770C">
      <w:pPr>
        <w:widowControl w:val="0"/>
        <w:suppressLineNumbers/>
        <w:overflowPunct w:val="0"/>
        <w:adjustRightInd w:val="0"/>
        <w:spacing w:after="0"/>
        <w:ind w:left="806"/>
        <w:rPr>
          <w:moveFrom w:id="878" w:author="Stephen Michell" w:date="2019-09-26T15:22:00Z"/>
          <w:rFonts w:ascii="Courier New" w:eastAsia="Times New Roman" w:hAnsi="Courier New" w:cs="Courier New"/>
          <w:kern w:val="28"/>
          <w:lang w:val="en-GB"/>
        </w:rPr>
      </w:pPr>
      <w:moveFrom w:id="879" w:author="Stephen Michell" w:date="2019-09-26T15:22:00Z">
        <w:r w:rsidRPr="007B6289" w:rsidDel="00820CD5">
          <w:rPr>
            <w:rFonts w:ascii="Courier New" w:eastAsia="Times New Roman" w:hAnsi="Courier New" w:cs="Courier New"/>
            <w:kern w:val="28"/>
            <w:lang w:val="en-GB"/>
          </w:rPr>
          <w:t>a = [0,0]</w:t>
        </w:r>
      </w:moveFrom>
    </w:p>
    <w:p w14:paraId="6A0C58C0" w14:textId="6C6323B5" w:rsidR="004C770C" w:rsidRPr="007B6289" w:rsidDel="00820CD5" w:rsidRDefault="004C770C" w:rsidP="004C770C">
      <w:pPr>
        <w:widowControl w:val="0"/>
        <w:suppressLineNumbers/>
        <w:overflowPunct w:val="0"/>
        <w:adjustRightInd w:val="0"/>
        <w:spacing w:after="0"/>
        <w:ind w:left="806"/>
        <w:rPr>
          <w:moveFrom w:id="880" w:author="Stephen Michell" w:date="2019-09-26T15:22:00Z"/>
          <w:rFonts w:ascii="Courier New" w:eastAsia="Times New Roman" w:hAnsi="Courier New" w:cs="Courier New"/>
          <w:kern w:val="28"/>
          <w:lang w:val="en-GB"/>
        </w:rPr>
      </w:pPr>
      <w:moveFrom w:id="881" w:author="Stephen Michell" w:date="2019-09-26T15:22:00Z">
        <w:r w:rsidRPr="007B6289" w:rsidDel="00820CD5">
          <w:rPr>
            <w:rFonts w:ascii="Courier New" w:eastAsia="Times New Roman" w:hAnsi="Courier New" w:cs="Courier New"/>
            <w:kern w:val="28"/>
            <w:lang w:val="en-GB"/>
          </w:rPr>
          <w:t>i, a[0] = 1, 2</w:t>
        </w:r>
      </w:moveFrom>
    </w:p>
    <w:p w14:paraId="76B5B0C3" w14:textId="51C4EC83" w:rsidR="004C770C" w:rsidDel="00820CD5" w:rsidRDefault="004C770C" w:rsidP="004C770C">
      <w:pPr>
        <w:widowControl w:val="0"/>
        <w:suppressLineNumbers/>
        <w:overflowPunct w:val="0"/>
        <w:adjustRightInd w:val="0"/>
        <w:spacing w:after="0"/>
        <w:ind w:left="806"/>
        <w:rPr>
          <w:moveFrom w:id="882" w:author="Stephen Michell" w:date="2019-09-26T15:22:00Z"/>
          <w:rFonts w:ascii="Courier New" w:eastAsia="Times New Roman" w:hAnsi="Courier New" w:cs="Courier New"/>
          <w:kern w:val="28"/>
          <w:lang w:val="en-GB"/>
        </w:rPr>
      </w:pPr>
      <w:moveFrom w:id="883" w:author="Stephen Michell" w:date="2019-09-26T15:22:00Z">
        <w:r w:rsidRPr="007B6289" w:rsidDel="00820CD5">
          <w:rPr>
            <w:rFonts w:ascii="Courier New" w:eastAsia="Times New Roman" w:hAnsi="Courier New" w:cs="Courier New"/>
            <w:kern w:val="28"/>
            <w:lang w:val="en-GB"/>
          </w:rPr>
          <w:t>print(a) #=&gt; 2,0</w:t>
        </w:r>
      </w:moveFrom>
    </w:p>
    <w:moveFromRangeEnd w:id="864"/>
    <w:p w14:paraId="71D2EFFE" w14:textId="4A25E8D2" w:rsidR="00237D6E" w:rsidRPr="00AE0D6D" w:rsidRDefault="00237D6E" w:rsidP="00237D6E">
      <w:pPr>
        <w:pStyle w:val="Listenabsatz"/>
        <w:widowControl w:val="0"/>
        <w:numPr>
          <w:ilvl w:val="0"/>
          <w:numId w:val="362"/>
        </w:numPr>
        <w:suppressLineNumbers/>
        <w:overflowPunct w:val="0"/>
        <w:adjustRightInd w:val="0"/>
        <w:spacing w:after="0"/>
        <w:rPr>
          <w:ins w:id="884" w:author="Sean McDonagh [2]" w:date="2019-06-03T09:55:00Z"/>
          <w:rFonts w:ascii="Calibri" w:eastAsia="Times New Roman" w:hAnsi="Calibri"/>
          <w:lang w:val="en-GB"/>
        </w:rPr>
      </w:pPr>
      <w:ins w:id="885" w:author="Sean McDonagh [2]" w:date="2019-06-03T09:55:00Z">
        <w:r w:rsidRPr="00AE0D6D">
          <w:rPr>
            <w:rFonts w:ascii="Calibri" w:eastAsia="Times New Roman" w:hAnsi="Calibri"/>
            <w:lang w:val="en-GB"/>
          </w:rPr>
          <w:t>Use</w:t>
        </w:r>
        <w:r>
          <w:rPr>
            <w:rFonts w:ascii="Calibri" w:eastAsia="Times New Roman" w:hAnsi="Calibri"/>
            <w:lang w:val="en-GB"/>
          </w:rPr>
          <w:t xml:space="preserve"> the</w:t>
        </w:r>
        <w:r w:rsidRPr="00AE0D6D">
          <w:rPr>
            <w:rFonts w:ascii="Calibri" w:eastAsia="Times New Roman" w:hAnsi="Calibri"/>
            <w:lang w:val="en-GB"/>
          </w:rPr>
          <w:t xml:space="preserve"> </w:t>
        </w:r>
        <w:r w:rsidRPr="00AE0D6D">
          <w:rPr>
            <w:rFonts w:ascii="Courier New" w:eastAsia="Times New Roman" w:hAnsi="Courier New" w:cs="Courier New"/>
            <w:kern w:val="28"/>
            <w:lang w:val="en-GB"/>
          </w:rPr>
          <w:t>assert</w:t>
        </w:r>
        <w:r w:rsidRPr="00AE0D6D">
          <w:rPr>
            <w:rFonts w:ascii="Calibri" w:eastAsia="Times New Roman" w:hAnsi="Calibri"/>
            <w:lang w:val="en-GB"/>
          </w:rPr>
          <w:t xml:space="preserve"> statement during the debugging phase of code development to help eliminate </w:t>
        </w:r>
        <w:del w:id="886" w:author="Stephen Michell" w:date="2019-09-26T15:47:00Z">
          <w:r w:rsidRPr="00AE0D6D" w:rsidDel="00514278">
            <w:rPr>
              <w:rFonts w:ascii="Calibri" w:eastAsia="Times New Roman" w:hAnsi="Calibri"/>
              <w:lang w:val="en-GB"/>
            </w:rPr>
            <w:delText xml:space="preserve">all </w:delText>
          </w:r>
        </w:del>
        <w:r w:rsidRPr="00AE0D6D">
          <w:rPr>
            <w:rFonts w:ascii="Calibri" w:eastAsia="Times New Roman" w:hAnsi="Calibri"/>
            <w:lang w:val="en-GB"/>
          </w:rPr>
          <w:t>undesired conditions from occurring.</w:t>
        </w:r>
      </w:ins>
    </w:p>
    <w:p w14:paraId="334B2213"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lang w:val="en-GB"/>
        </w:rPr>
      </w:pPr>
    </w:p>
    <w:p w14:paraId="646708D8" w14:textId="7EBBB818" w:rsidR="004C770C" w:rsidRPr="00CD6A7E" w:rsidRDefault="001456BA" w:rsidP="004C770C">
      <w:pPr>
        <w:pStyle w:val="berschrift2"/>
        <w:rPr>
          <w:lang w:bidi="en-US"/>
        </w:rPr>
      </w:pPr>
      <w:bookmarkStart w:id="887" w:name="_Toc310518180"/>
      <w:bookmarkStart w:id="888" w:name="_Toc7089395"/>
      <w:r>
        <w:rPr>
          <w:lang w:bidi="en-US"/>
        </w:rPr>
        <w:t>6.2</w:t>
      </w:r>
      <w:r w:rsidR="00460588">
        <w:rPr>
          <w:lang w:bidi="en-US"/>
        </w:rPr>
        <w:t>5</w:t>
      </w:r>
      <w:r w:rsidR="00AD5842">
        <w:rPr>
          <w:lang w:bidi="en-US"/>
        </w:rPr>
        <w:t xml:space="preserve"> </w:t>
      </w:r>
      <w:r w:rsidR="004C770C" w:rsidRPr="00CD6A7E">
        <w:rPr>
          <w:lang w:bidi="en-US"/>
        </w:rPr>
        <w:t>Likely Incorrect Expression [KOA]</w:t>
      </w:r>
      <w:bookmarkEnd w:id="887"/>
      <w:bookmarkEnd w:id="888"/>
    </w:p>
    <w:p w14:paraId="5FCB2D6B" w14:textId="2AA00535" w:rsidR="004C770C" w:rsidRPr="00CD6A7E" w:rsidRDefault="001456BA" w:rsidP="009866F9">
      <w:pPr>
        <w:pStyle w:val="berschrift3"/>
        <w:rPr>
          <w:lang w:bidi="en-US"/>
        </w:rPr>
      </w:pPr>
      <w:r>
        <w:rPr>
          <w:lang w:bidi="en-US"/>
        </w:rPr>
        <w:t>6.2</w:t>
      </w:r>
      <w:r w:rsidR="00460588">
        <w:rPr>
          <w:lang w:bidi="en-US"/>
        </w:rPr>
        <w:t>5</w:t>
      </w:r>
      <w:r w:rsidR="004C770C">
        <w:rPr>
          <w:lang w:bidi="en-US"/>
        </w:rPr>
        <w:t>.1</w:t>
      </w:r>
      <w:r w:rsidR="00AD5842">
        <w:rPr>
          <w:lang w:bidi="en-US"/>
        </w:rPr>
        <w:t xml:space="preserve"> </w:t>
      </w:r>
      <w:r w:rsidR="004C770C" w:rsidRPr="00CD6A7E">
        <w:rPr>
          <w:lang w:bidi="en-US"/>
        </w:rPr>
        <w:t xml:space="preserve">Applicability to </w:t>
      </w:r>
      <w:commentRangeStart w:id="889"/>
      <w:commentRangeStart w:id="890"/>
      <w:r w:rsidR="004C770C" w:rsidRPr="00CD6A7E">
        <w:rPr>
          <w:lang w:bidi="en-US"/>
        </w:rPr>
        <w:t>language</w:t>
      </w:r>
      <w:commentRangeEnd w:id="889"/>
      <w:r w:rsidR="00D46D22">
        <w:rPr>
          <w:rStyle w:val="Kommentarzeichen"/>
          <w:rFonts w:asciiTheme="minorHAnsi" w:eastAsiaTheme="minorEastAsia" w:hAnsiTheme="minorHAnsi" w:cstheme="minorBidi"/>
          <w:b w:val="0"/>
          <w:bCs w:val="0"/>
        </w:rPr>
        <w:commentReference w:id="889"/>
      </w:r>
      <w:commentRangeEnd w:id="890"/>
      <w:r w:rsidR="00054E6F">
        <w:rPr>
          <w:rStyle w:val="Kommentarzeichen"/>
          <w:rFonts w:asciiTheme="minorHAnsi" w:eastAsiaTheme="minorEastAsia" w:hAnsiTheme="minorHAnsi" w:cstheme="minorBidi"/>
          <w:b w:val="0"/>
          <w:bCs w:val="0"/>
        </w:rPr>
        <w:commentReference w:id="890"/>
      </w:r>
    </w:p>
    <w:p w14:paraId="109A51BE" w14:textId="77777777" w:rsidR="004C770C" w:rsidRPr="00CD6A7E" w:rsidRDefault="004C770C" w:rsidP="004C770C">
      <w:r w:rsidRPr="00CD6A7E">
        <w:t>Python goes to some lengths to help prevent likely incorrect expressions:</w:t>
      </w:r>
    </w:p>
    <w:p w14:paraId="0B3EA0C5" w14:textId="77777777" w:rsidR="004C770C" w:rsidRPr="00CD6A7E" w:rsidRDefault="004C770C" w:rsidP="004C770C">
      <w:pPr>
        <w:widowControl w:val="0"/>
        <w:numPr>
          <w:ilvl w:val="0"/>
          <w:numId w:val="282"/>
        </w:numPr>
        <w:suppressLineNumbers/>
        <w:overflowPunct w:val="0"/>
        <w:adjustRightInd w:val="0"/>
        <w:spacing w:after="120"/>
        <w:contextualSpacing/>
      </w:pPr>
      <w:r w:rsidRPr="00CD6A7E">
        <w:t>Testing for equivalence cannot be confused with assignment:</w:t>
      </w:r>
    </w:p>
    <w:p w14:paraId="7CAA68A0"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a = b = 1</w:t>
      </w:r>
    </w:p>
    <w:p w14:paraId="307CB1C5"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if (a=b): print(a,b) #==&gt; syntax error</w:t>
      </w:r>
    </w:p>
    <w:p w14:paraId="3ABC9EEB"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if (a==b): print(a,b) #==&gt; 1 1</w:t>
      </w:r>
    </w:p>
    <w:p w14:paraId="71297ABB"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p>
    <w:p w14:paraId="5F563E36" w14:textId="3862FC54" w:rsidR="004C770C" w:rsidRPr="00CD6A7E" w:rsidRDefault="004C770C" w:rsidP="004C770C">
      <w:pPr>
        <w:widowControl w:val="0"/>
        <w:numPr>
          <w:ilvl w:val="0"/>
          <w:numId w:val="282"/>
        </w:numPr>
        <w:suppressLineNumbers/>
        <w:overflowPunct w:val="0"/>
        <w:adjustRightInd w:val="0"/>
        <w:spacing w:after="120"/>
        <w:contextualSpacing/>
      </w:pPr>
      <w:r w:rsidRPr="00CD6A7E">
        <w:t xml:space="preserve">Boolean operators use English words </w:t>
      </w:r>
      <w:r w:rsidRPr="00CD6A7E">
        <w:rPr>
          <w:rFonts w:ascii="Courier New" w:hAnsi="Courier New" w:cs="Courier New"/>
          <w:kern w:val="28"/>
          <w:lang w:val="en-GB"/>
        </w:rPr>
        <w:t>not</w:t>
      </w:r>
      <w:r w:rsidRPr="00CD6A7E">
        <w:t xml:space="preserve">, </w:t>
      </w:r>
      <w:r w:rsidRPr="00CD6A7E">
        <w:rPr>
          <w:rFonts w:ascii="Courier New" w:hAnsi="Courier New" w:cs="Courier New"/>
          <w:kern w:val="28"/>
          <w:lang w:val="en-GB"/>
        </w:rPr>
        <w:t>and</w:t>
      </w:r>
      <w:r w:rsidRPr="00CD6A7E">
        <w:t xml:space="preserve">, </w:t>
      </w:r>
      <w:r w:rsidRPr="00CD6A7E">
        <w:rPr>
          <w:rFonts w:ascii="Courier New" w:hAnsi="Courier New" w:cs="Courier New"/>
          <w:kern w:val="28"/>
          <w:lang w:val="en-GB"/>
        </w:rPr>
        <w:t>or</w:t>
      </w:r>
      <w:r w:rsidRPr="00CD6A7E">
        <w:t xml:space="preserve">; bitwise operators use symbols </w:t>
      </w:r>
      <w:r w:rsidRPr="00CD6A7E">
        <w:rPr>
          <w:rFonts w:ascii="Courier New" w:hAnsi="Courier New" w:cs="Courier New"/>
          <w:kern w:val="28"/>
          <w:lang w:val="en-GB"/>
        </w:rPr>
        <w:t>~</w:t>
      </w:r>
      <w:r w:rsidRPr="00CD6A7E">
        <w:t xml:space="preserve">, </w:t>
      </w:r>
      <w:r w:rsidRPr="00CD6A7E">
        <w:rPr>
          <w:rFonts w:ascii="Courier New" w:hAnsi="Courier New" w:cs="Courier New"/>
          <w:kern w:val="28"/>
          <w:lang w:val="en-GB"/>
        </w:rPr>
        <w:t>&amp;</w:t>
      </w:r>
      <w:r w:rsidRPr="00CD6A7E">
        <w:t xml:space="preserve">, </w:t>
      </w:r>
      <w:r w:rsidRPr="00CD6A7E">
        <w:rPr>
          <w:rFonts w:ascii="Courier New" w:hAnsi="Courier New" w:cs="Courier New"/>
          <w:kern w:val="28"/>
          <w:lang w:val="en-GB"/>
        </w:rPr>
        <w:t>|</w:t>
      </w:r>
      <w:r w:rsidRPr="00CD6A7E">
        <w:t xml:space="preserve"> respectively. Python</w:t>
      </w:r>
      <w:r w:rsidR="00DA7483">
        <w:t>, however,</w:t>
      </w:r>
      <w:r w:rsidRPr="00CD6A7E">
        <w:t xml:space="preserve"> does have some subtleties that can cause unexpected results:</w:t>
      </w:r>
    </w:p>
    <w:p w14:paraId="0A9D7536" w14:textId="77777777" w:rsidR="004C770C" w:rsidRPr="00CD6A7E" w:rsidRDefault="004C770C" w:rsidP="004C770C">
      <w:pPr>
        <w:widowControl w:val="0"/>
        <w:numPr>
          <w:ilvl w:val="1"/>
          <w:numId w:val="282"/>
        </w:numPr>
        <w:suppressLineNumbers/>
        <w:overflowPunct w:val="0"/>
        <w:adjustRightInd w:val="0"/>
        <w:spacing w:after="120"/>
        <w:contextualSpacing/>
      </w:pPr>
      <w:r w:rsidRPr="00CD6A7E">
        <w:t>Skipping the parentheses after a function does not invoke a call to the function and will fail silently because it’s a legitimate reference to the function object:</w:t>
      </w:r>
    </w:p>
    <w:p w14:paraId="55A6590E" w14:textId="77777777" w:rsidR="004C770C" w:rsidRPr="00CD6A7E" w:rsidRDefault="004C770C" w:rsidP="004C770C">
      <w:pPr>
        <w:widowControl w:val="0"/>
        <w:suppressLineNumbers/>
        <w:overflowPunct w:val="0"/>
        <w:adjustRightInd w:val="0"/>
        <w:spacing w:after="0"/>
        <w:ind w:left="720" w:firstLine="720"/>
        <w:rPr>
          <w:rFonts w:ascii="Courier New" w:eastAsia="Times New Roman" w:hAnsi="Courier New" w:cs="Courier New"/>
          <w:kern w:val="28"/>
        </w:rPr>
      </w:pPr>
      <w:r w:rsidRPr="00CD6A7E">
        <w:rPr>
          <w:rFonts w:ascii="Courier New" w:eastAsia="Times New Roman" w:hAnsi="Courier New" w:cs="Courier New"/>
          <w:kern w:val="28"/>
        </w:rPr>
        <w:t>class a:</w:t>
      </w:r>
    </w:p>
    <w:p w14:paraId="69B35004" w14:textId="77777777" w:rsidR="004C770C" w:rsidRPr="00CD6A7E" w:rsidRDefault="004C770C" w:rsidP="004C770C">
      <w:pPr>
        <w:widowControl w:val="0"/>
        <w:suppressLineNumbers/>
        <w:overflowPunct w:val="0"/>
        <w:adjustRightInd w:val="0"/>
        <w:spacing w:after="0"/>
        <w:ind w:left="720" w:firstLine="720"/>
        <w:rPr>
          <w:rFonts w:ascii="Courier New" w:eastAsia="Times New Roman" w:hAnsi="Courier New" w:cs="Courier New"/>
          <w:kern w:val="28"/>
        </w:rPr>
      </w:pPr>
      <w:r w:rsidRPr="00CD6A7E">
        <w:rPr>
          <w:rFonts w:ascii="Courier New" w:eastAsia="Times New Roman" w:hAnsi="Courier New" w:cs="Courier New"/>
          <w:kern w:val="28"/>
        </w:rPr>
        <w:tab/>
        <w:t>def demo():</w:t>
      </w:r>
    </w:p>
    <w:p w14:paraId="1F1192CE" w14:textId="77777777" w:rsidR="004C770C" w:rsidRPr="00CD6A7E" w:rsidRDefault="004C770C" w:rsidP="004C770C">
      <w:pPr>
        <w:widowControl w:val="0"/>
        <w:suppressLineNumbers/>
        <w:overflowPunct w:val="0"/>
        <w:adjustRightInd w:val="0"/>
        <w:spacing w:after="0"/>
        <w:ind w:left="720" w:firstLine="720"/>
        <w:rPr>
          <w:rFonts w:ascii="Courier New" w:eastAsia="Times New Roman" w:hAnsi="Courier New" w:cs="Courier New"/>
          <w:kern w:val="28"/>
        </w:rPr>
      </w:pPr>
      <w:r w:rsidRPr="00CD6A7E">
        <w:rPr>
          <w:rFonts w:ascii="Courier New" w:eastAsia="Times New Roman" w:hAnsi="Courier New" w:cs="Courier New"/>
          <w:kern w:val="28"/>
        </w:rPr>
        <w:tab/>
      </w:r>
      <w:r w:rsidRPr="00CD6A7E">
        <w:rPr>
          <w:rFonts w:ascii="Courier New" w:eastAsia="Times New Roman" w:hAnsi="Courier New" w:cs="Courier New"/>
          <w:kern w:val="28"/>
        </w:rPr>
        <w:tab/>
        <w:t>print("in demo")</w:t>
      </w:r>
    </w:p>
    <w:p w14:paraId="0039AB27" w14:textId="77777777" w:rsidR="004C770C" w:rsidRPr="00CD6A7E" w:rsidRDefault="004C770C" w:rsidP="004C770C">
      <w:pPr>
        <w:widowControl w:val="0"/>
        <w:suppressLineNumbers/>
        <w:overflowPunct w:val="0"/>
        <w:adjustRightInd w:val="0"/>
        <w:spacing w:after="0"/>
        <w:ind w:left="720" w:firstLine="720"/>
        <w:rPr>
          <w:rFonts w:ascii="Courier New" w:eastAsia="Times New Roman" w:hAnsi="Courier New" w:cs="Courier New"/>
          <w:kern w:val="28"/>
        </w:rPr>
      </w:pPr>
      <w:r w:rsidRPr="00CD6A7E">
        <w:rPr>
          <w:rFonts w:ascii="Courier New" w:eastAsia="Times New Roman" w:hAnsi="Courier New" w:cs="Courier New"/>
          <w:kern w:val="28"/>
        </w:rPr>
        <w:t>a.demo</w:t>
      </w:r>
      <w:r w:rsidRPr="00CD6A7E">
        <w:rPr>
          <w:rFonts w:ascii="Courier New" w:eastAsia="Times New Roman" w:hAnsi="Courier New" w:cs="Courier New"/>
          <w:b/>
          <w:kern w:val="28"/>
        </w:rPr>
        <w:t>()</w:t>
      </w:r>
      <w:r w:rsidRPr="00CD6A7E">
        <w:rPr>
          <w:rFonts w:ascii="Courier New" w:eastAsia="Times New Roman" w:hAnsi="Courier New" w:cs="Courier New"/>
          <w:kern w:val="28"/>
        </w:rPr>
        <w:t>#=&gt; in demo</w:t>
      </w:r>
    </w:p>
    <w:p w14:paraId="3F67A121" w14:textId="77777777" w:rsidR="004C770C" w:rsidRPr="00CD6A7E" w:rsidRDefault="004C770C" w:rsidP="004C770C">
      <w:pPr>
        <w:widowControl w:val="0"/>
        <w:suppressLineNumbers/>
        <w:overflowPunct w:val="0"/>
        <w:adjustRightInd w:val="0"/>
        <w:spacing w:after="0"/>
        <w:ind w:left="720" w:firstLine="720"/>
        <w:rPr>
          <w:rFonts w:ascii="Courier New" w:eastAsia="Times New Roman" w:hAnsi="Courier New" w:cs="Courier New"/>
          <w:kern w:val="28"/>
        </w:rPr>
      </w:pPr>
      <w:r w:rsidRPr="00CD6A7E">
        <w:rPr>
          <w:rFonts w:ascii="Courier New" w:eastAsia="Times New Roman" w:hAnsi="Courier New" w:cs="Courier New"/>
          <w:kern w:val="28"/>
        </w:rPr>
        <w:t>a.demo  #=&gt; &lt;function demo at 0x000000000342A9C8&gt;</w:t>
      </w:r>
    </w:p>
    <w:p w14:paraId="059D3E0B" w14:textId="77777777" w:rsidR="004C770C" w:rsidRPr="00B62E57" w:rsidRDefault="004C770C" w:rsidP="004C770C">
      <w:pPr>
        <w:widowControl w:val="0"/>
        <w:suppressLineNumbers/>
        <w:overflowPunct w:val="0"/>
        <w:adjustRightInd w:val="0"/>
        <w:spacing w:after="0"/>
        <w:ind w:left="720" w:firstLine="720"/>
        <w:rPr>
          <w:rFonts w:ascii="Courier New" w:eastAsia="Times New Roman" w:hAnsi="Courier New" w:cs="Courier New"/>
          <w:kern w:val="28"/>
          <w:lang w:val="de-DE"/>
          <w:rPrChange w:id="891" w:author="Microsoft" w:date="2019-09-27T05:05:00Z">
            <w:rPr>
              <w:rFonts w:ascii="Courier New" w:eastAsia="Times New Roman" w:hAnsi="Courier New" w:cs="Courier New"/>
              <w:kern w:val="28"/>
            </w:rPr>
          </w:rPrChange>
        </w:rPr>
      </w:pPr>
      <w:r w:rsidRPr="00B62E57">
        <w:rPr>
          <w:rFonts w:ascii="Courier New" w:eastAsia="Times New Roman" w:hAnsi="Courier New" w:cs="Courier New"/>
          <w:kern w:val="28"/>
          <w:lang w:val="de-DE"/>
          <w:rPrChange w:id="892" w:author="Microsoft" w:date="2019-09-27T05:05:00Z">
            <w:rPr>
              <w:rFonts w:ascii="Courier New" w:eastAsia="Times New Roman" w:hAnsi="Courier New" w:cs="Courier New"/>
              <w:kern w:val="28"/>
            </w:rPr>
          </w:rPrChange>
        </w:rPr>
        <w:t>x = a.demo</w:t>
      </w:r>
    </w:p>
    <w:p w14:paraId="7C61DFB1" w14:textId="77777777" w:rsidR="004C770C" w:rsidRPr="00B62E57" w:rsidRDefault="004C770C" w:rsidP="004C770C">
      <w:pPr>
        <w:widowControl w:val="0"/>
        <w:suppressLineNumbers/>
        <w:overflowPunct w:val="0"/>
        <w:adjustRightInd w:val="0"/>
        <w:spacing w:after="240"/>
        <w:ind w:left="720" w:firstLine="720"/>
        <w:rPr>
          <w:rFonts w:ascii="Courier New" w:eastAsia="Times New Roman" w:hAnsi="Courier New" w:cs="Courier New"/>
          <w:kern w:val="28"/>
          <w:lang w:val="de-DE"/>
          <w:rPrChange w:id="893" w:author="Microsoft" w:date="2019-09-27T05:05:00Z">
            <w:rPr>
              <w:rFonts w:ascii="Courier New" w:eastAsia="Times New Roman" w:hAnsi="Courier New" w:cs="Courier New"/>
              <w:kern w:val="28"/>
            </w:rPr>
          </w:rPrChange>
        </w:rPr>
      </w:pPr>
      <w:r w:rsidRPr="00B62E57">
        <w:rPr>
          <w:rFonts w:ascii="Courier New" w:eastAsia="Times New Roman" w:hAnsi="Courier New" w:cs="Courier New"/>
          <w:kern w:val="28"/>
          <w:lang w:val="de-DE"/>
          <w:rPrChange w:id="894" w:author="Microsoft" w:date="2019-09-27T05:05:00Z">
            <w:rPr>
              <w:rFonts w:ascii="Courier New" w:eastAsia="Times New Roman" w:hAnsi="Courier New" w:cs="Courier New"/>
              <w:kern w:val="28"/>
            </w:rPr>
          </w:rPrChange>
        </w:rPr>
        <w:t>x</w:t>
      </w:r>
      <w:r w:rsidRPr="00B62E57">
        <w:rPr>
          <w:rFonts w:ascii="Courier New" w:eastAsia="Times New Roman" w:hAnsi="Courier New" w:cs="Courier New"/>
          <w:b/>
          <w:kern w:val="28"/>
          <w:lang w:val="de-DE"/>
          <w:rPrChange w:id="895" w:author="Microsoft" w:date="2019-09-27T05:05:00Z">
            <w:rPr>
              <w:rFonts w:ascii="Courier New" w:eastAsia="Times New Roman" w:hAnsi="Courier New" w:cs="Courier New"/>
              <w:b/>
              <w:kern w:val="28"/>
            </w:rPr>
          </w:rPrChange>
        </w:rPr>
        <w:t>()</w:t>
      </w:r>
      <w:r w:rsidRPr="00B62E57">
        <w:rPr>
          <w:rFonts w:ascii="Courier New" w:eastAsia="Times New Roman" w:hAnsi="Courier New" w:cs="Courier New"/>
          <w:kern w:val="28"/>
          <w:lang w:val="de-DE"/>
          <w:rPrChange w:id="896" w:author="Microsoft" w:date="2019-09-27T05:05:00Z">
            <w:rPr>
              <w:rFonts w:ascii="Courier New" w:eastAsia="Times New Roman" w:hAnsi="Courier New" w:cs="Courier New"/>
              <w:kern w:val="28"/>
            </w:rPr>
          </w:rPrChange>
        </w:rPr>
        <w:t xml:space="preserve"> #=&gt; in demo</w:t>
      </w:r>
    </w:p>
    <w:p w14:paraId="51CF963D" w14:textId="77777777" w:rsidR="004C770C" w:rsidRPr="00CD6A7E" w:rsidRDefault="004C770C" w:rsidP="004C770C">
      <w:pPr>
        <w:ind w:left="1440"/>
      </w:pPr>
      <w:r w:rsidRPr="00CD6A7E">
        <w:t xml:space="preserve">The two lines that reference the function without trailing parentheses above demonstrate how that syntax is a reference to the function </w:t>
      </w:r>
      <w:r w:rsidRPr="00CD6A7E">
        <w:rPr>
          <w:i/>
        </w:rPr>
        <w:t>object</w:t>
      </w:r>
      <w:r w:rsidRPr="00CD6A7E">
        <w:t xml:space="preserve"> and not a call to the function.</w:t>
      </w:r>
    </w:p>
    <w:p w14:paraId="23C395A0" w14:textId="77777777" w:rsidR="004C770C" w:rsidRPr="00CD6A7E" w:rsidRDefault="004C770C" w:rsidP="004C770C">
      <w:pPr>
        <w:widowControl w:val="0"/>
        <w:numPr>
          <w:ilvl w:val="0"/>
          <w:numId w:val="282"/>
        </w:numPr>
        <w:suppressLineNumbers/>
        <w:overflowPunct w:val="0"/>
        <w:adjustRightInd w:val="0"/>
        <w:spacing w:after="120"/>
        <w:contextualSpacing/>
      </w:pPr>
      <w:r w:rsidRPr="00CD6A7E">
        <w:t>Built-in functions that perform in-place operations on mutable objects (</w:t>
      </w:r>
      <w:r w:rsidR="00884396">
        <w:t>that is</w:t>
      </w:r>
      <w:r w:rsidRPr="00CD6A7E">
        <w:t xml:space="preserve">, lists, dictionaries, and some class instances) do not return the changed object – they return </w:t>
      </w:r>
      <w:r w:rsidRPr="00CD6A7E">
        <w:rPr>
          <w:rFonts w:ascii="Courier New" w:hAnsi="Courier New" w:cs="Courier New"/>
          <w:kern w:val="28"/>
          <w:lang w:val="en-GB"/>
        </w:rPr>
        <w:t>None</w:t>
      </w:r>
      <w:r w:rsidRPr="00CD6A7E">
        <w:t>:</w:t>
      </w:r>
    </w:p>
    <w:p w14:paraId="214FF172"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a = []</w:t>
      </w:r>
    </w:p>
    <w:p w14:paraId="12EE5F7C"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a.append("x")</w:t>
      </w:r>
    </w:p>
    <w:p w14:paraId="5DD1CCF2"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print(a) #=&gt; ['x']</w:t>
      </w:r>
    </w:p>
    <w:p w14:paraId="54B042E5"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a = a.append("y")</w:t>
      </w:r>
    </w:p>
    <w:p w14:paraId="09032303" w14:textId="7D8C6D9D" w:rsidR="004C770C" w:rsidRDefault="004C770C" w:rsidP="004C770C">
      <w:pPr>
        <w:widowControl w:val="0"/>
        <w:suppressLineNumbers/>
        <w:overflowPunct w:val="0"/>
        <w:adjustRightInd w:val="0"/>
        <w:spacing w:after="0"/>
        <w:ind w:firstLine="720"/>
        <w:rPr>
          <w:ins w:id="897" w:author="Sean McDonagh [2]" w:date="2019-05-30T14:37:00Z"/>
          <w:rFonts w:ascii="Courier New" w:eastAsia="Times New Roman" w:hAnsi="Courier New" w:cs="Courier New"/>
          <w:kern w:val="28"/>
        </w:rPr>
      </w:pPr>
      <w:r w:rsidRPr="00CD6A7E">
        <w:rPr>
          <w:rFonts w:ascii="Courier New" w:eastAsia="Times New Roman" w:hAnsi="Courier New" w:cs="Courier New"/>
          <w:kern w:val="28"/>
        </w:rPr>
        <w:t>print(a) #=&gt; None</w:t>
      </w:r>
    </w:p>
    <w:p w14:paraId="0F561ED1" w14:textId="40889DBD" w:rsidR="00277D10" w:rsidRDefault="00277D10" w:rsidP="004C770C">
      <w:pPr>
        <w:widowControl w:val="0"/>
        <w:suppressLineNumbers/>
        <w:overflowPunct w:val="0"/>
        <w:adjustRightInd w:val="0"/>
        <w:spacing w:after="0"/>
        <w:ind w:firstLine="720"/>
        <w:rPr>
          <w:ins w:id="898" w:author="Sean McDonagh [2]" w:date="2019-05-30T14:37:00Z"/>
          <w:rFonts w:ascii="Courier New" w:eastAsia="Times New Roman" w:hAnsi="Courier New" w:cs="Courier New"/>
          <w:kern w:val="28"/>
        </w:rPr>
      </w:pPr>
    </w:p>
    <w:p w14:paraId="291A49C3" w14:textId="0899FED7" w:rsidR="00D23330" w:rsidRPr="008F5A32" w:rsidRDefault="00D23330" w:rsidP="008F5A32">
      <w:pPr>
        <w:widowControl w:val="0"/>
        <w:numPr>
          <w:ilvl w:val="0"/>
          <w:numId w:val="282"/>
        </w:numPr>
        <w:suppressLineNumbers/>
        <w:overflowPunct w:val="0"/>
        <w:adjustRightInd w:val="0"/>
        <w:spacing w:after="120"/>
        <w:contextualSpacing/>
        <w:rPr>
          <w:ins w:id="899" w:author="Sean McDonagh [2]" w:date="2019-05-30T14:37:00Z"/>
        </w:rPr>
      </w:pPr>
      <w:commentRangeStart w:id="900"/>
      <w:ins w:id="901" w:author="Sean McDonagh [2]" w:date="2019-05-30T14:43:00Z">
        <w:r>
          <w:t>In async code, forgetting to use an await statement result</w:t>
        </w:r>
      </w:ins>
      <w:ins w:id="902" w:author="Sean McDonagh [2]" w:date="2019-05-30T14:44:00Z">
        <w:r>
          <w:t>s in a warning about the unawaited coroutine.</w:t>
        </w:r>
      </w:ins>
      <w:ins w:id="903" w:author="Sean McDonagh [2]" w:date="2019-05-30T14:43:00Z">
        <w:r>
          <w:t xml:space="preserve"> </w:t>
        </w:r>
      </w:ins>
      <w:commentRangeEnd w:id="900"/>
      <w:r w:rsidR="00A067A6">
        <w:rPr>
          <w:rStyle w:val="Kommentarzeichen"/>
        </w:rPr>
        <w:commentReference w:id="900"/>
      </w:r>
    </w:p>
    <w:p w14:paraId="54182996" w14:textId="77777777" w:rsidR="00D23330" w:rsidRPr="00CD6A7E" w:rsidRDefault="00D23330" w:rsidP="004C770C">
      <w:pPr>
        <w:widowControl w:val="0"/>
        <w:suppressLineNumbers/>
        <w:overflowPunct w:val="0"/>
        <w:adjustRightInd w:val="0"/>
        <w:spacing w:after="0"/>
        <w:ind w:firstLine="720"/>
        <w:rPr>
          <w:rFonts w:ascii="Courier New" w:eastAsia="Times New Roman" w:hAnsi="Courier New" w:cs="Courier New"/>
          <w:kern w:val="28"/>
        </w:rPr>
      </w:pPr>
    </w:p>
    <w:p w14:paraId="5862D912" w14:textId="48D9E2E2" w:rsidR="004C770C" w:rsidRPr="00CD6A7E" w:rsidRDefault="001456BA" w:rsidP="009866F9">
      <w:pPr>
        <w:pStyle w:val="berschrift3"/>
        <w:rPr>
          <w:lang w:bidi="en-US"/>
        </w:rPr>
      </w:pPr>
      <w:r>
        <w:rPr>
          <w:lang w:bidi="en-US"/>
        </w:rPr>
        <w:t>6.2</w:t>
      </w:r>
      <w:r w:rsidR="00460588">
        <w:rPr>
          <w:lang w:bidi="en-US"/>
        </w:rPr>
        <w:t>5</w:t>
      </w:r>
      <w:r w:rsidR="004C770C">
        <w:rPr>
          <w:lang w:bidi="en-US"/>
        </w:rPr>
        <w:t>.2</w:t>
      </w:r>
      <w:r w:rsidR="00AD5842">
        <w:rPr>
          <w:lang w:bidi="en-US"/>
        </w:rPr>
        <w:t xml:space="preserve"> </w:t>
      </w:r>
      <w:r w:rsidR="004C770C" w:rsidRPr="00CD6A7E">
        <w:rPr>
          <w:lang w:bidi="en-US"/>
        </w:rPr>
        <w:t>Guidance to language users</w:t>
      </w:r>
    </w:p>
    <w:p w14:paraId="632E5D1B" w14:textId="095EFE17" w:rsidR="004C770C" w:rsidRPr="007B6289" w:rsidRDefault="00DA7483" w:rsidP="004C770C">
      <w:pPr>
        <w:pStyle w:val="Listenabsatz"/>
        <w:widowControl w:val="0"/>
        <w:numPr>
          <w:ilvl w:val="0"/>
          <w:numId w:val="282"/>
        </w:numPr>
        <w:suppressLineNumbers/>
        <w:overflowPunct w:val="0"/>
        <w:adjustRightInd w:val="0"/>
        <w:spacing w:after="120"/>
        <w:rPr>
          <w:rFonts w:ascii="Calibri" w:eastAsia="Times New Roman" w:hAnsi="Calibri"/>
          <w:lang w:val="en-GB"/>
        </w:rPr>
      </w:pPr>
      <w:r>
        <w:rPr>
          <w:rFonts w:ascii="Calibri" w:eastAsia="Times New Roman" w:hAnsi="Calibri"/>
          <w:lang w:val="en-GB"/>
        </w:rPr>
        <w:t>A</w:t>
      </w:r>
      <w:r w:rsidR="004C770C" w:rsidRPr="007B6289">
        <w:rPr>
          <w:rFonts w:ascii="Calibri" w:eastAsia="Times New Roman" w:hAnsi="Calibri"/>
          <w:lang w:val="en-GB"/>
        </w:rPr>
        <w:t>dd parentheses after a function call in order to invoke the function</w:t>
      </w:r>
      <w:ins w:id="904" w:author="Microsoft" w:date="2019-09-27T05:47:00Z">
        <w:r w:rsidR="00F22503">
          <w:rPr>
            <w:rFonts w:ascii="Calibri" w:eastAsia="Times New Roman" w:hAnsi="Calibri"/>
            <w:lang w:val="en-GB"/>
          </w:rPr>
          <w:t>.</w:t>
        </w:r>
      </w:ins>
      <w:del w:id="905" w:author="Microsoft" w:date="2019-09-27T05:47:00Z">
        <w:r w:rsidR="004C770C" w:rsidRPr="007B6289" w:rsidDel="00F22503">
          <w:rPr>
            <w:rFonts w:ascii="Calibri" w:eastAsia="Times New Roman" w:hAnsi="Calibri"/>
            <w:lang w:val="en-GB"/>
          </w:rPr>
          <w:delText>; and</w:delText>
        </w:r>
      </w:del>
    </w:p>
    <w:p w14:paraId="04B6BF49" w14:textId="16D23CF9" w:rsidR="004C770C" w:rsidRDefault="004C770C" w:rsidP="004C770C">
      <w:pPr>
        <w:pStyle w:val="Listenabsatz"/>
        <w:widowControl w:val="0"/>
        <w:numPr>
          <w:ilvl w:val="0"/>
          <w:numId w:val="282"/>
        </w:numPr>
        <w:suppressLineNumbers/>
        <w:overflowPunct w:val="0"/>
        <w:adjustRightInd w:val="0"/>
        <w:spacing w:after="120"/>
        <w:rPr>
          <w:ins w:id="906" w:author="Sean McDonagh [2]" w:date="2019-05-30T14:44:00Z"/>
          <w:rFonts w:ascii="Calibri" w:eastAsia="Times New Roman" w:hAnsi="Calibri"/>
          <w:lang w:val="en-GB"/>
        </w:rPr>
      </w:pPr>
      <w:r w:rsidRPr="007B6289">
        <w:rPr>
          <w:rFonts w:ascii="Calibri" w:eastAsia="Times New Roman" w:hAnsi="Calibri"/>
          <w:lang w:val="en-GB"/>
        </w:rPr>
        <w:t xml:space="preserve">Keep in mind that any function that changes a mutable object in place returns a </w:t>
      </w:r>
      <w:r w:rsidRPr="00CD25CF">
        <w:rPr>
          <w:rFonts w:ascii="Courier New" w:eastAsiaTheme="majorEastAsia" w:hAnsi="Courier New" w:cs="Courier New"/>
          <w:kern w:val="28"/>
          <w:lang w:val="en-GB"/>
        </w:rPr>
        <w:t>None</w:t>
      </w:r>
      <w:r w:rsidRPr="007B6289">
        <w:rPr>
          <w:rFonts w:ascii="Calibri" w:eastAsia="Times New Roman" w:hAnsi="Calibri"/>
          <w:lang w:val="en-GB"/>
        </w:rPr>
        <w:t xml:space="preserve"> object – not the changed object since there is no need to return an object because the object has been changed by the function. </w:t>
      </w:r>
    </w:p>
    <w:p w14:paraId="1A79DF25" w14:textId="24818345" w:rsidR="00D23330" w:rsidRPr="007B6289" w:rsidRDefault="00D23330" w:rsidP="004C770C">
      <w:pPr>
        <w:pStyle w:val="Listenabsatz"/>
        <w:widowControl w:val="0"/>
        <w:numPr>
          <w:ilvl w:val="0"/>
          <w:numId w:val="282"/>
        </w:numPr>
        <w:suppressLineNumbers/>
        <w:overflowPunct w:val="0"/>
        <w:adjustRightInd w:val="0"/>
        <w:spacing w:after="120"/>
        <w:rPr>
          <w:rFonts w:ascii="Calibri" w:eastAsia="Times New Roman" w:hAnsi="Calibri"/>
          <w:lang w:val="en-GB"/>
        </w:rPr>
      </w:pPr>
      <w:commentRangeStart w:id="907"/>
      <w:ins w:id="908" w:author="Sean McDonagh [2]" w:date="2019-05-30T14:44:00Z">
        <w:r>
          <w:rPr>
            <w:rFonts w:ascii="Calibri" w:eastAsia="Times New Roman" w:hAnsi="Calibri"/>
            <w:lang w:val="en-GB"/>
          </w:rPr>
          <w:t>Be sure t</w:t>
        </w:r>
      </w:ins>
      <w:ins w:id="909" w:author="Sean McDonagh [2]" w:date="2019-05-30T14:45:00Z">
        <w:r>
          <w:rPr>
            <w:rFonts w:ascii="Calibri" w:eastAsia="Times New Roman" w:hAnsi="Calibri"/>
            <w:lang w:val="en-GB"/>
          </w:rPr>
          <w:t xml:space="preserve">o use an await statement </w:t>
        </w:r>
      </w:ins>
      <w:ins w:id="910" w:author="Sean McDonagh [2]" w:date="2019-05-30T14:56:00Z">
        <w:r w:rsidR="003D2AAB">
          <w:rPr>
            <w:rFonts w:ascii="Calibri" w:eastAsia="Times New Roman" w:hAnsi="Calibri"/>
            <w:lang w:val="en-GB"/>
          </w:rPr>
          <w:t>for</w:t>
        </w:r>
      </w:ins>
      <w:ins w:id="911" w:author="Sean McDonagh [2]" w:date="2019-05-30T14:45:00Z">
        <w:r>
          <w:rPr>
            <w:rFonts w:ascii="Calibri" w:eastAsia="Times New Roman" w:hAnsi="Calibri"/>
            <w:lang w:val="en-GB"/>
          </w:rPr>
          <w:t xml:space="preserve"> </w:t>
        </w:r>
      </w:ins>
      <w:ins w:id="912" w:author="Sean McDonagh [2]" w:date="2019-05-30T14:56:00Z">
        <w:r w:rsidR="003D72A2">
          <w:rPr>
            <w:rFonts w:ascii="Calibri" w:eastAsia="Times New Roman" w:hAnsi="Calibri"/>
            <w:lang w:val="en-GB"/>
          </w:rPr>
          <w:t xml:space="preserve">async </w:t>
        </w:r>
        <w:r w:rsidR="003D2AAB">
          <w:rPr>
            <w:rFonts w:ascii="Calibri" w:eastAsia="Times New Roman" w:hAnsi="Calibri"/>
            <w:lang w:val="en-GB"/>
          </w:rPr>
          <w:t>coroutines</w:t>
        </w:r>
      </w:ins>
      <w:r w:rsidR="002F356A">
        <w:rPr>
          <w:rFonts w:ascii="Calibri" w:eastAsia="Times New Roman" w:hAnsi="Calibri"/>
          <w:lang w:val="en-GB"/>
        </w:rPr>
        <w:t xml:space="preserve"> and ensure that all </w:t>
      </w:r>
      <w:r w:rsidR="004D2047">
        <w:rPr>
          <w:rFonts w:ascii="Calibri" w:eastAsia="Times New Roman" w:hAnsi="Calibri"/>
          <w:lang w:val="en-GB"/>
        </w:rPr>
        <w:t>routines are nonblocking</w:t>
      </w:r>
      <w:ins w:id="913" w:author="Sean McDonagh [2]" w:date="2019-05-30T14:56:00Z">
        <w:r w:rsidR="003D2AAB">
          <w:rPr>
            <w:rFonts w:ascii="Calibri" w:eastAsia="Times New Roman" w:hAnsi="Calibri"/>
            <w:lang w:val="en-GB"/>
          </w:rPr>
          <w:t>.</w:t>
        </w:r>
      </w:ins>
      <w:commentRangeEnd w:id="907"/>
      <w:r w:rsidR="00A067A6">
        <w:rPr>
          <w:rStyle w:val="Kommentarzeichen"/>
        </w:rPr>
        <w:commentReference w:id="907"/>
      </w:r>
    </w:p>
    <w:p w14:paraId="71D50B43" w14:textId="370B0EEA" w:rsidR="004C770C" w:rsidRPr="00CD6A7E" w:rsidRDefault="001456BA" w:rsidP="004C770C">
      <w:pPr>
        <w:pStyle w:val="berschrift2"/>
        <w:rPr>
          <w:lang w:bidi="en-US"/>
        </w:rPr>
      </w:pPr>
      <w:bookmarkStart w:id="914" w:name="_Toc310518181"/>
      <w:bookmarkStart w:id="915" w:name="_Toc7089396"/>
      <w:r>
        <w:rPr>
          <w:lang w:bidi="en-US"/>
        </w:rPr>
        <w:lastRenderedPageBreak/>
        <w:t>6.2</w:t>
      </w:r>
      <w:r w:rsidR="00460588">
        <w:rPr>
          <w:lang w:bidi="en-US"/>
        </w:rPr>
        <w:t>6</w:t>
      </w:r>
      <w:r w:rsidR="00AD5842">
        <w:rPr>
          <w:lang w:bidi="en-US"/>
        </w:rPr>
        <w:t xml:space="preserve"> </w:t>
      </w:r>
      <w:r w:rsidR="004C770C" w:rsidRPr="00CD6A7E">
        <w:rPr>
          <w:lang w:bidi="en-US"/>
        </w:rPr>
        <w:t>Dead and Deactivated Code [XYQ]</w:t>
      </w:r>
      <w:bookmarkEnd w:id="914"/>
      <w:bookmarkEnd w:id="915"/>
    </w:p>
    <w:p w14:paraId="151E0EF1" w14:textId="5DF44142" w:rsidR="004C770C" w:rsidRPr="00CD6A7E" w:rsidRDefault="001456BA" w:rsidP="009866F9">
      <w:pPr>
        <w:pStyle w:val="berschrift3"/>
        <w:rPr>
          <w:lang w:bidi="en-US"/>
        </w:rPr>
      </w:pPr>
      <w:r>
        <w:rPr>
          <w:lang w:bidi="en-US"/>
        </w:rPr>
        <w:t>6.2</w:t>
      </w:r>
      <w:r w:rsidR="00460588">
        <w:rPr>
          <w:lang w:bidi="en-US"/>
        </w:rPr>
        <w:t>6</w:t>
      </w:r>
      <w:r w:rsidR="004C770C">
        <w:rPr>
          <w:lang w:bidi="en-US"/>
        </w:rPr>
        <w:t>.1</w:t>
      </w:r>
      <w:r w:rsidR="00AD5842">
        <w:rPr>
          <w:lang w:bidi="en-US"/>
        </w:rPr>
        <w:t xml:space="preserve"> </w:t>
      </w:r>
      <w:r w:rsidR="004C770C" w:rsidRPr="00CD6A7E">
        <w:rPr>
          <w:lang w:bidi="en-US"/>
        </w:rPr>
        <w:t>Applicability to language</w:t>
      </w:r>
    </w:p>
    <w:p w14:paraId="3D2FE1EF" w14:textId="77777777" w:rsidR="004C770C" w:rsidRPr="00CD6A7E" w:rsidRDefault="004C770C" w:rsidP="004C770C">
      <w:r w:rsidRPr="00CD6A7E">
        <w:t xml:space="preserve">There are many ways to have dead or deactivated code occur in a program and Python is no different in that regard. </w:t>
      </w:r>
      <w:del w:id="916" w:author="Sean McDonagh" w:date="2019-04-25T11:45:00Z">
        <w:r w:rsidRPr="00CD6A7E" w:rsidDel="00482351">
          <w:delText xml:space="preserve">Further, </w:delText>
        </w:r>
      </w:del>
      <w:r w:rsidRPr="00CD6A7E">
        <w:t xml:space="preserve">Python does not provide static analysis to detect such code nor does the very dynamic design of Python’s language lend itself to such analysis. </w:t>
      </w:r>
    </w:p>
    <w:p w14:paraId="70FB5202" w14:textId="158E59D3" w:rsidR="004C770C" w:rsidRPr="00CD6A7E" w:rsidRDefault="004C770C" w:rsidP="004C770C">
      <w:r w:rsidRPr="00CD6A7E">
        <w:t xml:space="preserve">The module and related </w:t>
      </w:r>
      <w:r w:rsidRPr="00CD6A7E">
        <w:rPr>
          <w:rFonts w:ascii="Courier New" w:hAnsi="Courier New" w:cs="Courier New"/>
          <w:kern w:val="28"/>
          <w:lang w:val="en-GB"/>
        </w:rPr>
        <w:t>import</w:t>
      </w:r>
      <w:r w:rsidRPr="00CD6A7E">
        <w:t xml:space="preserve"> statement provide convenient ways to group attributes (</w:t>
      </w:r>
      <w:r w:rsidR="00884396">
        <w:t>for example</w:t>
      </w:r>
      <w:r w:rsidRPr="00CD6A7E">
        <w:t xml:space="preserve">, functions, names, and classes) into a file which can then be copied, in whole, or in part (using the </w:t>
      </w:r>
      <w:r w:rsidRPr="00CD6A7E">
        <w:rPr>
          <w:rFonts w:ascii="Courier New" w:hAnsi="Courier New" w:cs="Courier New"/>
          <w:kern w:val="28"/>
          <w:lang w:val="en-GB"/>
        </w:rPr>
        <w:t>from</w:t>
      </w:r>
      <w:r w:rsidRPr="00CD6A7E">
        <w:t xml:space="preserve"> statement), into another Python module. All of the attributes of a module are copied when either of the following forms of the </w:t>
      </w:r>
      <w:r w:rsidRPr="00CD6A7E">
        <w:rPr>
          <w:rFonts w:ascii="Courier New" w:hAnsi="Courier New" w:cs="Courier New"/>
          <w:kern w:val="28"/>
          <w:lang w:val="en-GB"/>
        </w:rPr>
        <w:t>import</w:t>
      </w:r>
      <w:r w:rsidRPr="00CD6A7E">
        <w:t xml:space="preserve"> statement is used. This is roughly equivalent to simply copying in all of code directly into the importing program which can result in code that is never invoked (</w:t>
      </w:r>
      <w:r w:rsidR="00884396">
        <w:t>for example</w:t>
      </w:r>
      <w:r w:rsidRPr="00CD6A7E">
        <w:t>, functions which are never called and hence “dead”):</w:t>
      </w:r>
    </w:p>
    <w:p w14:paraId="7485FBCD"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import </w:t>
      </w:r>
      <w:r w:rsidRPr="00CD6A7E">
        <w:rPr>
          <w:rFonts w:ascii="Courier New" w:eastAsia="Times New Roman" w:hAnsi="Courier New" w:cs="Courier New"/>
          <w:i/>
          <w:kern w:val="28"/>
        </w:rPr>
        <w:t>modulename</w:t>
      </w:r>
    </w:p>
    <w:p w14:paraId="5319E906" w14:textId="77777777"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rPr>
      </w:pPr>
      <w:r w:rsidRPr="00CD6A7E">
        <w:rPr>
          <w:rFonts w:ascii="Courier New" w:eastAsia="Times New Roman" w:hAnsi="Courier New" w:cs="Courier New"/>
          <w:kern w:val="28"/>
        </w:rPr>
        <w:t xml:space="preserve">from </w:t>
      </w:r>
      <w:r w:rsidRPr="00CD6A7E">
        <w:rPr>
          <w:rFonts w:ascii="Courier New" w:eastAsia="Times New Roman" w:hAnsi="Courier New" w:cs="Courier New"/>
          <w:i/>
          <w:kern w:val="28"/>
        </w:rPr>
        <w:t>modulename</w:t>
      </w:r>
      <w:r w:rsidRPr="00CD6A7E">
        <w:rPr>
          <w:rFonts w:ascii="Courier New" w:eastAsia="Times New Roman" w:hAnsi="Courier New" w:cs="Courier New"/>
          <w:kern w:val="28"/>
        </w:rPr>
        <w:t xml:space="preserve"> import *</w:t>
      </w:r>
    </w:p>
    <w:p w14:paraId="240D6745" w14:textId="77777777" w:rsidR="004C770C" w:rsidRPr="00CD6A7E" w:rsidRDefault="004C770C" w:rsidP="004C770C">
      <w:r w:rsidRPr="00CD6A7E">
        <w:t xml:space="preserve">The </w:t>
      </w:r>
      <w:r w:rsidRPr="00CD6A7E">
        <w:rPr>
          <w:rFonts w:ascii="Courier New" w:hAnsi="Courier New" w:cs="Courier New"/>
          <w:kern w:val="28"/>
          <w:lang w:val="en-GB"/>
        </w:rPr>
        <w:t>import</w:t>
      </w:r>
      <w:r w:rsidRPr="00CD6A7E">
        <w:t xml:space="preserve"> statement in Python loads a module into memory, compiles it into byte code, and then executes it. Subsequent executions of an import for that same module are ignored by Python and have no effect on the program whatsoever. The </w:t>
      </w:r>
      <w:r w:rsidRPr="00CD6A7E">
        <w:rPr>
          <w:rFonts w:ascii="Courier New" w:hAnsi="Courier New" w:cs="Courier New"/>
          <w:kern w:val="28"/>
          <w:lang w:val="en-GB"/>
        </w:rPr>
        <w:t>reload</w:t>
      </w:r>
      <w:r w:rsidRPr="00CD6A7E">
        <w:t xml:space="preserve"> statement is required to force a module, and its attributes, to be loaded, compiled, and executed.</w:t>
      </w:r>
    </w:p>
    <w:p w14:paraId="313F7E9C" w14:textId="38778C02" w:rsidR="004C770C" w:rsidRPr="00CD6A7E" w:rsidRDefault="001456BA" w:rsidP="009866F9">
      <w:pPr>
        <w:pStyle w:val="berschrift3"/>
        <w:rPr>
          <w:lang w:bidi="en-US"/>
        </w:rPr>
      </w:pPr>
      <w:r>
        <w:rPr>
          <w:lang w:bidi="en-US"/>
        </w:rPr>
        <w:t>6.2</w:t>
      </w:r>
      <w:r w:rsidR="00460588">
        <w:rPr>
          <w:lang w:bidi="en-US"/>
        </w:rPr>
        <w:t>6</w:t>
      </w:r>
      <w:r w:rsidR="004C770C">
        <w:rPr>
          <w:lang w:bidi="en-US"/>
        </w:rPr>
        <w:t>.2</w:t>
      </w:r>
      <w:r w:rsidR="00AD5842">
        <w:rPr>
          <w:lang w:bidi="en-US"/>
        </w:rPr>
        <w:t xml:space="preserve"> </w:t>
      </w:r>
      <w:r w:rsidR="004C770C" w:rsidRPr="00CD6A7E">
        <w:rPr>
          <w:lang w:bidi="en-US"/>
        </w:rPr>
        <w:t>Guidance to language users</w:t>
      </w:r>
    </w:p>
    <w:p w14:paraId="6BE8F784" w14:textId="53FE20BE" w:rsidR="004C770C" w:rsidRPr="007B6289" w:rsidRDefault="004C770C" w:rsidP="004C770C">
      <w:pPr>
        <w:pStyle w:val="Listenabsatz"/>
        <w:widowControl w:val="0"/>
        <w:numPr>
          <w:ilvl w:val="0"/>
          <w:numId w:val="363"/>
        </w:numPr>
        <w:suppressLineNumbers/>
        <w:overflowPunct w:val="0"/>
        <w:adjustRightInd w:val="0"/>
        <w:spacing w:after="120"/>
        <w:rPr>
          <w:rFonts w:ascii="Calibri" w:eastAsia="Times New Roman" w:hAnsi="Calibri"/>
        </w:rPr>
      </w:pPr>
      <w:r w:rsidRPr="007B6289">
        <w:rPr>
          <w:rFonts w:ascii="Calibri" w:eastAsia="Times New Roman" w:hAnsi="Calibri"/>
        </w:rPr>
        <w:t xml:space="preserve">Import just the attributes that are required by using the </w:t>
      </w:r>
      <w:r w:rsidRPr="00CD25CF">
        <w:rPr>
          <w:rFonts w:ascii="Courier New" w:eastAsiaTheme="majorEastAsia" w:hAnsi="Courier New" w:cs="Courier New"/>
          <w:kern w:val="28"/>
        </w:rPr>
        <w:t>from</w:t>
      </w:r>
      <w:r w:rsidRPr="007B6289">
        <w:rPr>
          <w:rFonts w:ascii="Calibri" w:eastAsia="Times New Roman" w:hAnsi="Calibri"/>
        </w:rPr>
        <w:t xml:space="preserve"> statement to avoid adding dead code</w:t>
      </w:r>
      <w:ins w:id="917" w:author="Stephen Michell" w:date="2019-09-26T15:59:00Z">
        <w:r w:rsidR="00F86FF8">
          <w:rPr>
            <w:rFonts w:ascii="Calibri" w:eastAsia="Times New Roman" w:hAnsi="Calibri"/>
          </w:rPr>
          <w:t>.</w:t>
        </w:r>
      </w:ins>
      <w:del w:id="918" w:author="Stephen Michell" w:date="2019-09-26T15:59:00Z">
        <w:r w:rsidRPr="007B6289" w:rsidDel="00F86FF8">
          <w:rPr>
            <w:rFonts w:ascii="Calibri" w:eastAsia="Times New Roman" w:hAnsi="Calibri"/>
          </w:rPr>
          <w:delText>; and</w:delText>
        </w:r>
      </w:del>
    </w:p>
    <w:p w14:paraId="636C82C7" w14:textId="28713B43" w:rsidR="004C770C" w:rsidRPr="007B6289" w:rsidRDefault="004C770C" w:rsidP="004C770C">
      <w:pPr>
        <w:pStyle w:val="Listenabsatz"/>
        <w:widowControl w:val="0"/>
        <w:numPr>
          <w:ilvl w:val="0"/>
          <w:numId w:val="363"/>
        </w:numPr>
        <w:suppressLineNumbers/>
        <w:overflowPunct w:val="0"/>
        <w:adjustRightInd w:val="0"/>
        <w:spacing w:after="120"/>
        <w:rPr>
          <w:rFonts w:ascii="Calibri" w:eastAsia="Times New Roman" w:hAnsi="Calibri"/>
          <w:lang w:val="en-GB"/>
        </w:rPr>
      </w:pPr>
      <w:r w:rsidRPr="007B6289">
        <w:rPr>
          <w:rFonts w:ascii="Calibri" w:eastAsia="Times New Roman" w:hAnsi="Calibri"/>
          <w:lang w:val="en-GB"/>
        </w:rPr>
        <w:t xml:space="preserve">Be aware that subsequent imports have no effect; use the </w:t>
      </w:r>
      <w:r w:rsidRPr="00CD25CF">
        <w:rPr>
          <w:rFonts w:ascii="Courier New" w:eastAsiaTheme="majorEastAsia" w:hAnsi="Courier New" w:cs="Courier New"/>
          <w:kern w:val="28"/>
          <w:lang w:val="en-GB"/>
        </w:rPr>
        <w:t>reload</w:t>
      </w:r>
      <w:r w:rsidRPr="007B6289">
        <w:rPr>
          <w:rFonts w:ascii="Calibri" w:eastAsia="Times New Roman" w:hAnsi="Calibri"/>
          <w:lang w:val="en-GB"/>
        </w:rPr>
        <w:t xml:space="preserve"> statement instead</w:t>
      </w:r>
      <w:ins w:id="919" w:author="Stephen Michell" w:date="2019-09-26T15:57:00Z">
        <w:r w:rsidR="00F86FF8">
          <w:rPr>
            <w:rFonts w:ascii="Calibri" w:eastAsia="Times New Roman" w:hAnsi="Calibri"/>
            <w:lang w:val="en-GB"/>
          </w:rPr>
          <w:t xml:space="preserve"> of</w:t>
        </w:r>
      </w:ins>
      <w:r w:rsidRPr="007B6289">
        <w:rPr>
          <w:rFonts w:ascii="Calibri" w:eastAsia="Times New Roman" w:hAnsi="Calibri"/>
          <w:lang w:val="en-GB"/>
        </w:rPr>
        <w:t xml:space="preserve"> </w:t>
      </w:r>
      <w:ins w:id="920" w:author="Stephen Michell" w:date="2019-09-26T15:56:00Z">
        <w:r w:rsidR="00F86FF8" w:rsidRPr="00F86FF8">
          <w:rPr>
            <w:rFonts w:ascii="Courier New" w:eastAsia="Times New Roman" w:hAnsi="Courier New" w:cs="Courier New"/>
            <w:lang w:val="en-GB"/>
            <w:rPrChange w:id="921" w:author="Stephen Michell" w:date="2019-09-26T15:56:00Z">
              <w:rPr>
                <w:rFonts w:ascii="Calibri" w:eastAsia="Times New Roman" w:hAnsi="Calibri"/>
                <w:lang w:val="en-GB"/>
              </w:rPr>
            </w:rPrChange>
          </w:rPr>
          <w:t>import</w:t>
        </w:r>
        <w:r w:rsidR="00F86FF8">
          <w:rPr>
            <w:rFonts w:ascii="Calibri" w:eastAsia="Times New Roman" w:hAnsi="Calibri"/>
            <w:lang w:val="en-GB"/>
          </w:rPr>
          <w:t xml:space="preserve"> </w:t>
        </w:r>
      </w:ins>
      <w:r w:rsidRPr="007B6289">
        <w:rPr>
          <w:rFonts w:ascii="Calibri" w:eastAsia="Times New Roman" w:hAnsi="Calibri"/>
          <w:lang w:val="en-GB"/>
        </w:rPr>
        <w:t>if a fresh copy of the module is desired.</w:t>
      </w:r>
    </w:p>
    <w:p w14:paraId="54E20800" w14:textId="592016B9" w:rsidR="004C770C" w:rsidRPr="00CD6A7E" w:rsidRDefault="001456BA" w:rsidP="004C770C">
      <w:pPr>
        <w:pStyle w:val="berschrift2"/>
        <w:rPr>
          <w:bCs/>
          <w:lang w:bidi="en-US"/>
        </w:rPr>
      </w:pPr>
      <w:bookmarkStart w:id="922" w:name="_Toc310518182"/>
      <w:bookmarkStart w:id="923" w:name="_Toc7089397"/>
      <w:r>
        <w:rPr>
          <w:lang w:bidi="en-US"/>
        </w:rPr>
        <w:t>6.2</w:t>
      </w:r>
      <w:r w:rsidR="00460588">
        <w:rPr>
          <w:lang w:bidi="en-US"/>
        </w:rPr>
        <w:t>7</w:t>
      </w:r>
      <w:r w:rsidR="00AD5842">
        <w:rPr>
          <w:lang w:bidi="en-US"/>
        </w:rPr>
        <w:t xml:space="preserve"> </w:t>
      </w:r>
      <w:r w:rsidR="004C770C" w:rsidRPr="00CD6A7E">
        <w:rPr>
          <w:lang w:bidi="en-US"/>
        </w:rPr>
        <w:t>Switch Statements and Static Analysis [CLL]</w:t>
      </w:r>
      <w:bookmarkEnd w:id="922"/>
      <w:bookmarkEnd w:id="923"/>
    </w:p>
    <w:p w14:paraId="7E59BD91" w14:textId="2A00A335" w:rsidR="004C770C" w:rsidRPr="00CD6A7E" w:rsidDel="002A46C5" w:rsidRDefault="001456BA" w:rsidP="009866F9">
      <w:pPr>
        <w:pStyle w:val="berschrift3"/>
        <w:rPr>
          <w:del w:id="924" w:author="Stephen Michell" w:date="2019-09-26T16:17:00Z"/>
          <w:lang w:bidi="en-US"/>
        </w:rPr>
      </w:pPr>
      <w:del w:id="925" w:author="Stephen Michell" w:date="2019-09-26T16:17:00Z">
        <w:r w:rsidDel="002A46C5">
          <w:rPr>
            <w:lang w:bidi="en-US"/>
          </w:rPr>
          <w:delText>6.2</w:delText>
        </w:r>
        <w:r w:rsidR="00460588" w:rsidDel="002A46C5">
          <w:rPr>
            <w:lang w:bidi="en-US"/>
          </w:rPr>
          <w:delText>7</w:delText>
        </w:r>
        <w:r w:rsidR="004C770C" w:rsidDel="002A46C5">
          <w:rPr>
            <w:lang w:bidi="en-US"/>
          </w:rPr>
          <w:delText>.1</w:delText>
        </w:r>
        <w:r w:rsidR="00AD5842" w:rsidDel="002A46C5">
          <w:rPr>
            <w:lang w:bidi="en-US"/>
          </w:rPr>
          <w:delText xml:space="preserve"> </w:delText>
        </w:r>
        <w:r w:rsidR="004C770C" w:rsidRPr="00CD6A7E" w:rsidDel="002A46C5">
          <w:rPr>
            <w:lang w:bidi="en-US"/>
          </w:rPr>
          <w:delText>Applicability to language</w:delText>
        </w:r>
      </w:del>
    </w:p>
    <w:p w14:paraId="53CA4E26" w14:textId="0EFE0CEF" w:rsidR="004C770C" w:rsidRDefault="00105B6A" w:rsidP="004C770C">
      <w:pPr>
        <w:rPr>
          <w:ins w:id="926" w:author="Sean McDonagh [2]" w:date="2019-05-30T16:48:00Z"/>
        </w:rPr>
      </w:pPr>
      <w:ins w:id="927" w:author="Stephen Michell" w:date="2019-09-26T16:06:00Z">
        <w:r>
          <w:t>The vulnerability does not apply tp Python</w:t>
        </w:r>
        <w:r w:rsidR="00EE6D0B">
          <w:t xml:space="preserve">, which </w:t>
        </w:r>
      </w:ins>
      <w:del w:id="928" w:author="Sean McDonagh [2]" w:date="2019-05-30T16:44:00Z">
        <w:r w:rsidR="004C770C" w:rsidRPr="00CD6A7E" w:rsidDel="0078407C">
          <w:delText xml:space="preserve">By design </w:delText>
        </w:r>
      </w:del>
      <w:del w:id="929" w:author="Stephen Michell" w:date="2019-09-26T16:07:00Z">
        <w:r w:rsidR="004C770C" w:rsidRPr="00CD6A7E" w:rsidDel="00EE6D0B">
          <w:delText xml:space="preserve">Python </w:delText>
        </w:r>
      </w:del>
      <w:r w:rsidR="004C770C" w:rsidRPr="00CD6A7E">
        <w:t xml:space="preserve">does not have a switch statement nor </w:t>
      </w:r>
      <w:del w:id="930" w:author="Stephen Michell" w:date="2019-09-26T16:07:00Z">
        <w:r w:rsidR="004C770C" w:rsidRPr="00CD6A7E" w:rsidDel="00EE6D0B">
          <w:delText xml:space="preserve">does it have </w:delText>
        </w:r>
      </w:del>
      <w:r w:rsidR="004C770C" w:rsidRPr="00CD6A7E">
        <w:t xml:space="preserve">the concept of labels or branching to a demarcated “place”. </w:t>
      </w:r>
      <w:del w:id="931" w:author="Stephen Michell" w:date="2019-09-26T16:06:00Z">
        <w:r w:rsidR="004C770C" w:rsidRPr="00CD6A7E" w:rsidDel="00105B6A">
          <w:delText>Python enforces structure by not providing these constructs but it also provides several statements to select actions to perform based on the value of a variable or expression. The first of these are the</w:delText>
        </w:r>
      </w:del>
      <w:ins w:id="932" w:author="Sean McDonagh [2]" w:date="2019-05-30T16:44:00Z">
        <w:del w:id="933" w:author="Stephen Michell" w:date="2019-09-26T16:06:00Z">
          <w:r w:rsidR="0078407C" w:rsidDel="00105B6A">
            <w:delText>does have</w:delText>
          </w:r>
        </w:del>
      </w:ins>
      <w:del w:id="934" w:author="Stephen Michell" w:date="2019-09-26T16:06:00Z">
        <w:r w:rsidR="004C770C" w:rsidRPr="00CD6A7E" w:rsidDel="00105B6A">
          <w:delText xml:space="preserve"> </w:delText>
        </w:r>
        <w:r w:rsidR="004C770C" w:rsidRPr="00CD6A7E" w:rsidDel="00105B6A">
          <w:rPr>
            <w:rFonts w:ascii="Courier New" w:hAnsi="Courier New" w:cs="Courier New"/>
            <w:kern w:val="28"/>
            <w:lang w:val="en-GB"/>
          </w:rPr>
          <w:delText>if</w:delText>
        </w:r>
      </w:del>
      <w:ins w:id="935" w:author="Sean McDonagh [2]" w:date="2019-05-30T16:45:00Z">
        <w:del w:id="936" w:author="Stephen Michell" w:date="2019-09-26T16:06:00Z">
          <w:r w:rsidR="0078407C" w:rsidDel="00105B6A">
            <w:rPr>
              <w:rFonts w:ascii="Courier New" w:hAnsi="Courier New" w:cs="Courier New"/>
              <w:kern w:val="28"/>
              <w:lang w:val="en-GB"/>
            </w:rPr>
            <w:delText xml:space="preserve">, </w:delText>
          </w:r>
        </w:del>
      </w:ins>
      <w:del w:id="937" w:author="Stephen Michell" w:date="2019-09-26T16:06:00Z">
        <w:r w:rsidR="004C770C" w:rsidRPr="00CD6A7E" w:rsidDel="00105B6A">
          <w:rPr>
            <w:rFonts w:ascii="Courier New" w:hAnsi="Courier New" w:cs="Courier New"/>
            <w:kern w:val="28"/>
            <w:lang w:val="en-GB"/>
          </w:rPr>
          <w:delText>/elif</w:delText>
        </w:r>
      </w:del>
      <w:ins w:id="938" w:author="Sean McDonagh [2]" w:date="2019-05-30T16:45:00Z">
        <w:del w:id="939" w:author="Stephen Michell" w:date="2019-09-26T16:06:00Z">
          <w:r w:rsidR="0078407C" w:rsidDel="00105B6A">
            <w:rPr>
              <w:rFonts w:ascii="Courier New" w:hAnsi="Courier New" w:cs="Courier New"/>
              <w:kern w:val="28"/>
              <w:lang w:val="en-GB"/>
            </w:rPr>
            <w:delText xml:space="preserve">, and </w:delText>
          </w:r>
        </w:del>
      </w:ins>
      <w:del w:id="940" w:author="Stephen Michell" w:date="2019-09-26T16:06:00Z">
        <w:r w:rsidR="004C770C" w:rsidRPr="00CD6A7E" w:rsidDel="00105B6A">
          <w:rPr>
            <w:rFonts w:ascii="Courier New" w:hAnsi="Courier New" w:cs="Courier New"/>
            <w:kern w:val="28"/>
            <w:lang w:val="en-GB"/>
          </w:rPr>
          <w:delText>/else</w:delText>
        </w:r>
        <w:r w:rsidR="004C770C" w:rsidRPr="00CD6A7E" w:rsidDel="00105B6A">
          <w:delText xml:space="preserve"> statements</w:delText>
        </w:r>
      </w:del>
      <w:ins w:id="941" w:author="Sean McDonagh [2]" w:date="2019-05-30T16:45:00Z">
        <w:del w:id="942" w:author="Stephen Michell" w:date="2019-09-26T16:06:00Z">
          <w:r w:rsidR="0078407C" w:rsidDel="00105B6A">
            <w:delText xml:space="preserve"> which could be used to </w:delText>
          </w:r>
        </w:del>
      </w:ins>
      <w:ins w:id="943" w:author="Sean McDonagh [2]" w:date="2019-05-30T16:46:00Z">
        <w:del w:id="944" w:author="Stephen Michell" w:date="2019-09-26T16:06:00Z">
          <w:r w:rsidR="0078407C" w:rsidDel="00105B6A">
            <w:delText xml:space="preserve">accomplish the functionality of a switch statement, but </w:delText>
          </w:r>
        </w:del>
      </w:ins>
      <w:ins w:id="945" w:author="Sean McDonagh [2]" w:date="2019-05-30T16:47:00Z">
        <w:del w:id="946" w:author="Stephen Michell" w:date="2019-09-26T16:06:00Z">
          <w:r w:rsidR="0078407C" w:rsidDel="00105B6A">
            <w:delText>this is not recommended since it is slow and unstructured.</w:delText>
          </w:r>
        </w:del>
      </w:ins>
      <w:del w:id="947" w:author="Stephen Michell" w:date="2019-09-26T16:06:00Z">
        <w:r w:rsidR="004C770C" w:rsidRPr="00CD6A7E" w:rsidDel="00105B6A">
          <w:delText xml:space="preserve"> </w:delText>
        </w:r>
      </w:del>
      <w:del w:id="948" w:author="Sean McDonagh [2]" w:date="2019-05-30T16:45:00Z">
        <w:r w:rsidR="004C770C" w:rsidRPr="00CD6A7E" w:rsidDel="0078407C">
          <w:delText>which operate as they do in other languages</w:delText>
        </w:r>
      </w:del>
      <w:del w:id="949" w:author="Sean McDonagh [2]" w:date="2019-05-30T16:47:00Z">
        <w:r w:rsidR="004C770C" w:rsidRPr="00CD6A7E" w:rsidDel="0078407C">
          <w:delText xml:space="preserve"> so this warrants no further coverage here.</w:delText>
        </w:r>
      </w:del>
    </w:p>
    <w:p w14:paraId="25268CFA" w14:textId="77777777" w:rsidR="00B11DE1" w:rsidRDefault="00B11DE1">
      <w:pPr>
        <w:rPr>
          <w:ins w:id="950" w:author="Sean McDonagh [2]" w:date="2019-05-30T16:50:00Z"/>
        </w:rPr>
      </w:pPr>
      <w:ins w:id="951" w:author="Sean McDonagh [2]" w:date="2019-05-30T16:50:00Z">
        <w:r>
          <w:br w:type="page"/>
        </w:r>
      </w:ins>
    </w:p>
    <w:p w14:paraId="72CC9E7C" w14:textId="70B7EBF9" w:rsidR="0078407C" w:rsidRPr="00CD6A7E" w:rsidDel="002A46C5" w:rsidRDefault="00DD4321" w:rsidP="004C770C">
      <w:pPr>
        <w:rPr>
          <w:del w:id="952" w:author="Stephen Michell" w:date="2019-09-26T16:16:00Z"/>
        </w:rPr>
      </w:pPr>
      <w:ins w:id="953" w:author="Sean McDonagh [2]" w:date="2019-05-30T16:55:00Z">
        <w:del w:id="954" w:author="Stephen Michell" w:date="2019-09-26T16:16:00Z">
          <w:r w:rsidDel="002A46C5">
            <w:lastRenderedPageBreak/>
            <w:delText>One approach to accomplish the</w:delText>
          </w:r>
        </w:del>
      </w:ins>
      <w:ins w:id="955" w:author="Sean McDonagh [2]" w:date="2019-05-30T16:48:00Z">
        <w:del w:id="956" w:author="Stephen Michell" w:date="2019-09-26T16:16:00Z">
          <w:r w:rsidR="0078407C" w:rsidDel="002A46C5">
            <w:delText xml:space="preserve"> switch statement function</w:delText>
          </w:r>
        </w:del>
      </w:ins>
      <w:ins w:id="957" w:author="Sean McDonagh [2]" w:date="2019-05-30T16:51:00Z">
        <w:del w:id="958" w:author="Stephen Michell" w:date="2019-09-26T16:16:00Z">
          <w:r w:rsidR="00B11DE1" w:rsidDel="002A46C5">
            <w:delText>ality</w:delText>
          </w:r>
        </w:del>
      </w:ins>
      <w:ins w:id="959" w:author="Sean McDonagh [2]" w:date="2019-05-30T16:48:00Z">
        <w:del w:id="960" w:author="Stephen Michell" w:date="2019-09-26T16:16:00Z">
          <w:r w:rsidR="0078407C" w:rsidDel="002A46C5">
            <w:delText xml:space="preserve"> </w:delText>
          </w:r>
        </w:del>
      </w:ins>
      <w:ins w:id="961" w:author="Sean McDonagh [2]" w:date="2019-05-30T16:55:00Z">
        <w:del w:id="962" w:author="Stephen Michell" w:date="2019-09-26T16:16:00Z">
          <w:r w:rsidDel="002A46C5">
            <w:delText>could be done</w:delText>
          </w:r>
        </w:del>
      </w:ins>
      <w:ins w:id="963" w:author="Sean McDonagh [2]" w:date="2019-05-30T16:49:00Z">
        <w:del w:id="964" w:author="Stephen Michell" w:date="2019-09-26T16:16:00Z">
          <w:r w:rsidR="0078407C" w:rsidDel="002A46C5">
            <w:delText xml:space="preserve"> by using </w:delText>
          </w:r>
        </w:del>
      </w:ins>
      <w:ins w:id="965" w:author="Sean McDonagh [2]" w:date="2019-05-30T16:51:00Z">
        <w:del w:id="966" w:author="Stephen Michell" w:date="2019-09-26T16:16:00Z">
          <w:r w:rsidR="00B11DE1" w:rsidDel="002A46C5">
            <w:delText xml:space="preserve">Python’s </w:delText>
          </w:r>
        </w:del>
      </w:ins>
      <w:ins w:id="967" w:author="Sean McDonagh [2]" w:date="2019-05-30T16:49:00Z">
        <w:del w:id="968" w:author="Stephen Michell" w:date="2019-09-26T16:16:00Z">
          <w:r w:rsidR="0078407C" w:rsidDel="002A46C5">
            <w:delText>dictiona</w:delText>
          </w:r>
        </w:del>
      </w:ins>
      <w:ins w:id="969" w:author="Sean McDonagh [2]" w:date="2019-05-30T16:50:00Z">
        <w:del w:id="970" w:author="Stephen Michell" w:date="2019-09-26T16:16:00Z">
          <w:r w:rsidR="0078407C" w:rsidDel="002A46C5">
            <w:delText xml:space="preserve">ry mappings as </w:delText>
          </w:r>
        </w:del>
      </w:ins>
      <w:ins w:id="971" w:author="Sean McDonagh [2]" w:date="2019-05-30T16:56:00Z">
        <w:del w:id="972" w:author="Stephen Michell" w:date="2019-09-26T16:16:00Z">
          <w:r w:rsidR="00997F53" w:rsidDel="002A46C5">
            <w:delText>follows</w:delText>
          </w:r>
        </w:del>
      </w:ins>
      <w:ins w:id="973" w:author="Sean McDonagh [2]" w:date="2019-05-30T16:50:00Z">
        <w:del w:id="974" w:author="Stephen Michell" w:date="2019-09-26T16:16:00Z">
          <w:r w:rsidR="0078407C" w:rsidDel="002A46C5">
            <w:delText>:</w:delText>
          </w:r>
        </w:del>
      </w:ins>
    </w:p>
    <w:p w14:paraId="210674C0" w14:textId="0FA455A2" w:rsidR="00F03B72" w:rsidRPr="00F03B72" w:rsidDel="002A46C5" w:rsidRDefault="00F03B72" w:rsidP="00F03B72">
      <w:pPr>
        <w:spacing w:after="0" w:line="240" w:lineRule="auto"/>
        <w:ind w:left="403"/>
        <w:rPr>
          <w:del w:id="975" w:author="Stephen Michell" w:date="2019-09-26T16:16:00Z"/>
          <w:rFonts w:ascii="Courier New" w:eastAsia="Times New Roman" w:hAnsi="Courier New" w:cs="Courier New"/>
          <w:sz w:val="20"/>
          <w:szCs w:val="20"/>
        </w:rPr>
      </w:pPr>
      <w:del w:id="976" w:author="Stephen Michell" w:date="2019-09-26T16:16:00Z">
        <w:r w:rsidRPr="00F03B72" w:rsidDel="002A46C5">
          <w:rPr>
            <w:rFonts w:ascii="Courier New" w:eastAsia="Times New Roman" w:hAnsi="Courier New" w:cs="Courier New"/>
            <w:sz w:val="20"/>
            <w:szCs w:val="20"/>
          </w:rPr>
          <w:delText>def switch_color(arg):</w:delText>
        </w:r>
      </w:del>
    </w:p>
    <w:p w14:paraId="0FB9B4D5" w14:textId="787AAD8F" w:rsidR="00F03B72" w:rsidRPr="00F03B72" w:rsidDel="002A46C5" w:rsidRDefault="00F03B72" w:rsidP="00F03B72">
      <w:pPr>
        <w:spacing w:after="0" w:line="240" w:lineRule="auto"/>
        <w:ind w:left="403"/>
        <w:rPr>
          <w:del w:id="977" w:author="Stephen Michell" w:date="2019-09-26T16:16:00Z"/>
          <w:rFonts w:ascii="Courier New" w:eastAsia="Times New Roman" w:hAnsi="Courier New" w:cs="Courier New"/>
          <w:sz w:val="20"/>
          <w:szCs w:val="20"/>
        </w:rPr>
      </w:pPr>
      <w:del w:id="978" w:author="Stephen Michell" w:date="2019-09-26T16:16:00Z">
        <w:r w:rsidRPr="00F03B72" w:rsidDel="002A46C5">
          <w:rPr>
            <w:rFonts w:ascii="Courier New" w:eastAsia="Times New Roman" w:hAnsi="Courier New" w:cs="Courier New"/>
            <w:sz w:val="20"/>
            <w:szCs w:val="20"/>
          </w:rPr>
          <w:delText xml:space="preserve">    switch = {</w:delText>
        </w:r>
      </w:del>
    </w:p>
    <w:p w14:paraId="625B0301" w14:textId="4D7DF129" w:rsidR="00F03B72" w:rsidRPr="00F03B72" w:rsidDel="002A46C5" w:rsidRDefault="00F03B72" w:rsidP="00F03B72">
      <w:pPr>
        <w:spacing w:after="0" w:line="240" w:lineRule="auto"/>
        <w:ind w:left="403"/>
        <w:rPr>
          <w:del w:id="979" w:author="Stephen Michell" w:date="2019-09-26T16:16:00Z"/>
          <w:rFonts w:ascii="Courier New" w:eastAsia="Times New Roman" w:hAnsi="Courier New" w:cs="Courier New"/>
          <w:sz w:val="20"/>
          <w:szCs w:val="20"/>
        </w:rPr>
      </w:pPr>
      <w:del w:id="980" w:author="Stephen Michell" w:date="2019-09-26T16:16:00Z">
        <w:r w:rsidRPr="00F03B72" w:rsidDel="002A46C5">
          <w:rPr>
            <w:rFonts w:ascii="Courier New" w:eastAsia="Times New Roman" w:hAnsi="Courier New" w:cs="Courier New"/>
            <w:sz w:val="20"/>
            <w:szCs w:val="20"/>
          </w:rPr>
          <w:delText xml:space="preserve">        1: "red",</w:delText>
        </w:r>
      </w:del>
    </w:p>
    <w:p w14:paraId="588F1CF8" w14:textId="67867AF4" w:rsidR="00F03B72" w:rsidRPr="00F03B72" w:rsidDel="002A46C5" w:rsidRDefault="00F03B72" w:rsidP="00F03B72">
      <w:pPr>
        <w:spacing w:after="0" w:line="240" w:lineRule="auto"/>
        <w:ind w:left="403"/>
        <w:rPr>
          <w:del w:id="981" w:author="Stephen Michell" w:date="2019-09-26T16:16:00Z"/>
          <w:rFonts w:ascii="Courier New" w:eastAsia="Times New Roman" w:hAnsi="Courier New" w:cs="Courier New"/>
          <w:sz w:val="20"/>
          <w:szCs w:val="20"/>
        </w:rPr>
      </w:pPr>
      <w:del w:id="982" w:author="Stephen Michell" w:date="2019-09-26T16:16:00Z">
        <w:r w:rsidRPr="00F03B72" w:rsidDel="002A46C5">
          <w:rPr>
            <w:rFonts w:ascii="Courier New" w:eastAsia="Times New Roman" w:hAnsi="Courier New" w:cs="Courier New"/>
            <w:sz w:val="20"/>
            <w:szCs w:val="20"/>
          </w:rPr>
          <w:delText xml:space="preserve">        2: "green",</w:delText>
        </w:r>
      </w:del>
    </w:p>
    <w:p w14:paraId="05574D9C" w14:textId="6CB51B78" w:rsidR="00F03B72" w:rsidRPr="00F03B72" w:rsidDel="002A46C5" w:rsidRDefault="00F03B72" w:rsidP="00F03B72">
      <w:pPr>
        <w:spacing w:after="0" w:line="240" w:lineRule="auto"/>
        <w:ind w:left="403"/>
        <w:rPr>
          <w:del w:id="983" w:author="Stephen Michell" w:date="2019-09-26T16:16:00Z"/>
          <w:rFonts w:ascii="Courier New" w:eastAsia="Times New Roman" w:hAnsi="Courier New" w:cs="Courier New"/>
          <w:sz w:val="20"/>
          <w:szCs w:val="20"/>
        </w:rPr>
      </w:pPr>
      <w:del w:id="984" w:author="Stephen Michell" w:date="2019-09-26T16:16:00Z">
        <w:r w:rsidRPr="00F03B72" w:rsidDel="002A46C5">
          <w:rPr>
            <w:rFonts w:ascii="Courier New" w:eastAsia="Times New Roman" w:hAnsi="Courier New" w:cs="Courier New"/>
            <w:sz w:val="20"/>
            <w:szCs w:val="20"/>
          </w:rPr>
          <w:delText xml:space="preserve">        3: "blue",</w:delText>
        </w:r>
      </w:del>
    </w:p>
    <w:p w14:paraId="0149024A" w14:textId="3F436EB9" w:rsidR="00F03B72" w:rsidRPr="00F03B72" w:rsidDel="002A46C5" w:rsidRDefault="00F03B72" w:rsidP="00F03B72">
      <w:pPr>
        <w:spacing w:after="0" w:line="240" w:lineRule="auto"/>
        <w:ind w:left="403"/>
        <w:rPr>
          <w:del w:id="985" w:author="Stephen Michell" w:date="2019-09-26T16:16:00Z"/>
          <w:rFonts w:ascii="Courier New" w:eastAsia="Times New Roman" w:hAnsi="Courier New" w:cs="Courier New"/>
          <w:sz w:val="20"/>
          <w:szCs w:val="20"/>
        </w:rPr>
      </w:pPr>
      <w:del w:id="986" w:author="Stephen Michell" w:date="2019-09-26T16:16:00Z">
        <w:r w:rsidRPr="00F03B72" w:rsidDel="002A46C5">
          <w:rPr>
            <w:rFonts w:ascii="Courier New" w:eastAsia="Times New Roman" w:hAnsi="Courier New" w:cs="Courier New"/>
            <w:sz w:val="20"/>
            <w:szCs w:val="20"/>
          </w:rPr>
          <w:delText xml:space="preserve">        4: "orange",</w:delText>
        </w:r>
      </w:del>
    </w:p>
    <w:p w14:paraId="68E96F3A" w14:textId="0571DB47" w:rsidR="00F03B72" w:rsidRPr="00F03B72" w:rsidDel="002A46C5" w:rsidRDefault="00F03B72" w:rsidP="00F03B72">
      <w:pPr>
        <w:spacing w:after="0" w:line="240" w:lineRule="auto"/>
        <w:ind w:left="403"/>
        <w:rPr>
          <w:del w:id="987" w:author="Stephen Michell" w:date="2019-09-26T16:16:00Z"/>
          <w:rFonts w:ascii="Courier New" w:eastAsia="Times New Roman" w:hAnsi="Courier New" w:cs="Courier New"/>
          <w:sz w:val="20"/>
          <w:szCs w:val="20"/>
        </w:rPr>
      </w:pPr>
      <w:del w:id="988" w:author="Stephen Michell" w:date="2019-09-26T16:16:00Z">
        <w:r w:rsidRPr="00F03B72" w:rsidDel="002A46C5">
          <w:rPr>
            <w:rFonts w:ascii="Courier New" w:eastAsia="Times New Roman" w:hAnsi="Courier New" w:cs="Courier New"/>
            <w:sz w:val="20"/>
            <w:szCs w:val="20"/>
          </w:rPr>
          <w:delText xml:space="preserve">        5: "violate",</w:delText>
        </w:r>
      </w:del>
    </w:p>
    <w:p w14:paraId="5E5CF390" w14:textId="20EF1501" w:rsidR="00F03B72" w:rsidRPr="00F03B72" w:rsidDel="002A46C5" w:rsidRDefault="00F03B72" w:rsidP="00F03B72">
      <w:pPr>
        <w:spacing w:after="0" w:line="240" w:lineRule="auto"/>
        <w:ind w:left="403"/>
        <w:rPr>
          <w:del w:id="989" w:author="Stephen Michell" w:date="2019-09-26T16:16:00Z"/>
          <w:rFonts w:ascii="Courier New" w:eastAsia="Times New Roman" w:hAnsi="Courier New" w:cs="Courier New"/>
          <w:sz w:val="20"/>
          <w:szCs w:val="20"/>
        </w:rPr>
      </w:pPr>
      <w:del w:id="990" w:author="Stephen Michell" w:date="2019-09-26T16:16:00Z">
        <w:r w:rsidRPr="00F03B72" w:rsidDel="002A46C5">
          <w:rPr>
            <w:rFonts w:ascii="Courier New" w:eastAsia="Times New Roman" w:hAnsi="Courier New" w:cs="Courier New"/>
            <w:sz w:val="20"/>
            <w:szCs w:val="20"/>
          </w:rPr>
          <w:delText xml:space="preserve">        6: "white",</w:delText>
        </w:r>
      </w:del>
    </w:p>
    <w:p w14:paraId="2EF8CB68" w14:textId="60FE5380" w:rsidR="00F03B72" w:rsidRPr="00F03B72" w:rsidDel="002A46C5" w:rsidRDefault="00F03B72" w:rsidP="00F03B72">
      <w:pPr>
        <w:spacing w:after="0" w:line="240" w:lineRule="auto"/>
        <w:ind w:left="403"/>
        <w:rPr>
          <w:del w:id="991" w:author="Stephen Michell" w:date="2019-09-26T16:16:00Z"/>
          <w:rFonts w:ascii="Courier New" w:eastAsia="Times New Roman" w:hAnsi="Courier New" w:cs="Courier New"/>
          <w:sz w:val="20"/>
          <w:szCs w:val="20"/>
        </w:rPr>
      </w:pPr>
      <w:del w:id="992" w:author="Stephen Michell" w:date="2019-09-26T16:16:00Z">
        <w:r w:rsidRPr="00F03B72" w:rsidDel="002A46C5">
          <w:rPr>
            <w:rFonts w:ascii="Courier New" w:eastAsia="Times New Roman" w:hAnsi="Courier New" w:cs="Courier New"/>
            <w:sz w:val="20"/>
            <w:szCs w:val="20"/>
          </w:rPr>
          <w:delText xml:space="preserve">        7: "black",</w:delText>
        </w:r>
      </w:del>
    </w:p>
    <w:p w14:paraId="19A0246F" w14:textId="0F89A6C8" w:rsidR="00F03B72" w:rsidRPr="00F03B72" w:rsidDel="002A46C5" w:rsidRDefault="00F03B72" w:rsidP="00F03B72">
      <w:pPr>
        <w:spacing w:after="0" w:line="240" w:lineRule="auto"/>
        <w:ind w:left="403"/>
        <w:rPr>
          <w:del w:id="993" w:author="Stephen Michell" w:date="2019-09-26T16:16:00Z"/>
          <w:rFonts w:ascii="Courier New" w:eastAsia="Times New Roman" w:hAnsi="Courier New" w:cs="Courier New"/>
          <w:sz w:val="20"/>
          <w:szCs w:val="20"/>
        </w:rPr>
      </w:pPr>
      <w:del w:id="994" w:author="Stephen Michell" w:date="2019-09-26T16:16:00Z">
        <w:r w:rsidRPr="00F03B72" w:rsidDel="002A46C5">
          <w:rPr>
            <w:rFonts w:ascii="Courier New" w:eastAsia="Times New Roman" w:hAnsi="Courier New" w:cs="Courier New"/>
            <w:sz w:val="20"/>
            <w:szCs w:val="20"/>
          </w:rPr>
          <w:delText xml:space="preserve">        8: "yellow",</w:delText>
        </w:r>
      </w:del>
    </w:p>
    <w:p w14:paraId="2FA26D06" w14:textId="7A574C0E" w:rsidR="00F03B72" w:rsidRPr="00F03B72" w:rsidDel="002A46C5" w:rsidRDefault="00F03B72" w:rsidP="00F03B72">
      <w:pPr>
        <w:spacing w:after="0" w:line="240" w:lineRule="auto"/>
        <w:ind w:left="403"/>
        <w:rPr>
          <w:del w:id="995" w:author="Stephen Michell" w:date="2019-09-26T16:16:00Z"/>
          <w:rFonts w:ascii="Courier New" w:eastAsia="Times New Roman" w:hAnsi="Courier New" w:cs="Courier New"/>
          <w:sz w:val="20"/>
          <w:szCs w:val="20"/>
        </w:rPr>
      </w:pPr>
      <w:del w:id="996" w:author="Stephen Michell" w:date="2019-09-26T16:16:00Z">
        <w:r w:rsidRPr="00F03B72" w:rsidDel="002A46C5">
          <w:rPr>
            <w:rFonts w:ascii="Courier New" w:eastAsia="Times New Roman" w:hAnsi="Courier New" w:cs="Courier New"/>
            <w:sz w:val="20"/>
            <w:szCs w:val="20"/>
          </w:rPr>
          <w:delText xml:space="preserve">        9: "pink",</w:delText>
        </w:r>
      </w:del>
    </w:p>
    <w:p w14:paraId="053D4996" w14:textId="64B6D532" w:rsidR="00F03B72" w:rsidRPr="00F03B72" w:rsidDel="002A46C5" w:rsidRDefault="00F03B72" w:rsidP="00F03B72">
      <w:pPr>
        <w:spacing w:after="0" w:line="240" w:lineRule="auto"/>
        <w:ind w:left="403"/>
        <w:rPr>
          <w:del w:id="997" w:author="Stephen Michell" w:date="2019-09-26T16:16:00Z"/>
          <w:rFonts w:ascii="Courier New" w:eastAsia="Times New Roman" w:hAnsi="Courier New" w:cs="Courier New"/>
          <w:sz w:val="20"/>
          <w:szCs w:val="20"/>
        </w:rPr>
      </w:pPr>
      <w:del w:id="998" w:author="Stephen Michell" w:date="2019-09-26T16:16:00Z">
        <w:r w:rsidRPr="00F03B72" w:rsidDel="002A46C5">
          <w:rPr>
            <w:rFonts w:ascii="Courier New" w:eastAsia="Times New Roman" w:hAnsi="Courier New" w:cs="Courier New"/>
            <w:sz w:val="20"/>
            <w:szCs w:val="20"/>
          </w:rPr>
          <w:delText xml:space="preserve">        10: "tan"</w:delText>
        </w:r>
      </w:del>
    </w:p>
    <w:p w14:paraId="1B3CC122" w14:textId="717196F9" w:rsidR="00F03B72" w:rsidRPr="00F03B72" w:rsidDel="002A46C5" w:rsidRDefault="00F03B72" w:rsidP="00F03B72">
      <w:pPr>
        <w:spacing w:after="0" w:line="240" w:lineRule="auto"/>
        <w:ind w:left="403"/>
        <w:rPr>
          <w:del w:id="999" w:author="Stephen Michell" w:date="2019-09-26T16:16:00Z"/>
          <w:rFonts w:ascii="Courier New" w:eastAsia="Times New Roman" w:hAnsi="Courier New" w:cs="Courier New"/>
          <w:sz w:val="20"/>
          <w:szCs w:val="20"/>
        </w:rPr>
      </w:pPr>
      <w:del w:id="1000" w:author="Stephen Michell" w:date="2019-09-26T16:16:00Z">
        <w:r w:rsidRPr="00F03B72" w:rsidDel="002A46C5">
          <w:rPr>
            <w:rFonts w:ascii="Courier New" w:eastAsia="Times New Roman" w:hAnsi="Courier New" w:cs="Courier New"/>
            <w:sz w:val="20"/>
            <w:szCs w:val="20"/>
          </w:rPr>
          <w:delText xml:space="preserve">    }</w:delText>
        </w:r>
      </w:del>
    </w:p>
    <w:p w14:paraId="04C9ED54" w14:textId="4BAA419B" w:rsidR="00F03B72" w:rsidRPr="00F03B72" w:rsidDel="002A46C5" w:rsidRDefault="00F03B72" w:rsidP="00F03B72">
      <w:pPr>
        <w:spacing w:after="0" w:line="240" w:lineRule="auto"/>
        <w:ind w:left="403"/>
        <w:rPr>
          <w:del w:id="1001" w:author="Stephen Michell" w:date="2019-09-26T16:16:00Z"/>
          <w:rFonts w:ascii="Courier New" w:eastAsia="Times New Roman" w:hAnsi="Courier New" w:cs="Courier New"/>
          <w:sz w:val="20"/>
          <w:szCs w:val="20"/>
        </w:rPr>
      </w:pPr>
      <w:del w:id="1002" w:author="Stephen Michell" w:date="2019-09-26T16:16:00Z">
        <w:r w:rsidRPr="00F03B72" w:rsidDel="002A46C5">
          <w:rPr>
            <w:rFonts w:ascii="Courier New" w:eastAsia="Times New Roman" w:hAnsi="Courier New" w:cs="Courier New"/>
            <w:sz w:val="20"/>
            <w:szCs w:val="20"/>
          </w:rPr>
          <w:delText xml:space="preserve">    if arg not in switch.keys():</w:delText>
        </w:r>
      </w:del>
    </w:p>
    <w:p w14:paraId="51A256ED" w14:textId="6EEC0CA7" w:rsidR="00F03B72" w:rsidRPr="00F03B72" w:rsidDel="002A46C5" w:rsidRDefault="00F03B72" w:rsidP="00F03B72">
      <w:pPr>
        <w:spacing w:after="0" w:line="240" w:lineRule="auto"/>
        <w:ind w:left="403"/>
        <w:rPr>
          <w:del w:id="1003" w:author="Stephen Michell" w:date="2019-09-26T16:16:00Z"/>
          <w:rFonts w:ascii="Courier New" w:eastAsia="Times New Roman" w:hAnsi="Courier New" w:cs="Courier New"/>
          <w:sz w:val="20"/>
          <w:szCs w:val="20"/>
        </w:rPr>
      </w:pPr>
      <w:del w:id="1004" w:author="Stephen Michell" w:date="2019-09-26T16:16:00Z">
        <w:r w:rsidRPr="00F03B72" w:rsidDel="002A46C5">
          <w:rPr>
            <w:rFonts w:ascii="Courier New" w:eastAsia="Times New Roman" w:hAnsi="Courier New" w:cs="Courier New"/>
            <w:sz w:val="20"/>
            <w:szCs w:val="20"/>
          </w:rPr>
          <w:delText xml:space="preserve">        print('Invalid color')</w:delText>
        </w:r>
      </w:del>
    </w:p>
    <w:p w14:paraId="5BEDB0C4" w14:textId="68AA29A8" w:rsidR="00F03B72" w:rsidRPr="00F03B72" w:rsidDel="002A46C5" w:rsidRDefault="00F03B72" w:rsidP="00F03B72">
      <w:pPr>
        <w:spacing w:after="0" w:line="240" w:lineRule="auto"/>
        <w:ind w:left="403"/>
        <w:rPr>
          <w:del w:id="1005" w:author="Stephen Michell" w:date="2019-09-26T16:16:00Z"/>
          <w:rFonts w:ascii="Courier New" w:eastAsia="Times New Roman" w:hAnsi="Courier New" w:cs="Courier New"/>
          <w:sz w:val="20"/>
          <w:szCs w:val="20"/>
        </w:rPr>
      </w:pPr>
      <w:del w:id="1006" w:author="Stephen Michell" w:date="2019-09-26T16:16:00Z">
        <w:r w:rsidRPr="00F03B72" w:rsidDel="002A46C5">
          <w:rPr>
            <w:rFonts w:ascii="Courier New" w:eastAsia="Times New Roman" w:hAnsi="Courier New" w:cs="Courier New"/>
            <w:sz w:val="20"/>
            <w:szCs w:val="20"/>
          </w:rPr>
          <w:delText xml:space="preserve">    else:</w:delText>
        </w:r>
      </w:del>
    </w:p>
    <w:p w14:paraId="3137F9F4" w14:textId="0508F5ED" w:rsidR="0078407C" w:rsidDel="002A46C5" w:rsidRDefault="00F03B72" w:rsidP="00F03B72">
      <w:pPr>
        <w:spacing w:after="0" w:line="240" w:lineRule="auto"/>
        <w:ind w:left="403"/>
        <w:rPr>
          <w:del w:id="1007" w:author="Stephen Michell" w:date="2019-09-26T16:16:00Z"/>
          <w:rFonts w:ascii="Courier New" w:eastAsia="Times New Roman" w:hAnsi="Courier New" w:cs="Courier New"/>
          <w:sz w:val="20"/>
          <w:szCs w:val="20"/>
        </w:rPr>
      </w:pPr>
      <w:del w:id="1008" w:author="Stephen Michell" w:date="2019-09-26T16:16:00Z">
        <w:r w:rsidRPr="00F03B72" w:rsidDel="002A46C5">
          <w:rPr>
            <w:rFonts w:ascii="Courier New" w:eastAsia="Times New Roman" w:hAnsi="Courier New" w:cs="Courier New"/>
            <w:sz w:val="20"/>
            <w:szCs w:val="20"/>
          </w:rPr>
          <w:delText xml:space="preserve">        print(switch[arg])</w:delText>
        </w:r>
      </w:del>
    </w:p>
    <w:p w14:paraId="2C05EC35" w14:textId="43CF2A0A" w:rsidR="00470DF7" w:rsidRPr="0078407C" w:rsidDel="002A46C5" w:rsidRDefault="00470DF7" w:rsidP="00470DF7">
      <w:pPr>
        <w:spacing w:after="0" w:line="240" w:lineRule="auto"/>
        <w:ind w:left="403"/>
        <w:rPr>
          <w:ins w:id="1009" w:author="Sean McDonagh [2]" w:date="2019-05-30T16:50:00Z"/>
          <w:del w:id="1010" w:author="Stephen Michell" w:date="2019-09-26T16:16:00Z"/>
          <w:rFonts w:ascii="Times New Roman" w:eastAsia="Times New Roman" w:hAnsi="Times New Roman" w:cs="Times New Roman"/>
          <w:sz w:val="24"/>
          <w:szCs w:val="24"/>
        </w:rPr>
      </w:pPr>
    </w:p>
    <w:p w14:paraId="1324E5FE" w14:textId="7A444DFE" w:rsidR="004C770C" w:rsidRPr="00CD6A7E" w:rsidDel="002A46C5" w:rsidRDefault="004C770C" w:rsidP="004C770C">
      <w:pPr>
        <w:rPr>
          <w:del w:id="1011" w:author="Stephen Michell" w:date="2019-09-26T16:16:00Z"/>
        </w:rPr>
      </w:pPr>
      <w:del w:id="1012" w:author="Stephen Michell" w:date="2019-09-26T16:16:00Z">
        <w:r w:rsidRPr="00CD6A7E" w:rsidDel="002A46C5">
          <w:delText xml:space="preserve">Python provides a </w:delText>
        </w:r>
        <w:r w:rsidRPr="00CD6A7E" w:rsidDel="002A46C5">
          <w:rPr>
            <w:rFonts w:ascii="Courier New" w:hAnsi="Courier New" w:cs="Courier New"/>
            <w:kern w:val="28"/>
            <w:lang w:val="en-GB"/>
          </w:rPr>
          <w:delText>break</w:delText>
        </w:r>
        <w:r w:rsidRPr="00CD6A7E" w:rsidDel="002A46C5">
          <w:delText xml:space="preserve"> statement which allows a loop to be broken with an immediate branch to the first statement after the loop body:</w:delText>
        </w:r>
      </w:del>
    </w:p>
    <w:p w14:paraId="0998011E" w14:textId="6EF8B0E9" w:rsidR="004C770C" w:rsidRPr="00CD6A7E" w:rsidDel="002A46C5" w:rsidRDefault="004C770C" w:rsidP="004C770C">
      <w:pPr>
        <w:widowControl w:val="0"/>
        <w:suppressLineNumbers/>
        <w:overflowPunct w:val="0"/>
        <w:adjustRightInd w:val="0"/>
        <w:spacing w:after="0"/>
        <w:ind w:firstLine="720"/>
        <w:rPr>
          <w:del w:id="1013" w:author="Stephen Michell" w:date="2019-09-26T16:16:00Z"/>
          <w:rFonts w:ascii="Courier New" w:eastAsia="Times New Roman" w:hAnsi="Courier New" w:cs="Courier New"/>
          <w:kern w:val="28"/>
          <w:lang w:val="en-GB"/>
        </w:rPr>
      </w:pPr>
      <w:del w:id="1014" w:author="Stephen Michell" w:date="2019-09-26T16:16:00Z">
        <w:r w:rsidRPr="00CD6A7E" w:rsidDel="002A46C5">
          <w:rPr>
            <w:rFonts w:ascii="Courier New" w:eastAsia="Times New Roman" w:hAnsi="Courier New" w:cs="Courier New"/>
            <w:kern w:val="28"/>
            <w:lang w:val="en-GB"/>
          </w:rPr>
          <w:delText>a = 1</w:delText>
        </w:r>
      </w:del>
    </w:p>
    <w:p w14:paraId="276F8616" w14:textId="3D455895" w:rsidR="004C770C" w:rsidRPr="00CD6A7E" w:rsidDel="002A46C5" w:rsidRDefault="004C770C" w:rsidP="004C770C">
      <w:pPr>
        <w:widowControl w:val="0"/>
        <w:suppressLineNumbers/>
        <w:overflowPunct w:val="0"/>
        <w:adjustRightInd w:val="0"/>
        <w:spacing w:after="0"/>
        <w:ind w:firstLine="720"/>
        <w:rPr>
          <w:del w:id="1015" w:author="Stephen Michell" w:date="2019-09-26T16:16:00Z"/>
          <w:rFonts w:ascii="Courier New" w:eastAsia="Times New Roman" w:hAnsi="Courier New" w:cs="Courier New"/>
          <w:kern w:val="28"/>
          <w:lang w:val="en-GB"/>
        </w:rPr>
      </w:pPr>
      <w:del w:id="1016" w:author="Stephen Michell" w:date="2019-09-26T16:16:00Z">
        <w:r w:rsidRPr="00CD6A7E" w:rsidDel="002A46C5">
          <w:rPr>
            <w:rFonts w:ascii="Courier New" w:eastAsia="Times New Roman" w:hAnsi="Courier New" w:cs="Courier New"/>
            <w:kern w:val="28"/>
            <w:lang w:val="en-GB"/>
          </w:rPr>
          <w:delText>while True:</w:delText>
        </w:r>
      </w:del>
    </w:p>
    <w:p w14:paraId="7C77B794" w14:textId="2328C2C1" w:rsidR="004C770C" w:rsidRPr="00CD6A7E" w:rsidDel="002A46C5" w:rsidRDefault="004C770C" w:rsidP="004C770C">
      <w:pPr>
        <w:widowControl w:val="0"/>
        <w:suppressLineNumbers/>
        <w:overflowPunct w:val="0"/>
        <w:adjustRightInd w:val="0"/>
        <w:spacing w:after="0"/>
        <w:ind w:firstLine="720"/>
        <w:rPr>
          <w:del w:id="1017" w:author="Stephen Michell" w:date="2019-09-26T16:16:00Z"/>
          <w:rFonts w:ascii="Courier New" w:eastAsia="Times New Roman" w:hAnsi="Courier New" w:cs="Courier New"/>
          <w:kern w:val="28"/>
          <w:lang w:val="en-GB"/>
        </w:rPr>
      </w:pPr>
      <w:del w:id="1018" w:author="Stephen Michell" w:date="2019-09-26T16:16:00Z">
        <w:r w:rsidRPr="00CD6A7E" w:rsidDel="002A46C5">
          <w:rPr>
            <w:rFonts w:ascii="Courier New" w:eastAsia="Times New Roman" w:hAnsi="Courier New" w:cs="Courier New"/>
            <w:kern w:val="28"/>
            <w:lang w:val="en-GB"/>
          </w:rPr>
          <w:delText xml:space="preserve">    if a &gt; 3:</w:delText>
        </w:r>
      </w:del>
    </w:p>
    <w:p w14:paraId="17CAB4CF" w14:textId="188676FA" w:rsidR="004C770C" w:rsidRPr="00CD6A7E" w:rsidDel="002A46C5" w:rsidRDefault="004C770C" w:rsidP="004C770C">
      <w:pPr>
        <w:widowControl w:val="0"/>
        <w:suppressLineNumbers/>
        <w:overflowPunct w:val="0"/>
        <w:adjustRightInd w:val="0"/>
        <w:spacing w:after="0"/>
        <w:ind w:firstLine="720"/>
        <w:rPr>
          <w:del w:id="1019" w:author="Stephen Michell" w:date="2019-09-26T16:16:00Z"/>
          <w:rFonts w:ascii="Courier New" w:eastAsia="Times New Roman" w:hAnsi="Courier New" w:cs="Courier New"/>
          <w:kern w:val="28"/>
          <w:lang w:val="en-GB"/>
        </w:rPr>
      </w:pPr>
      <w:del w:id="1020" w:author="Stephen Michell" w:date="2019-09-26T16:16:00Z">
        <w:r w:rsidRPr="00CD6A7E" w:rsidDel="002A46C5">
          <w:rPr>
            <w:rFonts w:ascii="Courier New" w:eastAsia="Times New Roman" w:hAnsi="Courier New" w:cs="Courier New"/>
            <w:kern w:val="28"/>
            <w:lang w:val="en-GB"/>
          </w:rPr>
          <w:delText xml:space="preserve">         break</w:delText>
        </w:r>
      </w:del>
    </w:p>
    <w:p w14:paraId="56872F68" w14:textId="00A28D40" w:rsidR="004C770C" w:rsidRPr="00CD6A7E" w:rsidDel="002A46C5" w:rsidRDefault="004C770C" w:rsidP="004C770C">
      <w:pPr>
        <w:widowControl w:val="0"/>
        <w:suppressLineNumbers/>
        <w:overflowPunct w:val="0"/>
        <w:adjustRightInd w:val="0"/>
        <w:spacing w:after="0"/>
        <w:ind w:firstLine="720"/>
        <w:rPr>
          <w:del w:id="1021" w:author="Stephen Michell" w:date="2019-09-26T16:16:00Z"/>
          <w:rFonts w:ascii="Courier New" w:eastAsia="Times New Roman" w:hAnsi="Courier New" w:cs="Courier New"/>
          <w:kern w:val="28"/>
          <w:lang w:val="en-GB"/>
        </w:rPr>
      </w:pPr>
      <w:del w:id="1022" w:author="Stephen Michell" w:date="2019-09-26T16:16:00Z">
        <w:r w:rsidRPr="00CD6A7E" w:rsidDel="002A46C5">
          <w:rPr>
            <w:rFonts w:ascii="Courier New" w:eastAsia="Times New Roman" w:hAnsi="Courier New" w:cs="Courier New"/>
            <w:kern w:val="28"/>
            <w:lang w:val="en-GB"/>
          </w:rPr>
          <w:delText xml:space="preserve">    else:</w:delText>
        </w:r>
      </w:del>
    </w:p>
    <w:p w14:paraId="1B328A31" w14:textId="74145DF8" w:rsidR="004C770C" w:rsidRPr="00CD6A7E" w:rsidDel="002A46C5" w:rsidRDefault="004C770C" w:rsidP="004C770C">
      <w:pPr>
        <w:widowControl w:val="0"/>
        <w:suppressLineNumbers/>
        <w:overflowPunct w:val="0"/>
        <w:adjustRightInd w:val="0"/>
        <w:spacing w:after="0"/>
        <w:ind w:firstLine="720"/>
        <w:rPr>
          <w:del w:id="1023" w:author="Stephen Michell" w:date="2019-09-26T16:16:00Z"/>
          <w:rFonts w:ascii="Courier New" w:eastAsia="Times New Roman" w:hAnsi="Courier New" w:cs="Courier New"/>
          <w:kern w:val="28"/>
          <w:lang w:val="en-GB"/>
        </w:rPr>
      </w:pPr>
      <w:del w:id="1024" w:author="Stephen Michell" w:date="2019-09-26T16:16:00Z">
        <w:r w:rsidRPr="00CD6A7E" w:rsidDel="002A46C5">
          <w:rPr>
            <w:rFonts w:ascii="Courier New" w:eastAsia="Times New Roman" w:hAnsi="Courier New" w:cs="Courier New"/>
            <w:kern w:val="28"/>
            <w:lang w:val="en-GB"/>
          </w:rPr>
          <w:delText xml:space="preserve">        print(a)</w:delText>
        </w:r>
      </w:del>
    </w:p>
    <w:p w14:paraId="7CEC325E" w14:textId="7A622853" w:rsidR="004C770C" w:rsidRPr="00CD6A7E" w:rsidDel="002A46C5" w:rsidRDefault="004C770C" w:rsidP="004C770C">
      <w:pPr>
        <w:widowControl w:val="0"/>
        <w:suppressLineNumbers/>
        <w:overflowPunct w:val="0"/>
        <w:adjustRightInd w:val="0"/>
        <w:spacing w:after="240"/>
        <w:ind w:firstLine="720"/>
        <w:rPr>
          <w:del w:id="1025" w:author="Stephen Michell" w:date="2019-09-26T16:16:00Z"/>
          <w:rFonts w:ascii="Courier New" w:eastAsia="Times New Roman" w:hAnsi="Courier New" w:cs="Courier New"/>
          <w:kern w:val="28"/>
          <w:lang w:val="en-GB"/>
        </w:rPr>
      </w:pPr>
      <w:del w:id="1026" w:author="Stephen Michell" w:date="2019-09-26T16:16:00Z">
        <w:r w:rsidRPr="00CD6A7E" w:rsidDel="002A46C5">
          <w:rPr>
            <w:rFonts w:ascii="Courier New" w:eastAsia="Times New Roman" w:hAnsi="Courier New" w:cs="Courier New"/>
            <w:kern w:val="28"/>
            <w:lang w:val="en-GB"/>
          </w:rPr>
          <w:delText xml:space="preserve">        a += 1</w:delText>
        </w:r>
      </w:del>
    </w:p>
    <w:p w14:paraId="0C5545AD" w14:textId="1348AA98" w:rsidR="004C770C" w:rsidRPr="00CD6A7E" w:rsidDel="002A46C5" w:rsidRDefault="00A34410" w:rsidP="004C770C">
      <w:pPr>
        <w:rPr>
          <w:del w:id="1027" w:author="Stephen Michell" w:date="2019-09-26T16:16:00Z"/>
        </w:rPr>
      </w:pPr>
      <w:ins w:id="1028" w:author="Sean McDonagh [2]" w:date="2019-05-30T17:07:00Z">
        <w:del w:id="1029" w:author="Stephen Michell" w:date="2019-09-26T16:16:00Z">
          <w:r w:rsidDel="002A46C5">
            <w:delText>When an ar</w:delText>
          </w:r>
        </w:del>
      </w:ins>
      <w:ins w:id="1030" w:author="Sean McDonagh [2]" w:date="2019-05-30T17:08:00Z">
        <w:del w:id="1031" w:author="Stephen Michell" w:date="2019-09-26T16:16:00Z">
          <w:r w:rsidDel="002A46C5">
            <w:delText xml:space="preserve">gument is passed to the switch_color() function, it is </w:delText>
          </w:r>
        </w:del>
      </w:ins>
      <w:ins w:id="1032" w:author="Sean McDonagh [2]" w:date="2019-05-30T17:09:00Z">
        <w:del w:id="1033" w:author="Stephen Michell" w:date="2019-09-26T16:16:00Z">
          <w:r w:rsidDel="002A46C5">
            <w:delText xml:space="preserve">checked against the dictionary mapping </w:delText>
          </w:r>
        </w:del>
      </w:ins>
      <w:ins w:id="1034" w:author="Sean McDonagh [2]" w:date="2019-05-30T17:10:00Z">
        <w:del w:id="1035" w:author="Stephen Michell" w:date="2019-09-26T16:16:00Z">
          <w:r w:rsidDel="002A46C5">
            <w:delText xml:space="preserve">and prints out the appropriate color. If the color does not appear in the dictionary, </w:delText>
          </w:r>
          <w:r w:rsidR="00C86A62" w:rsidDel="002A46C5">
            <w:delText xml:space="preserve">“Invalid color” </w:delText>
          </w:r>
        </w:del>
      </w:ins>
      <w:del w:id="1036" w:author="Stephen Michell" w:date="2019-09-26T16:16:00Z">
        <w:r w:rsidR="00AF65DC" w:rsidDel="002A46C5">
          <w:delText>is</w:delText>
        </w:r>
      </w:del>
      <w:ins w:id="1037" w:author="Sean McDonagh [2]" w:date="2019-05-30T17:10:00Z">
        <w:del w:id="1038" w:author="Stephen Michell" w:date="2019-09-26T16:16:00Z">
          <w:r w:rsidR="00C86A62" w:rsidDel="002A46C5">
            <w:delText xml:space="preserve"> </w:delText>
          </w:r>
        </w:del>
      </w:ins>
      <w:ins w:id="1039" w:author="Sean McDonagh [2]" w:date="2019-05-30T17:11:00Z">
        <w:del w:id="1040" w:author="Stephen Michell" w:date="2019-09-26T16:16:00Z">
          <w:r w:rsidR="00C86A62" w:rsidDel="002A46C5">
            <w:delText xml:space="preserve">printed out simulating the default case of a traditional switch statement. </w:delText>
          </w:r>
        </w:del>
      </w:ins>
      <w:del w:id="1041" w:author="Stephen Michell" w:date="2019-09-26T16:16:00Z">
        <w:r w:rsidR="004C770C" w:rsidRPr="00CD6A7E" w:rsidDel="002A46C5">
          <w:delText xml:space="preserve">The loop above prints 1, 2 and 3, each on separate lines, then terminates upon execution of the </w:delText>
        </w:r>
        <w:r w:rsidR="004C770C" w:rsidRPr="00CD6A7E" w:rsidDel="002A46C5">
          <w:rPr>
            <w:rFonts w:ascii="Courier New" w:hAnsi="Courier New" w:cs="Courier New"/>
            <w:kern w:val="28"/>
            <w:lang w:val="en-GB"/>
          </w:rPr>
          <w:delText>break</w:delText>
        </w:r>
        <w:r w:rsidR="004C770C" w:rsidRPr="00CD6A7E" w:rsidDel="002A46C5">
          <w:delText xml:space="preserve"> statement.</w:delText>
        </w:r>
      </w:del>
    </w:p>
    <w:p w14:paraId="3E5EA556" w14:textId="6543E942" w:rsidR="004C770C" w:rsidRPr="00CD6A7E" w:rsidDel="002A46C5" w:rsidRDefault="001456BA" w:rsidP="009866F9">
      <w:pPr>
        <w:pStyle w:val="berschrift3"/>
        <w:rPr>
          <w:del w:id="1042" w:author="Stephen Michell" w:date="2019-09-26T16:16:00Z"/>
          <w:lang w:bidi="en-US"/>
        </w:rPr>
      </w:pPr>
      <w:del w:id="1043" w:author="Stephen Michell" w:date="2019-09-26T16:16:00Z">
        <w:r w:rsidDel="002A46C5">
          <w:rPr>
            <w:lang w:bidi="en-US"/>
          </w:rPr>
          <w:delText>6.2</w:delText>
        </w:r>
        <w:r w:rsidR="00460588" w:rsidDel="002A46C5">
          <w:rPr>
            <w:lang w:bidi="en-US"/>
          </w:rPr>
          <w:delText>7</w:delText>
        </w:r>
        <w:r w:rsidR="004C770C" w:rsidDel="002A46C5">
          <w:rPr>
            <w:lang w:bidi="en-US"/>
          </w:rPr>
          <w:delText>.2</w:delText>
        </w:r>
        <w:r w:rsidR="00AD5842" w:rsidDel="002A46C5">
          <w:rPr>
            <w:lang w:bidi="en-US"/>
          </w:rPr>
          <w:delText xml:space="preserve"> </w:delText>
        </w:r>
        <w:r w:rsidR="004C770C" w:rsidRPr="00CD6A7E" w:rsidDel="002A46C5">
          <w:rPr>
            <w:lang w:bidi="en-US"/>
          </w:rPr>
          <w:delText>Guidance to language users</w:delText>
        </w:r>
      </w:del>
    </w:p>
    <w:p w14:paraId="436ECA2A" w14:textId="679D4CEB" w:rsidR="00981730" w:rsidRPr="008F5A32" w:rsidDel="002A46C5" w:rsidRDefault="00981730" w:rsidP="00981730">
      <w:pPr>
        <w:pStyle w:val="Listenabsatz"/>
        <w:widowControl w:val="0"/>
        <w:numPr>
          <w:ilvl w:val="0"/>
          <w:numId w:val="602"/>
        </w:numPr>
        <w:suppressLineNumbers/>
        <w:overflowPunct w:val="0"/>
        <w:adjustRightInd w:val="0"/>
        <w:spacing w:after="120"/>
        <w:rPr>
          <w:ins w:id="1044" w:author="Sean McDonagh [2]" w:date="2019-05-30T17:13:00Z"/>
          <w:del w:id="1045" w:author="Stephen Michell" w:date="2019-09-26T16:16:00Z"/>
          <w:rFonts w:ascii="Calibri" w:eastAsia="Times New Roman" w:hAnsi="Calibri"/>
          <w:b/>
          <w:bCs/>
          <w:lang w:val="en-GB"/>
        </w:rPr>
      </w:pPr>
      <w:ins w:id="1046" w:author="Sean McDonagh [2]" w:date="2019-05-30T17:12:00Z">
        <w:del w:id="1047" w:author="Stephen Michell" w:date="2019-09-26T16:16:00Z">
          <w:r w:rsidRPr="008F5A32" w:rsidDel="002A46C5">
            <w:rPr>
              <w:rFonts w:ascii="Calibri" w:eastAsia="Times New Roman" w:hAnsi="Calibri"/>
              <w:lang w:val="en-GB"/>
            </w:rPr>
            <w:delText xml:space="preserve">Avoid using </w:delText>
          </w:r>
        </w:del>
      </w:ins>
      <w:del w:id="1048" w:author="Stephen Michell" w:date="2019-09-26T16:16:00Z">
        <w:r w:rsidR="004C770C" w:rsidRPr="008F5A32" w:rsidDel="002A46C5">
          <w:rPr>
            <w:rFonts w:ascii="Calibri" w:eastAsia="Times New Roman" w:hAnsi="Calibri"/>
            <w:lang w:val="en-GB"/>
          </w:rPr>
          <w:delText xml:space="preserve">Use </w:delText>
        </w:r>
        <w:r w:rsidR="004C770C" w:rsidRPr="00981730" w:rsidDel="002A46C5">
          <w:rPr>
            <w:rFonts w:ascii="Courier New" w:eastAsiaTheme="majorEastAsia" w:hAnsi="Courier New" w:cs="Courier New"/>
            <w:kern w:val="28"/>
            <w:lang w:val="en-GB"/>
          </w:rPr>
          <w:delText>if</w:delText>
        </w:r>
      </w:del>
      <w:ins w:id="1049" w:author="Sean McDonagh [2]" w:date="2019-05-30T17:12:00Z">
        <w:del w:id="1050" w:author="Stephen Michell" w:date="2019-09-26T16:16:00Z">
          <w:r w:rsidRPr="00981730" w:rsidDel="002A46C5">
            <w:rPr>
              <w:rFonts w:ascii="Courier New" w:eastAsiaTheme="majorEastAsia" w:hAnsi="Courier New" w:cs="Courier New"/>
              <w:kern w:val="28"/>
              <w:lang w:val="en-GB"/>
            </w:rPr>
            <w:delText xml:space="preserve">, </w:delText>
          </w:r>
        </w:del>
      </w:ins>
      <w:del w:id="1051" w:author="Stephen Michell" w:date="2019-09-26T16:16:00Z">
        <w:r w:rsidR="004C770C" w:rsidRPr="00981730" w:rsidDel="002A46C5">
          <w:rPr>
            <w:rFonts w:ascii="Courier New" w:eastAsiaTheme="majorEastAsia" w:hAnsi="Courier New" w:cs="Courier New"/>
            <w:kern w:val="28"/>
            <w:lang w:val="en-GB"/>
          </w:rPr>
          <w:delText>/elif</w:delText>
        </w:r>
      </w:del>
      <w:ins w:id="1052" w:author="Sean McDonagh [2]" w:date="2019-05-30T17:12:00Z">
        <w:del w:id="1053" w:author="Stephen Michell" w:date="2019-09-26T16:16:00Z">
          <w:r w:rsidRPr="00981730" w:rsidDel="002A46C5">
            <w:rPr>
              <w:rFonts w:ascii="Courier New" w:eastAsiaTheme="majorEastAsia" w:hAnsi="Courier New" w:cs="Courier New"/>
              <w:kern w:val="28"/>
              <w:lang w:val="en-GB"/>
            </w:rPr>
            <w:delText xml:space="preserve">, </w:delText>
          </w:r>
          <w:r w:rsidRPr="008F5A32" w:rsidDel="002A46C5">
            <w:rPr>
              <w:rFonts w:ascii="Calibri" w:eastAsia="Times New Roman" w:hAnsi="Calibri"/>
              <w:lang w:val="en-GB"/>
            </w:rPr>
            <w:delText>and</w:delText>
          </w:r>
          <w:r w:rsidRPr="00981730" w:rsidDel="002A46C5">
            <w:rPr>
              <w:rFonts w:ascii="Courier New" w:eastAsiaTheme="majorEastAsia" w:hAnsi="Courier New" w:cs="Courier New"/>
              <w:kern w:val="28"/>
              <w:lang w:val="en-GB"/>
            </w:rPr>
            <w:delText xml:space="preserve"> </w:delText>
          </w:r>
        </w:del>
      </w:ins>
      <w:del w:id="1054" w:author="Stephen Michell" w:date="2019-09-26T16:16:00Z">
        <w:r w:rsidR="004C770C" w:rsidRPr="00981730" w:rsidDel="002A46C5">
          <w:rPr>
            <w:rFonts w:ascii="Courier New" w:eastAsiaTheme="majorEastAsia" w:hAnsi="Courier New" w:cs="Courier New"/>
            <w:kern w:val="28"/>
            <w:lang w:val="en-GB"/>
          </w:rPr>
          <w:delText>/else</w:delText>
        </w:r>
        <w:r w:rsidR="004C770C" w:rsidRPr="008F5A32" w:rsidDel="002A46C5">
          <w:rPr>
            <w:rFonts w:ascii="Calibri" w:eastAsia="Times New Roman" w:hAnsi="Calibri"/>
            <w:lang w:val="en-GB"/>
          </w:rPr>
          <w:delText xml:space="preserve"> statement</w:delText>
        </w:r>
      </w:del>
      <w:ins w:id="1055" w:author="Sean McDonagh [2]" w:date="2019-05-30T17:13:00Z">
        <w:del w:id="1056" w:author="Stephen Michell" w:date="2019-09-26T16:16:00Z">
          <w:r w:rsidDel="002A46C5">
            <w:rPr>
              <w:rFonts w:ascii="Calibri" w:eastAsia="Times New Roman" w:hAnsi="Calibri"/>
              <w:lang w:val="en-GB"/>
            </w:rPr>
            <w:delText xml:space="preserve">s when attempting to replicate the switch functionality found in other languages. </w:delText>
          </w:r>
        </w:del>
      </w:ins>
    </w:p>
    <w:p w14:paraId="4FF9A384" w14:textId="4A226B1F" w:rsidR="004C770C" w:rsidRPr="008F5A32" w:rsidDel="002A46C5" w:rsidRDefault="00981730" w:rsidP="008F5A32">
      <w:pPr>
        <w:pStyle w:val="Listenabsatz"/>
        <w:widowControl w:val="0"/>
        <w:numPr>
          <w:ilvl w:val="0"/>
          <w:numId w:val="602"/>
        </w:numPr>
        <w:suppressLineNumbers/>
        <w:overflowPunct w:val="0"/>
        <w:adjustRightInd w:val="0"/>
        <w:spacing w:after="120"/>
        <w:rPr>
          <w:del w:id="1057" w:author="Stephen Michell" w:date="2019-09-26T16:16:00Z"/>
          <w:rFonts w:ascii="Calibri" w:eastAsia="Times New Roman" w:hAnsi="Calibri"/>
          <w:b/>
          <w:bCs/>
          <w:lang w:val="en-GB"/>
        </w:rPr>
      </w:pPr>
      <w:ins w:id="1058" w:author="Sean McDonagh [2]" w:date="2019-05-30T17:13:00Z">
        <w:del w:id="1059" w:author="Stephen Michell" w:date="2019-09-26T16:16:00Z">
          <w:r w:rsidDel="002A46C5">
            <w:rPr>
              <w:rFonts w:ascii="Calibri" w:eastAsia="Times New Roman" w:hAnsi="Calibri"/>
              <w:lang w:val="en-GB"/>
            </w:rPr>
            <w:delText xml:space="preserve">Consider using Python’s dictionary construct </w:delText>
          </w:r>
        </w:del>
      </w:ins>
      <w:ins w:id="1060" w:author="Sean McDonagh [2]" w:date="2019-05-30T17:14:00Z">
        <w:del w:id="1061" w:author="Stephen Michell" w:date="2019-09-26T16:16:00Z">
          <w:r w:rsidDel="002A46C5">
            <w:rPr>
              <w:rFonts w:ascii="Calibri" w:eastAsia="Times New Roman" w:hAnsi="Calibri"/>
              <w:lang w:val="en-GB"/>
            </w:rPr>
            <w:delText>when mimicking the switch case functionality since this is more structured and faster than using if-el</w:delText>
          </w:r>
        </w:del>
      </w:ins>
      <w:ins w:id="1062" w:author="Sean McDonagh [2]" w:date="2019-05-30T17:15:00Z">
        <w:del w:id="1063" w:author="Stephen Michell" w:date="2019-09-26T16:16:00Z">
          <w:r w:rsidDel="002A46C5">
            <w:rPr>
              <w:rFonts w:ascii="Calibri" w:eastAsia="Times New Roman" w:hAnsi="Calibri"/>
              <w:lang w:val="en-GB"/>
            </w:rPr>
            <w:delText xml:space="preserve">se blocks of code. </w:delText>
          </w:r>
        </w:del>
      </w:ins>
      <w:del w:id="1064" w:author="Stephen Michell" w:date="2019-09-26T16:16:00Z">
        <w:r w:rsidR="004C770C" w:rsidRPr="008F5A32" w:rsidDel="002A46C5">
          <w:rPr>
            <w:rFonts w:ascii="Calibri" w:eastAsia="Times New Roman" w:hAnsi="Calibri"/>
            <w:lang w:val="en-GB"/>
          </w:rPr>
          <w:delText>s to provide the equivalent of switch statements.</w:delText>
        </w:r>
      </w:del>
    </w:p>
    <w:p w14:paraId="3702DF89" w14:textId="06C7DED5" w:rsidR="004C770C" w:rsidRPr="00CD6A7E" w:rsidRDefault="001456BA" w:rsidP="004C770C">
      <w:pPr>
        <w:pStyle w:val="berschrift2"/>
        <w:rPr>
          <w:lang w:bidi="en-US"/>
        </w:rPr>
      </w:pPr>
      <w:bookmarkStart w:id="1065" w:name="_Toc310518183"/>
      <w:bookmarkStart w:id="1066" w:name="_Ref420411612"/>
      <w:bookmarkStart w:id="1067" w:name="_Toc7089398"/>
      <w:r>
        <w:rPr>
          <w:lang w:bidi="en-US"/>
        </w:rPr>
        <w:lastRenderedPageBreak/>
        <w:t>6.2</w:t>
      </w:r>
      <w:r w:rsidR="00460588">
        <w:rPr>
          <w:lang w:bidi="en-US"/>
        </w:rPr>
        <w:t>8</w:t>
      </w:r>
      <w:r w:rsidR="00AD5842">
        <w:rPr>
          <w:lang w:bidi="en-US"/>
        </w:rPr>
        <w:t xml:space="preserve"> </w:t>
      </w:r>
      <w:r w:rsidR="004C770C" w:rsidRPr="00CD6A7E">
        <w:rPr>
          <w:lang w:bidi="en-US"/>
        </w:rPr>
        <w:t>Demarcation of Control Flow [EOJ]</w:t>
      </w:r>
      <w:bookmarkEnd w:id="1065"/>
      <w:bookmarkEnd w:id="1066"/>
      <w:bookmarkEnd w:id="1067"/>
    </w:p>
    <w:p w14:paraId="044669C8" w14:textId="1B0E99C8" w:rsidR="004C770C" w:rsidRPr="00CD6A7E" w:rsidRDefault="001456BA" w:rsidP="009866F9">
      <w:pPr>
        <w:pStyle w:val="berschrift3"/>
        <w:rPr>
          <w:lang w:bidi="en-US"/>
        </w:rPr>
      </w:pPr>
      <w:r>
        <w:rPr>
          <w:lang w:bidi="en-US"/>
        </w:rPr>
        <w:t>6.2</w:t>
      </w:r>
      <w:r w:rsidR="00460588">
        <w:rPr>
          <w:lang w:bidi="en-US"/>
        </w:rPr>
        <w:t>8</w:t>
      </w:r>
      <w:r w:rsidR="004C770C" w:rsidRPr="00CD6A7E">
        <w:rPr>
          <w:lang w:bidi="en-US"/>
        </w:rPr>
        <w:t>.1</w:t>
      </w:r>
      <w:r w:rsidR="00AD5842">
        <w:rPr>
          <w:lang w:bidi="en-US"/>
        </w:rPr>
        <w:t xml:space="preserve"> </w:t>
      </w:r>
      <w:r w:rsidR="004C770C" w:rsidRPr="00CD6A7E">
        <w:rPr>
          <w:lang w:bidi="en-US"/>
        </w:rPr>
        <w:t xml:space="preserve">Applicability to </w:t>
      </w:r>
      <w:commentRangeStart w:id="1068"/>
      <w:r w:rsidR="004C770C" w:rsidRPr="00CD6A7E">
        <w:rPr>
          <w:lang w:bidi="en-US"/>
        </w:rPr>
        <w:t>language</w:t>
      </w:r>
      <w:commentRangeEnd w:id="1068"/>
      <w:r w:rsidR="00CE2429">
        <w:rPr>
          <w:rStyle w:val="Kommentarzeichen"/>
          <w:rFonts w:asciiTheme="minorHAnsi" w:eastAsiaTheme="minorEastAsia" w:hAnsiTheme="minorHAnsi" w:cstheme="minorBidi"/>
          <w:b w:val="0"/>
          <w:bCs w:val="0"/>
        </w:rPr>
        <w:commentReference w:id="1068"/>
      </w:r>
    </w:p>
    <w:p w14:paraId="1C54DD6C" w14:textId="69925F25" w:rsidR="004C770C" w:rsidRPr="00CD6A7E" w:rsidRDefault="00785A4B" w:rsidP="004C770C">
      <w:ins w:id="1069" w:author="Stephen Michell" w:date="2019-09-26T16:35:00Z">
        <w:r>
          <w:t xml:space="preserve">The vulnerabilities as described in TR 24772-1 clause </w:t>
        </w:r>
      </w:ins>
      <w:ins w:id="1070" w:author="Stephen Michell" w:date="2019-09-26T16:36:00Z">
        <w:r>
          <w:t xml:space="preserve">6.28 do not apply to Python. </w:t>
        </w:r>
      </w:ins>
      <w:r w:rsidR="004C770C" w:rsidRPr="00CD6A7E">
        <w:t xml:space="preserve">Python makes demarcation of control flow very clear because it uses indentation (using spaces or tabs – but not both) and </w:t>
      </w:r>
      <w:ins w:id="1071" w:author="Sean McDonagh" w:date="2019-04-25T12:28:00Z">
        <w:r w:rsidR="009B2E18">
          <w:t>de</w:t>
        </w:r>
      </w:ins>
      <w:commentRangeStart w:id="1072"/>
      <w:del w:id="1073" w:author="Sean McDonagh" w:date="2019-04-25T12:28:00Z">
        <w:r w:rsidR="00093FDA" w:rsidDel="009B2E18">
          <w:delText>un</w:delText>
        </w:r>
      </w:del>
      <w:r w:rsidR="004C770C" w:rsidRPr="00CD6A7E">
        <w:t>dentation</w:t>
      </w:r>
      <w:commentRangeEnd w:id="1072"/>
      <w:r w:rsidR="00093FDA">
        <w:rPr>
          <w:rStyle w:val="Kommentarzeichen"/>
        </w:rPr>
        <w:commentReference w:id="1072"/>
      </w:r>
      <w:r w:rsidR="004C770C" w:rsidRPr="00CD6A7E">
        <w:t xml:space="preserve"> as the </w:t>
      </w:r>
      <w:r w:rsidR="004C770C" w:rsidRPr="00CD6A7E">
        <w:rPr>
          <w:i/>
        </w:rPr>
        <w:t>only</w:t>
      </w:r>
      <w:r w:rsidR="004C770C" w:rsidRPr="00CD6A7E">
        <w:t xml:space="preserve"> demarcation construct:</w:t>
      </w:r>
    </w:p>
    <w:p w14:paraId="7EBF41CF"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a, b = 1, 1</w:t>
      </w:r>
    </w:p>
    <w:p w14:paraId="0A4CB0A4"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if a:</w:t>
      </w:r>
    </w:p>
    <w:p w14:paraId="3B214298"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    print("a is True")</w:t>
      </w:r>
    </w:p>
    <w:p w14:paraId="060491D8"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else:</w:t>
      </w:r>
    </w:p>
    <w:p w14:paraId="785BD006"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    print("False")</w:t>
      </w:r>
    </w:p>
    <w:p w14:paraId="75487E19"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    if b:</w:t>
      </w:r>
    </w:p>
    <w:p w14:paraId="027D0D3D" w14:textId="77777777" w:rsidR="00481A7B" w:rsidRDefault="004C770C" w:rsidP="008F5A32">
      <w:pPr>
        <w:widowControl w:val="0"/>
        <w:suppressLineNumbers/>
        <w:overflowPunct w:val="0"/>
        <w:adjustRightInd w:val="0"/>
        <w:spacing w:after="0"/>
        <w:ind w:firstLine="720"/>
        <w:rPr>
          <w:ins w:id="1074" w:author="Sean McDonagh" w:date="2019-04-25T12:31:00Z"/>
          <w:rFonts w:ascii="Courier New" w:eastAsia="Times New Roman" w:hAnsi="Courier New" w:cs="Courier New"/>
          <w:kern w:val="28"/>
        </w:rPr>
      </w:pPr>
      <w:r w:rsidRPr="00CD6A7E">
        <w:rPr>
          <w:rFonts w:ascii="Courier New" w:eastAsia="Times New Roman" w:hAnsi="Courier New" w:cs="Courier New"/>
          <w:kern w:val="28"/>
        </w:rPr>
        <w:t xml:space="preserve">        print("b is true")</w:t>
      </w:r>
      <w:del w:id="1075" w:author="Sean McDonagh" w:date="2019-04-25T12:31:00Z">
        <w:r w:rsidRPr="00CD6A7E" w:rsidDel="00481A7B">
          <w:rPr>
            <w:rFonts w:ascii="Courier New" w:eastAsia="Times New Roman" w:hAnsi="Courier New" w:cs="Courier New"/>
            <w:kern w:val="28"/>
          </w:rPr>
          <w:br/>
        </w:r>
      </w:del>
    </w:p>
    <w:p w14:paraId="791A7219" w14:textId="5A943333"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rPr>
      </w:pPr>
      <w:del w:id="1076" w:author="Sean McDonagh" w:date="2019-04-25T12:32:00Z">
        <w:r w:rsidRPr="00CD6A7E" w:rsidDel="00481A7B">
          <w:rPr>
            <w:rFonts w:ascii="Courier New" w:eastAsia="Times New Roman" w:hAnsi="Courier New" w:cs="Courier New"/>
            <w:kern w:val="28"/>
          </w:rPr>
          <w:delText xml:space="preserve">     </w:delText>
        </w:r>
      </w:del>
      <w:r w:rsidRPr="00CD6A7E">
        <w:rPr>
          <w:rFonts w:ascii="Courier New" w:eastAsia="Times New Roman" w:hAnsi="Courier New" w:cs="Courier New"/>
          <w:kern w:val="28"/>
        </w:rPr>
        <w:t>print("back to main level")</w:t>
      </w:r>
    </w:p>
    <w:p w14:paraId="06983461" w14:textId="458D8332" w:rsidR="004C770C" w:rsidRDefault="004C770C" w:rsidP="004C770C">
      <w:pPr>
        <w:rPr>
          <w:ins w:id="1077" w:author="Stephen Michell" w:date="2019-09-26T16:21:00Z"/>
        </w:rPr>
      </w:pPr>
      <w:r w:rsidRPr="00CD6A7E">
        <w:t>The code above prints “</w:t>
      </w:r>
      <w:r w:rsidRPr="00CD6A7E">
        <w:rPr>
          <w:rFonts w:ascii="Courier New" w:hAnsi="Courier New" w:cs="Courier New"/>
          <w:kern w:val="28"/>
          <w:lang w:val="en-GB"/>
        </w:rPr>
        <w:t>a is True</w:t>
      </w:r>
      <w:r w:rsidRPr="00CD6A7E">
        <w:t>” followed by “</w:t>
      </w:r>
      <w:r w:rsidRPr="00CD6A7E">
        <w:rPr>
          <w:rFonts w:ascii="Courier New" w:hAnsi="Courier New" w:cs="Courier New"/>
          <w:kern w:val="28"/>
          <w:lang w:val="en-GB"/>
        </w:rPr>
        <w:t>back to main level</w:t>
      </w:r>
      <w:r w:rsidRPr="00CD6A7E">
        <w:t xml:space="preserve">”. Note how control is passed from the first </w:t>
      </w:r>
      <w:r w:rsidRPr="00CD6A7E">
        <w:rPr>
          <w:rFonts w:ascii="Courier New" w:hAnsi="Courier New" w:cs="Courier New"/>
          <w:kern w:val="28"/>
          <w:lang w:val="en-GB"/>
        </w:rPr>
        <w:t>if</w:t>
      </w:r>
      <w:r w:rsidRPr="00CD6A7E">
        <w:t xml:space="preserve"> statement’s </w:t>
      </w:r>
      <w:r w:rsidRPr="00CD6A7E">
        <w:rPr>
          <w:rFonts w:ascii="Courier New" w:hAnsi="Courier New" w:cs="Courier New"/>
          <w:kern w:val="28"/>
          <w:lang w:val="en-GB"/>
        </w:rPr>
        <w:t>True</w:t>
      </w:r>
      <w:r w:rsidRPr="00CD6A7E">
        <w:t xml:space="preserve"> path to the main level based entirely on indentation while in </w:t>
      </w:r>
      <w:commentRangeStart w:id="1078"/>
      <w:r w:rsidRPr="00CD6A7E">
        <w:t>most</w:t>
      </w:r>
      <w:commentRangeEnd w:id="1078"/>
      <w:r w:rsidR="00F22503">
        <w:rPr>
          <w:rStyle w:val="Kommentarzeichen"/>
        </w:rPr>
        <w:commentReference w:id="1078"/>
      </w:r>
      <w:r w:rsidRPr="00CD6A7E">
        <w:t xml:space="preserve"> other languages the final line would execute only when the second </w:t>
      </w:r>
      <w:r w:rsidRPr="00CD6A7E">
        <w:rPr>
          <w:rFonts w:ascii="Courier New" w:hAnsi="Courier New" w:cs="Courier New"/>
          <w:kern w:val="28"/>
          <w:lang w:val="en-GB"/>
        </w:rPr>
        <w:t>if</w:t>
      </w:r>
      <w:r w:rsidRPr="00CD6A7E">
        <w:t xml:space="preserve"> evaluated to </w:t>
      </w:r>
      <w:r w:rsidRPr="00CD6A7E">
        <w:rPr>
          <w:rFonts w:ascii="Courier New" w:hAnsi="Courier New" w:cs="Courier New"/>
          <w:kern w:val="28"/>
          <w:lang w:val="en-GB"/>
        </w:rPr>
        <w:t>True</w:t>
      </w:r>
      <w:r w:rsidRPr="00CD6A7E">
        <w:t>.</w:t>
      </w:r>
    </w:p>
    <w:p w14:paraId="60EEE902" w14:textId="58975780" w:rsidR="002A46C5" w:rsidRPr="00CD6A7E" w:rsidDel="002A46C5" w:rsidRDefault="002A46C5" w:rsidP="004C770C">
      <w:pPr>
        <w:rPr>
          <w:del w:id="1079" w:author="Stephen Michell" w:date="2019-09-26T16:34:00Z"/>
        </w:rPr>
      </w:pPr>
    </w:p>
    <w:p w14:paraId="181E1421" w14:textId="38DA334A" w:rsidR="004C770C" w:rsidRPr="00CD6A7E" w:rsidRDefault="001456BA" w:rsidP="009866F9">
      <w:pPr>
        <w:pStyle w:val="berschrift3"/>
        <w:rPr>
          <w:lang w:bidi="en-US"/>
        </w:rPr>
      </w:pPr>
      <w:r>
        <w:rPr>
          <w:lang w:bidi="en-US"/>
        </w:rPr>
        <w:t>6.2</w:t>
      </w:r>
      <w:r w:rsidR="00460588">
        <w:rPr>
          <w:lang w:bidi="en-US"/>
        </w:rPr>
        <w:t>8</w:t>
      </w:r>
      <w:r w:rsidR="004C770C">
        <w:rPr>
          <w:lang w:bidi="en-US"/>
        </w:rPr>
        <w:t>.2</w:t>
      </w:r>
      <w:r w:rsidR="00AD5842">
        <w:rPr>
          <w:lang w:bidi="en-US"/>
        </w:rPr>
        <w:t xml:space="preserve"> </w:t>
      </w:r>
      <w:r w:rsidR="004C770C" w:rsidRPr="00CD6A7E">
        <w:rPr>
          <w:lang w:bidi="en-US"/>
        </w:rPr>
        <w:t>Guidance to language users</w:t>
      </w:r>
    </w:p>
    <w:p w14:paraId="54F6F3E1" w14:textId="25F4444B" w:rsidR="004C770C" w:rsidRPr="004931B2" w:rsidRDefault="004C770C" w:rsidP="004931B2">
      <w:pPr>
        <w:pStyle w:val="Listenabsatz"/>
        <w:widowControl w:val="0"/>
        <w:numPr>
          <w:ilvl w:val="0"/>
          <w:numId w:val="607"/>
        </w:numPr>
        <w:suppressLineNumbers/>
        <w:overflowPunct w:val="0"/>
        <w:adjustRightInd w:val="0"/>
        <w:spacing w:after="120"/>
        <w:rPr>
          <w:rFonts w:ascii="Calibri" w:eastAsia="Times New Roman" w:hAnsi="Calibri"/>
        </w:rPr>
      </w:pPr>
      <w:commentRangeStart w:id="1080"/>
      <w:r w:rsidRPr="004931B2">
        <w:rPr>
          <w:rFonts w:ascii="Calibri" w:eastAsia="Times New Roman" w:hAnsi="Calibri"/>
        </w:rPr>
        <w:t>Use only spaces or tabs, not both, to indent to demark control flow.</w:t>
      </w:r>
      <w:commentRangeEnd w:id="1080"/>
      <w:r w:rsidR="004931B2">
        <w:rPr>
          <w:rStyle w:val="Kommentarzeichen"/>
        </w:rPr>
        <w:commentReference w:id="1080"/>
      </w:r>
    </w:p>
    <w:p w14:paraId="20F6D9EE" w14:textId="63617A90" w:rsidR="004C770C" w:rsidRPr="00CD6A7E" w:rsidRDefault="001456BA" w:rsidP="004C770C">
      <w:pPr>
        <w:pStyle w:val="berschrift2"/>
        <w:rPr>
          <w:lang w:bidi="en-US"/>
        </w:rPr>
      </w:pPr>
      <w:bookmarkStart w:id="1081" w:name="_Toc310518184"/>
      <w:bookmarkStart w:id="1082" w:name="_Toc7089399"/>
      <w:r>
        <w:rPr>
          <w:lang w:bidi="en-US"/>
        </w:rPr>
        <w:t>6.</w:t>
      </w:r>
      <w:r w:rsidR="00460588">
        <w:rPr>
          <w:lang w:bidi="en-US"/>
        </w:rPr>
        <w:t>29</w:t>
      </w:r>
      <w:r w:rsidR="00AD5842">
        <w:rPr>
          <w:lang w:bidi="en-US"/>
        </w:rPr>
        <w:t xml:space="preserve"> </w:t>
      </w:r>
      <w:r w:rsidR="004C770C" w:rsidRPr="00CD6A7E">
        <w:rPr>
          <w:lang w:bidi="en-US"/>
        </w:rPr>
        <w:t>Loop Control Variables [TEX]</w:t>
      </w:r>
      <w:bookmarkEnd w:id="1081"/>
      <w:bookmarkEnd w:id="1082"/>
    </w:p>
    <w:p w14:paraId="3913351C" w14:textId="52319BA6" w:rsidR="004C770C" w:rsidRPr="00CD6A7E" w:rsidRDefault="001456BA" w:rsidP="009866F9">
      <w:pPr>
        <w:pStyle w:val="berschrift3"/>
        <w:rPr>
          <w:lang w:bidi="en-US"/>
        </w:rPr>
      </w:pPr>
      <w:r>
        <w:rPr>
          <w:lang w:bidi="en-US"/>
        </w:rPr>
        <w:t>6.</w:t>
      </w:r>
      <w:r w:rsidR="00460588">
        <w:rPr>
          <w:lang w:bidi="en-US"/>
        </w:rPr>
        <w:t>29</w:t>
      </w:r>
      <w:r w:rsidR="004C770C">
        <w:rPr>
          <w:lang w:bidi="en-US"/>
        </w:rPr>
        <w:t>.1</w:t>
      </w:r>
      <w:r w:rsidR="00AD5842">
        <w:rPr>
          <w:lang w:bidi="en-US"/>
        </w:rPr>
        <w:t xml:space="preserve"> </w:t>
      </w:r>
      <w:r w:rsidR="004C770C" w:rsidRPr="00CD6A7E">
        <w:rPr>
          <w:lang w:bidi="en-US"/>
        </w:rPr>
        <w:t xml:space="preserve">Applicability to </w:t>
      </w:r>
      <w:commentRangeStart w:id="1083"/>
      <w:r w:rsidR="004C770C" w:rsidRPr="00CD6A7E">
        <w:rPr>
          <w:lang w:bidi="en-US"/>
        </w:rPr>
        <w:t>language</w:t>
      </w:r>
      <w:commentRangeEnd w:id="1083"/>
      <w:r w:rsidR="00F67ED2">
        <w:rPr>
          <w:rStyle w:val="Kommentarzeichen"/>
          <w:rFonts w:asciiTheme="minorHAnsi" w:eastAsiaTheme="minorEastAsia" w:hAnsiTheme="minorHAnsi" w:cstheme="minorBidi"/>
          <w:b w:val="0"/>
          <w:bCs w:val="0"/>
        </w:rPr>
        <w:commentReference w:id="1083"/>
      </w:r>
    </w:p>
    <w:p w14:paraId="38C50B2A" w14:textId="0063351A" w:rsidR="00785A4B" w:rsidRDefault="00785A4B" w:rsidP="004C770C">
      <w:pPr>
        <w:rPr>
          <w:ins w:id="1084" w:author="Stephen Michell" w:date="2019-09-26T16:43:00Z"/>
        </w:rPr>
      </w:pPr>
      <w:ins w:id="1085" w:author="Stephen Michell" w:date="2019-09-26T16:43:00Z">
        <w:r>
          <w:t>The vulnerabili</w:t>
        </w:r>
      </w:ins>
      <w:ins w:id="1086" w:author="Stephen Michell" w:date="2019-09-26T16:44:00Z">
        <w:r>
          <w:t xml:space="preserve">ty as documented in TR 24772-1 clause 6.28 exists in Python. In some cases the </w:t>
        </w:r>
      </w:ins>
      <w:ins w:id="1087" w:author="Stephen Michell" w:date="2019-09-26T16:45:00Z">
        <w:r>
          <w:t>v</w:t>
        </w:r>
      </w:ins>
      <w:ins w:id="1088" w:author="Stephen Michell" w:date="2019-09-26T16:44:00Z">
        <w:r>
          <w:t xml:space="preserve">ulnerability is mitigated by the Python </w:t>
        </w:r>
        <w:r w:rsidRPr="00785A4B">
          <w:rPr>
            <w:rFonts w:ascii="Courier New" w:hAnsi="Courier New" w:cs="Courier New"/>
            <w:rPrChange w:id="1089" w:author="Stephen Michell" w:date="2019-09-26T16:45:00Z">
              <w:rPr/>
            </w:rPrChange>
          </w:rPr>
          <w:t>for</w:t>
        </w:r>
        <w:r>
          <w:t xml:space="preserve"> const</w:t>
        </w:r>
      </w:ins>
      <w:ins w:id="1090" w:author="Stephen Michell" w:date="2019-09-26T16:45:00Z">
        <w:r>
          <w:t>ruct.</w:t>
        </w:r>
      </w:ins>
    </w:p>
    <w:p w14:paraId="30E94F1C" w14:textId="44A2E8AD" w:rsidR="004C770C" w:rsidRPr="00CD6A7E" w:rsidRDefault="004C770C" w:rsidP="004C770C">
      <w:r w:rsidRPr="00CD6A7E">
        <w:t xml:space="preserve">Python provides two loop control statements: </w:t>
      </w:r>
      <w:r w:rsidRPr="00CD6A7E">
        <w:rPr>
          <w:rFonts w:ascii="Courier New" w:hAnsi="Courier New" w:cs="Courier New"/>
          <w:kern w:val="28"/>
          <w:lang w:val="en-GB"/>
        </w:rPr>
        <w:t>while</w:t>
      </w:r>
      <w:r w:rsidRPr="00CD6A7E">
        <w:t xml:space="preserve"> and </w:t>
      </w:r>
      <w:r w:rsidRPr="00CD6A7E">
        <w:rPr>
          <w:rFonts w:ascii="Courier New" w:hAnsi="Courier New" w:cs="Courier New"/>
          <w:kern w:val="28"/>
          <w:lang w:val="en-GB"/>
        </w:rPr>
        <w:t xml:space="preserve">for. </w:t>
      </w:r>
      <w:r w:rsidRPr="00CD6A7E">
        <w:t>They each support very flexible control constructs beyond a simple loop control variable. Assignments in the loop control statement (</w:t>
      </w:r>
      <w:r w:rsidR="00884396">
        <w:t>that is</w:t>
      </w:r>
      <w:r w:rsidRPr="00CD6A7E">
        <w:t xml:space="preserve">, </w:t>
      </w:r>
      <w:r w:rsidRPr="00CD6A7E">
        <w:rPr>
          <w:rFonts w:ascii="Courier New" w:hAnsi="Courier New" w:cs="Courier New"/>
          <w:kern w:val="28"/>
          <w:lang w:val="en-GB"/>
        </w:rPr>
        <w:t>while</w:t>
      </w:r>
      <w:r w:rsidRPr="00CD6A7E">
        <w:t xml:space="preserve"> or </w:t>
      </w:r>
      <w:r w:rsidRPr="00CD6A7E">
        <w:rPr>
          <w:rFonts w:ascii="Courier New" w:hAnsi="Courier New" w:cs="Courier New"/>
          <w:kern w:val="28"/>
          <w:lang w:val="en-GB"/>
        </w:rPr>
        <w:t>for</w:t>
      </w:r>
      <w:r w:rsidRPr="00CD6A7E">
        <w:t xml:space="preserve">) which can be a frequent source of problems, are not allowed in Python – Python’s loop control statements use expressions which </w:t>
      </w:r>
      <w:r w:rsidRPr="00CD6A7E">
        <w:rPr>
          <w:i/>
        </w:rPr>
        <w:t>cannot</w:t>
      </w:r>
      <w:r w:rsidRPr="00CD6A7E">
        <w:t xml:space="preserve"> contain assignment statements.</w:t>
      </w:r>
    </w:p>
    <w:p w14:paraId="018CBA25" w14:textId="77777777" w:rsidR="004C770C" w:rsidRPr="00CD6A7E" w:rsidRDefault="004C770C" w:rsidP="004C770C">
      <w:r w:rsidRPr="00CD6A7E">
        <w:t xml:space="preserve">The </w:t>
      </w:r>
      <w:r w:rsidRPr="00CD6A7E">
        <w:rPr>
          <w:rFonts w:ascii="Courier New" w:hAnsi="Courier New" w:cs="Courier New"/>
          <w:kern w:val="28"/>
          <w:lang w:val="en-GB"/>
        </w:rPr>
        <w:t>while</w:t>
      </w:r>
      <w:r w:rsidRPr="00CD6A7E">
        <w:t xml:space="preserve"> statement leaves the loop control entirely up to the programmer as in the example below:</w:t>
      </w:r>
    </w:p>
    <w:p w14:paraId="0ECDD02C"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a = 1</w:t>
      </w:r>
    </w:p>
    <w:p w14:paraId="08B7DA57"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while a:</w:t>
      </w:r>
    </w:p>
    <w:p w14:paraId="103FFCFC"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    print('in loop')</w:t>
      </w:r>
    </w:p>
    <w:p w14:paraId="01D90251"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    a = False # force loop to end after one iteration</w:t>
      </w:r>
    </w:p>
    <w:p w14:paraId="7D3A8014"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else:</w:t>
      </w:r>
    </w:p>
    <w:p w14:paraId="48506CA0" w14:textId="77777777"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rPr>
      </w:pPr>
      <w:r w:rsidRPr="00CD6A7E">
        <w:rPr>
          <w:rFonts w:ascii="Courier New" w:eastAsia="Times New Roman" w:hAnsi="Courier New" w:cs="Courier New"/>
          <w:kern w:val="28"/>
        </w:rPr>
        <w:t xml:space="preserve">    print('exiting loop')</w:t>
      </w:r>
    </w:p>
    <w:p w14:paraId="506417E8" w14:textId="3A11489B" w:rsidR="004C770C" w:rsidRPr="00CD6A7E" w:rsidRDefault="004C770C" w:rsidP="004C770C">
      <w:r w:rsidRPr="00CD6A7E">
        <w:lastRenderedPageBreak/>
        <w:t xml:space="preserve">The </w:t>
      </w:r>
      <w:r w:rsidRPr="00CD6A7E">
        <w:rPr>
          <w:rFonts w:ascii="Courier New" w:hAnsi="Courier New" w:cs="Courier New"/>
          <w:kern w:val="28"/>
          <w:lang w:val="en-GB"/>
        </w:rPr>
        <w:t>for</w:t>
      </w:r>
      <w:r w:rsidRPr="00CD6A7E">
        <w:t xml:space="preserve"> statement </w:t>
      </w:r>
      <w:del w:id="1091" w:author="Stephen Michell" w:date="2019-09-26T16:46:00Z">
        <w:r w:rsidRPr="00CD6A7E" w:rsidDel="00146F5C">
          <w:delText xml:space="preserve">is unusual in that it </w:delText>
        </w:r>
      </w:del>
      <w:r w:rsidRPr="00CD6A7E">
        <w:t>does not provide a loop control variable</w:t>
      </w:r>
      <w:ins w:id="1092" w:author="Stephen Michell" w:date="2019-09-26T16:48:00Z">
        <w:r w:rsidR="00146F5C">
          <w:t xml:space="preserve"> and hence it cannot be modified by the programmer</w:t>
        </w:r>
      </w:ins>
      <w:ins w:id="1093" w:author="Stephen Michell" w:date="2019-09-26T16:46:00Z">
        <w:r w:rsidR="00146F5C">
          <w:t>.</w:t>
        </w:r>
      </w:ins>
      <w:r w:rsidRPr="00CD6A7E">
        <w:t xml:space="preserve"> </w:t>
      </w:r>
      <w:del w:id="1094" w:author="Stephen Michell" w:date="2019-09-26T16:46:00Z">
        <w:r w:rsidRPr="00CD6A7E" w:rsidDel="00146F5C">
          <w:delText xml:space="preserve">therefore </w:delText>
        </w:r>
      </w:del>
      <w:ins w:id="1095" w:author="Stephen Michell" w:date="2019-09-26T16:49:00Z">
        <w:r w:rsidR="00146F5C">
          <w:t xml:space="preserve">It is possible, however, to alter the loop behavior by </w:t>
        </w:r>
      </w:ins>
      <w:ins w:id="1096" w:author="Stephen Michell" w:date="2019-09-26T16:50:00Z">
        <w:r w:rsidR="00146F5C">
          <w:t>creating or deleting</w:t>
        </w:r>
      </w:ins>
      <w:ins w:id="1097" w:author="Stephen Michell" w:date="2019-09-26T16:49:00Z">
        <w:r w:rsidR="00146F5C">
          <w:t xml:space="preserve"> th</w:t>
        </w:r>
      </w:ins>
      <w:ins w:id="1098" w:author="Stephen Michell" w:date="2019-09-26T16:50:00Z">
        <w:r w:rsidR="00146F5C">
          <w:t>e</w:t>
        </w:r>
      </w:ins>
      <w:ins w:id="1099" w:author="Stephen Michell" w:date="2019-09-26T16:49:00Z">
        <w:r w:rsidR="00146F5C">
          <w:t xml:space="preserve"> </w:t>
        </w:r>
      </w:ins>
      <w:ins w:id="1100" w:author="Stephen Michell" w:date="2019-09-26T16:50:00Z">
        <w:r w:rsidR="00146F5C">
          <w:t>objects that are iterated over.</w:t>
        </w:r>
      </w:ins>
      <w:del w:id="1101" w:author="Stephen Michell" w:date="2019-09-26T16:48:00Z">
        <w:r w:rsidRPr="00CD6A7E" w:rsidDel="00146F5C">
          <w:delText xml:space="preserve">it is not possible to vary the sequence or number of </w:delText>
        </w:r>
        <w:r w:rsidR="00A03705" w:rsidDel="00146F5C">
          <w:delText>iterations</w:delText>
        </w:r>
        <w:r w:rsidR="00A03705" w:rsidRPr="00CD6A7E" w:rsidDel="00146F5C">
          <w:delText xml:space="preserve"> </w:delText>
        </w:r>
        <w:r w:rsidRPr="00CD6A7E" w:rsidDel="00146F5C">
          <w:delText xml:space="preserve">that are performed other than by the use of the </w:delText>
        </w:r>
        <w:r w:rsidRPr="00CD6A7E" w:rsidDel="00146F5C">
          <w:rPr>
            <w:rFonts w:ascii="Courier New" w:hAnsi="Courier New" w:cs="Courier New"/>
            <w:kern w:val="28"/>
            <w:lang w:val="en-GB"/>
          </w:rPr>
          <w:delText>break</w:delText>
        </w:r>
        <w:r w:rsidRPr="00CD6A7E" w:rsidDel="00146F5C">
          <w:delText xml:space="preserve"> statement (covered in</w:delText>
        </w:r>
        <w:r w:rsidDel="00146F5C">
          <w:delText xml:space="preserve"> </w:delText>
        </w:r>
        <w:r w:rsidR="0069516F" w:rsidDel="00146F5C">
          <w:delText xml:space="preserve"> subclause </w:delText>
        </w:r>
        <w:r w:rsidR="0001212A" w:rsidDel="00146F5C">
          <w:fldChar w:fldCharType="begin"/>
        </w:r>
        <w:r w:rsidR="0001212A" w:rsidDel="00146F5C">
          <w:delInstrText xml:space="preserve"> REF _Ref420411612 \h </w:delInstrText>
        </w:r>
        <w:r w:rsidR="0001212A" w:rsidDel="00146F5C">
          <w:fldChar w:fldCharType="separate"/>
        </w:r>
      </w:del>
      <w:ins w:id="1102" w:author="Sean McDonagh" w:date="2019-04-25T12:55:00Z">
        <w:del w:id="1103" w:author="Stephen Michell" w:date="2019-09-26T16:48:00Z">
          <w:r w:rsidR="00DE5F8F" w:rsidDel="00146F5C">
            <w:rPr>
              <w:lang w:bidi="en-US"/>
            </w:rPr>
            <w:delText xml:space="preserve">6.28 </w:delText>
          </w:r>
          <w:r w:rsidR="00DE5F8F" w:rsidRPr="00CD6A7E" w:rsidDel="00146F5C">
            <w:rPr>
              <w:lang w:bidi="en-US"/>
            </w:rPr>
            <w:delText>Demarcation of Control Flow [EOJ]</w:delText>
          </w:r>
        </w:del>
      </w:ins>
      <w:del w:id="1104" w:author="Stephen Michell" w:date="2019-09-26T16:48:00Z">
        <w:r w:rsidR="0048220B" w:rsidDel="00146F5C">
          <w:rPr>
            <w:lang w:bidi="en-US"/>
          </w:rPr>
          <w:delText xml:space="preserve">6.28 </w:delText>
        </w:r>
        <w:r w:rsidR="0048220B" w:rsidRPr="00CD6A7E" w:rsidDel="00146F5C">
          <w:rPr>
            <w:lang w:bidi="en-US"/>
          </w:rPr>
          <w:delText>Demarcation of Control Flow [EOJ]</w:delText>
        </w:r>
        <w:r w:rsidR="0001212A" w:rsidDel="00146F5C">
          <w:fldChar w:fldCharType="end"/>
        </w:r>
        <w:r w:rsidRPr="00CD6A7E" w:rsidDel="00146F5C">
          <w:delText>) which can be used to immediately branch to the statement after the loop block.</w:delText>
        </w:r>
      </w:del>
    </w:p>
    <w:p w14:paraId="2AF5FAB2" w14:textId="77777777" w:rsidR="004C770C" w:rsidRPr="00CD6A7E" w:rsidRDefault="004C770C" w:rsidP="004C770C">
      <w:r w:rsidRPr="00CD6A7E">
        <w:t xml:space="preserve">When using the </w:t>
      </w:r>
      <w:r w:rsidRPr="00CD6A7E">
        <w:rPr>
          <w:rFonts w:ascii="Courier New" w:hAnsi="Courier New" w:cs="Courier New"/>
          <w:kern w:val="28"/>
          <w:lang w:val="en-GB"/>
        </w:rPr>
        <w:t>for</w:t>
      </w:r>
      <w:r w:rsidRPr="00CD6A7E">
        <w:t xml:space="preserve"> statement to iterate though an iterable object such as a list, there is no way to influence the loop “count” because it’s not exposed. The variable </w:t>
      </w:r>
      <w:r w:rsidRPr="00CD6A7E">
        <w:rPr>
          <w:rFonts w:ascii="Courier New" w:hAnsi="Courier New" w:cs="Courier New"/>
          <w:kern w:val="28"/>
          <w:lang w:val="en-GB"/>
        </w:rPr>
        <w:t>a</w:t>
      </w:r>
      <w:r w:rsidRPr="00CD6A7E">
        <w:t xml:space="preserve"> in the example below takes on the value of the first, then the second, then the third member of the list:</w:t>
      </w:r>
    </w:p>
    <w:p w14:paraId="399F4938"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lang w:val="en-GB"/>
        </w:rPr>
      </w:pPr>
      <w:r w:rsidRPr="00CD6A7E">
        <w:rPr>
          <w:rFonts w:ascii="Courier New" w:eastAsia="Times New Roman" w:hAnsi="Courier New" w:cs="Courier New"/>
          <w:kern w:val="28"/>
          <w:lang w:val="en-GB"/>
        </w:rPr>
        <w:t>x = [</w:t>
      </w:r>
      <w:r w:rsidRPr="00CD6A7E">
        <w:rPr>
          <w:rFonts w:ascii="Courier New" w:eastAsia="Times New Roman" w:hAnsi="Courier New" w:cs="Courier New"/>
          <w:kern w:val="28"/>
        </w:rPr>
        <w:t>'</w:t>
      </w:r>
      <w:r w:rsidRPr="00CD6A7E">
        <w:rPr>
          <w:rFonts w:ascii="Courier New" w:eastAsia="Times New Roman" w:hAnsi="Courier New" w:cs="Courier New"/>
          <w:kern w:val="28"/>
          <w:lang w:val="en-GB"/>
        </w:rPr>
        <w:t>a</w:t>
      </w:r>
      <w:r w:rsidRPr="00CD6A7E">
        <w:rPr>
          <w:rFonts w:ascii="Courier New" w:eastAsia="Times New Roman" w:hAnsi="Courier New" w:cs="Courier New"/>
          <w:kern w:val="28"/>
        </w:rPr>
        <w:t>', 'b', '</w:t>
      </w:r>
      <w:r w:rsidRPr="00CD6A7E">
        <w:rPr>
          <w:rFonts w:ascii="Courier New" w:eastAsia="Times New Roman" w:hAnsi="Courier New" w:cs="Courier New"/>
          <w:kern w:val="28"/>
          <w:lang w:val="en-GB"/>
        </w:rPr>
        <w:t>c</w:t>
      </w:r>
      <w:r w:rsidRPr="00CD6A7E">
        <w:rPr>
          <w:rFonts w:ascii="Courier New" w:eastAsia="Times New Roman" w:hAnsi="Courier New" w:cs="Courier New"/>
          <w:kern w:val="28"/>
        </w:rPr>
        <w:t>'</w:t>
      </w:r>
      <w:r w:rsidRPr="00CD6A7E">
        <w:rPr>
          <w:rFonts w:ascii="Courier New" w:eastAsia="Times New Roman" w:hAnsi="Courier New" w:cs="Courier New"/>
          <w:kern w:val="28"/>
          <w:lang w:val="en-GB"/>
        </w:rPr>
        <w:t>]</w:t>
      </w:r>
    </w:p>
    <w:p w14:paraId="2EC8B8EB"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lang w:val="en-GB"/>
        </w:rPr>
      </w:pPr>
      <w:r w:rsidRPr="00CD6A7E">
        <w:rPr>
          <w:rFonts w:ascii="Courier New" w:eastAsia="Times New Roman" w:hAnsi="Courier New" w:cs="Courier New"/>
          <w:kern w:val="28"/>
          <w:lang w:val="en-GB"/>
        </w:rPr>
        <w:t>for a in x:</w:t>
      </w:r>
    </w:p>
    <w:p w14:paraId="656AE576"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lang w:val="en-GB"/>
        </w:rPr>
      </w:pPr>
      <w:r w:rsidRPr="00CD6A7E">
        <w:rPr>
          <w:rFonts w:ascii="Courier New" w:eastAsia="Times New Roman" w:hAnsi="Courier New" w:cs="Courier New"/>
          <w:kern w:val="28"/>
          <w:lang w:val="en-GB"/>
        </w:rPr>
        <w:t xml:space="preserve">    print(a)</w:t>
      </w:r>
    </w:p>
    <w:p w14:paraId="50F1D4C1"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lang w:val="en-GB"/>
        </w:rPr>
      </w:pPr>
      <w:r w:rsidRPr="00CD6A7E">
        <w:rPr>
          <w:rFonts w:ascii="Courier New" w:eastAsia="Times New Roman" w:hAnsi="Courier New" w:cs="Courier New"/>
          <w:kern w:val="28"/>
        </w:rPr>
        <w:t>#=&gt;</w:t>
      </w:r>
      <w:r w:rsidRPr="00CD6A7E">
        <w:rPr>
          <w:rFonts w:ascii="Courier New" w:eastAsia="Times New Roman" w:hAnsi="Courier New" w:cs="Courier New"/>
          <w:kern w:val="28"/>
          <w:lang w:val="en-GB"/>
        </w:rPr>
        <w:t>a</w:t>
      </w:r>
    </w:p>
    <w:p w14:paraId="687BD7BD"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lang w:val="en-GB"/>
        </w:rPr>
      </w:pPr>
      <w:r w:rsidRPr="00CD6A7E">
        <w:rPr>
          <w:rFonts w:ascii="Courier New" w:eastAsia="Times New Roman" w:hAnsi="Courier New" w:cs="Courier New"/>
          <w:kern w:val="28"/>
        </w:rPr>
        <w:t>#=&gt;</w:t>
      </w:r>
      <w:r w:rsidRPr="00CD6A7E">
        <w:rPr>
          <w:rFonts w:ascii="Courier New" w:eastAsia="Times New Roman" w:hAnsi="Courier New" w:cs="Courier New"/>
          <w:kern w:val="28"/>
          <w:lang w:val="en-GB"/>
        </w:rPr>
        <w:t>b</w:t>
      </w:r>
    </w:p>
    <w:p w14:paraId="72104F84" w14:textId="77777777"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rPr>
      </w:pPr>
      <w:r w:rsidRPr="00CD6A7E">
        <w:rPr>
          <w:rFonts w:ascii="Courier New" w:eastAsia="Times New Roman" w:hAnsi="Courier New" w:cs="Courier New"/>
          <w:kern w:val="28"/>
        </w:rPr>
        <w:t>#=&gt;c</w:t>
      </w:r>
    </w:p>
    <w:p w14:paraId="76C75D55" w14:textId="15C3C48B" w:rsidR="004C770C" w:rsidRPr="00CD6A7E" w:rsidRDefault="004C770C" w:rsidP="004C770C">
      <w:r w:rsidRPr="00CD6A7E">
        <w:t xml:space="preserve">It is possible, though not recommended, to change a mutable object as it is being traversed which in turn changes the number of </w:t>
      </w:r>
      <w:r w:rsidR="00A03705">
        <w:t>iterat</w:t>
      </w:r>
      <w:ins w:id="1105" w:author="Sean McDonagh" w:date="2019-04-25T12:35:00Z">
        <w:r w:rsidR="002E6CD3">
          <w:t>i</w:t>
        </w:r>
      </w:ins>
      <w:r w:rsidR="00A03705">
        <w:t>ons</w:t>
      </w:r>
      <w:r w:rsidR="00A03705" w:rsidRPr="00CD6A7E">
        <w:t xml:space="preserve"> </w:t>
      </w:r>
      <w:r w:rsidRPr="00CD6A7E">
        <w:t xml:space="preserve">performed. In the case below the loop is performed only two times instead of the three times had the list been left intact: </w:t>
      </w:r>
    </w:p>
    <w:p w14:paraId="595472C0"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lang w:val="en-GB"/>
        </w:rPr>
      </w:pPr>
      <w:r w:rsidRPr="00CD6A7E">
        <w:rPr>
          <w:rFonts w:ascii="Courier New" w:eastAsia="Times New Roman" w:hAnsi="Courier New" w:cs="Courier New"/>
          <w:kern w:val="28"/>
          <w:lang w:val="en-GB"/>
        </w:rPr>
        <w:t>x = ['a', 'b', 'c']</w:t>
      </w:r>
    </w:p>
    <w:p w14:paraId="17C306BF"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lang w:val="en-GB"/>
        </w:rPr>
      </w:pPr>
      <w:r w:rsidRPr="00CD6A7E">
        <w:rPr>
          <w:rFonts w:ascii="Courier New" w:eastAsia="Times New Roman" w:hAnsi="Courier New" w:cs="Courier New"/>
          <w:kern w:val="28"/>
          <w:lang w:val="en-GB"/>
        </w:rPr>
        <w:t>for a in x:</w:t>
      </w:r>
    </w:p>
    <w:p w14:paraId="2FE67C71" w14:textId="77777777" w:rsidR="004C770C" w:rsidRPr="0069516F" w:rsidRDefault="004C770C" w:rsidP="004C770C">
      <w:pPr>
        <w:widowControl w:val="0"/>
        <w:suppressLineNumbers/>
        <w:overflowPunct w:val="0"/>
        <w:adjustRightInd w:val="0"/>
        <w:spacing w:after="0"/>
        <w:ind w:firstLine="720"/>
        <w:rPr>
          <w:rFonts w:ascii="Courier New" w:eastAsia="Times New Roman" w:hAnsi="Courier New" w:cs="Courier New"/>
          <w:kern w:val="28"/>
          <w:lang w:val="es-ES"/>
        </w:rPr>
      </w:pPr>
      <w:r w:rsidRPr="00CD6A7E">
        <w:rPr>
          <w:rFonts w:ascii="Courier New" w:eastAsia="Times New Roman" w:hAnsi="Courier New" w:cs="Courier New"/>
          <w:kern w:val="28"/>
          <w:lang w:val="en-GB"/>
        </w:rPr>
        <w:t xml:space="preserve">    </w:t>
      </w:r>
      <w:r w:rsidRPr="0069516F">
        <w:rPr>
          <w:rFonts w:ascii="Courier New" w:eastAsia="Times New Roman" w:hAnsi="Courier New" w:cs="Courier New"/>
          <w:kern w:val="28"/>
          <w:lang w:val="es-ES"/>
        </w:rPr>
        <w:t>print(a)</w:t>
      </w:r>
    </w:p>
    <w:p w14:paraId="3840D797" w14:textId="77777777" w:rsidR="004C770C" w:rsidRPr="0069516F" w:rsidRDefault="004C770C" w:rsidP="004C770C">
      <w:pPr>
        <w:widowControl w:val="0"/>
        <w:suppressLineNumbers/>
        <w:overflowPunct w:val="0"/>
        <w:adjustRightInd w:val="0"/>
        <w:spacing w:after="0"/>
        <w:ind w:firstLine="720"/>
        <w:rPr>
          <w:rFonts w:ascii="Courier New" w:eastAsia="Times New Roman" w:hAnsi="Courier New" w:cs="Courier New"/>
          <w:kern w:val="28"/>
          <w:lang w:val="es-ES"/>
        </w:rPr>
      </w:pPr>
      <w:r w:rsidRPr="0069516F">
        <w:rPr>
          <w:rFonts w:ascii="Courier New" w:eastAsia="Times New Roman" w:hAnsi="Courier New" w:cs="Courier New"/>
          <w:kern w:val="28"/>
          <w:lang w:val="es-ES"/>
        </w:rPr>
        <w:t xml:space="preserve">    del x[0]</w:t>
      </w:r>
    </w:p>
    <w:p w14:paraId="2A9B7BD9" w14:textId="77777777" w:rsidR="004C770C" w:rsidRPr="0069516F" w:rsidRDefault="004C770C" w:rsidP="004C770C">
      <w:pPr>
        <w:widowControl w:val="0"/>
        <w:suppressLineNumbers/>
        <w:overflowPunct w:val="0"/>
        <w:adjustRightInd w:val="0"/>
        <w:spacing w:after="0"/>
        <w:ind w:firstLine="720"/>
        <w:rPr>
          <w:rFonts w:ascii="Courier New" w:eastAsia="Times New Roman" w:hAnsi="Courier New" w:cs="Courier New"/>
          <w:kern w:val="28"/>
          <w:lang w:val="es-ES"/>
        </w:rPr>
      </w:pPr>
      <w:r w:rsidRPr="0069516F">
        <w:rPr>
          <w:rFonts w:ascii="Courier New" w:eastAsia="Times New Roman" w:hAnsi="Courier New" w:cs="Courier New"/>
          <w:kern w:val="28"/>
          <w:lang w:val="es-ES"/>
        </w:rPr>
        <w:t>print(x)</w:t>
      </w:r>
    </w:p>
    <w:p w14:paraId="29EAEBF4"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lang w:val="en-GB"/>
        </w:rPr>
      </w:pPr>
      <w:r w:rsidRPr="00CD6A7E">
        <w:rPr>
          <w:rFonts w:ascii="Courier New" w:eastAsia="Times New Roman" w:hAnsi="Courier New" w:cs="Courier New"/>
          <w:kern w:val="28"/>
          <w:lang w:val="en-GB"/>
        </w:rPr>
        <w:t>#=&gt; a</w:t>
      </w:r>
    </w:p>
    <w:p w14:paraId="346ACB5B"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lang w:val="en-GB"/>
        </w:rPr>
      </w:pPr>
      <w:r w:rsidRPr="00CD6A7E">
        <w:rPr>
          <w:rFonts w:ascii="Courier New" w:eastAsia="Times New Roman" w:hAnsi="Courier New" w:cs="Courier New"/>
          <w:kern w:val="28"/>
          <w:lang w:val="en-GB"/>
        </w:rPr>
        <w:t>#=&gt; c</w:t>
      </w:r>
    </w:p>
    <w:p w14:paraId="00082220"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lang w:val="en-GB"/>
        </w:rPr>
      </w:pPr>
      <w:r w:rsidRPr="00CD6A7E">
        <w:rPr>
          <w:rFonts w:ascii="Courier New" w:eastAsia="Times New Roman" w:hAnsi="Courier New" w:cs="Courier New"/>
          <w:kern w:val="28"/>
          <w:lang w:val="en-GB"/>
        </w:rPr>
        <w:t>#=&gt; ['c']</w:t>
      </w:r>
    </w:p>
    <w:p w14:paraId="5311E4B7" w14:textId="7DB60B6A" w:rsidR="004C770C" w:rsidRPr="00CD6A7E" w:rsidRDefault="001456BA" w:rsidP="009866F9">
      <w:pPr>
        <w:pStyle w:val="berschrift3"/>
        <w:rPr>
          <w:lang w:bidi="en-US"/>
        </w:rPr>
      </w:pPr>
      <w:r>
        <w:rPr>
          <w:lang w:bidi="en-US"/>
        </w:rPr>
        <w:t>6.</w:t>
      </w:r>
      <w:r w:rsidR="00460588">
        <w:rPr>
          <w:lang w:bidi="en-US"/>
        </w:rPr>
        <w:t>29</w:t>
      </w:r>
      <w:r w:rsidR="004C770C">
        <w:rPr>
          <w:lang w:bidi="en-US"/>
        </w:rPr>
        <w:t>.2</w:t>
      </w:r>
      <w:r w:rsidR="00AD5842">
        <w:rPr>
          <w:lang w:bidi="en-US"/>
        </w:rPr>
        <w:t xml:space="preserve"> </w:t>
      </w:r>
      <w:r w:rsidR="004C770C" w:rsidRPr="00CD6A7E">
        <w:rPr>
          <w:lang w:bidi="en-US"/>
        </w:rPr>
        <w:t>Guidance to language users</w:t>
      </w:r>
    </w:p>
    <w:p w14:paraId="70801812" w14:textId="3A527899" w:rsidR="004C770C" w:rsidRPr="007B6289" w:rsidRDefault="004C770C" w:rsidP="004C770C">
      <w:pPr>
        <w:pStyle w:val="Listenabsatz"/>
        <w:widowControl w:val="0"/>
        <w:numPr>
          <w:ilvl w:val="0"/>
          <w:numId w:val="364"/>
        </w:numPr>
        <w:suppressLineNumbers/>
        <w:overflowPunct w:val="0"/>
        <w:adjustRightInd w:val="0"/>
        <w:spacing w:after="120"/>
        <w:rPr>
          <w:rFonts w:ascii="Calibri" w:eastAsia="Times New Roman" w:hAnsi="Calibri"/>
          <w:b/>
          <w:bCs/>
          <w:lang w:val="en-GB"/>
        </w:rPr>
      </w:pPr>
      <w:r w:rsidRPr="007B6289">
        <w:rPr>
          <w:rFonts w:ascii="Calibri" w:eastAsia="Times New Roman" w:hAnsi="Calibri"/>
          <w:lang w:val="en-GB"/>
        </w:rPr>
        <w:t xml:space="preserve">Be careful to only modify </w:t>
      </w:r>
      <w:del w:id="1106" w:author="Stephen Michell" w:date="2019-09-26T16:53:00Z">
        <w:r w:rsidRPr="007B6289" w:rsidDel="00146F5C">
          <w:rPr>
            <w:rFonts w:ascii="Calibri" w:eastAsia="Times New Roman" w:hAnsi="Calibri"/>
            <w:lang w:val="en-GB"/>
          </w:rPr>
          <w:delText xml:space="preserve">loop control </w:delText>
        </w:r>
      </w:del>
      <w:r w:rsidRPr="007B6289">
        <w:rPr>
          <w:rFonts w:ascii="Calibri" w:eastAsia="Times New Roman" w:hAnsi="Calibri"/>
          <w:lang w:val="en-GB"/>
        </w:rPr>
        <w:t>variables</w:t>
      </w:r>
      <w:ins w:id="1107" w:author="Stephen Michell" w:date="2019-09-26T16:53:00Z">
        <w:r w:rsidR="00146F5C">
          <w:rPr>
            <w:rFonts w:ascii="Calibri" w:eastAsia="Times New Roman" w:hAnsi="Calibri"/>
            <w:lang w:val="en-GB"/>
          </w:rPr>
          <w:t xml:space="preserve"> involved in </w:t>
        </w:r>
        <w:r w:rsidR="00146F5C" w:rsidRPr="007B6289">
          <w:rPr>
            <w:rFonts w:ascii="Calibri" w:eastAsia="Times New Roman" w:hAnsi="Calibri"/>
            <w:lang w:val="en-GB"/>
          </w:rPr>
          <w:t>loop control</w:t>
        </w:r>
      </w:ins>
      <w:r w:rsidRPr="007B6289">
        <w:rPr>
          <w:rFonts w:ascii="Calibri" w:eastAsia="Times New Roman" w:hAnsi="Calibri"/>
          <w:lang w:val="en-GB"/>
        </w:rPr>
        <w:t xml:space="preserve"> in ways that are easily understood and in ways that cannot lead to a premature exit or an endless loop.</w:t>
      </w:r>
    </w:p>
    <w:p w14:paraId="7D285EF9" w14:textId="77777777" w:rsidR="004C770C" w:rsidRPr="007B6289" w:rsidRDefault="004C770C" w:rsidP="004C770C">
      <w:pPr>
        <w:pStyle w:val="Listenabsatz"/>
        <w:widowControl w:val="0"/>
        <w:numPr>
          <w:ilvl w:val="0"/>
          <w:numId w:val="364"/>
        </w:numPr>
        <w:suppressLineNumbers/>
        <w:overflowPunct w:val="0"/>
        <w:adjustRightInd w:val="0"/>
        <w:spacing w:after="120"/>
        <w:rPr>
          <w:rFonts w:ascii="Calibri" w:eastAsia="Times New Roman" w:hAnsi="Calibri"/>
          <w:b/>
          <w:bCs/>
          <w:lang w:val="en-GB"/>
        </w:rPr>
      </w:pPr>
      <w:r w:rsidRPr="007B6289">
        <w:rPr>
          <w:rFonts w:ascii="Calibri" w:eastAsia="Times New Roman" w:hAnsi="Calibri"/>
          <w:lang w:val="en-GB"/>
        </w:rPr>
        <w:t xml:space="preserve">When using the </w:t>
      </w:r>
      <w:r w:rsidRPr="00CD25CF">
        <w:rPr>
          <w:rFonts w:ascii="Courier New" w:eastAsiaTheme="majorEastAsia" w:hAnsi="Courier New" w:cs="Courier New"/>
          <w:kern w:val="28"/>
          <w:lang w:val="en-GB"/>
        </w:rPr>
        <w:t>for</w:t>
      </w:r>
      <w:r w:rsidRPr="007B6289">
        <w:rPr>
          <w:rFonts w:ascii="Calibri" w:eastAsia="Times New Roman" w:hAnsi="Calibri"/>
          <w:lang w:val="en-GB"/>
        </w:rPr>
        <w:t xml:space="preserve"> statement to iterate through a mutable object, do not add or delete members because it could have unexpected results.</w:t>
      </w:r>
    </w:p>
    <w:p w14:paraId="10D08127" w14:textId="6C7192E5" w:rsidR="004C770C" w:rsidRPr="00CD6A7E" w:rsidRDefault="001456BA" w:rsidP="004C770C">
      <w:pPr>
        <w:pStyle w:val="berschrift2"/>
        <w:rPr>
          <w:lang w:bidi="en-US"/>
        </w:rPr>
      </w:pPr>
      <w:bookmarkStart w:id="1108" w:name="_Toc310518185"/>
      <w:bookmarkStart w:id="1109" w:name="_Toc7089400"/>
      <w:r>
        <w:rPr>
          <w:lang w:bidi="en-US"/>
        </w:rPr>
        <w:t>6.3</w:t>
      </w:r>
      <w:r w:rsidR="00460588">
        <w:rPr>
          <w:lang w:bidi="en-US"/>
        </w:rPr>
        <w:t>0</w:t>
      </w:r>
      <w:r w:rsidR="00AD5842">
        <w:rPr>
          <w:lang w:bidi="en-US"/>
        </w:rPr>
        <w:t xml:space="preserve"> </w:t>
      </w:r>
      <w:r w:rsidR="004C770C" w:rsidRPr="00CD6A7E">
        <w:rPr>
          <w:lang w:bidi="en-US"/>
        </w:rPr>
        <w:t>Off-by-one Error [XZH]</w:t>
      </w:r>
      <w:bookmarkEnd w:id="1108"/>
      <w:bookmarkEnd w:id="1109"/>
    </w:p>
    <w:p w14:paraId="29F7710A" w14:textId="222BEC44" w:rsidR="004C770C" w:rsidRPr="00CD6A7E" w:rsidRDefault="001456BA" w:rsidP="009866F9">
      <w:pPr>
        <w:pStyle w:val="berschrift3"/>
        <w:rPr>
          <w:lang w:bidi="en-US"/>
        </w:rPr>
      </w:pPr>
      <w:r>
        <w:rPr>
          <w:lang w:bidi="en-US"/>
        </w:rPr>
        <w:t>6.3</w:t>
      </w:r>
      <w:r w:rsidR="00460588">
        <w:rPr>
          <w:lang w:bidi="en-US"/>
        </w:rPr>
        <w:t>0</w:t>
      </w:r>
      <w:r w:rsidR="004C770C">
        <w:rPr>
          <w:lang w:bidi="en-US"/>
        </w:rPr>
        <w:t>.1</w:t>
      </w:r>
      <w:r w:rsidR="00AD5842">
        <w:rPr>
          <w:lang w:bidi="en-US"/>
        </w:rPr>
        <w:t xml:space="preserve"> </w:t>
      </w:r>
      <w:r w:rsidR="004C770C" w:rsidRPr="00CD6A7E">
        <w:rPr>
          <w:lang w:bidi="en-US"/>
        </w:rPr>
        <w:t>Applicability to language</w:t>
      </w:r>
    </w:p>
    <w:p w14:paraId="14B84522" w14:textId="4A82125E" w:rsidR="004C770C" w:rsidRPr="00CD6A7E" w:rsidRDefault="004C770C" w:rsidP="004C770C">
      <w:r w:rsidRPr="00CD6A7E">
        <w:t>The Python language itself is vulnerable to off</w:t>
      </w:r>
      <w:ins w:id="1110" w:author="Stephen Michell" w:date="2019-09-26T16:54:00Z">
        <w:r w:rsidR="00146F5C">
          <w:t>-</w:t>
        </w:r>
      </w:ins>
      <w:del w:id="1111" w:author="Stephen Michell" w:date="2019-09-26T16:54:00Z">
        <w:r w:rsidRPr="00CD6A7E" w:rsidDel="00146F5C">
          <w:delText xml:space="preserve"> </w:delText>
        </w:r>
      </w:del>
      <w:r w:rsidRPr="00CD6A7E">
        <w:t>by</w:t>
      </w:r>
      <w:ins w:id="1112" w:author="Stephen Michell" w:date="2019-09-26T16:54:00Z">
        <w:r w:rsidR="00146F5C">
          <w:t>-</w:t>
        </w:r>
      </w:ins>
      <w:del w:id="1113" w:author="Stephen Michell" w:date="2019-09-26T16:54:00Z">
        <w:r w:rsidRPr="00CD6A7E" w:rsidDel="00146F5C">
          <w:delText xml:space="preserve"> </w:delText>
        </w:r>
      </w:del>
      <w:r w:rsidRPr="00CD6A7E">
        <w:t>one errors as is any language when used carelessly or by a person not familiar with Python’s index from zero versus from one. Python does not prevent off</w:t>
      </w:r>
      <w:ins w:id="1114" w:author="Stephen Michell" w:date="2019-09-26T16:55:00Z">
        <w:r w:rsidR="00C02D34">
          <w:t>-</w:t>
        </w:r>
      </w:ins>
      <w:del w:id="1115" w:author="Stephen Michell" w:date="2019-09-26T16:55:00Z">
        <w:r w:rsidRPr="00CD6A7E" w:rsidDel="00C02D34">
          <w:delText xml:space="preserve"> </w:delText>
        </w:r>
      </w:del>
      <w:r w:rsidRPr="00CD6A7E">
        <w:t>by</w:t>
      </w:r>
      <w:ins w:id="1116" w:author="Stephen Michell" w:date="2019-09-26T16:55:00Z">
        <w:r w:rsidR="00C02D34">
          <w:t>-</w:t>
        </w:r>
      </w:ins>
      <w:del w:id="1117" w:author="Stephen Michell" w:date="2019-09-26T16:55:00Z">
        <w:r w:rsidRPr="00CD6A7E" w:rsidDel="00C02D34">
          <w:delText xml:space="preserve"> </w:delText>
        </w:r>
      </w:del>
      <w:r w:rsidRPr="00CD6A7E">
        <w:t xml:space="preserve">one errors but its runtime bounds checking for strings and lists does lessen the chances that doing so will cause harm. It is also not possible to index past the end or beginning of a string or list by being </w:t>
      </w:r>
      <w:ins w:id="1118" w:author="Stephen Michell" w:date="2019-09-26T16:56:00Z">
        <w:r w:rsidR="00C02D34">
          <w:t>o</w:t>
        </w:r>
      </w:ins>
      <w:del w:id="1119" w:author="Stephen Michell" w:date="2019-09-26T16:56:00Z">
        <w:r w:rsidRPr="00CD6A7E" w:rsidDel="00C02D34">
          <w:delText>off b</w:delText>
        </w:r>
      </w:del>
      <w:ins w:id="1120" w:author="Stephen Michell" w:date="2019-09-26T16:56:00Z">
        <w:r w:rsidR="00C02D34" w:rsidRPr="00CD6A7E">
          <w:t>ff</w:t>
        </w:r>
        <w:r w:rsidR="00C02D34">
          <w:t>-</w:t>
        </w:r>
        <w:r w:rsidR="00C02D34" w:rsidRPr="00CD6A7E">
          <w:t>by</w:t>
        </w:r>
        <w:r w:rsidR="00C02D34">
          <w:t>-</w:t>
        </w:r>
        <w:r w:rsidR="00C02D34" w:rsidRPr="00CD6A7E">
          <w:t>one</w:t>
        </w:r>
      </w:ins>
      <w:del w:id="1121" w:author="Stephen Michell" w:date="2019-09-26T16:56:00Z">
        <w:r w:rsidRPr="00CD6A7E" w:rsidDel="00C02D34">
          <w:delText>y</w:delText>
        </w:r>
      </w:del>
      <w:r w:rsidRPr="00CD6A7E">
        <w:t xml:space="preserve"> </w:t>
      </w:r>
      <w:del w:id="1122" w:author="Stephen Michell" w:date="2019-09-26T16:56:00Z">
        <w:r w:rsidRPr="00CD6A7E" w:rsidDel="00C02D34">
          <w:delText xml:space="preserve">one </w:delText>
        </w:r>
      </w:del>
      <w:r w:rsidRPr="00CD6A7E">
        <w:t xml:space="preserve">because </w:t>
      </w:r>
      <w:r w:rsidRPr="00CD6A7E">
        <w:lastRenderedPageBreak/>
        <w:t>Python does not use a sentinel character and it always checks indexes before attempting to index into strings and lists and raises an exception when their bounds are exceeded.</w:t>
      </w:r>
    </w:p>
    <w:p w14:paraId="7C40DB2D" w14:textId="0B6F9910" w:rsidR="004C770C" w:rsidRPr="00CD6A7E" w:rsidRDefault="001456BA" w:rsidP="009866F9">
      <w:pPr>
        <w:pStyle w:val="berschrift3"/>
        <w:rPr>
          <w:lang w:bidi="en-US"/>
        </w:rPr>
      </w:pPr>
      <w:r>
        <w:rPr>
          <w:lang w:bidi="en-US"/>
        </w:rPr>
        <w:t>6.3</w:t>
      </w:r>
      <w:r w:rsidR="00460588">
        <w:rPr>
          <w:lang w:bidi="en-US"/>
        </w:rPr>
        <w:t>0</w:t>
      </w:r>
      <w:r w:rsidR="004C770C">
        <w:rPr>
          <w:lang w:bidi="en-US"/>
        </w:rPr>
        <w:t>.2</w:t>
      </w:r>
      <w:r w:rsidR="00AD5842">
        <w:rPr>
          <w:lang w:bidi="en-US"/>
        </w:rPr>
        <w:t xml:space="preserve"> </w:t>
      </w:r>
      <w:r w:rsidR="004C770C" w:rsidRPr="00CD6A7E">
        <w:rPr>
          <w:lang w:bidi="en-US"/>
        </w:rPr>
        <w:t>Guidance to language users</w:t>
      </w:r>
    </w:p>
    <w:p w14:paraId="13B890B1" w14:textId="7104C2E3" w:rsidR="009C64E7" w:rsidRPr="009C64E7" w:rsidRDefault="009C64E7" w:rsidP="004C770C">
      <w:pPr>
        <w:pStyle w:val="Listenabsatz"/>
        <w:widowControl w:val="0"/>
        <w:numPr>
          <w:ilvl w:val="0"/>
          <w:numId w:val="365"/>
        </w:numPr>
        <w:suppressLineNumbers/>
        <w:overflowPunct w:val="0"/>
        <w:adjustRightInd w:val="0"/>
        <w:spacing w:after="120"/>
        <w:rPr>
          <w:ins w:id="1123" w:author="Stephen Michell" w:date="2019-09-26T16:56:00Z"/>
          <w:rFonts w:ascii="Calibri" w:eastAsia="Times New Roman" w:hAnsi="Calibri"/>
          <w:b/>
          <w:rPrChange w:id="1124" w:author="Stephen Michell" w:date="2019-09-26T16:56:00Z">
            <w:rPr>
              <w:ins w:id="1125" w:author="Stephen Michell" w:date="2019-09-26T16:56:00Z"/>
              <w:rFonts w:ascii="Calibri" w:eastAsia="Times New Roman" w:hAnsi="Calibri"/>
            </w:rPr>
          </w:rPrChange>
        </w:rPr>
      </w:pPr>
      <w:ins w:id="1126" w:author="Stephen Michell" w:date="2019-09-26T16:56:00Z">
        <w:r>
          <w:rPr>
            <w:rFonts w:ascii="Calibri" w:eastAsia="Times New Roman" w:hAnsi="Calibri"/>
            <w:b/>
          </w:rPr>
          <w:t xml:space="preserve">Follow the guidance of TR </w:t>
        </w:r>
      </w:ins>
      <w:ins w:id="1127" w:author="Stephen Michell" w:date="2019-09-26T16:57:00Z">
        <w:r>
          <w:rPr>
            <w:rFonts w:ascii="Calibri" w:eastAsia="Times New Roman" w:hAnsi="Calibri"/>
            <w:b/>
          </w:rPr>
          <w:t>24772-1 clause 6.30.5.</w:t>
        </w:r>
      </w:ins>
    </w:p>
    <w:p w14:paraId="5F254588" w14:textId="5121AB61" w:rsidR="004C770C" w:rsidRPr="00E94999" w:rsidRDefault="004C770C" w:rsidP="004C770C">
      <w:pPr>
        <w:pStyle w:val="Listenabsatz"/>
        <w:widowControl w:val="0"/>
        <w:numPr>
          <w:ilvl w:val="0"/>
          <w:numId w:val="365"/>
        </w:numPr>
        <w:suppressLineNumbers/>
        <w:overflowPunct w:val="0"/>
        <w:adjustRightInd w:val="0"/>
        <w:spacing w:after="120"/>
        <w:rPr>
          <w:rFonts w:ascii="Calibri" w:eastAsia="Times New Roman" w:hAnsi="Calibri"/>
          <w:b/>
        </w:rPr>
      </w:pPr>
      <w:r w:rsidRPr="007B6289">
        <w:rPr>
          <w:rFonts w:ascii="Calibri" w:eastAsia="Times New Roman" w:hAnsi="Calibri"/>
        </w:rPr>
        <w:t>Be aware of Python’s indexing from zero and code accordingly.</w:t>
      </w:r>
    </w:p>
    <w:p w14:paraId="6FC8A013" w14:textId="16D4600B" w:rsidR="00DA7483" w:rsidRPr="007B6289" w:rsidRDefault="00DA7483" w:rsidP="004C770C">
      <w:pPr>
        <w:pStyle w:val="Listenabsatz"/>
        <w:widowControl w:val="0"/>
        <w:numPr>
          <w:ilvl w:val="0"/>
          <w:numId w:val="365"/>
        </w:numPr>
        <w:suppressLineNumbers/>
        <w:overflowPunct w:val="0"/>
        <w:adjustRightInd w:val="0"/>
        <w:spacing w:after="120"/>
        <w:rPr>
          <w:rFonts w:ascii="Calibri" w:eastAsia="Times New Roman" w:hAnsi="Calibri"/>
          <w:b/>
        </w:rPr>
      </w:pPr>
      <w:r>
        <w:rPr>
          <w:rFonts w:ascii="Calibri" w:eastAsia="Times New Roman" w:hAnsi="Calibri"/>
        </w:rPr>
        <w:t xml:space="preserve">Use the </w:t>
      </w:r>
      <w:r w:rsidRPr="009C64E7">
        <w:rPr>
          <w:rFonts w:ascii="Courier New" w:eastAsia="Times New Roman" w:hAnsi="Courier New" w:cs="Courier New"/>
          <w:rPrChange w:id="1128" w:author="Stephen Michell" w:date="2019-09-26T16:57:00Z">
            <w:rPr>
              <w:rFonts w:ascii="Calibri" w:eastAsia="Times New Roman" w:hAnsi="Calibri"/>
            </w:rPr>
          </w:rPrChange>
        </w:rPr>
        <w:t>for</w:t>
      </w:r>
      <w:r>
        <w:rPr>
          <w:rFonts w:ascii="Calibri" w:eastAsia="Times New Roman" w:hAnsi="Calibri"/>
        </w:rPr>
        <w:t xml:space="preserve"> statement to execute over whole constructs in preference to loops that index individual elements.</w:t>
      </w:r>
    </w:p>
    <w:p w14:paraId="33E959BC" w14:textId="28958003" w:rsidR="004C770C" w:rsidRPr="00CD6A7E" w:rsidRDefault="001456BA" w:rsidP="004C770C">
      <w:pPr>
        <w:pStyle w:val="berschrift2"/>
        <w:rPr>
          <w:lang w:bidi="en-US"/>
        </w:rPr>
      </w:pPr>
      <w:bookmarkStart w:id="1129" w:name="_Toc310518186"/>
      <w:bookmarkStart w:id="1130" w:name="_Toc7089401"/>
      <w:r>
        <w:rPr>
          <w:lang w:bidi="en-US"/>
        </w:rPr>
        <w:t>6.3</w:t>
      </w:r>
      <w:r w:rsidR="00460588">
        <w:rPr>
          <w:lang w:bidi="en-US"/>
        </w:rPr>
        <w:t>1</w:t>
      </w:r>
      <w:r w:rsidR="00AD5842">
        <w:rPr>
          <w:lang w:bidi="en-US"/>
        </w:rPr>
        <w:t xml:space="preserve"> </w:t>
      </w:r>
      <w:r w:rsidR="004C770C" w:rsidRPr="00CD6A7E">
        <w:rPr>
          <w:lang w:bidi="en-US"/>
        </w:rPr>
        <w:t>Structured Programming [EWD]</w:t>
      </w:r>
      <w:bookmarkEnd w:id="1129"/>
      <w:bookmarkEnd w:id="1130"/>
    </w:p>
    <w:p w14:paraId="1A244748" w14:textId="1761DBCA" w:rsidR="004C770C" w:rsidRPr="00CD6A7E" w:rsidRDefault="001456BA" w:rsidP="009866F9">
      <w:pPr>
        <w:pStyle w:val="berschrift3"/>
        <w:rPr>
          <w:lang w:bidi="en-US"/>
        </w:rPr>
      </w:pPr>
      <w:r>
        <w:rPr>
          <w:lang w:bidi="en-US"/>
        </w:rPr>
        <w:t>6.3</w:t>
      </w:r>
      <w:r w:rsidR="00460588">
        <w:rPr>
          <w:lang w:bidi="en-US"/>
        </w:rPr>
        <w:t>1</w:t>
      </w:r>
      <w:r w:rsidR="004C770C">
        <w:rPr>
          <w:lang w:bidi="en-US"/>
        </w:rPr>
        <w:t>.1</w:t>
      </w:r>
      <w:r w:rsidR="00AD5842">
        <w:rPr>
          <w:lang w:bidi="en-US"/>
        </w:rPr>
        <w:t xml:space="preserve"> </w:t>
      </w:r>
      <w:r w:rsidR="004C770C" w:rsidRPr="00CD6A7E">
        <w:rPr>
          <w:lang w:bidi="en-US"/>
        </w:rPr>
        <w:t xml:space="preserve">Applicability to </w:t>
      </w:r>
      <w:commentRangeStart w:id="1131"/>
      <w:r w:rsidR="004C770C" w:rsidRPr="00CD6A7E">
        <w:rPr>
          <w:lang w:bidi="en-US"/>
        </w:rPr>
        <w:t>language</w:t>
      </w:r>
      <w:commentRangeEnd w:id="1131"/>
      <w:r w:rsidR="00F67ED2">
        <w:rPr>
          <w:rStyle w:val="Kommentarzeichen"/>
          <w:rFonts w:asciiTheme="minorHAnsi" w:eastAsiaTheme="minorEastAsia" w:hAnsiTheme="minorHAnsi" w:cstheme="minorBidi"/>
          <w:b w:val="0"/>
          <w:bCs w:val="0"/>
        </w:rPr>
        <w:commentReference w:id="1131"/>
      </w:r>
    </w:p>
    <w:p w14:paraId="7CCF61A8" w14:textId="77777777" w:rsidR="004C770C" w:rsidRPr="00CD6A7E" w:rsidRDefault="004C770C" w:rsidP="004C770C">
      <w:commentRangeStart w:id="1132"/>
      <w:r w:rsidRPr="00CD6A7E">
        <w:t>Python</w:t>
      </w:r>
      <w:commentRangeEnd w:id="1132"/>
      <w:r w:rsidR="001D60BD">
        <w:rPr>
          <w:rStyle w:val="Kommentarzeichen"/>
        </w:rPr>
        <w:commentReference w:id="1132"/>
      </w:r>
      <w:r w:rsidRPr="00CD6A7E">
        <w:t xml:space="preserve"> is designed to make it simpler to write structured program by requiring indentation and dedentation to show scope of control in blocks of code:</w:t>
      </w:r>
    </w:p>
    <w:p w14:paraId="3AE25554"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a = 1</w:t>
      </w:r>
    </w:p>
    <w:p w14:paraId="17F0558E"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b = 1</w:t>
      </w:r>
    </w:p>
    <w:p w14:paraId="7A0EDA7C"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if a == b:</w:t>
      </w:r>
    </w:p>
    <w:p w14:paraId="26E0C634"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    print("a == b")#=&gt; a == b</w:t>
      </w:r>
    </w:p>
    <w:p w14:paraId="182075CF"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    if a &gt; b:</w:t>
      </w:r>
    </w:p>
    <w:p w14:paraId="30545387"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        print("a &gt; b")</w:t>
      </w:r>
    </w:p>
    <w:p w14:paraId="2E1526E7"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else:</w:t>
      </w:r>
    </w:p>
    <w:p w14:paraId="7C8242FB" w14:textId="77777777"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rPr>
      </w:pPr>
      <w:r w:rsidRPr="00CD6A7E">
        <w:rPr>
          <w:rFonts w:ascii="Courier New" w:eastAsia="Times New Roman" w:hAnsi="Courier New" w:cs="Courier New"/>
          <w:kern w:val="28"/>
        </w:rPr>
        <w:t xml:space="preserve">    print("a != b")</w:t>
      </w:r>
    </w:p>
    <w:p w14:paraId="2C5099EF" w14:textId="77777777" w:rsidR="004C770C" w:rsidRPr="00CD6A7E" w:rsidRDefault="004C770C" w:rsidP="004C770C">
      <w:r w:rsidRPr="00CD6A7E">
        <w:t xml:space="preserve">In many languages the last </w:t>
      </w:r>
      <w:r w:rsidRPr="00CD6A7E">
        <w:rPr>
          <w:rFonts w:ascii="Courier New" w:hAnsi="Courier New" w:cs="Courier New"/>
          <w:kern w:val="28"/>
          <w:lang w:val="en-GB"/>
        </w:rPr>
        <w:t>print</w:t>
      </w:r>
      <w:r w:rsidRPr="00CD6A7E">
        <w:t xml:space="preserve"> statement would be executed because they associate the </w:t>
      </w:r>
      <w:r w:rsidRPr="00CD6A7E">
        <w:rPr>
          <w:rFonts w:ascii="Courier New" w:hAnsi="Courier New" w:cs="Courier New"/>
          <w:kern w:val="28"/>
          <w:lang w:val="en-GB"/>
        </w:rPr>
        <w:t>else</w:t>
      </w:r>
      <w:r w:rsidRPr="00CD6A7E">
        <w:t xml:space="preserve"> with the immediately prior </w:t>
      </w:r>
      <w:r w:rsidRPr="00CD6A7E">
        <w:rPr>
          <w:rFonts w:ascii="Courier New" w:hAnsi="Courier New" w:cs="Courier New"/>
          <w:kern w:val="28"/>
          <w:lang w:val="en-GB"/>
        </w:rPr>
        <w:t>if</w:t>
      </w:r>
      <w:r w:rsidRPr="00CD6A7E">
        <w:t xml:space="preserve"> while Python uses indentation to link the </w:t>
      </w:r>
      <w:r w:rsidRPr="00CD6A7E">
        <w:rPr>
          <w:rFonts w:ascii="Courier New" w:hAnsi="Courier New" w:cs="Courier New"/>
          <w:kern w:val="28"/>
          <w:lang w:val="en-GB"/>
        </w:rPr>
        <w:t>else</w:t>
      </w:r>
      <w:r w:rsidRPr="00CD6A7E">
        <w:t xml:space="preserve"> with its associated </w:t>
      </w:r>
      <w:r w:rsidRPr="00CD6A7E">
        <w:rPr>
          <w:rFonts w:ascii="Courier New" w:hAnsi="Courier New" w:cs="Courier New"/>
          <w:kern w:val="28"/>
          <w:lang w:val="en-GB"/>
        </w:rPr>
        <w:t>if</w:t>
      </w:r>
      <w:r w:rsidRPr="00CD6A7E">
        <w:t xml:space="preserve"> statement (</w:t>
      </w:r>
      <w:r w:rsidR="00744001">
        <w:t>that is,</w:t>
      </w:r>
      <w:r w:rsidRPr="00CD6A7E">
        <w:t xml:space="preserve"> the one </w:t>
      </w:r>
      <w:r w:rsidRPr="00CD6A7E">
        <w:rPr>
          <w:i/>
        </w:rPr>
        <w:t>above</w:t>
      </w:r>
      <w:r w:rsidRPr="00CD6A7E">
        <w:t xml:space="preserve"> it).</w:t>
      </w:r>
    </w:p>
    <w:p w14:paraId="2B2E3E51" w14:textId="77777777" w:rsidR="004C770C" w:rsidRPr="00CD6A7E" w:rsidRDefault="004C770C" w:rsidP="004C770C">
      <w:r w:rsidRPr="00CD6A7E">
        <w:t xml:space="preserve">Python also encourages structured programming by </w:t>
      </w:r>
      <w:r w:rsidRPr="00CD6A7E">
        <w:rPr>
          <w:i/>
        </w:rPr>
        <w:t>not</w:t>
      </w:r>
      <w:r w:rsidRPr="00CD6A7E">
        <w:t xml:space="preserve"> introducing any language constructs which could lead to unstructured code (</w:t>
      </w:r>
      <w:r w:rsidR="00744001">
        <w:t>for example</w:t>
      </w:r>
      <w:r w:rsidRPr="00CD6A7E">
        <w:t>, GO TO statements).</w:t>
      </w:r>
    </w:p>
    <w:p w14:paraId="281970C2" w14:textId="77777777" w:rsidR="004C770C" w:rsidRPr="00CD6A7E" w:rsidRDefault="004C770C" w:rsidP="004C770C">
      <w:r w:rsidRPr="00CD6A7E">
        <w:t xml:space="preserve">Python does have two statements that could be viewed as unstructured. The first is the </w:t>
      </w:r>
      <w:r w:rsidRPr="00CD6A7E">
        <w:rPr>
          <w:rFonts w:ascii="Courier New" w:hAnsi="Courier New" w:cs="Courier New"/>
          <w:kern w:val="28"/>
          <w:lang w:val="en-GB"/>
        </w:rPr>
        <w:t>break</w:t>
      </w:r>
      <w:r w:rsidRPr="00CD6A7E">
        <w:t xml:space="preserve"> statement. It’s used in a loop to exit the loop and continue with the first statement that follows the last statement within the loop block. This is a type of branch but it is such a useful construct that few would consider it “unstructured” or a bad coding practice.</w:t>
      </w:r>
    </w:p>
    <w:p w14:paraId="73079951" w14:textId="77777777" w:rsidR="004C770C" w:rsidRPr="00CD6A7E" w:rsidRDefault="004C770C" w:rsidP="004C770C">
      <w:r w:rsidRPr="00CD6A7E">
        <w:t xml:space="preserve">The second is the </w:t>
      </w:r>
      <w:r w:rsidRPr="00CD6A7E">
        <w:rPr>
          <w:rFonts w:ascii="Courier New" w:hAnsi="Courier New" w:cs="Courier New"/>
          <w:kern w:val="28"/>
          <w:lang w:val="en-GB"/>
        </w:rPr>
        <w:t>try/except</w:t>
      </w:r>
      <w:r w:rsidRPr="00CD6A7E">
        <w:t xml:space="preserve"> block which is used to trap and process exceptions. When an exception is thrown a branch is made to the </w:t>
      </w:r>
      <w:r w:rsidRPr="00CD6A7E">
        <w:rPr>
          <w:rFonts w:ascii="Courier New" w:hAnsi="Courier New" w:cs="Courier New"/>
          <w:kern w:val="28"/>
          <w:lang w:val="en-GB"/>
        </w:rPr>
        <w:t>except</w:t>
      </w:r>
      <w:r w:rsidRPr="00CD6A7E">
        <w:t xml:space="preserve"> block:</w:t>
      </w:r>
    </w:p>
    <w:p w14:paraId="0591A646"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lang w:val="en-GB"/>
        </w:rPr>
      </w:pPr>
      <w:r w:rsidRPr="00CD6A7E">
        <w:rPr>
          <w:rFonts w:ascii="Courier New" w:eastAsia="Times New Roman" w:hAnsi="Courier New" w:cs="Courier New"/>
          <w:kern w:val="28"/>
          <w:lang w:val="en-GB"/>
        </w:rPr>
        <w:t>def divider(a,b):</w:t>
      </w:r>
    </w:p>
    <w:p w14:paraId="3FA489FF"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lang w:val="en-GB"/>
        </w:rPr>
      </w:pPr>
      <w:r w:rsidRPr="00CD6A7E">
        <w:rPr>
          <w:rFonts w:ascii="Courier New" w:eastAsia="Times New Roman" w:hAnsi="Courier New" w:cs="Courier New"/>
          <w:kern w:val="28"/>
          <w:lang w:val="en-GB"/>
        </w:rPr>
        <w:t xml:space="preserve">    return a/b</w:t>
      </w:r>
    </w:p>
    <w:p w14:paraId="264EC8D1"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lang w:val="en-GB"/>
        </w:rPr>
      </w:pPr>
      <w:r w:rsidRPr="00CD6A7E">
        <w:rPr>
          <w:rFonts w:ascii="Courier New" w:eastAsia="Times New Roman" w:hAnsi="Courier New" w:cs="Courier New"/>
          <w:kern w:val="28"/>
          <w:lang w:val="en-GB"/>
        </w:rPr>
        <w:t>try:</w:t>
      </w:r>
    </w:p>
    <w:p w14:paraId="377AB0D9"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lang w:val="en-GB"/>
        </w:rPr>
      </w:pPr>
      <w:r w:rsidRPr="00CD6A7E">
        <w:rPr>
          <w:rFonts w:ascii="Courier New" w:eastAsia="Times New Roman" w:hAnsi="Courier New" w:cs="Courier New"/>
          <w:kern w:val="28"/>
          <w:lang w:val="en-GB"/>
        </w:rPr>
        <w:t xml:space="preserve">    print(divider(1,0))</w:t>
      </w:r>
    </w:p>
    <w:p w14:paraId="78DF5423"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lang w:val="en-GB"/>
        </w:rPr>
      </w:pPr>
      <w:r w:rsidRPr="00CD6A7E">
        <w:rPr>
          <w:rFonts w:ascii="Courier New" w:eastAsia="Times New Roman" w:hAnsi="Courier New" w:cs="Courier New"/>
          <w:kern w:val="28"/>
          <w:lang w:val="en-GB"/>
        </w:rPr>
        <w:t>except ZeroDivisionError:</w:t>
      </w:r>
    </w:p>
    <w:p w14:paraId="78C88311" w14:textId="3F592E9E" w:rsidR="00EF59F4" w:rsidRPr="00CD6A7E" w:rsidRDefault="004C770C" w:rsidP="008F5A32">
      <w:pPr>
        <w:widowControl w:val="0"/>
        <w:suppressLineNumbers/>
        <w:overflowPunct w:val="0"/>
        <w:adjustRightInd w:val="0"/>
        <w:spacing w:after="0"/>
        <w:ind w:firstLine="720"/>
      </w:pPr>
      <w:r w:rsidRPr="00CD6A7E">
        <w:rPr>
          <w:rFonts w:ascii="Courier New" w:eastAsia="Times New Roman" w:hAnsi="Courier New" w:cs="Courier New"/>
          <w:kern w:val="28"/>
          <w:lang w:val="en-GB"/>
        </w:rPr>
        <w:t xml:space="preserve">    print('division by zero attempted')</w:t>
      </w:r>
      <w:r w:rsidR="00EF59F4" w:rsidRPr="00EF59F4">
        <w:t xml:space="preserve"> </w:t>
      </w:r>
    </w:p>
    <w:p w14:paraId="2AABC4B8" w14:textId="03784210" w:rsidR="004C770C" w:rsidRDefault="00EF59F4" w:rsidP="00E94999">
      <w:commentRangeStart w:id="1133"/>
      <w:r w:rsidRPr="00E94999">
        <w:lastRenderedPageBreak/>
        <w:t>Note</w:t>
      </w:r>
      <w:r>
        <w:t xml:space="preserve"> that “with” statements and context managers can be used to consolidate where exceptions are evaluated and propagated, which lets developers write straight forward code without sprinkling “try … except … finally” structures throughout the code.</w:t>
      </w:r>
      <w:commentRangeEnd w:id="1133"/>
      <w:r w:rsidR="004931B2">
        <w:rPr>
          <w:rStyle w:val="Kommentarzeichen"/>
        </w:rPr>
        <w:commentReference w:id="1133"/>
      </w:r>
    </w:p>
    <w:p w14:paraId="378B0128" w14:textId="6AB82ED9" w:rsidR="00DA7483" w:rsidRPr="00CD6A7E" w:rsidRDefault="00DA7483" w:rsidP="00E94999">
      <w:pPr>
        <w:rPr>
          <w:rFonts w:ascii="Courier New" w:eastAsia="Times New Roman" w:hAnsi="Courier New" w:cs="Courier New"/>
          <w:kern w:val="28"/>
          <w:lang w:val="en-GB"/>
        </w:rPr>
      </w:pPr>
      <w:r w:rsidRPr="00CD6A7E">
        <w:t xml:space="preserve">Python offers few constructs that could lead to unstructured code.  However, judicious use of </w:t>
      </w:r>
      <w:r w:rsidRPr="00CD6A7E">
        <w:rPr>
          <w:rFonts w:ascii="Courier New" w:hAnsi="Courier New" w:cs="Courier New"/>
        </w:rPr>
        <w:t>break</w:t>
      </w:r>
      <w:r w:rsidRPr="00CD6A7E">
        <w:rPr>
          <w:rFonts w:cstheme="minorHAnsi"/>
        </w:rPr>
        <w:t xml:space="preserve"> statements is encouraged to avoid confusion.</w:t>
      </w:r>
    </w:p>
    <w:p w14:paraId="1AA68004" w14:textId="5CC0C9CD" w:rsidR="004C770C" w:rsidRPr="00CD6A7E" w:rsidRDefault="001456BA" w:rsidP="009866F9">
      <w:pPr>
        <w:pStyle w:val="berschrift3"/>
        <w:rPr>
          <w:lang w:bidi="en-US"/>
        </w:rPr>
      </w:pPr>
      <w:r>
        <w:rPr>
          <w:lang w:bidi="en-US"/>
        </w:rPr>
        <w:t>6.3</w:t>
      </w:r>
      <w:r w:rsidR="00460588">
        <w:rPr>
          <w:lang w:bidi="en-US"/>
        </w:rPr>
        <w:t>1</w:t>
      </w:r>
      <w:r w:rsidR="004C770C">
        <w:rPr>
          <w:lang w:bidi="en-US"/>
        </w:rPr>
        <w:t>.2</w:t>
      </w:r>
      <w:r w:rsidR="00AD5842">
        <w:rPr>
          <w:lang w:bidi="en-US"/>
        </w:rPr>
        <w:t xml:space="preserve"> </w:t>
      </w:r>
      <w:r w:rsidR="004C770C" w:rsidRPr="00CD6A7E">
        <w:rPr>
          <w:lang w:bidi="en-US"/>
        </w:rPr>
        <w:t>Guidance to language users</w:t>
      </w:r>
    </w:p>
    <w:p w14:paraId="09209700" w14:textId="1CA3736A" w:rsidR="00D53642" w:rsidRDefault="00D53642" w:rsidP="004C770C">
      <w:pPr>
        <w:numPr>
          <w:ilvl w:val="0"/>
          <w:numId w:val="282"/>
        </w:numPr>
        <w:contextualSpacing/>
      </w:pPr>
      <w:r>
        <w:t xml:space="preserve">Use </w:t>
      </w:r>
      <w:r w:rsidR="002E5F37">
        <w:t xml:space="preserve">“with” statements and context managers to enclose regions, </w:t>
      </w:r>
      <w:r w:rsidR="00EF59F4">
        <w:t>and use them to invoke code which may create exceptions.</w:t>
      </w:r>
    </w:p>
    <w:p w14:paraId="0089E3A3" w14:textId="509B0F7F" w:rsidR="004C770C" w:rsidRPr="00CD6A7E" w:rsidRDefault="00DA7483" w:rsidP="004C770C">
      <w:pPr>
        <w:numPr>
          <w:ilvl w:val="0"/>
          <w:numId w:val="282"/>
        </w:numPr>
        <w:contextualSpacing/>
      </w:pPr>
      <w:r>
        <w:t>Use the break statement judiciously to exit from control structures and show statically that it behaves correctly in all contexts.</w:t>
      </w:r>
    </w:p>
    <w:p w14:paraId="44EE90F2" w14:textId="4AA13FA9" w:rsidR="004C770C" w:rsidRPr="00CD6A7E" w:rsidRDefault="001456BA" w:rsidP="004C770C">
      <w:pPr>
        <w:pStyle w:val="berschrift2"/>
        <w:rPr>
          <w:lang w:bidi="en-US"/>
        </w:rPr>
      </w:pPr>
      <w:bookmarkStart w:id="1134" w:name="_Toc310518187"/>
      <w:bookmarkStart w:id="1135" w:name="_Ref336414969"/>
      <w:bookmarkStart w:id="1136" w:name="_Toc7089402"/>
      <w:r>
        <w:rPr>
          <w:lang w:bidi="en-US"/>
        </w:rPr>
        <w:t>6.3</w:t>
      </w:r>
      <w:r w:rsidR="00460588">
        <w:rPr>
          <w:lang w:bidi="en-US"/>
        </w:rPr>
        <w:t>2</w:t>
      </w:r>
      <w:r w:rsidR="00AD5842">
        <w:rPr>
          <w:lang w:bidi="en-US"/>
        </w:rPr>
        <w:t xml:space="preserve"> </w:t>
      </w:r>
      <w:r w:rsidR="004C770C" w:rsidRPr="00CD6A7E">
        <w:rPr>
          <w:lang w:bidi="en-US"/>
        </w:rPr>
        <w:t>Passing Parameters and Return Values [CSJ]</w:t>
      </w:r>
      <w:bookmarkEnd w:id="1134"/>
      <w:bookmarkEnd w:id="1135"/>
      <w:bookmarkEnd w:id="1136"/>
    </w:p>
    <w:p w14:paraId="0F3B7E9E" w14:textId="7E0D8B36" w:rsidR="004C770C" w:rsidRPr="00CD6A7E" w:rsidRDefault="001456BA" w:rsidP="009866F9">
      <w:pPr>
        <w:pStyle w:val="berschrift3"/>
        <w:rPr>
          <w:lang w:bidi="en-US"/>
        </w:rPr>
      </w:pPr>
      <w:r>
        <w:rPr>
          <w:lang w:bidi="en-US"/>
        </w:rPr>
        <w:t>6.3</w:t>
      </w:r>
      <w:r w:rsidR="00460588">
        <w:rPr>
          <w:lang w:bidi="en-US"/>
        </w:rPr>
        <w:t>2</w:t>
      </w:r>
      <w:r w:rsidR="004C770C">
        <w:rPr>
          <w:lang w:bidi="en-US"/>
        </w:rPr>
        <w:t>.1</w:t>
      </w:r>
      <w:r w:rsidR="00AD5842">
        <w:rPr>
          <w:lang w:bidi="en-US"/>
        </w:rPr>
        <w:t xml:space="preserve"> </w:t>
      </w:r>
      <w:r w:rsidR="004C770C" w:rsidRPr="00CD6A7E">
        <w:rPr>
          <w:lang w:bidi="en-US"/>
        </w:rPr>
        <w:t>Applicability to language</w:t>
      </w:r>
    </w:p>
    <w:p w14:paraId="78752526" w14:textId="1C813A4B" w:rsidR="004C770C" w:rsidRPr="00CD6A7E" w:rsidRDefault="004C770C" w:rsidP="004C770C">
      <w:commentRangeStart w:id="1137"/>
      <w:r w:rsidRPr="00CD6A7E">
        <w:t>Python’s</w:t>
      </w:r>
      <w:commentRangeEnd w:id="1137"/>
      <w:r w:rsidR="001D60BD">
        <w:rPr>
          <w:rStyle w:val="Kommentarzeichen"/>
        </w:rPr>
        <w:commentReference w:id="1137"/>
      </w:r>
      <w:r w:rsidRPr="00CD6A7E">
        <w:t xml:space="preserve"> only subprogram type is the function. Even though the </w:t>
      </w:r>
      <w:r w:rsidRPr="00CD6A7E">
        <w:rPr>
          <w:rFonts w:ascii="Courier New" w:hAnsi="Courier New" w:cs="Courier New"/>
          <w:kern w:val="28"/>
          <w:lang w:val="en-GB"/>
        </w:rPr>
        <w:t>import</w:t>
      </w:r>
      <w:r w:rsidRPr="00CD6A7E">
        <w:t xml:space="preserve"> statement does execute the imported module’s top level code (the first time it is imported), the </w:t>
      </w:r>
      <w:r w:rsidRPr="00CD6A7E">
        <w:rPr>
          <w:rFonts w:ascii="Courier New" w:hAnsi="Courier New" w:cs="Courier New"/>
          <w:kern w:val="28"/>
          <w:lang w:val="en-GB"/>
        </w:rPr>
        <w:t>import</w:t>
      </w:r>
      <w:r w:rsidRPr="00CD6A7E">
        <w:t xml:space="preserve"> statement cannot effectively be used as a way to repeatedly execute a series of statements</w:t>
      </w:r>
      <w:ins w:id="1138" w:author="Sean McDonagh" w:date="2019-04-25T11:49:00Z">
        <w:r w:rsidR="00CD3F67">
          <w:t>.</w:t>
        </w:r>
      </w:ins>
    </w:p>
    <w:p w14:paraId="411F1406" w14:textId="53E2BBDB" w:rsidR="004C770C" w:rsidRPr="00CD6A7E" w:rsidRDefault="004C770C" w:rsidP="004C770C">
      <w:r w:rsidRPr="00CD6A7E">
        <w:t>Python passes arguments by assignment which is similar to passing by pointer or reference. Python assigns the passed arguments to the function’s local variables but unlike some other languages, simply having the address of the caller’s argument does not automatic</w:t>
      </w:r>
      <w:r w:rsidR="00F67ED2">
        <w:t xml:space="preserve">ally allow the called function </w:t>
      </w:r>
      <w:r w:rsidRPr="00CD6A7E">
        <w:t xml:space="preserve">to change any of the objects referenced by those arguments – only </w:t>
      </w:r>
      <w:r w:rsidRPr="00CD6A7E">
        <w:rPr>
          <w:i/>
        </w:rPr>
        <w:t>mutable</w:t>
      </w:r>
      <w:r w:rsidRPr="00CD6A7E">
        <w:t xml:space="preserve"> objects referenced by passed arguments can be changed. </w:t>
      </w:r>
      <w:commentRangeStart w:id="1139"/>
      <w:r w:rsidRPr="00CD6A7E">
        <w:t>Python</w:t>
      </w:r>
      <w:commentRangeEnd w:id="1139"/>
      <w:r w:rsidR="001D60BD">
        <w:rPr>
          <w:rStyle w:val="Kommentarzeichen"/>
        </w:rPr>
        <w:commentReference w:id="1139"/>
      </w:r>
      <w:r w:rsidRPr="00CD6A7E">
        <w:t xml:space="preserve"> has no concept of aliasing where a function’s variables are mapped to the caller’s variables such that any changes made to the function’s variables are mapped over to the memory location of the caller’s arguments. </w:t>
      </w:r>
    </w:p>
    <w:p w14:paraId="604FEF56"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a = 1</w:t>
      </w:r>
    </w:p>
    <w:p w14:paraId="759DA92E"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def f(x):</w:t>
      </w:r>
    </w:p>
    <w:p w14:paraId="3C703BFA"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    x += 1</w:t>
      </w:r>
    </w:p>
    <w:p w14:paraId="38B9BFCF"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    print(x)#=&gt; 2</w:t>
      </w:r>
    </w:p>
    <w:p w14:paraId="490047CF"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f(a)</w:t>
      </w:r>
    </w:p>
    <w:p w14:paraId="2ACFA159" w14:textId="77777777"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rPr>
      </w:pPr>
      <w:r w:rsidRPr="00CD6A7E">
        <w:rPr>
          <w:rFonts w:ascii="Courier New" w:eastAsia="Times New Roman" w:hAnsi="Courier New" w:cs="Courier New"/>
          <w:kern w:val="28"/>
        </w:rPr>
        <w:t>print(a)#=&gt; 1</w:t>
      </w:r>
    </w:p>
    <w:p w14:paraId="7A6DA24E" w14:textId="77777777" w:rsidR="004C770C" w:rsidRPr="00CD6A7E" w:rsidRDefault="004C770C" w:rsidP="004C770C">
      <w:r w:rsidRPr="00CD6A7E">
        <w:t>In the example above, an immutable integer is passed as an argument and the function’s local variable is updated and then discarded when the function goes out of scope therefore the object the caller’s argument references is not affected. In the example below, the argument is mutable and is therefore updated in place:</w:t>
      </w:r>
    </w:p>
    <w:p w14:paraId="5AF87568"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a = [1]</w:t>
      </w:r>
    </w:p>
    <w:p w14:paraId="08BD065A"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def f(x):</w:t>
      </w:r>
    </w:p>
    <w:p w14:paraId="56A96FEE"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    x[0] = 2</w:t>
      </w:r>
    </w:p>
    <w:p w14:paraId="3D37D102"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f(a)</w:t>
      </w:r>
    </w:p>
    <w:p w14:paraId="215A0183" w14:textId="77777777"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rPr>
      </w:pPr>
      <w:r w:rsidRPr="00CD6A7E">
        <w:rPr>
          <w:rFonts w:ascii="Courier New" w:eastAsia="Times New Roman" w:hAnsi="Courier New" w:cs="Courier New"/>
          <w:kern w:val="28"/>
        </w:rPr>
        <w:t>print(a)#=&gt; [2]</w:t>
      </w:r>
    </w:p>
    <w:p w14:paraId="14F8B285" w14:textId="77777777" w:rsidR="004C770C" w:rsidRPr="00CD6A7E" w:rsidRDefault="004C770C" w:rsidP="004C770C">
      <w:r w:rsidRPr="00CD6A7E">
        <w:t xml:space="preserve">Note that the list object </w:t>
      </w:r>
      <w:r w:rsidRPr="00CD6A7E">
        <w:rPr>
          <w:rFonts w:ascii="Courier New" w:hAnsi="Courier New" w:cs="Courier New"/>
          <w:kern w:val="28"/>
          <w:lang w:val="en-GB"/>
        </w:rPr>
        <w:t>a</w:t>
      </w:r>
      <w:r w:rsidRPr="00CD6A7E">
        <w:t xml:space="preserve"> is not changed – it’s the same object but its content at index </w:t>
      </w:r>
      <w:r w:rsidRPr="00CD6A7E">
        <w:rPr>
          <w:rFonts w:ascii="Courier New" w:hAnsi="Courier New" w:cs="Courier New"/>
          <w:kern w:val="28"/>
          <w:lang w:val="en-GB"/>
        </w:rPr>
        <w:t>0</w:t>
      </w:r>
      <w:r w:rsidRPr="00CD6A7E">
        <w:t xml:space="preserve"> has changed.</w:t>
      </w:r>
    </w:p>
    <w:p w14:paraId="23E54713" w14:textId="77777777" w:rsidR="004C770C" w:rsidRPr="00CD6A7E" w:rsidRDefault="004C770C" w:rsidP="004C770C">
      <w:r w:rsidRPr="00CD6A7E">
        <w:lastRenderedPageBreak/>
        <w:t xml:space="preserve">The </w:t>
      </w:r>
      <w:r w:rsidRPr="00CD6A7E">
        <w:rPr>
          <w:rFonts w:ascii="Courier New" w:hAnsi="Courier New" w:cs="Courier New"/>
          <w:kern w:val="28"/>
          <w:lang w:val="en-GB"/>
        </w:rPr>
        <w:t>return</w:t>
      </w:r>
      <w:r w:rsidRPr="00CD6A7E">
        <w:t xml:space="preserve"> statement can be used to return a value for a function:</w:t>
      </w:r>
    </w:p>
    <w:p w14:paraId="2DE46491"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def doubler(x):</w:t>
      </w:r>
    </w:p>
    <w:p w14:paraId="2DF2DF26" w14:textId="58B982EE"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   </w:t>
      </w:r>
      <w:ins w:id="1140" w:author="Sean McDonagh" w:date="2019-04-25T11:51:00Z">
        <w:r w:rsidR="00CD3F67" w:rsidRPr="00CD6A7E">
          <w:rPr>
            <w:rFonts w:ascii="Courier New" w:eastAsia="Times New Roman" w:hAnsi="Courier New" w:cs="Courier New"/>
            <w:kern w:val="28"/>
          </w:rPr>
          <w:t xml:space="preserve"> </w:t>
        </w:r>
      </w:ins>
      <w:r w:rsidRPr="00CD6A7E">
        <w:rPr>
          <w:rFonts w:ascii="Courier New" w:eastAsia="Times New Roman" w:hAnsi="Courier New" w:cs="Courier New"/>
          <w:kern w:val="28"/>
        </w:rPr>
        <w:t>return x * 2</w:t>
      </w:r>
    </w:p>
    <w:p w14:paraId="596791CA" w14:textId="77777777" w:rsidR="004C770C" w:rsidRPr="004F33FD" w:rsidRDefault="004C770C" w:rsidP="004C770C">
      <w:pPr>
        <w:widowControl w:val="0"/>
        <w:suppressLineNumbers/>
        <w:overflowPunct w:val="0"/>
        <w:adjustRightInd w:val="0"/>
        <w:spacing w:after="0"/>
        <w:ind w:firstLine="720"/>
        <w:rPr>
          <w:rFonts w:ascii="Courier New" w:eastAsia="Times New Roman" w:hAnsi="Courier New" w:cs="Courier New"/>
          <w:kern w:val="28"/>
          <w:lang w:val="fr-FR"/>
        </w:rPr>
      </w:pPr>
      <w:r w:rsidRPr="004F33FD">
        <w:rPr>
          <w:rFonts w:ascii="Courier New" w:eastAsia="Times New Roman" w:hAnsi="Courier New" w:cs="Courier New"/>
          <w:kern w:val="28"/>
          <w:lang w:val="fr-FR"/>
        </w:rPr>
        <w:t>x = 1</w:t>
      </w:r>
    </w:p>
    <w:p w14:paraId="7550DC2E" w14:textId="77777777" w:rsidR="004C770C" w:rsidRPr="004F33FD" w:rsidRDefault="004C770C" w:rsidP="004C770C">
      <w:pPr>
        <w:widowControl w:val="0"/>
        <w:suppressLineNumbers/>
        <w:overflowPunct w:val="0"/>
        <w:adjustRightInd w:val="0"/>
        <w:spacing w:after="0"/>
        <w:ind w:firstLine="720"/>
        <w:rPr>
          <w:rFonts w:ascii="Courier New" w:eastAsia="Times New Roman" w:hAnsi="Courier New" w:cs="Courier New"/>
          <w:kern w:val="28"/>
          <w:lang w:val="fr-FR"/>
        </w:rPr>
      </w:pPr>
      <w:r w:rsidRPr="004F33FD">
        <w:rPr>
          <w:rFonts w:ascii="Courier New" w:eastAsia="Times New Roman" w:hAnsi="Courier New" w:cs="Courier New"/>
          <w:kern w:val="28"/>
          <w:lang w:val="fr-FR"/>
        </w:rPr>
        <w:t>x = doubler(x)</w:t>
      </w:r>
    </w:p>
    <w:p w14:paraId="3A1BBCD5" w14:textId="77777777" w:rsidR="004C770C" w:rsidRPr="004F33FD" w:rsidRDefault="004C770C" w:rsidP="004C770C">
      <w:pPr>
        <w:widowControl w:val="0"/>
        <w:suppressLineNumbers/>
        <w:overflowPunct w:val="0"/>
        <w:adjustRightInd w:val="0"/>
        <w:spacing w:after="240"/>
        <w:ind w:firstLine="720"/>
        <w:rPr>
          <w:rFonts w:ascii="Courier New" w:eastAsia="Times New Roman" w:hAnsi="Courier New" w:cs="Courier New"/>
          <w:kern w:val="28"/>
          <w:lang w:val="fr-FR"/>
        </w:rPr>
      </w:pPr>
      <w:r w:rsidRPr="004F33FD">
        <w:rPr>
          <w:rFonts w:ascii="Courier New" w:eastAsia="Times New Roman" w:hAnsi="Courier New" w:cs="Courier New"/>
          <w:kern w:val="28"/>
          <w:lang w:val="fr-FR"/>
        </w:rPr>
        <w:t xml:space="preserve">print(x)#=&gt; </w:t>
      </w:r>
      <w:r w:rsidR="00A03705" w:rsidRPr="004F33FD">
        <w:rPr>
          <w:rFonts w:ascii="Courier New" w:eastAsia="Times New Roman" w:hAnsi="Courier New" w:cs="Courier New"/>
          <w:kern w:val="28"/>
          <w:lang w:val="fr-FR"/>
        </w:rPr>
        <w:t>2</w:t>
      </w:r>
    </w:p>
    <w:p w14:paraId="5528156A" w14:textId="77777777" w:rsidR="004C770C" w:rsidRPr="00CD6A7E" w:rsidRDefault="004C770C" w:rsidP="004C770C">
      <w:r w:rsidRPr="00CD6A7E">
        <w:t xml:space="preserve">The example above also demonstrates a way to emulate a call by reference by assigning the returned object to the passed argument. This is not a true call by reference and Python does not replace the value of the object </w:t>
      </w:r>
      <w:r w:rsidRPr="00CD6A7E">
        <w:rPr>
          <w:rFonts w:ascii="Courier New" w:hAnsi="Courier New" w:cs="Courier New"/>
          <w:kern w:val="28"/>
          <w:lang w:val="en-GB"/>
        </w:rPr>
        <w:t>x</w:t>
      </w:r>
      <w:r w:rsidRPr="00CD6A7E">
        <w:t xml:space="preserve">, rather it creates a new object </w:t>
      </w:r>
      <w:r w:rsidRPr="00CD6A7E">
        <w:rPr>
          <w:rFonts w:ascii="Courier New" w:hAnsi="Courier New" w:cs="Courier New"/>
          <w:kern w:val="28"/>
          <w:lang w:val="en-GB"/>
        </w:rPr>
        <w:t>x</w:t>
      </w:r>
      <w:r w:rsidRPr="00CD6A7E">
        <w:t xml:space="preserve"> and assigns it the value returned from the </w:t>
      </w:r>
      <w:r w:rsidRPr="00CD6A7E">
        <w:rPr>
          <w:rFonts w:ascii="Courier New" w:hAnsi="Courier New" w:cs="Courier New"/>
          <w:kern w:val="28"/>
          <w:lang w:val="en-GB"/>
        </w:rPr>
        <w:t>doubler</w:t>
      </w:r>
      <w:r w:rsidRPr="00CD6A7E">
        <w:t xml:space="preserve"> function as proven by the code below which displays the address of the initial and the new object </w:t>
      </w:r>
      <w:r w:rsidRPr="00CD6A7E">
        <w:rPr>
          <w:rFonts w:ascii="Courier New" w:hAnsi="Courier New" w:cs="Courier New"/>
          <w:kern w:val="28"/>
          <w:lang w:val="en-GB"/>
        </w:rPr>
        <w:t>x</w:t>
      </w:r>
      <w:r w:rsidRPr="00CD6A7E">
        <w:t>:</w:t>
      </w:r>
    </w:p>
    <w:p w14:paraId="7DCA5BC5"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def doubler(x):</w:t>
      </w:r>
    </w:p>
    <w:p w14:paraId="572F93B8" w14:textId="161FEE20"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  </w:t>
      </w:r>
      <w:ins w:id="1141" w:author="Sean McDonagh" w:date="2019-04-25T11:50:00Z">
        <w:r w:rsidR="00CD3F67" w:rsidRPr="00CD6A7E">
          <w:rPr>
            <w:rFonts w:ascii="Courier New" w:eastAsia="Times New Roman" w:hAnsi="Courier New" w:cs="Courier New"/>
            <w:kern w:val="28"/>
          </w:rPr>
          <w:t xml:space="preserve">  </w:t>
        </w:r>
      </w:ins>
      <w:del w:id="1142" w:author="Sean McDonagh" w:date="2019-04-25T11:50:00Z">
        <w:r w:rsidRPr="00CD6A7E" w:rsidDel="00CD3F67">
          <w:rPr>
            <w:rFonts w:ascii="Courier New" w:eastAsia="Times New Roman" w:hAnsi="Courier New" w:cs="Courier New"/>
            <w:kern w:val="28"/>
          </w:rPr>
          <w:delText xml:space="preserve"> </w:delText>
        </w:r>
      </w:del>
      <w:r w:rsidRPr="00CD6A7E">
        <w:rPr>
          <w:rFonts w:ascii="Courier New" w:eastAsia="Times New Roman" w:hAnsi="Courier New" w:cs="Courier New"/>
          <w:kern w:val="28"/>
        </w:rPr>
        <w:t>return x * 2</w:t>
      </w:r>
    </w:p>
    <w:p w14:paraId="5742DD1F"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x = 1</w:t>
      </w:r>
    </w:p>
    <w:p w14:paraId="3B29E1F4"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print(id(x)) #=&gt; </w:t>
      </w:r>
      <w:r w:rsidRPr="00CD6A7E">
        <w:rPr>
          <w:rFonts w:ascii="Courier New" w:eastAsia="Times New Roman" w:hAnsi="Courier New" w:cs="Courier New"/>
          <w:b/>
          <w:kern w:val="28"/>
        </w:rPr>
        <w:t>506081728</w:t>
      </w:r>
    </w:p>
    <w:p w14:paraId="50CE1280"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x = doubler(x)</w:t>
      </w:r>
    </w:p>
    <w:p w14:paraId="0CA88F92" w14:textId="77777777"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rPr>
      </w:pPr>
      <w:r w:rsidRPr="00CD6A7E">
        <w:rPr>
          <w:rFonts w:ascii="Courier New" w:eastAsia="Times New Roman" w:hAnsi="Courier New" w:cs="Courier New"/>
          <w:kern w:val="28"/>
        </w:rPr>
        <w:t xml:space="preserve">print(id(x)) #=&gt; </w:t>
      </w:r>
      <w:r w:rsidRPr="00CD6A7E">
        <w:rPr>
          <w:rFonts w:ascii="Courier New" w:eastAsia="Times New Roman" w:hAnsi="Courier New" w:cs="Courier New"/>
          <w:b/>
          <w:kern w:val="28"/>
        </w:rPr>
        <w:t>506081760</w:t>
      </w:r>
    </w:p>
    <w:p w14:paraId="39988A10" w14:textId="77777777" w:rsidR="004C770C" w:rsidRPr="00CD6A7E" w:rsidRDefault="004C770C" w:rsidP="004C770C">
      <w:r w:rsidRPr="00CD6A7E">
        <w:t xml:space="preserve">The object replacement process demonstrated above follows Python’s normal processing of </w:t>
      </w:r>
      <w:r w:rsidRPr="00CD6A7E">
        <w:rPr>
          <w:i/>
        </w:rPr>
        <w:t>any</w:t>
      </w:r>
      <w:r w:rsidRPr="00CD6A7E">
        <w:t xml:space="preserve"> statement which changes the value of an immutable object and is not a special exception for function returns.</w:t>
      </w:r>
    </w:p>
    <w:p w14:paraId="2BF5603B" w14:textId="77777777" w:rsidR="004C770C" w:rsidRPr="00CD6A7E" w:rsidRDefault="004C770C" w:rsidP="004C770C">
      <w:pPr>
        <w:rPr>
          <w:rFonts w:ascii="Courier New" w:hAnsi="Courier New" w:cs="Courier New"/>
        </w:rPr>
      </w:pPr>
      <w:r w:rsidRPr="00CD6A7E">
        <w:t xml:space="preserve">Note that Python functions return a value of </w:t>
      </w:r>
      <w:r w:rsidRPr="00CD6A7E">
        <w:rPr>
          <w:rFonts w:ascii="Courier New" w:hAnsi="Courier New" w:cs="Courier New"/>
          <w:kern w:val="28"/>
          <w:lang w:val="en-GB"/>
        </w:rPr>
        <w:t>none</w:t>
      </w:r>
      <w:r w:rsidRPr="00CD6A7E">
        <w:t xml:space="preserve"> when no </w:t>
      </w:r>
      <w:r w:rsidRPr="00CD6A7E">
        <w:rPr>
          <w:rFonts w:ascii="Courier New" w:hAnsi="Courier New" w:cs="Courier New"/>
          <w:kern w:val="28"/>
          <w:lang w:val="en-GB"/>
        </w:rPr>
        <w:t>return</w:t>
      </w:r>
      <w:r w:rsidRPr="00CD6A7E">
        <w:t xml:space="preserve"> statement is executed or when a </w:t>
      </w:r>
      <w:r w:rsidRPr="00CD6A7E">
        <w:rPr>
          <w:rFonts w:ascii="Courier New" w:hAnsi="Courier New" w:cs="Courier New"/>
          <w:kern w:val="28"/>
          <w:lang w:val="en-GB"/>
        </w:rPr>
        <w:t>return</w:t>
      </w:r>
      <w:r w:rsidRPr="00CD6A7E">
        <w:t xml:space="preserve"> with no arguments is executed.</w:t>
      </w:r>
    </w:p>
    <w:p w14:paraId="7F7977CB" w14:textId="53504CBE" w:rsidR="004C770C" w:rsidRPr="00CD6A7E" w:rsidRDefault="001456BA" w:rsidP="009866F9">
      <w:pPr>
        <w:pStyle w:val="berschrift3"/>
        <w:rPr>
          <w:lang w:bidi="en-US"/>
        </w:rPr>
      </w:pPr>
      <w:r>
        <w:rPr>
          <w:lang w:bidi="en-US"/>
        </w:rPr>
        <w:t>6.3</w:t>
      </w:r>
      <w:r w:rsidR="00460588">
        <w:rPr>
          <w:lang w:bidi="en-US"/>
        </w:rPr>
        <w:t>2</w:t>
      </w:r>
      <w:r w:rsidR="004C770C">
        <w:rPr>
          <w:lang w:bidi="en-US"/>
        </w:rPr>
        <w:t>.2</w:t>
      </w:r>
      <w:r w:rsidR="00AD5842">
        <w:rPr>
          <w:lang w:bidi="en-US"/>
        </w:rPr>
        <w:t xml:space="preserve"> </w:t>
      </w:r>
      <w:r w:rsidR="004C770C" w:rsidRPr="00CD6A7E">
        <w:rPr>
          <w:lang w:bidi="en-US"/>
        </w:rPr>
        <w:t>Guidance to language users</w:t>
      </w:r>
    </w:p>
    <w:p w14:paraId="71F5A812" w14:textId="77777777" w:rsidR="004C770C" w:rsidRPr="007B6289" w:rsidRDefault="004C770C" w:rsidP="004C770C">
      <w:pPr>
        <w:pStyle w:val="Listenabsatz"/>
        <w:widowControl w:val="0"/>
        <w:numPr>
          <w:ilvl w:val="0"/>
          <w:numId w:val="282"/>
        </w:numPr>
        <w:suppressLineNumbers/>
        <w:overflowPunct w:val="0"/>
        <w:adjustRightInd w:val="0"/>
        <w:spacing w:after="120"/>
        <w:rPr>
          <w:rFonts w:ascii="Calibri" w:eastAsia="Times New Roman" w:hAnsi="Calibri"/>
          <w:bCs/>
        </w:rPr>
      </w:pPr>
      <w:r w:rsidRPr="007B6289">
        <w:rPr>
          <w:rFonts w:ascii="Calibri" w:eastAsia="Times New Roman" w:hAnsi="Calibri"/>
          <w:bCs/>
        </w:rPr>
        <w:t>Create copies of mutable objects before calling a function if changes are not wanted to mutable arguments; and</w:t>
      </w:r>
    </w:p>
    <w:p w14:paraId="783DA828" w14:textId="77777777" w:rsidR="004C770C" w:rsidRPr="007B6289" w:rsidRDefault="004C770C" w:rsidP="004C770C">
      <w:pPr>
        <w:pStyle w:val="Listenabsatz"/>
        <w:widowControl w:val="0"/>
        <w:numPr>
          <w:ilvl w:val="0"/>
          <w:numId w:val="282"/>
        </w:numPr>
        <w:suppressLineNumbers/>
        <w:overflowPunct w:val="0"/>
        <w:adjustRightInd w:val="0"/>
        <w:spacing w:after="120"/>
        <w:rPr>
          <w:rFonts w:ascii="Calibri" w:eastAsia="Times New Roman" w:hAnsi="Calibri"/>
          <w:bCs/>
        </w:rPr>
      </w:pPr>
      <w:r w:rsidRPr="007B6289">
        <w:rPr>
          <w:rFonts w:ascii="Calibri" w:eastAsia="Times New Roman" w:hAnsi="Calibri"/>
          <w:bCs/>
        </w:rPr>
        <w:t>If a function wants to ensure that it does not change mutable arguments it can make copies of those arguments and operate on them instead</w:t>
      </w:r>
      <w:r>
        <w:rPr>
          <w:rFonts w:ascii="Calibri" w:eastAsia="Times New Roman" w:hAnsi="Calibri"/>
          <w:bCs/>
        </w:rPr>
        <w:t>.</w:t>
      </w:r>
    </w:p>
    <w:p w14:paraId="4FB3A9CE" w14:textId="77777777" w:rsidR="00195914" w:rsidRPr="00CD6A7E" w:rsidRDefault="00195914" w:rsidP="00195914">
      <w:pPr>
        <w:pStyle w:val="berschrift2"/>
        <w:rPr>
          <w:lang w:bidi="en-US"/>
        </w:rPr>
      </w:pPr>
      <w:bookmarkStart w:id="1143" w:name="_Toc310518188"/>
      <w:bookmarkStart w:id="1144" w:name="_Toc7089403"/>
      <w:r>
        <w:rPr>
          <w:lang w:bidi="en-US"/>
        </w:rPr>
        <w:t xml:space="preserve">6.33 </w:t>
      </w:r>
      <w:r w:rsidRPr="00CD6A7E">
        <w:rPr>
          <w:lang w:bidi="en-US"/>
        </w:rPr>
        <w:t>Dangling References to Stack Frames [</w:t>
      </w:r>
      <w:commentRangeStart w:id="1145"/>
      <w:r w:rsidRPr="00CD6A7E">
        <w:rPr>
          <w:lang w:bidi="en-US"/>
        </w:rPr>
        <w:t>DCM</w:t>
      </w:r>
      <w:commentRangeEnd w:id="1145"/>
      <w:r>
        <w:rPr>
          <w:rStyle w:val="Kommentarzeichen"/>
          <w:rFonts w:asciiTheme="minorHAnsi" w:eastAsiaTheme="minorEastAsia" w:hAnsiTheme="minorHAnsi" w:cstheme="minorBidi"/>
          <w:b w:val="0"/>
        </w:rPr>
        <w:commentReference w:id="1145"/>
      </w:r>
      <w:r w:rsidRPr="00CD6A7E">
        <w:rPr>
          <w:lang w:bidi="en-US"/>
        </w:rPr>
        <w:t>]</w:t>
      </w:r>
      <w:bookmarkEnd w:id="1143"/>
      <w:bookmarkEnd w:id="1144"/>
    </w:p>
    <w:p w14:paraId="214DD45E" w14:textId="1300D143" w:rsidR="00195914" w:rsidRDefault="00195914" w:rsidP="00D17A1C">
      <w:pPr>
        <w:pStyle w:val="berschrift3"/>
        <w:rPr>
          <w:lang w:bidi="en-US"/>
        </w:rPr>
      </w:pPr>
      <w:r>
        <w:rPr>
          <w:lang w:bidi="en-US"/>
        </w:rPr>
        <w:t>6.33</w:t>
      </w:r>
      <w:r w:rsidR="00D17A1C">
        <w:rPr>
          <w:lang w:bidi="en-US"/>
        </w:rPr>
        <w:t>.1</w:t>
      </w:r>
      <w:r>
        <w:rPr>
          <w:lang w:bidi="en-US"/>
        </w:rPr>
        <w:t xml:space="preserve"> </w:t>
      </w:r>
      <w:r w:rsidR="00D17A1C" w:rsidRPr="00CD6A7E">
        <w:rPr>
          <w:lang w:bidi="en-US"/>
        </w:rPr>
        <w:t>Applicability to language</w:t>
      </w:r>
    </w:p>
    <w:p w14:paraId="2168B469" w14:textId="2F780670" w:rsidR="009479C7" w:rsidRDefault="009479C7" w:rsidP="009479C7">
      <w:pPr>
        <w:widowControl w:val="0"/>
        <w:suppressLineNumbers/>
        <w:overflowPunct w:val="0"/>
        <w:adjustRightInd w:val="0"/>
        <w:spacing w:after="240"/>
        <w:rPr>
          <w:lang w:bidi="en-US"/>
        </w:rPr>
      </w:pPr>
      <w:commentRangeStart w:id="1146"/>
      <w:r>
        <w:rPr>
          <w:lang w:bidi="en-US"/>
        </w:rPr>
        <w:t>Python</w:t>
      </w:r>
      <w:commentRangeEnd w:id="1146"/>
      <w:r w:rsidR="00A63B50">
        <w:rPr>
          <w:rStyle w:val="Kommentarzeichen"/>
        </w:rPr>
        <w:commentReference w:id="1146"/>
      </w:r>
      <w:r>
        <w:rPr>
          <w:lang w:bidi="en-US"/>
        </w:rPr>
        <w:t xml:space="preserve"> has a foreign function library called </w:t>
      </w:r>
      <w:r w:rsidRPr="009479C7">
        <w:rPr>
          <w:rFonts w:ascii="Courier New" w:eastAsia="Times New Roman" w:hAnsi="Courier New" w:cs="Courier New"/>
          <w:kern w:val="28"/>
        </w:rPr>
        <w:t>ctypes</w:t>
      </w:r>
      <w:r>
        <w:rPr>
          <w:lang w:bidi="en-US"/>
        </w:rPr>
        <w:t xml:space="preserve"> which allows C functions to be called in DLLs or shared libraries. It </w:t>
      </w:r>
      <w:r w:rsidR="00322201">
        <w:rPr>
          <w:lang w:bidi="en-US"/>
        </w:rPr>
        <w:t xml:space="preserve">can provide the opportunity </w:t>
      </w:r>
      <w:r>
        <w:rPr>
          <w:lang w:bidi="en-US"/>
        </w:rPr>
        <w:t>to read</w:t>
      </w:r>
      <w:r w:rsidR="00322201">
        <w:rPr>
          <w:lang w:bidi="en-US"/>
        </w:rPr>
        <w:t>,</w:t>
      </w:r>
      <w:r>
        <w:rPr>
          <w:lang w:bidi="en-US"/>
        </w:rPr>
        <w:t xml:space="preserve"> and potentially change</w:t>
      </w:r>
      <w:r w:rsidR="00322201">
        <w:rPr>
          <w:lang w:bidi="en-US"/>
        </w:rPr>
        <w:t>,</w:t>
      </w:r>
      <w:r>
        <w:rPr>
          <w:lang w:bidi="en-US"/>
        </w:rPr>
        <w:t xml:space="preserve"> memory locations:</w:t>
      </w:r>
    </w:p>
    <w:p w14:paraId="26260106" w14:textId="10204FBC" w:rsidR="009479C7" w:rsidRPr="009479C7" w:rsidRDefault="007F753B" w:rsidP="009479C7">
      <w:pPr>
        <w:widowControl w:val="0"/>
        <w:suppressLineNumbers/>
        <w:overflowPunct w:val="0"/>
        <w:adjustRightInd w:val="0"/>
        <w:spacing w:after="0"/>
        <w:ind w:firstLine="720"/>
        <w:rPr>
          <w:rFonts w:ascii="Courier New" w:eastAsia="Times New Roman" w:hAnsi="Courier New" w:cs="Courier New"/>
          <w:kern w:val="28"/>
        </w:rPr>
      </w:pPr>
      <w:r>
        <w:rPr>
          <w:rFonts w:ascii="Courier New" w:eastAsia="Times New Roman" w:hAnsi="Courier New" w:cs="Courier New"/>
          <w:kern w:val="28"/>
        </w:rPr>
        <w:t>i</w:t>
      </w:r>
      <w:r w:rsidR="009479C7" w:rsidRPr="009479C7">
        <w:rPr>
          <w:rFonts w:ascii="Courier New" w:eastAsia="Times New Roman" w:hAnsi="Courier New" w:cs="Courier New"/>
          <w:kern w:val="28"/>
        </w:rPr>
        <w:t>mport ctypes</w:t>
      </w:r>
    </w:p>
    <w:p w14:paraId="3B0C554D" w14:textId="483332A8" w:rsidR="009479C7" w:rsidRDefault="007F753B" w:rsidP="009479C7">
      <w:pPr>
        <w:widowControl w:val="0"/>
        <w:suppressLineNumbers/>
        <w:overflowPunct w:val="0"/>
        <w:adjustRightInd w:val="0"/>
        <w:spacing w:after="0"/>
        <w:ind w:firstLine="720"/>
        <w:rPr>
          <w:rFonts w:ascii="Courier New" w:eastAsia="Times New Roman" w:hAnsi="Courier New" w:cs="Courier New"/>
          <w:kern w:val="28"/>
        </w:rPr>
      </w:pPr>
      <w:r>
        <w:rPr>
          <w:rFonts w:ascii="Courier New" w:eastAsia="Times New Roman" w:hAnsi="Courier New" w:cs="Courier New"/>
          <w:kern w:val="28"/>
        </w:rPr>
        <w:t>m</w:t>
      </w:r>
      <w:r w:rsidR="009479C7" w:rsidRPr="009479C7">
        <w:rPr>
          <w:rFonts w:ascii="Courier New" w:eastAsia="Times New Roman" w:hAnsi="Courier New" w:cs="Courier New"/>
          <w:kern w:val="28"/>
        </w:rPr>
        <w:t>em</w:t>
      </w:r>
      <w:r>
        <w:rPr>
          <w:rFonts w:ascii="Courier New" w:eastAsia="Times New Roman" w:hAnsi="Courier New" w:cs="Courier New"/>
          <w:kern w:val="28"/>
        </w:rPr>
        <w:t>id</w:t>
      </w:r>
      <w:r w:rsidR="009479C7" w:rsidRPr="009479C7">
        <w:rPr>
          <w:rFonts w:ascii="Courier New" w:eastAsia="Times New Roman" w:hAnsi="Courier New" w:cs="Courier New"/>
          <w:kern w:val="28"/>
        </w:rPr>
        <w:t xml:space="preserve"> </w:t>
      </w:r>
      <w:r>
        <w:rPr>
          <w:rFonts w:ascii="Courier New" w:eastAsia="Times New Roman" w:hAnsi="Courier New" w:cs="Courier New"/>
          <w:kern w:val="28"/>
        </w:rPr>
        <w:t>=</w:t>
      </w:r>
      <w:r w:rsidR="009479C7" w:rsidRPr="009479C7">
        <w:rPr>
          <w:rFonts w:ascii="Courier New" w:eastAsia="Times New Roman" w:hAnsi="Courier New" w:cs="Courier New"/>
          <w:kern w:val="28"/>
        </w:rPr>
        <w:t xml:space="preserve"> (ctypes.c_char).from_address(0X0B98F706)</w:t>
      </w:r>
    </w:p>
    <w:p w14:paraId="6F2B2DB9" w14:textId="6685F21D" w:rsidR="007F753B" w:rsidRDefault="007F753B" w:rsidP="009479C7">
      <w:pPr>
        <w:widowControl w:val="0"/>
        <w:suppressLineNumbers/>
        <w:overflowPunct w:val="0"/>
        <w:adjustRightInd w:val="0"/>
        <w:spacing w:after="0"/>
        <w:ind w:firstLine="720"/>
        <w:rPr>
          <w:rFonts w:ascii="Courier New" w:eastAsia="Times New Roman" w:hAnsi="Courier New" w:cs="Courier New"/>
          <w:kern w:val="28"/>
        </w:rPr>
      </w:pPr>
    </w:p>
    <w:p w14:paraId="1336A2D3" w14:textId="44DDC43C" w:rsidR="009479C7" w:rsidRDefault="00322201" w:rsidP="00322201">
      <w:pPr>
        <w:widowControl w:val="0"/>
        <w:suppressLineNumbers/>
        <w:overflowPunct w:val="0"/>
        <w:adjustRightInd w:val="0"/>
        <w:spacing w:after="0"/>
        <w:rPr>
          <w:lang w:bidi="en-US"/>
        </w:rPr>
      </w:pPr>
      <w:r w:rsidRPr="00322201">
        <w:rPr>
          <w:lang w:bidi="en-US"/>
        </w:rPr>
        <w:t xml:space="preserve">Once </w:t>
      </w:r>
      <w:r w:rsidRPr="00322201">
        <w:rPr>
          <w:rFonts w:ascii="Courier New" w:eastAsia="Times New Roman" w:hAnsi="Courier New" w:cs="Courier New"/>
          <w:kern w:val="28"/>
        </w:rPr>
        <w:t>memid</w:t>
      </w:r>
      <w:r w:rsidRPr="00322201">
        <w:rPr>
          <w:lang w:bidi="en-US"/>
        </w:rPr>
        <w:t xml:space="preserve"> is known, the potential exists to modify the memory location.</w:t>
      </w:r>
    </w:p>
    <w:p w14:paraId="222B90D5" w14:textId="128787B9" w:rsidR="00195914" w:rsidRPr="00CD6A7E" w:rsidRDefault="00195914" w:rsidP="00195914">
      <w:pPr>
        <w:pStyle w:val="berschrift2"/>
        <w:rPr>
          <w:lang w:bidi="en-US"/>
        </w:rPr>
      </w:pPr>
      <w:r>
        <w:rPr>
          <w:lang w:bidi="en-US"/>
        </w:rPr>
        <w:t>6.33</w:t>
      </w:r>
      <w:r w:rsidR="00D17A1C">
        <w:rPr>
          <w:lang w:bidi="en-US"/>
        </w:rPr>
        <w:t>.2</w:t>
      </w:r>
      <w:r>
        <w:rPr>
          <w:lang w:bidi="en-US"/>
        </w:rPr>
        <w:t xml:space="preserve"> </w:t>
      </w:r>
      <w:r w:rsidR="00D17A1C" w:rsidRPr="00CD6A7E">
        <w:rPr>
          <w:lang w:bidi="en-US"/>
        </w:rPr>
        <w:t>Guidance to language users</w:t>
      </w:r>
    </w:p>
    <w:p w14:paraId="7BAFD643" w14:textId="06078C89" w:rsidR="00826573" w:rsidRDefault="00826573" w:rsidP="00826573">
      <w:pPr>
        <w:pStyle w:val="Listenabsatz"/>
        <w:widowControl w:val="0"/>
        <w:numPr>
          <w:ilvl w:val="0"/>
          <w:numId w:val="605"/>
        </w:numPr>
        <w:suppressLineNumbers/>
        <w:overflowPunct w:val="0"/>
        <w:adjustRightInd w:val="0"/>
        <w:spacing w:after="0"/>
        <w:ind w:left="720"/>
        <w:rPr>
          <w:lang w:bidi="en-US"/>
        </w:rPr>
      </w:pPr>
      <w:bookmarkStart w:id="1147" w:name="_Toc310518189"/>
      <w:bookmarkStart w:id="1148" w:name="_Ref357014582"/>
      <w:bookmarkStart w:id="1149" w:name="_Ref420411418"/>
      <w:bookmarkStart w:id="1150" w:name="_Ref420411425"/>
      <w:bookmarkStart w:id="1151" w:name="_Toc7089404"/>
      <w:r>
        <w:rPr>
          <w:lang w:bidi="en-US"/>
        </w:rPr>
        <w:t xml:space="preserve">Avoid using </w:t>
      </w:r>
      <w:r w:rsidRPr="00826573">
        <w:rPr>
          <w:rFonts w:ascii="Courier New" w:eastAsia="Times New Roman" w:hAnsi="Courier New" w:cs="Courier New"/>
          <w:kern w:val="28"/>
        </w:rPr>
        <w:t>ctypes</w:t>
      </w:r>
      <w:r>
        <w:rPr>
          <w:lang w:bidi="en-US"/>
        </w:rPr>
        <w:t xml:space="preserve"> when calling C code from within Python</w:t>
      </w:r>
      <w:r w:rsidR="00CB170F">
        <w:rPr>
          <w:lang w:bidi="en-US"/>
        </w:rPr>
        <w:t xml:space="preserve"> and us</w:t>
      </w:r>
      <w:r>
        <w:rPr>
          <w:lang w:bidi="en-US"/>
        </w:rPr>
        <w:t xml:space="preserve">e </w:t>
      </w:r>
      <w:r w:rsidRPr="00CB170F">
        <w:rPr>
          <w:rFonts w:ascii="Courier New" w:eastAsia="Times New Roman" w:hAnsi="Courier New" w:cs="Courier New"/>
          <w:kern w:val="28"/>
        </w:rPr>
        <w:t>cffi</w:t>
      </w:r>
      <w:r>
        <w:rPr>
          <w:lang w:bidi="en-US"/>
        </w:rPr>
        <w:t xml:space="preserve"> (C Foreign Function </w:t>
      </w:r>
      <w:r>
        <w:rPr>
          <w:lang w:bidi="en-US"/>
        </w:rPr>
        <w:lastRenderedPageBreak/>
        <w:t>Interface</w:t>
      </w:r>
      <w:r w:rsidR="00CB170F">
        <w:rPr>
          <w:lang w:bidi="en-US"/>
        </w:rPr>
        <w:t xml:space="preserve">) instead since it is more streamlined and safer.  </w:t>
      </w:r>
    </w:p>
    <w:p w14:paraId="783BE8DC" w14:textId="3726E8BC" w:rsidR="004C770C" w:rsidRPr="00CD6A7E" w:rsidRDefault="001456BA" w:rsidP="004C770C">
      <w:pPr>
        <w:pStyle w:val="berschrift2"/>
        <w:rPr>
          <w:lang w:bidi="en-US"/>
        </w:rPr>
      </w:pPr>
      <w:r>
        <w:rPr>
          <w:lang w:bidi="en-US"/>
        </w:rPr>
        <w:t>6.3</w:t>
      </w:r>
      <w:r w:rsidR="00460588">
        <w:rPr>
          <w:lang w:bidi="en-US"/>
        </w:rPr>
        <w:t>4</w:t>
      </w:r>
      <w:r w:rsidR="00AD5842">
        <w:rPr>
          <w:lang w:bidi="en-US"/>
        </w:rPr>
        <w:t xml:space="preserve"> </w:t>
      </w:r>
      <w:r w:rsidR="004C770C" w:rsidRPr="00CD6A7E">
        <w:rPr>
          <w:lang w:bidi="en-US"/>
        </w:rPr>
        <w:t>Subprogram Signature Mismatch [OTR]</w:t>
      </w:r>
      <w:bookmarkEnd w:id="1147"/>
      <w:bookmarkEnd w:id="1148"/>
      <w:bookmarkEnd w:id="1149"/>
      <w:bookmarkEnd w:id="1150"/>
      <w:bookmarkEnd w:id="1151"/>
    </w:p>
    <w:p w14:paraId="2D612C45" w14:textId="3439AE0D" w:rsidR="004C770C" w:rsidRPr="00CD6A7E" w:rsidRDefault="001456BA" w:rsidP="009866F9">
      <w:pPr>
        <w:pStyle w:val="berschrift3"/>
        <w:rPr>
          <w:lang w:bidi="en-US"/>
        </w:rPr>
      </w:pPr>
      <w:r>
        <w:rPr>
          <w:lang w:bidi="en-US"/>
        </w:rPr>
        <w:t>6.3</w:t>
      </w:r>
      <w:r w:rsidR="00460588">
        <w:rPr>
          <w:lang w:bidi="en-US"/>
        </w:rPr>
        <w:t>4</w:t>
      </w:r>
      <w:r w:rsidR="004C770C">
        <w:rPr>
          <w:lang w:bidi="en-US"/>
        </w:rPr>
        <w:t>.1</w:t>
      </w:r>
      <w:r w:rsidR="00AD5842">
        <w:rPr>
          <w:lang w:bidi="en-US"/>
        </w:rPr>
        <w:t xml:space="preserve"> </w:t>
      </w:r>
      <w:r w:rsidR="004C770C" w:rsidRPr="00CD6A7E">
        <w:rPr>
          <w:lang w:bidi="en-US"/>
        </w:rPr>
        <w:t>Applicability to language</w:t>
      </w:r>
    </w:p>
    <w:p w14:paraId="03EC1FB9" w14:textId="77777777" w:rsidR="004C770C" w:rsidRPr="00CD6A7E" w:rsidRDefault="004C770C" w:rsidP="004C770C">
      <w:commentRangeStart w:id="1152"/>
      <w:r w:rsidRPr="00CD6A7E">
        <w:t>Python</w:t>
      </w:r>
      <w:commentRangeEnd w:id="1152"/>
      <w:r w:rsidR="00A63B50">
        <w:rPr>
          <w:rStyle w:val="Kommentarzeichen"/>
        </w:rPr>
        <w:commentReference w:id="1152"/>
      </w:r>
      <w:r w:rsidRPr="00CD6A7E">
        <w:t xml:space="preserve"> supports positional, </w:t>
      </w:r>
      <w:r w:rsidRPr="00CD6A7E">
        <w:rPr>
          <w:i/>
        </w:rPr>
        <w:t>“keyword=value”</w:t>
      </w:r>
      <w:r w:rsidRPr="00CD6A7E">
        <w:t>, or both kinds of arguments. It also supports variable numbers of arguments and, other than the case of variable arguments, will check at runtime for the correct number of arguments making it impossible to corrupt the call stack in Python when using standard modules.</w:t>
      </w:r>
    </w:p>
    <w:p w14:paraId="1489A8B8" w14:textId="0441780D" w:rsidR="004C770C" w:rsidRPr="00CD6A7E" w:rsidRDefault="004C770C" w:rsidP="004C770C">
      <w:r w:rsidRPr="00CD6A7E">
        <w:t>Python has extensive extension and embedding APIs that includes functions and classes to use when extending or embedding Python. These provide for subprogram signature checking at runtime for modules coded in non-Python languages. Discussion of this API is beyond the scope of this annex but the reader should be aware that improper coding of any non-Python modules or their interface could cause a call stack problem</w:t>
      </w:r>
      <w:ins w:id="1153" w:author="Microsoft" w:date="2019-09-27T06:17:00Z">
        <w:r w:rsidR="00A30A98">
          <w:t>.</w:t>
        </w:r>
      </w:ins>
    </w:p>
    <w:p w14:paraId="001A4A47" w14:textId="061CCFB6" w:rsidR="004C770C" w:rsidRDefault="001456BA" w:rsidP="009866F9">
      <w:pPr>
        <w:pStyle w:val="berschrift3"/>
        <w:rPr>
          <w:lang w:bidi="en-US"/>
        </w:rPr>
      </w:pPr>
      <w:r>
        <w:rPr>
          <w:lang w:bidi="en-US"/>
        </w:rPr>
        <w:t>6.3</w:t>
      </w:r>
      <w:r w:rsidR="00460588">
        <w:rPr>
          <w:lang w:bidi="en-US"/>
        </w:rPr>
        <w:t>4</w:t>
      </w:r>
      <w:r w:rsidR="004C770C">
        <w:rPr>
          <w:lang w:bidi="en-US"/>
        </w:rPr>
        <w:t>.2</w:t>
      </w:r>
      <w:r w:rsidR="00AD5842">
        <w:rPr>
          <w:lang w:bidi="en-US"/>
        </w:rPr>
        <w:t xml:space="preserve"> </w:t>
      </w:r>
      <w:r w:rsidR="004C770C" w:rsidRPr="00CD6A7E">
        <w:rPr>
          <w:lang w:bidi="en-US"/>
        </w:rPr>
        <w:t>Guidance to language users</w:t>
      </w:r>
      <w:bookmarkStart w:id="1154" w:name="_GoBack"/>
      <w:bookmarkEnd w:id="1154"/>
    </w:p>
    <w:p w14:paraId="0BA03873" w14:textId="1A5934EA" w:rsidR="0048342D" w:rsidRPr="00B13ECD" w:rsidRDefault="0048342D" w:rsidP="00B13ECD">
      <w:pPr>
        <w:rPr>
          <w:lang w:bidi="en-US"/>
        </w:rPr>
      </w:pPr>
      <w:r>
        <w:rPr>
          <w:lang w:bidi="en-US"/>
        </w:rPr>
        <w:t>Apply the guidance described in</w:t>
      </w:r>
      <w:r w:rsidR="00093FDA">
        <w:rPr>
          <w:lang w:bidi="en-US"/>
        </w:rPr>
        <w:t xml:space="preserve"> TR 24772-1 clause</w:t>
      </w:r>
      <w:r>
        <w:rPr>
          <w:lang w:bidi="en-US"/>
        </w:rPr>
        <w:t xml:space="preserve"> 6.3</w:t>
      </w:r>
      <w:r w:rsidR="00093FDA">
        <w:rPr>
          <w:lang w:bidi="en-US"/>
        </w:rPr>
        <w:t>4</w:t>
      </w:r>
      <w:r>
        <w:rPr>
          <w:lang w:bidi="en-US"/>
        </w:rPr>
        <w:t>.5.</w:t>
      </w:r>
    </w:p>
    <w:p w14:paraId="1CA23F2A" w14:textId="5420A113" w:rsidR="004C770C" w:rsidRPr="00CD6A7E" w:rsidRDefault="001456BA" w:rsidP="004C770C">
      <w:pPr>
        <w:pStyle w:val="berschrift2"/>
        <w:rPr>
          <w:lang w:bidi="en-US"/>
        </w:rPr>
      </w:pPr>
      <w:bookmarkStart w:id="1155" w:name="_Toc310518190"/>
      <w:bookmarkStart w:id="1156" w:name="_Toc7089405"/>
      <w:r>
        <w:rPr>
          <w:lang w:bidi="en-US"/>
        </w:rPr>
        <w:t>6.3</w:t>
      </w:r>
      <w:r w:rsidR="00460588">
        <w:rPr>
          <w:lang w:bidi="en-US"/>
        </w:rPr>
        <w:t>5</w:t>
      </w:r>
      <w:r w:rsidR="00AD5842">
        <w:rPr>
          <w:lang w:bidi="en-US"/>
        </w:rPr>
        <w:t xml:space="preserve"> </w:t>
      </w:r>
      <w:r w:rsidR="004C770C" w:rsidRPr="00CD6A7E">
        <w:rPr>
          <w:lang w:bidi="en-US"/>
        </w:rPr>
        <w:t>Recursion [GDL]</w:t>
      </w:r>
      <w:bookmarkEnd w:id="1155"/>
      <w:bookmarkEnd w:id="1156"/>
    </w:p>
    <w:p w14:paraId="175DF6A2" w14:textId="5BBB343C" w:rsidR="004C770C" w:rsidRPr="00CD6A7E" w:rsidRDefault="001456BA" w:rsidP="009866F9">
      <w:pPr>
        <w:pStyle w:val="berschrift3"/>
        <w:rPr>
          <w:lang w:bidi="en-US"/>
        </w:rPr>
      </w:pPr>
      <w:r>
        <w:rPr>
          <w:lang w:bidi="en-US"/>
        </w:rPr>
        <w:t>6.3</w:t>
      </w:r>
      <w:r w:rsidR="00460588">
        <w:rPr>
          <w:lang w:bidi="en-US"/>
        </w:rPr>
        <w:t>5</w:t>
      </w:r>
      <w:r w:rsidR="004C770C" w:rsidRPr="00CD6A7E">
        <w:rPr>
          <w:lang w:bidi="en-US"/>
        </w:rPr>
        <w:t>.1</w:t>
      </w:r>
      <w:r w:rsidR="00AD5842">
        <w:rPr>
          <w:lang w:bidi="en-US"/>
        </w:rPr>
        <w:t xml:space="preserve"> </w:t>
      </w:r>
      <w:r w:rsidR="004C770C" w:rsidRPr="00CD6A7E">
        <w:rPr>
          <w:lang w:bidi="en-US"/>
        </w:rPr>
        <w:t>Applicability to language</w:t>
      </w:r>
    </w:p>
    <w:p w14:paraId="0ACB5AEA" w14:textId="77777777" w:rsidR="004C770C" w:rsidRPr="00CD6A7E" w:rsidRDefault="004C770C" w:rsidP="004C770C">
      <w:r w:rsidRPr="00CD6A7E">
        <w:t xml:space="preserve">Recursion is supported in Python and is, by default, limited to a depth of 1,000 which can be overridden using the </w:t>
      </w:r>
      <w:r w:rsidRPr="00CD6A7E">
        <w:rPr>
          <w:rFonts w:ascii="Courier New" w:hAnsi="Courier New" w:cs="Courier New"/>
          <w:kern w:val="28"/>
          <w:lang w:val="en-GB"/>
        </w:rPr>
        <w:t xml:space="preserve">setrecursionlimit </w:t>
      </w:r>
      <w:r w:rsidRPr="00CD6A7E">
        <w:t>function. If the limit is set high enough, a runaway recursion could exhaust all memory resources leading to a denial of service.</w:t>
      </w:r>
    </w:p>
    <w:p w14:paraId="366B8BBA" w14:textId="6FA01EE9" w:rsidR="004C770C" w:rsidRDefault="001456BA" w:rsidP="009866F9">
      <w:pPr>
        <w:pStyle w:val="berschrift3"/>
        <w:rPr>
          <w:lang w:bidi="en-US"/>
        </w:rPr>
      </w:pPr>
      <w:r>
        <w:rPr>
          <w:lang w:bidi="en-US"/>
        </w:rPr>
        <w:t>6.3</w:t>
      </w:r>
      <w:r w:rsidR="00460588">
        <w:rPr>
          <w:lang w:bidi="en-US"/>
        </w:rPr>
        <w:t>5</w:t>
      </w:r>
      <w:r w:rsidR="004C770C">
        <w:rPr>
          <w:lang w:bidi="en-US"/>
        </w:rPr>
        <w:t>.2</w:t>
      </w:r>
      <w:r w:rsidR="00AD5842">
        <w:rPr>
          <w:lang w:bidi="en-US"/>
        </w:rPr>
        <w:t xml:space="preserve"> </w:t>
      </w:r>
      <w:r w:rsidR="004C770C" w:rsidRPr="00CD6A7E">
        <w:rPr>
          <w:lang w:bidi="en-US"/>
        </w:rPr>
        <w:t>Guidance to language users</w:t>
      </w:r>
    </w:p>
    <w:p w14:paraId="56DC300E" w14:textId="23B88A9E" w:rsidR="00941A0B" w:rsidRPr="00B13ECD" w:rsidRDefault="00DA7483" w:rsidP="00B13ECD">
      <w:pPr>
        <w:rPr>
          <w:lang w:bidi="en-US"/>
        </w:rPr>
      </w:pPr>
      <w:r>
        <w:rPr>
          <w:lang w:bidi="en-US"/>
        </w:rPr>
        <w:t xml:space="preserve">Follow the </w:t>
      </w:r>
      <w:r w:rsidR="00941A0B">
        <w:rPr>
          <w:lang w:bidi="en-US"/>
        </w:rPr>
        <w:t xml:space="preserve"> guidance </w:t>
      </w:r>
      <w:r>
        <w:rPr>
          <w:lang w:bidi="en-US"/>
        </w:rPr>
        <w:t>of</w:t>
      </w:r>
      <w:r w:rsidR="00941A0B">
        <w:rPr>
          <w:lang w:bidi="en-US"/>
        </w:rPr>
        <w:t xml:space="preserve"> </w:t>
      </w:r>
      <w:r w:rsidR="00093FDA">
        <w:rPr>
          <w:lang w:bidi="en-US"/>
        </w:rPr>
        <w:t xml:space="preserve">TR 24772-1 clause </w:t>
      </w:r>
      <w:r w:rsidR="00941A0B">
        <w:rPr>
          <w:lang w:bidi="en-US"/>
        </w:rPr>
        <w:t>6.3</w:t>
      </w:r>
      <w:r w:rsidR="00093FDA">
        <w:rPr>
          <w:lang w:bidi="en-US"/>
        </w:rPr>
        <w:t>5</w:t>
      </w:r>
      <w:r w:rsidR="00941A0B">
        <w:rPr>
          <w:lang w:bidi="en-US"/>
        </w:rPr>
        <w:t>.5</w:t>
      </w:r>
    </w:p>
    <w:p w14:paraId="582C6433" w14:textId="5D518C70" w:rsidR="004C770C" w:rsidRPr="00CD6A7E" w:rsidRDefault="001456BA" w:rsidP="004C770C">
      <w:pPr>
        <w:pStyle w:val="berschrift2"/>
        <w:rPr>
          <w:lang w:bidi="en-US"/>
        </w:rPr>
      </w:pPr>
      <w:bookmarkStart w:id="1157" w:name="_Toc310518191"/>
      <w:bookmarkStart w:id="1158" w:name="_Ref420411403"/>
      <w:bookmarkStart w:id="1159" w:name="_Toc7089406"/>
      <w:r>
        <w:rPr>
          <w:lang w:bidi="en-US"/>
        </w:rPr>
        <w:t>6.3</w:t>
      </w:r>
      <w:r w:rsidR="00460588">
        <w:rPr>
          <w:lang w:bidi="en-US"/>
        </w:rPr>
        <w:t>6</w:t>
      </w:r>
      <w:r w:rsidR="00AD5842">
        <w:rPr>
          <w:lang w:bidi="en-US"/>
        </w:rPr>
        <w:t xml:space="preserve"> </w:t>
      </w:r>
      <w:r w:rsidR="004C770C" w:rsidRPr="00CD6A7E">
        <w:rPr>
          <w:lang w:bidi="en-US"/>
        </w:rPr>
        <w:t>Ignored Error Status and Unhandled Exceptions [OYB]</w:t>
      </w:r>
      <w:bookmarkEnd w:id="1157"/>
      <w:bookmarkEnd w:id="1158"/>
      <w:bookmarkEnd w:id="1159"/>
    </w:p>
    <w:p w14:paraId="3A0CCD92" w14:textId="236E96D8" w:rsidR="004C770C" w:rsidRPr="00CD6A7E" w:rsidRDefault="001456BA" w:rsidP="009866F9">
      <w:pPr>
        <w:pStyle w:val="berschrift3"/>
        <w:rPr>
          <w:lang w:bidi="en-US"/>
        </w:rPr>
      </w:pPr>
      <w:r>
        <w:rPr>
          <w:lang w:bidi="en-US"/>
        </w:rPr>
        <w:t>6.3</w:t>
      </w:r>
      <w:r w:rsidR="00460588">
        <w:rPr>
          <w:lang w:bidi="en-US"/>
        </w:rPr>
        <w:t>6</w:t>
      </w:r>
      <w:r w:rsidR="004C770C">
        <w:rPr>
          <w:lang w:bidi="en-US"/>
        </w:rPr>
        <w:t>.1</w:t>
      </w:r>
      <w:r w:rsidR="00AD5842">
        <w:rPr>
          <w:lang w:bidi="en-US"/>
        </w:rPr>
        <w:t xml:space="preserve"> </w:t>
      </w:r>
      <w:r w:rsidR="004C770C" w:rsidRPr="00CD6A7E">
        <w:rPr>
          <w:lang w:bidi="en-US"/>
        </w:rPr>
        <w:t>Applicability to language</w:t>
      </w:r>
    </w:p>
    <w:p w14:paraId="18373A1A" w14:textId="77777777" w:rsidR="004C770C" w:rsidRPr="00CD6A7E" w:rsidRDefault="004C770C" w:rsidP="004C770C">
      <w:r w:rsidRPr="00CD6A7E">
        <w:t>Python provides statements to handle exceptions which considerably simplify the detection and handling of exceptions. Rather than being a vulnerability, Python’s exception handling statements provide a way to foil denial of service attacks:</w:t>
      </w:r>
    </w:p>
    <w:p w14:paraId="19BCA5AE"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def mainpgm(x, y):</w:t>
      </w:r>
    </w:p>
    <w:p w14:paraId="752CBA75"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    return x/y</w:t>
      </w:r>
    </w:p>
    <w:p w14:paraId="4FFA07D3"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for x in range(3):</w:t>
      </w:r>
    </w:p>
    <w:p w14:paraId="460B0417"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    try:</w:t>
      </w:r>
    </w:p>
    <w:p w14:paraId="2FA8C969"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        y = mainpgm(1,x)</w:t>
      </w:r>
    </w:p>
    <w:p w14:paraId="79439FED"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    except:</w:t>
      </w:r>
    </w:p>
    <w:p w14:paraId="325B3EAF"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        print('Problem in mainpgm')</w:t>
      </w:r>
    </w:p>
    <w:p w14:paraId="71809584"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        # clean up code…</w:t>
      </w:r>
    </w:p>
    <w:p w14:paraId="6CF4CFE7"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    else:</w:t>
      </w:r>
    </w:p>
    <w:p w14:paraId="06D8C0F1" w14:textId="77777777"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rPr>
      </w:pPr>
      <w:r w:rsidRPr="00CD6A7E">
        <w:rPr>
          <w:rFonts w:ascii="Courier New" w:eastAsia="Times New Roman" w:hAnsi="Courier New" w:cs="Courier New"/>
          <w:kern w:val="28"/>
        </w:rPr>
        <w:lastRenderedPageBreak/>
        <w:t xml:space="preserve">        print (y)</w:t>
      </w:r>
    </w:p>
    <w:p w14:paraId="446E7FF1" w14:textId="77777777" w:rsidR="004C770C" w:rsidRPr="00CD6A7E" w:rsidRDefault="004C770C" w:rsidP="004C770C">
      <w:r w:rsidRPr="00CD6A7E">
        <w:t>The example code above prints:</w:t>
      </w:r>
    </w:p>
    <w:p w14:paraId="5E2F28B3"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Problem in mainpgm</w:t>
      </w:r>
    </w:p>
    <w:p w14:paraId="5239474C"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1.0</w:t>
      </w:r>
    </w:p>
    <w:p w14:paraId="7A711A81" w14:textId="77777777"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rPr>
      </w:pPr>
      <w:r w:rsidRPr="00CD6A7E">
        <w:rPr>
          <w:rFonts w:ascii="Courier New" w:eastAsia="Times New Roman" w:hAnsi="Courier New" w:cs="Courier New"/>
          <w:kern w:val="28"/>
        </w:rPr>
        <w:t>0.5</w:t>
      </w:r>
    </w:p>
    <w:p w14:paraId="6012B648" w14:textId="66AA39AD" w:rsidR="004C770C" w:rsidRDefault="004C770C" w:rsidP="004C770C">
      <w:commentRangeStart w:id="1160"/>
      <w:r w:rsidRPr="00CD6A7E">
        <w:t xml:space="preserve">The idea above is to ensure that the main program, which could be a web server, </w:t>
      </w:r>
      <w:del w:id="1161" w:author="Sean McDonagh" w:date="2019-04-25T11:52:00Z">
        <w:r w:rsidRPr="00CD6A7E" w:rsidDel="00CD3F67">
          <w:delText>is allowed to</w:delText>
        </w:r>
      </w:del>
      <w:ins w:id="1162" w:author="Sean McDonagh" w:date="2019-04-25T11:52:00Z">
        <w:r w:rsidR="00CD3F67" w:rsidRPr="00CD6A7E">
          <w:t>can</w:t>
        </w:r>
      </w:ins>
      <w:r w:rsidRPr="00CD6A7E">
        <w:t xml:space="preserve"> continue to run after an exception by virtue of the </w:t>
      </w:r>
      <w:r w:rsidRPr="00CD6A7E">
        <w:rPr>
          <w:rFonts w:ascii="Courier New" w:hAnsi="Courier New" w:cs="Courier New"/>
          <w:kern w:val="28"/>
          <w:lang w:val="en-GB"/>
        </w:rPr>
        <w:t>try/except</w:t>
      </w:r>
      <w:r w:rsidRPr="00CD6A7E">
        <w:t xml:space="preserve"> statement pair.</w:t>
      </w:r>
      <w:commentRangeEnd w:id="1160"/>
      <w:r w:rsidR="00DA7483">
        <w:rPr>
          <w:rStyle w:val="Kommentarzeichen"/>
        </w:rPr>
        <w:commentReference w:id="1160"/>
      </w:r>
    </w:p>
    <w:p w14:paraId="191CAC5B" w14:textId="0DEBE59A" w:rsidR="00B35512" w:rsidRDefault="00B35512" w:rsidP="004C770C">
      <w:r>
        <w:t>Note that the “except” statement can handle an indi</w:t>
      </w:r>
      <w:r w:rsidR="001B57D8">
        <w:t>vi</w:t>
      </w:r>
      <w:r>
        <w:t>dual exception (</w:t>
      </w:r>
      <w:del w:id="1163" w:author="Sean McDonagh" w:date="2019-04-25T11:52:00Z">
        <w:r w:rsidR="001B57D8" w:rsidDel="00CD3F67">
          <w:delText xml:space="preserve"> </w:delText>
        </w:r>
      </w:del>
      <w:r w:rsidR="001B57D8">
        <w:t>except someNamedError): or all exceptions (except:). In the first case, outer level exceptions would be needed for complete recovery protocols, while in the second case, more work is required to determine the nature of the exception.</w:t>
      </w:r>
    </w:p>
    <w:p w14:paraId="5346BD86" w14:textId="4903049A" w:rsidR="001B57D8" w:rsidRPr="00CD6A7E" w:rsidRDefault="001B57D8" w:rsidP="004C770C">
      <w:r>
        <w:t>Note also that unhandled Python exceptions will cause the program to terminate, as discussed in TR 24772-1 subclause 6.26.3.</w:t>
      </w:r>
    </w:p>
    <w:p w14:paraId="48E7C5E4" w14:textId="16FF41AF" w:rsidR="004C770C" w:rsidRPr="00CD6A7E" w:rsidRDefault="001456BA" w:rsidP="009866F9">
      <w:pPr>
        <w:pStyle w:val="berschrift3"/>
        <w:rPr>
          <w:lang w:bidi="en-US"/>
        </w:rPr>
      </w:pPr>
      <w:r>
        <w:rPr>
          <w:lang w:bidi="en-US"/>
        </w:rPr>
        <w:t>6.3</w:t>
      </w:r>
      <w:r w:rsidR="00460588">
        <w:rPr>
          <w:lang w:bidi="en-US"/>
        </w:rPr>
        <w:t>6</w:t>
      </w:r>
      <w:r w:rsidR="004C770C">
        <w:rPr>
          <w:lang w:bidi="en-US"/>
        </w:rPr>
        <w:t>.2</w:t>
      </w:r>
      <w:r w:rsidR="00AD5842">
        <w:rPr>
          <w:lang w:bidi="en-US"/>
        </w:rPr>
        <w:t xml:space="preserve"> </w:t>
      </w:r>
      <w:r w:rsidR="004C770C" w:rsidRPr="00CD6A7E">
        <w:rPr>
          <w:lang w:bidi="en-US"/>
        </w:rPr>
        <w:t>Guidance to language users</w:t>
      </w:r>
    </w:p>
    <w:p w14:paraId="59D51151" w14:textId="5904FB12" w:rsidR="00DA7483" w:rsidRPr="008F5A32" w:rsidRDefault="00DA7483" w:rsidP="004C770C">
      <w:pPr>
        <w:pStyle w:val="Listenabsatz"/>
        <w:widowControl w:val="0"/>
        <w:numPr>
          <w:ilvl w:val="0"/>
          <w:numId w:val="367"/>
        </w:numPr>
        <w:suppressLineNumbers/>
        <w:overflowPunct w:val="0"/>
        <w:adjustRightInd w:val="0"/>
        <w:spacing w:after="120"/>
        <w:rPr>
          <w:rFonts w:ascii="Calibri" w:eastAsia="Times New Roman" w:hAnsi="Calibri"/>
        </w:rPr>
      </w:pPr>
      <w:del w:id="1164" w:author="Sean McDonagh" w:date="2019-04-25T11:30:00Z">
        <w:r w:rsidRPr="008F5A32" w:rsidDel="00D01002">
          <w:rPr>
            <w:rFonts w:ascii="Calibri" w:eastAsia="Times New Roman" w:hAnsi="Calibri"/>
          </w:rPr>
          <w:delText>Follow the guidance of</w:delText>
        </w:r>
      </w:del>
      <w:ins w:id="1165" w:author="Sean McDonagh" w:date="2019-04-25T11:30:00Z">
        <w:r w:rsidR="00D01002" w:rsidRPr="008F5A32">
          <w:rPr>
            <w:rFonts w:ascii="Calibri" w:eastAsia="Times New Roman" w:hAnsi="Calibri"/>
          </w:rPr>
          <w:t>Follow the guidance contained in</w:t>
        </w:r>
      </w:ins>
      <w:r w:rsidRPr="008F5A32">
        <w:rPr>
          <w:rFonts w:ascii="Calibri" w:eastAsia="Times New Roman" w:hAnsi="Calibri"/>
        </w:rPr>
        <w:t xml:space="preserve"> TR 24772-1 clause 6.36.5;</w:t>
      </w:r>
    </w:p>
    <w:p w14:paraId="7E9F9E95" w14:textId="68D8A23E" w:rsidR="004C770C" w:rsidRPr="007B6289" w:rsidRDefault="004C770C" w:rsidP="004C770C">
      <w:pPr>
        <w:pStyle w:val="Listenabsatz"/>
        <w:widowControl w:val="0"/>
        <w:numPr>
          <w:ilvl w:val="0"/>
          <w:numId w:val="367"/>
        </w:numPr>
        <w:suppressLineNumbers/>
        <w:overflowPunct w:val="0"/>
        <w:adjustRightInd w:val="0"/>
        <w:spacing w:after="120"/>
        <w:rPr>
          <w:rFonts w:ascii="Calibri" w:eastAsia="Times New Roman" w:hAnsi="Calibri"/>
          <w:b/>
        </w:rPr>
      </w:pPr>
      <w:r w:rsidRPr="007B6289">
        <w:rPr>
          <w:rFonts w:ascii="Calibri" w:eastAsia="Times New Roman" w:hAnsi="Calibri"/>
        </w:rPr>
        <w:t>Use Python’s exception handling with care in order to not catch errors that are intended for other exception handlers</w:t>
      </w:r>
      <w:r w:rsidR="00DA7483">
        <w:rPr>
          <w:rFonts w:ascii="Calibri" w:eastAsia="Times New Roman" w:hAnsi="Calibri"/>
        </w:rPr>
        <w:t>, i.e. always catch named exceptions</w:t>
      </w:r>
      <w:r w:rsidRPr="007B6289">
        <w:rPr>
          <w:rFonts w:ascii="Calibri" w:eastAsia="Times New Roman" w:hAnsi="Calibri"/>
        </w:rPr>
        <w:t>; and</w:t>
      </w:r>
    </w:p>
    <w:p w14:paraId="4C93A367" w14:textId="77777777" w:rsidR="004C770C" w:rsidRPr="007B6289" w:rsidRDefault="004C770C" w:rsidP="004C770C">
      <w:pPr>
        <w:pStyle w:val="Listenabsatz"/>
        <w:widowControl w:val="0"/>
        <w:numPr>
          <w:ilvl w:val="0"/>
          <w:numId w:val="367"/>
        </w:numPr>
        <w:suppressLineNumbers/>
        <w:overflowPunct w:val="0"/>
        <w:adjustRightInd w:val="0"/>
        <w:spacing w:after="120"/>
        <w:rPr>
          <w:rFonts w:ascii="Calibri" w:eastAsia="Times New Roman" w:hAnsi="Calibri"/>
          <w:b/>
        </w:rPr>
      </w:pPr>
      <w:r w:rsidRPr="007B6289">
        <w:rPr>
          <w:rFonts w:ascii="Calibri" w:eastAsia="Times New Roman" w:hAnsi="Calibri"/>
        </w:rPr>
        <w:t>Use exception handling, but directed to specific tolerable exceptions, to ensure that crucial processes can continue to run even after certain exceptions are raised.</w:t>
      </w:r>
    </w:p>
    <w:p w14:paraId="6166DE30" w14:textId="4EDFCE46" w:rsidR="004C770C" w:rsidRPr="00CD6A7E" w:rsidRDefault="001456BA" w:rsidP="004C770C">
      <w:pPr>
        <w:pStyle w:val="berschrift2"/>
        <w:rPr>
          <w:lang w:bidi="en-US"/>
        </w:rPr>
      </w:pPr>
      <w:bookmarkStart w:id="1166" w:name="_Toc310518193"/>
      <w:bookmarkStart w:id="1167" w:name="_Toc7089407"/>
      <w:r>
        <w:rPr>
          <w:lang w:bidi="en-US"/>
        </w:rPr>
        <w:t>6.3</w:t>
      </w:r>
      <w:r w:rsidR="001D0137">
        <w:rPr>
          <w:lang w:bidi="en-US"/>
        </w:rPr>
        <w:t>7</w:t>
      </w:r>
      <w:r w:rsidR="00AD5842">
        <w:rPr>
          <w:lang w:bidi="en-US"/>
        </w:rPr>
        <w:t xml:space="preserve"> </w:t>
      </w:r>
      <w:r w:rsidR="004C770C" w:rsidRPr="00CD6A7E">
        <w:rPr>
          <w:lang w:bidi="en-US"/>
        </w:rPr>
        <w:t>Type-breaking Reinterpretation of Data [AMV]</w:t>
      </w:r>
      <w:bookmarkEnd w:id="1166"/>
      <w:bookmarkEnd w:id="1167"/>
    </w:p>
    <w:p w14:paraId="4266BF10" w14:textId="77777777" w:rsidR="004C770C" w:rsidRPr="00CD6A7E" w:rsidRDefault="004C770C" w:rsidP="004C770C">
      <w:r w:rsidRPr="00CD6A7E">
        <w:t>This vulnerability is not applicable to Python because assignments are made to objects and the object always holds the type – not the variable, therefore all referenced objects has the same type and there is no way to have more than one type for any given object.</w:t>
      </w:r>
    </w:p>
    <w:p w14:paraId="50086E21" w14:textId="6FB70603" w:rsidR="001D0137" w:rsidRDefault="001D0137" w:rsidP="004C770C">
      <w:pPr>
        <w:pStyle w:val="berschrift2"/>
      </w:pPr>
      <w:bookmarkStart w:id="1168" w:name="_Toc440397663"/>
      <w:bookmarkStart w:id="1169" w:name="_Toc346883627"/>
      <w:bookmarkStart w:id="1170" w:name="_Toc7089408"/>
      <w:bookmarkStart w:id="1171" w:name="_Toc310518194"/>
      <w:r>
        <w:t>6.38 Deep vs. Shallow Copying [YAN]</w:t>
      </w:r>
      <w:bookmarkEnd w:id="1168"/>
      <w:bookmarkEnd w:id="1169"/>
      <w:bookmarkEnd w:id="1170"/>
    </w:p>
    <w:p w14:paraId="67DBDABB" w14:textId="0CEF9C1F" w:rsidR="001D0137" w:rsidRPr="00CD6A7E" w:rsidRDefault="001D0137" w:rsidP="009866F9">
      <w:pPr>
        <w:pStyle w:val="berschrift3"/>
        <w:rPr>
          <w:lang w:bidi="en-US"/>
        </w:rPr>
      </w:pPr>
      <w:r>
        <w:rPr>
          <w:lang w:bidi="en-US"/>
        </w:rPr>
        <w:t xml:space="preserve">6.38.1 </w:t>
      </w:r>
      <w:r w:rsidRPr="00CD6A7E">
        <w:rPr>
          <w:lang w:bidi="en-US"/>
        </w:rPr>
        <w:t xml:space="preserve">Applicability to </w:t>
      </w:r>
      <w:commentRangeStart w:id="1172"/>
      <w:r w:rsidRPr="00CD6A7E">
        <w:rPr>
          <w:lang w:bidi="en-US"/>
        </w:rPr>
        <w:t>language</w:t>
      </w:r>
      <w:commentRangeEnd w:id="1172"/>
      <w:r w:rsidR="00932558">
        <w:rPr>
          <w:rStyle w:val="Kommentarzeichen"/>
          <w:rFonts w:asciiTheme="minorHAnsi" w:eastAsiaTheme="minorEastAsia" w:hAnsiTheme="minorHAnsi" w:cstheme="minorBidi"/>
          <w:b w:val="0"/>
          <w:bCs w:val="0"/>
        </w:rPr>
        <w:commentReference w:id="1172"/>
      </w:r>
    </w:p>
    <w:p w14:paraId="5B6E9168" w14:textId="795D0060" w:rsidR="001D0137" w:rsidRDefault="002C79F6" w:rsidP="00E94999">
      <w:pPr>
        <w:outlineLvl w:val="0"/>
      </w:pPr>
      <w:r>
        <w:t>Python exhibits the vulnerability as described in TR 24772-1 clause 6.38.</w:t>
      </w:r>
    </w:p>
    <w:p w14:paraId="084DF65D" w14:textId="31F107B5" w:rsidR="00337F19" w:rsidRDefault="00337F19" w:rsidP="00E94999">
      <w:pPr>
        <w:outlineLvl w:val="0"/>
      </w:pPr>
      <w:r>
        <w:t>The following example illustrates the issue in Python.</w:t>
      </w:r>
    </w:p>
    <w:p w14:paraId="2C6217B8" w14:textId="4A38DFDB" w:rsidR="00E241EF" w:rsidRPr="00E241EF" w:rsidRDefault="00E241EF" w:rsidP="00E24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50" w:after="150" w:line="240" w:lineRule="auto"/>
        <w:ind w:left="150" w:right="150"/>
        <w:rPr>
          <w:rFonts w:ascii="Courier New" w:hAnsi="Courier New" w:cs="Courier New"/>
          <w:color w:val="000066"/>
          <w:sz w:val="20"/>
          <w:szCs w:val="20"/>
        </w:rPr>
      </w:pPr>
      <w:r>
        <w:rPr>
          <w:rFonts w:ascii="Courier New" w:hAnsi="Courier New" w:cs="Courier New"/>
          <w:color w:val="000066"/>
          <w:sz w:val="20"/>
          <w:szCs w:val="20"/>
        </w:rPr>
        <w:t xml:space="preserve">   colours1 = ["orange</w:t>
      </w:r>
      <w:r w:rsidRPr="00E241EF">
        <w:rPr>
          <w:rFonts w:ascii="Courier New" w:hAnsi="Courier New" w:cs="Courier New"/>
          <w:color w:val="000066"/>
          <w:sz w:val="20"/>
          <w:szCs w:val="20"/>
        </w:rPr>
        <w:t>", "</w:t>
      </w:r>
      <w:r>
        <w:rPr>
          <w:rFonts w:ascii="Courier New" w:hAnsi="Courier New" w:cs="Courier New"/>
          <w:color w:val="000066"/>
          <w:sz w:val="20"/>
          <w:szCs w:val="20"/>
        </w:rPr>
        <w:t>green</w:t>
      </w:r>
      <w:r w:rsidRPr="00E241EF">
        <w:rPr>
          <w:rFonts w:ascii="Courier New" w:hAnsi="Courier New" w:cs="Courier New"/>
          <w:color w:val="000066"/>
          <w:sz w:val="20"/>
          <w:szCs w:val="20"/>
        </w:rPr>
        <w:t>"]</w:t>
      </w:r>
    </w:p>
    <w:p w14:paraId="4A34C7D5" w14:textId="5E4C6F20" w:rsidR="00E241EF" w:rsidRPr="00E241EF" w:rsidRDefault="00E241EF" w:rsidP="00E24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50" w:after="150" w:line="240" w:lineRule="auto"/>
        <w:ind w:left="150" w:right="150"/>
        <w:rPr>
          <w:rFonts w:ascii="Courier New" w:hAnsi="Courier New" w:cs="Courier New"/>
          <w:color w:val="000066"/>
          <w:sz w:val="20"/>
          <w:szCs w:val="20"/>
        </w:rPr>
      </w:pPr>
      <w:r>
        <w:rPr>
          <w:rFonts w:ascii="Courier New" w:hAnsi="Courier New" w:cs="Courier New"/>
          <w:color w:val="000066"/>
          <w:sz w:val="20"/>
          <w:szCs w:val="20"/>
        </w:rPr>
        <w:t xml:space="preserve">  </w:t>
      </w:r>
      <w:r w:rsidRPr="00E241EF">
        <w:rPr>
          <w:rFonts w:ascii="Courier New" w:hAnsi="Courier New" w:cs="Courier New"/>
          <w:color w:val="000066"/>
          <w:sz w:val="20"/>
          <w:szCs w:val="20"/>
        </w:rPr>
        <w:t xml:space="preserve"> colours2 = colours1</w:t>
      </w:r>
    </w:p>
    <w:p w14:paraId="53CF5C0E" w14:textId="7208A1A1" w:rsidR="00E241EF" w:rsidRPr="00E241EF" w:rsidRDefault="00E241EF" w:rsidP="00E24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50" w:after="150" w:line="240" w:lineRule="auto"/>
        <w:ind w:left="150" w:right="150"/>
        <w:rPr>
          <w:rFonts w:ascii="Courier New" w:hAnsi="Courier New" w:cs="Courier New"/>
          <w:color w:val="000066"/>
          <w:sz w:val="20"/>
          <w:szCs w:val="20"/>
        </w:rPr>
      </w:pPr>
      <w:r>
        <w:rPr>
          <w:rFonts w:ascii="Courier New" w:hAnsi="Courier New" w:cs="Courier New"/>
          <w:color w:val="000066"/>
          <w:sz w:val="20"/>
          <w:szCs w:val="20"/>
        </w:rPr>
        <w:t xml:space="preserve">  </w:t>
      </w:r>
      <w:r w:rsidRPr="00E241EF">
        <w:rPr>
          <w:rFonts w:ascii="Courier New" w:hAnsi="Courier New" w:cs="Courier New"/>
          <w:color w:val="000066"/>
          <w:sz w:val="20"/>
          <w:szCs w:val="20"/>
        </w:rPr>
        <w:t xml:space="preserve"> print(colours1)</w:t>
      </w:r>
      <w:r>
        <w:rPr>
          <w:rFonts w:ascii="Courier New" w:hAnsi="Courier New" w:cs="Courier New"/>
          <w:color w:val="000066"/>
          <w:sz w:val="20"/>
          <w:szCs w:val="20"/>
        </w:rPr>
        <w:t xml:space="preserve">               --  ['orange', 'green</w:t>
      </w:r>
      <w:r w:rsidRPr="00E241EF">
        <w:rPr>
          <w:rFonts w:ascii="Courier New" w:hAnsi="Courier New" w:cs="Courier New"/>
          <w:color w:val="000066"/>
          <w:sz w:val="20"/>
          <w:szCs w:val="20"/>
        </w:rPr>
        <w:t>']</w:t>
      </w:r>
    </w:p>
    <w:p w14:paraId="754D38A4" w14:textId="340330F2" w:rsidR="00E241EF" w:rsidRPr="00E241EF" w:rsidRDefault="00E241EF" w:rsidP="00E24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50" w:after="150" w:line="240" w:lineRule="auto"/>
        <w:ind w:left="150" w:right="150"/>
        <w:rPr>
          <w:rFonts w:ascii="Courier New" w:hAnsi="Courier New" w:cs="Courier New"/>
          <w:color w:val="000066"/>
          <w:sz w:val="20"/>
          <w:szCs w:val="20"/>
        </w:rPr>
      </w:pPr>
      <w:r>
        <w:rPr>
          <w:rFonts w:ascii="Courier New" w:hAnsi="Courier New" w:cs="Courier New"/>
          <w:color w:val="000066"/>
          <w:sz w:val="20"/>
          <w:szCs w:val="20"/>
        </w:rPr>
        <w:t xml:space="preserve">  </w:t>
      </w:r>
      <w:r w:rsidRPr="00E241EF">
        <w:rPr>
          <w:rFonts w:ascii="Courier New" w:hAnsi="Courier New" w:cs="Courier New"/>
          <w:color w:val="000066"/>
          <w:sz w:val="20"/>
          <w:szCs w:val="20"/>
        </w:rPr>
        <w:t xml:space="preserve"> print(colours2)</w:t>
      </w:r>
      <w:r>
        <w:rPr>
          <w:rFonts w:ascii="Courier New" w:hAnsi="Courier New" w:cs="Courier New"/>
          <w:color w:val="000066"/>
          <w:sz w:val="20"/>
          <w:szCs w:val="20"/>
        </w:rPr>
        <w:t xml:space="preserve">               --  ['orange', 'green</w:t>
      </w:r>
      <w:r w:rsidRPr="00E241EF">
        <w:rPr>
          <w:rFonts w:ascii="Courier New" w:hAnsi="Courier New" w:cs="Courier New"/>
          <w:color w:val="000066"/>
          <w:sz w:val="20"/>
          <w:szCs w:val="20"/>
        </w:rPr>
        <w:t>']</w:t>
      </w:r>
    </w:p>
    <w:p w14:paraId="2E82E99C" w14:textId="25DA296A" w:rsidR="00E241EF" w:rsidRPr="00E241EF" w:rsidRDefault="00E241EF" w:rsidP="00E24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50" w:after="150" w:line="240" w:lineRule="auto"/>
        <w:ind w:left="150" w:right="150"/>
        <w:rPr>
          <w:rFonts w:ascii="Courier New" w:hAnsi="Courier New" w:cs="Courier New"/>
          <w:color w:val="000066"/>
          <w:sz w:val="20"/>
          <w:szCs w:val="20"/>
        </w:rPr>
      </w:pPr>
      <w:r>
        <w:rPr>
          <w:rFonts w:ascii="Courier New" w:hAnsi="Courier New" w:cs="Courier New"/>
          <w:color w:val="000066"/>
          <w:sz w:val="20"/>
          <w:szCs w:val="20"/>
        </w:rPr>
        <w:t xml:space="preserve">  </w:t>
      </w:r>
      <w:r w:rsidRPr="00E241EF">
        <w:rPr>
          <w:rFonts w:ascii="Courier New" w:hAnsi="Courier New" w:cs="Courier New"/>
          <w:color w:val="000066"/>
          <w:sz w:val="20"/>
          <w:szCs w:val="20"/>
        </w:rPr>
        <w:t xml:space="preserve"> </w:t>
      </w:r>
      <w:r>
        <w:rPr>
          <w:rFonts w:ascii="Courier New" w:hAnsi="Courier New" w:cs="Courier New"/>
          <w:color w:val="000066"/>
          <w:sz w:val="20"/>
          <w:szCs w:val="20"/>
        </w:rPr>
        <w:t>colours2 = ["violet", "black</w:t>
      </w:r>
      <w:r w:rsidRPr="00E241EF">
        <w:rPr>
          <w:rFonts w:ascii="Courier New" w:hAnsi="Courier New" w:cs="Courier New"/>
          <w:color w:val="000066"/>
          <w:sz w:val="20"/>
          <w:szCs w:val="20"/>
        </w:rPr>
        <w:t>"]</w:t>
      </w:r>
    </w:p>
    <w:p w14:paraId="56F615D1" w14:textId="551CD38B" w:rsidR="00E241EF" w:rsidRPr="00E241EF" w:rsidRDefault="00E241EF" w:rsidP="00E24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50" w:after="150" w:line="240" w:lineRule="auto"/>
        <w:ind w:left="150" w:right="150"/>
        <w:rPr>
          <w:rFonts w:ascii="Courier New" w:hAnsi="Courier New" w:cs="Courier New"/>
          <w:color w:val="000066"/>
          <w:sz w:val="20"/>
          <w:szCs w:val="20"/>
        </w:rPr>
      </w:pPr>
      <w:r>
        <w:rPr>
          <w:rFonts w:ascii="Courier New" w:hAnsi="Courier New" w:cs="Courier New"/>
          <w:color w:val="000066"/>
          <w:sz w:val="20"/>
          <w:szCs w:val="20"/>
        </w:rPr>
        <w:t xml:space="preserve">  </w:t>
      </w:r>
      <w:r w:rsidRPr="00E241EF">
        <w:rPr>
          <w:rFonts w:ascii="Courier New" w:hAnsi="Courier New" w:cs="Courier New"/>
          <w:color w:val="000066"/>
          <w:sz w:val="20"/>
          <w:szCs w:val="20"/>
        </w:rPr>
        <w:t xml:space="preserve"> print(colours1)</w:t>
      </w:r>
      <w:r>
        <w:rPr>
          <w:rFonts w:ascii="Courier New" w:hAnsi="Courier New" w:cs="Courier New"/>
          <w:color w:val="000066"/>
          <w:sz w:val="20"/>
          <w:szCs w:val="20"/>
        </w:rPr>
        <w:t xml:space="preserve">               --  ['orange', 'green</w:t>
      </w:r>
      <w:r w:rsidRPr="00E241EF">
        <w:rPr>
          <w:rFonts w:ascii="Courier New" w:hAnsi="Courier New" w:cs="Courier New"/>
          <w:color w:val="000066"/>
          <w:sz w:val="20"/>
          <w:szCs w:val="20"/>
        </w:rPr>
        <w:t>']</w:t>
      </w:r>
    </w:p>
    <w:p w14:paraId="39AFD48F" w14:textId="439DDF0B" w:rsidR="00E241EF" w:rsidRPr="00E241EF" w:rsidRDefault="00E241EF" w:rsidP="00E24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50" w:after="150" w:line="240" w:lineRule="auto"/>
        <w:ind w:left="150" w:right="150"/>
        <w:rPr>
          <w:rFonts w:ascii="Courier New" w:hAnsi="Courier New" w:cs="Courier New"/>
          <w:color w:val="000066"/>
          <w:sz w:val="20"/>
          <w:szCs w:val="20"/>
        </w:rPr>
      </w:pPr>
      <w:r>
        <w:rPr>
          <w:rFonts w:ascii="Courier New" w:hAnsi="Courier New" w:cs="Courier New"/>
          <w:color w:val="000066"/>
          <w:sz w:val="20"/>
          <w:szCs w:val="20"/>
        </w:rPr>
        <w:lastRenderedPageBreak/>
        <w:t xml:space="preserve">  </w:t>
      </w:r>
      <w:r w:rsidRPr="00E241EF">
        <w:rPr>
          <w:rFonts w:ascii="Courier New" w:hAnsi="Courier New" w:cs="Courier New"/>
          <w:color w:val="000066"/>
          <w:sz w:val="20"/>
          <w:szCs w:val="20"/>
        </w:rPr>
        <w:t xml:space="preserve"> print(colours2)</w:t>
      </w:r>
      <w:r>
        <w:rPr>
          <w:rFonts w:ascii="Courier New" w:hAnsi="Courier New" w:cs="Courier New"/>
          <w:color w:val="000066"/>
          <w:sz w:val="20"/>
          <w:szCs w:val="20"/>
        </w:rPr>
        <w:t xml:space="preserve">               --  [‘violet’, ‘black’]</w:t>
      </w:r>
    </w:p>
    <w:p w14:paraId="27C63146" w14:textId="2357A702" w:rsidR="002C79F6" w:rsidRDefault="00CC7101" w:rsidP="002C79F6">
      <w:pPr>
        <w:outlineLvl w:val="0"/>
      </w:pPr>
      <w:r>
        <w:t xml:space="preserve">If, however, one writes </w:t>
      </w:r>
    </w:p>
    <w:p w14:paraId="08FBED42" w14:textId="6751F9AD" w:rsidR="00CC7101" w:rsidRPr="00E241EF" w:rsidRDefault="00CC7101" w:rsidP="00CC71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50" w:after="150" w:line="240" w:lineRule="auto"/>
        <w:ind w:left="150" w:right="150"/>
        <w:rPr>
          <w:rFonts w:ascii="Courier New" w:hAnsi="Courier New" w:cs="Courier New"/>
          <w:color w:val="000066"/>
          <w:sz w:val="20"/>
          <w:szCs w:val="20"/>
        </w:rPr>
      </w:pPr>
      <w:r>
        <w:rPr>
          <w:rFonts w:ascii="Courier New" w:hAnsi="Courier New" w:cs="Courier New"/>
          <w:color w:val="000066"/>
          <w:sz w:val="20"/>
          <w:szCs w:val="20"/>
        </w:rPr>
        <w:t xml:space="preserve">   colours1 = ["orange</w:t>
      </w:r>
      <w:r w:rsidRPr="00E241EF">
        <w:rPr>
          <w:rFonts w:ascii="Courier New" w:hAnsi="Courier New" w:cs="Courier New"/>
          <w:color w:val="000066"/>
          <w:sz w:val="20"/>
          <w:szCs w:val="20"/>
        </w:rPr>
        <w:t>", "</w:t>
      </w:r>
      <w:r>
        <w:rPr>
          <w:rFonts w:ascii="Courier New" w:hAnsi="Courier New" w:cs="Courier New"/>
          <w:color w:val="000066"/>
          <w:sz w:val="20"/>
          <w:szCs w:val="20"/>
        </w:rPr>
        <w:t>green</w:t>
      </w:r>
      <w:r w:rsidRPr="00E241EF">
        <w:rPr>
          <w:rFonts w:ascii="Courier New" w:hAnsi="Courier New" w:cs="Courier New"/>
          <w:color w:val="000066"/>
          <w:sz w:val="20"/>
          <w:szCs w:val="20"/>
        </w:rPr>
        <w:t>"]</w:t>
      </w:r>
    </w:p>
    <w:p w14:paraId="43C9A031" w14:textId="77777777" w:rsidR="00CC7101" w:rsidRPr="00E241EF" w:rsidRDefault="00CC7101" w:rsidP="00CC71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50" w:after="150" w:line="240" w:lineRule="auto"/>
        <w:ind w:left="150" w:right="150"/>
        <w:rPr>
          <w:rFonts w:ascii="Courier New" w:hAnsi="Courier New" w:cs="Courier New"/>
          <w:color w:val="000066"/>
          <w:sz w:val="20"/>
          <w:szCs w:val="20"/>
        </w:rPr>
      </w:pPr>
      <w:r>
        <w:rPr>
          <w:rFonts w:ascii="Courier New" w:hAnsi="Courier New" w:cs="Courier New"/>
          <w:color w:val="000066"/>
          <w:sz w:val="20"/>
          <w:szCs w:val="20"/>
        </w:rPr>
        <w:t xml:space="preserve">  </w:t>
      </w:r>
      <w:r w:rsidRPr="00E241EF">
        <w:rPr>
          <w:rFonts w:ascii="Courier New" w:hAnsi="Courier New" w:cs="Courier New"/>
          <w:color w:val="000066"/>
          <w:sz w:val="20"/>
          <w:szCs w:val="20"/>
        </w:rPr>
        <w:t xml:space="preserve"> colours2 = colours1</w:t>
      </w:r>
    </w:p>
    <w:p w14:paraId="4EE451DD" w14:textId="3A32F1C5" w:rsidR="00CC7101" w:rsidRDefault="00CC7101" w:rsidP="00CC71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50" w:after="150" w:line="240" w:lineRule="auto"/>
        <w:ind w:left="150" w:right="150"/>
        <w:rPr>
          <w:rFonts w:ascii="Courier New" w:hAnsi="Courier New" w:cs="Courier New"/>
          <w:color w:val="000066"/>
          <w:sz w:val="20"/>
          <w:szCs w:val="20"/>
        </w:rPr>
      </w:pPr>
      <w:r>
        <w:rPr>
          <w:rFonts w:ascii="Courier New" w:hAnsi="Courier New" w:cs="Courier New"/>
          <w:color w:val="000066"/>
          <w:sz w:val="20"/>
          <w:szCs w:val="20"/>
        </w:rPr>
        <w:t xml:space="preserve">   colours2[1] = “yellow”</w:t>
      </w:r>
    </w:p>
    <w:p w14:paraId="29135FE1" w14:textId="50EF50C4" w:rsidR="00CC7101" w:rsidRDefault="00CC7101" w:rsidP="00CC71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50" w:after="150" w:line="240" w:lineRule="auto"/>
        <w:ind w:left="150" w:right="150"/>
        <w:rPr>
          <w:rFonts w:ascii="Courier New" w:hAnsi="Courier New" w:cs="Courier New"/>
          <w:color w:val="000066"/>
          <w:sz w:val="20"/>
          <w:szCs w:val="20"/>
        </w:rPr>
      </w:pPr>
      <w:r>
        <w:rPr>
          <w:rFonts w:ascii="Courier New" w:hAnsi="Courier New" w:cs="Courier New"/>
          <w:color w:val="000066"/>
          <w:sz w:val="20"/>
          <w:szCs w:val="20"/>
        </w:rPr>
        <w:t xml:space="preserve">   </w:t>
      </w:r>
      <w:r w:rsidRPr="00E241EF">
        <w:rPr>
          <w:rFonts w:ascii="Courier New" w:hAnsi="Courier New" w:cs="Courier New"/>
          <w:color w:val="000066"/>
          <w:sz w:val="20"/>
          <w:szCs w:val="20"/>
        </w:rPr>
        <w:t>print(colours1)</w:t>
      </w:r>
      <w:r>
        <w:rPr>
          <w:rFonts w:ascii="Courier New" w:hAnsi="Courier New" w:cs="Courier New"/>
          <w:color w:val="000066"/>
          <w:sz w:val="20"/>
          <w:szCs w:val="20"/>
        </w:rPr>
        <w:t xml:space="preserve">               --  ['orange', 'yellow</w:t>
      </w:r>
      <w:r w:rsidRPr="00E241EF">
        <w:rPr>
          <w:rFonts w:ascii="Courier New" w:hAnsi="Courier New" w:cs="Courier New"/>
          <w:color w:val="000066"/>
          <w:sz w:val="20"/>
          <w:szCs w:val="20"/>
        </w:rPr>
        <w:t>']</w:t>
      </w:r>
    </w:p>
    <w:p w14:paraId="1A2E4A29" w14:textId="3E82F5B3" w:rsidR="00CC7101" w:rsidRDefault="00ED349E" w:rsidP="002C79F6">
      <w:pPr>
        <w:outlineLvl w:val="0"/>
      </w:pPr>
      <w:r>
        <w:t xml:space="preserve">When colour1 is created, Python creates it as a list type, then has the list point to its elements. When </w:t>
      </w:r>
      <w:r w:rsidR="008A69E4">
        <w:rPr>
          <w:rFonts w:ascii="Courier New" w:hAnsi="Courier New" w:cs="Courier New"/>
        </w:rPr>
        <w:t>colou</w:t>
      </w:r>
      <w:r w:rsidRPr="008A69E4">
        <w:rPr>
          <w:rFonts w:ascii="Courier New" w:hAnsi="Courier New" w:cs="Courier New"/>
        </w:rPr>
        <w:t>r2</w:t>
      </w:r>
      <w:r>
        <w:t xml:space="preserve"> is created as a copy of </w:t>
      </w:r>
      <w:r w:rsidRPr="008A69E4">
        <w:rPr>
          <w:rFonts w:ascii="Courier New" w:hAnsi="Courier New" w:cs="Courier New"/>
        </w:rPr>
        <w:t>colour1</w:t>
      </w:r>
      <w:r>
        <w:t xml:space="preserve">, they both point to the same list container. If one sets a new value to an element of the list, then any variable that points to that list sees the update, as shown in the second example. Example 1, on the other hand, shows that a complete new list is created for </w:t>
      </w:r>
      <w:r w:rsidRPr="008A69E4">
        <w:rPr>
          <w:rFonts w:ascii="Courier New" w:hAnsi="Courier New" w:cs="Courier New"/>
        </w:rPr>
        <w:t>colour2</w:t>
      </w:r>
      <w:r>
        <w:t xml:space="preserve"> (replacing the equivalence of colour1 and </w:t>
      </w:r>
      <w:r w:rsidRPr="008A69E4">
        <w:rPr>
          <w:rFonts w:ascii="Courier New" w:hAnsi="Courier New" w:cs="Courier New"/>
        </w:rPr>
        <w:t>colour2</w:t>
      </w:r>
      <w:r>
        <w:t xml:space="preserve">), and any further changes to </w:t>
      </w:r>
      <w:r w:rsidRPr="008A69E4">
        <w:rPr>
          <w:rFonts w:ascii="Courier New" w:hAnsi="Courier New" w:cs="Courier New"/>
        </w:rPr>
        <w:t>colour2</w:t>
      </w:r>
      <w:r>
        <w:t xml:space="preserve"> or </w:t>
      </w:r>
      <w:r w:rsidRPr="008A69E4">
        <w:rPr>
          <w:rFonts w:ascii="Courier New" w:hAnsi="Courier New" w:cs="Courier New"/>
        </w:rPr>
        <w:t>colour1</w:t>
      </w:r>
      <w:r>
        <w:t xml:space="preserve"> do not affect the other. </w:t>
      </w:r>
    </w:p>
    <w:p w14:paraId="320871A1" w14:textId="655FFEA6" w:rsidR="00CC7101" w:rsidRDefault="008A69E4" w:rsidP="002C79F6">
      <w:pPr>
        <w:outlineLvl w:val="0"/>
      </w:pPr>
      <w:r>
        <w:t xml:space="preserve">Python has a method called </w:t>
      </w:r>
      <w:r w:rsidRPr="008A69E4">
        <w:rPr>
          <w:rFonts w:ascii="Courier New" w:hAnsi="Courier New" w:cs="Courier New"/>
        </w:rPr>
        <w:t>deepcopy</w:t>
      </w:r>
      <w:r>
        <w:t xml:space="preserve"> that copies all levels of a structured variable to another variable.</w:t>
      </w:r>
    </w:p>
    <w:p w14:paraId="3CE8622C" w14:textId="7AF93D60" w:rsidR="001D0137" w:rsidRPr="00CD6A7E" w:rsidRDefault="001D0137" w:rsidP="009866F9">
      <w:pPr>
        <w:pStyle w:val="berschrift3"/>
        <w:rPr>
          <w:lang w:bidi="en-US"/>
        </w:rPr>
      </w:pPr>
      <w:r>
        <w:rPr>
          <w:lang w:bidi="en-US"/>
        </w:rPr>
        <w:t>6.3</w:t>
      </w:r>
      <w:r w:rsidR="00D81911">
        <w:rPr>
          <w:lang w:bidi="en-US"/>
        </w:rPr>
        <w:t>8</w:t>
      </w:r>
      <w:r>
        <w:rPr>
          <w:lang w:bidi="en-US"/>
        </w:rPr>
        <w:t xml:space="preserve">.2 </w:t>
      </w:r>
      <w:r w:rsidRPr="00CD6A7E">
        <w:rPr>
          <w:lang w:bidi="en-US"/>
        </w:rPr>
        <w:t>Guidance to language users</w:t>
      </w:r>
    </w:p>
    <w:p w14:paraId="64956D53" w14:textId="5F0BA202" w:rsidR="00DD043D" w:rsidDel="00EC2AE5" w:rsidRDefault="00DD043D" w:rsidP="009C57D4">
      <w:pPr>
        <w:outlineLvl w:val="0"/>
        <w:rPr>
          <w:del w:id="1173" w:author="Sean McDonagh" w:date="2019-04-25T11:53:00Z"/>
        </w:rPr>
      </w:pPr>
    </w:p>
    <w:p w14:paraId="34AD2E05" w14:textId="15C61C96" w:rsidR="00DA7483" w:rsidRDefault="00DA7483" w:rsidP="009C57D4">
      <w:pPr>
        <w:pStyle w:val="Listenabsatz"/>
        <w:numPr>
          <w:ilvl w:val="0"/>
          <w:numId w:val="590"/>
        </w:numPr>
        <w:outlineLvl w:val="0"/>
      </w:pPr>
      <w:del w:id="1174" w:author="Sean McDonagh" w:date="2019-04-25T11:30:00Z">
        <w:r w:rsidDel="00D01002">
          <w:delText>Follow the guidance of</w:delText>
        </w:r>
      </w:del>
      <w:ins w:id="1175" w:author="Sean McDonagh" w:date="2019-04-25T11:30:00Z">
        <w:r w:rsidR="00D01002">
          <w:t>Follow the guidance contained in</w:t>
        </w:r>
      </w:ins>
      <w:r>
        <w:t xml:space="preserve"> TR 24772-1 clause 6.38.5.</w:t>
      </w:r>
    </w:p>
    <w:p w14:paraId="01CD4346" w14:textId="7C7DAD4F" w:rsidR="009C57D4" w:rsidRPr="009C57D4" w:rsidRDefault="00DA7483" w:rsidP="009C57D4">
      <w:pPr>
        <w:pStyle w:val="Listenabsatz"/>
        <w:numPr>
          <w:ilvl w:val="0"/>
          <w:numId w:val="590"/>
        </w:numPr>
        <w:outlineLvl w:val="0"/>
      </w:pPr>
      <w:r>
        <w:t>U</w:t>
      </w:r>
      <w:r w:rsidR="008A69E4">
        <w:t xml:space="preserve">se the “slice” operator </w:t>
      </w:r>
      <w:r w:rsidR="008A69E4" w:rsidRPr="00BF2325">
        <w:rPr>
          <w:rFonts w:ascii="Courier New" w:hAnsi="Courier New" w:cs="Courier New"/>
        </w:rPr>
        <w:t>[:]</w:t>
      </w:r>
      <w:r>
        <w:rPr>
          <w:rFonts w:ascii="Courier New" w:hAnsi="Courier New" w:cs="Courier New"/>
        </w:rPr>
        <w:t xml:space="preserve"> </w:t>
      </w:r>
      <w:r>
        <w:t>to force a copy up to one nested level</w:t>
      </w:r>
    </w:p>
    <w:p w14:paraId="521C72D2" w14:textId="307DE93D" w:rsidR="008A69E4" w:rsidRPr="002D4A08" w:rsidRDefault="009C57D4" w:rsidP="009C57D4">
      <w:pPr>
        <w:pStyle w:val="Listenabsatz"/>
        <w:outlineLvl w:val="0"/>
        <w:rPr>
          <w:i/>
        </w:rPr>
      </w:pPr>
      <w:r>
        <w:rPr>
          <w:i/>
        </w:rPr>
        <w:t xml:space="preserve">   </w:t>
      </w:r>
      <w:r w:rsidR="008A69E4" w:rsidRPr="002D4A08">
        <w:rPr>
          <w:i/>
        </w:rPr>
        <w:t xml:space="preserve">Note: </w:t>
      </w:r>
      <w:r w:rsidR="008A69E4" w:rsidRPr="002D4A08">
        <w:rPr>
          <w:rFonts w:ascii="Courier New" w:hAnsi="Courier New" w:cs="Courier New"/>
        </w:rPr>
        <w:t>x = y[:]</w:t>
      </w:r>
      <w:r w:rsidR="008A69E4" w:rsidRPr="002D4A08">
        <w:rPr>
          <w:i/>
        </w:rPr>
        <w:t xml:space="preserve"> copies the complete next level, but leaves deeper levels, such as sublists shared.</w:t>
      </w:r>
    </w:p>
    <w:p w14:paraId="61165ACD" w14:textId="53459D85" w:rsidR="008A69E4" w:rsidRPr="001D0137" w:rsidRDefault="009C57D4" w:rsidP="002D4A08">
      <w:pPr>
        <w:pStyle w:val="Listenabsatz"/>
        <w:numPr>
          <w:ilvl w:val="0"/>
          <w:numId w:val="590"/>
        </w:numPr>
        <w:outlineLvl w:val="0"/>
      </w:pPr>
      <w:r>
        <w:t>To force deep copies at all levels of a variable, u</w:t>
      </w:r>
      <w:r w:rsidR="008A69E4">
        <w:t>se the “</w:t>
      </w:r>
      <w:r w:rsidR="008A69E4" w:rsidRPr="002D4A08">
        <w:rPr>
          <w:rFonts w:ascii="Courier New" w:hAnsi="Courier New" w:cs="Courier New"/>
        </w:rPr>
        <w:t>deepcopy</w:t>
      </w:r>
      <w:r w:rsidR="008A69E4">
        <w:t>” method.</w:t>
      </w:r>
    </w:p>
    <w:p w14:paraId="7ABCAAAA" w14:textId="3962416A" w:rsidR="004C770C" w:rsidRPr="00CD6A7E" w:rsidRDefault="001456BA" w:rsidP="004C770C">
      <w:pPr>
        <w:pStyle w:val="berschrift2"/>
        <w:rPr>
          <w:lang w:bidi="en-US"/>
        </w:rPr>
      </w:pPr>
      <w:bookmarkStart w:id="1176" w:name="_Toc7089409"/>
      <w:r>
        <w:rPr>
          <w:lang w:bidi="en-US"/>
        </w:rPr>
        <w:t>6.</w:t>
      </w:r>
      <w:r w:rsidR="001D0137">
        <w:rPr>
          <w:lang w:bidi="en-US"/>
        </w:rPr>
        <w:t>39</w:t>
      </w:r>
      <w:r w:rsidR="00AD5842">
        <w:rPr>
          <w:lang w:bidi="en-US"/>
        </w:rPr>
        <w:t xml:space="preserve"> </w:t>
      </w:r>
      <w:r w:rsidR="004C770C" w:rsidRPr="00CD6A7E">
        <w:rPr>
          <w:lang w:bidi="en-US"/>
        </w:rPr>
        <w:t>Memory Leak</w:t>
      </w:r>
      <w:r w:rsidR="001D0137">
        <w:rPr>
          <w:lang w:bidi="en-US"/>
        </w:rPr>
        <w:t>s and Heap Fragmentation</w:t>
      </w:r>
      <w:r w:rsidR="004C770C" w:rsidRPr="00CD6A7E">
        <w:rPr>
          <w:lang w:bidi="en-US"/>
        </w:rPr>
        <w:t xml:space="preserve"> [XYL]</w:t>
      </w:r>
      <w:bookmarkEnd w:id="1171"/>
      <w:bookmarkEnd w:id="1176"/>
    </w:p>
    <w:p w14:paraId="32EC4481" w14:textId="08D7BC91" w:rsidR="004C770C" w:rsidRPr="00CD6A7E" w:rsidRDefault="001456BA" w:rsidP="009866F9">
      <w:pPr>
        <w:pStyle w:val="berschrift3"/>
        <w:rPr>
          <w:lang w:bidi="en-US"/>
        </w:rPr>
      </w:pPr>
      <w:r>
        <w:rPr>
          <w:lang w:bidi="en-US"/>
        </w:rPr>
        <w:t>6.</w:t>
      </w:r>
      <w:r w:rsidR="001D0137">
        <w:rPr>
          <w:lang w:bidi="en-US"/>
        </w:rPr>
        <w:t>39</w:t>
      </w:r>
      <w:r w:rsidR="004C770C">
        <w:rPr>
          <w:lang w:bidi="en-US"/>
        </w:rPr>
        <w:t>.1</w:t>
      </w:r>
      <w:r w:rsidR="00AD5842">
        <w:rPr>
          <w:lang w:bidi="en-US"/>
        </w:rPr>
        <w:t xml:space="preserve"> </w:t>
      </w:r>
      <w:r w:rsidR="004C770C" w:rsidRPr="00CD6A7E">
        <w:rPr>
          <w:lang w:bidi="en-US"/>
        </w:rPr>
        <w:t>Applicability to language</w:t>
      </w:r>
    </w:p>
    <w:p w14:paraId="2D0CCF5F" w14:textId="414CA4F7" w:rsidR="004C770C" w:rsidRPr="00CD6A7E" w:rsidRDefault="004C770C" w:rsidP="004C770C">
      <w:r w:rsidRPr="00CD6A7E">
        <w:t>Python supports automatic garbage collection so in theory it should not have memory leaks. However, there are at least three general cases in which memory can be retained after it is no longer needed. The first is when implementation-dependent memory allocation/de-allocation algorithms (or even bugs) cause a leak</w:t>
      </w:r>
      <w:r w:rsidR="001B57D8">
        <w:t>, which would be an implementation error and not a language err</w:t>
      </w:r>
      <w:del w:id="1177" w:author="Sean McDonagh" w:date="2019-04-25T11:53:00Z">
        <w:r w:rsidR="001B57D8" w:rsidDel="00EC2AE5">
          <w:delText>r</w:delText>
        </w:r>
      </w:del>
      <w:r w:rsidR="001B57D8">
        <w:t>or</w:t>
      </w:r>
      <w:r w:rsidRPr="00CD6A7E">
        <w:t xml:space="preserve">. The second general case is when objects remain referenced after they are no longer needed. This is a logic error which requires the programmer to modify the code to delete references to objects when they are no longer required. </w:t>
      </w:r>
    </w:p>
    <w:p w14:paraId="5F7C466D" w14:textId="075D070F" w:rsidR="004C770C" w:rsidRDefault="004C770C" w:rsidP="004C770C">
      <w:r w:rsidRPr="00CD6A7E">
        <w:t>There is a third very subtle memory leak case wherein objects mutually reference one another without any outside references remaining – a kind of deadly embrace where one object references a second object (or group of objects) so the second object(s) can’t be collected but the second object(s) also reference the first one(s) so it/they too can’t be collected.</w:t>
      </w:r>
      <w:r w:rsidR="00026C6C">
        <w:t xml:space="preserve"> </w:t>
      </w:r>
      <w:r w:rsidRPr="00CD6A7E">
        <w:t xml:space="preserve"> This group is known as cyclic garbage.  Python provides a garbage collection module called </w:t>
      </w:r>
      <w:r w:rsidRPr="00CD6A7E">
        <w:rPr>
          <w:rFonts w:ascii="Courier New" w:hAnsi="Courier New" w:cs="Courier New"/>
          <w:kern w:val="28"/>
          <w:lang w:val="en-GB"/>
        </w:rPr>
        <w:t>gc</w:t>
      </w:r>
      <w:r w:rsidRPr="00CD6A7E">
        <w:t xml:space="preserve"> which has functions which enable the programmer to enable and disable cyclic garbage collection as well as inspect the state of objects tracked by the cyclic garbage collector so that these, often very subtle leaks, can be traced and eliminated.</w:t>
      </w:r>
    </w:p>
    <w:p w14:paraId="16E470AA" w14:textId="54C2F5A9" w:rsidR="00DA7483" w:rsidRPr="00CD6A7E" w:rsidRDefault="00DA7483" w:rsidP="00E94999">
      <w:pPr>
        <w:pStyle w:val="berschrift3"/>
      </w:pPr>
      <w:r>
        <w:rPr>
          <w:lang w:bidi="en-US"/>
        </w:rPr>
        <w:lastRenderedPageBreak/>
        <w:t xml:space="preserve">6.38.2 </w:t>
      </w:r>
      <w:r w:rsidRPr="00CD6A7E">
        <w:rPr>
          <w:lang w:bidi="en-US"/>
        </w:rPr>
        <w:t>Guidance to language users</w:t>
      </w:r>
    </w:p>
    <w:p w14:paraId="7E6F7AB6" w14:textId="0CC1BF56" w:rsidR="00DA7483" w:rsidRDefault="00DA7483" w:rsidP="004C770C">
      <w:pPr>
        <w:pStyle w:val="Listenabsatz"/>
        <w:widowControl w:val="0"/>
        <w:numPr>
          <w:ilvl w:val="0"/>
          <w:numId w:val="368"/>
        </w:numPr>
        <w:suppressLineNumbers/>
        <w:overflowPunct w:val="0"/>
        <w:adjustRightInd w:val="0"/>
        <w:spacing w:after="120"/>
        <w:rPr>
          <w:rFonts w:ascii="Calibri" w:eastAsia="Times New Roman" w:hAnsi="Calibri"/>
        </w:rPr>
      </w:pPr>
      <w:del w:id="1178" w:author="Sean McDonagh" w:date="2019-04-25T11:30:00Z">
        <w:r w:rsidDel="00D01002">
          <w:rPr>
            <w:rFonts w:ascii="Calibri" w:eastAsia="Times New Roman" w:hAnsi="Calibri"/>
          </w:rPr>
          <w:delText>Follow the guidance of</w:delText>
        </w:r>
      </w:del>
      <w:ins w:id="1179" w:author="Sean McDonagh" w:date="2019-04-25T11:30:00Z">
        <w:r w:rsidR="00D01002">
          <w:rPr>
            <w:rFonts w:ascii="Calibri" w:eastAsia="Times New Roman" w:hAnsi="Calibri"/>
          </w:rPr>
          <w:t>Follow the guidance contained in</w:t>
        </w:r>
      </w:ins>
      <w:r>
        <w:rPr>
          <w:rFonts w:ascii="Calibri" w:eastAsia="Times New Roman" w:hAnsi="Calibri"/>
        </w:rPr>
        <w:t xml:space="preserve"> TR 24772-1 clause 6.39.5.</w:t>
      </w:r>
    </w:p>
    <w:p w14:paraId="3FFD74CD" w14:textId="7725C124" w:rsidR="004C770C" w:rsidRPr="007B6289" w:rsidRDefault="004C770C" w:rsidP="004C770C">
      <w:pPr>
        <w:pStyle w:val="Listenabsatz"/>
        <w:widowControl w:val="0"/>
        <w:numPr>
          <w:ilvl w:val="0"/>
          <w:numId w:val="368"/>
        </w:numPr>
        <w:suppressLineNumbers/>
        <w:overflowPunct w:val="0"/>
        <w:adjustRightInd w:val="0"/>
        <w:spacing w:after="120"/>
        <w:rPr>
          <w:rFonts w:ascii="Calibri" w:eastAsia="Times New Roman" w:hAnsi="Calibri"/>
        </w:rPr>
      </w:pPr>
      <w:r w:rsidRPr="007B6289">
        <w:rPr>
          <w:rFonts w:ascii="Calibri" w:eastAsia="Times New Roman" w:hAnsi="Calibri"/>
        </w:rPr>
        <w:t>Release all objects when they are no longer required.</w:t>
      </w:r>
    </w:p>
    <w:p w14:paraId="7976C272" w14:textId="5059DEAD" w:rsidR="004C770C" w:rsidRPr="00CD6A7E" w:rsidRDefault="001456BA" w:rsidP="004C770C">
      <w:pPr>
        <w:pStyle w:val="berschrift2"/>
        <w:rPr>
          <w:lang w:bidi="en-US"/>
        </w:rPr>
      </w:pPr>
      <w:bookmarkStart w:id="1180" w:name="_Toc310518195"/>
      <w:bookmarkStart w:id="1181" w:name="_Toc7089410"/>
      <w:r>
        <w:rPr>
          <w:lang w:bidi="en-US"/>
        </w:rPr>
        <w:t>6.4</w:t>
      </w:r>
      <w:r w:rsidR="00460588">
        <w:rPr>
          <w:lang w:bidi="en-US"/>
        </w:rPr>
        <w:t>0</w:t>
      </w:r>
      <w:r w:rsidR="00AD5842">
        <w:rPr>
          <w:lang w:bidi="en-US"/>
        </w:rPr>
        <w:t xml:space="preserve"> </w:t>
      </w:r>
      <w:r w:rsidR="004C770C" w:rsidRPr="00CD6A7E">
        <w:rPr>
          <w:lang w:bidi="en-US"/>
        </w:rPr>
        <w:t>Templates and Generics [SYM]</w:t>
      </w:r>
      <w:bookmarkEnd w:id="1180"/>
      <w:bookmarkEnd w:id="1181"/>
    </w:p>
    <w:p w14:paraId="5C0E97C8" w14:textId="77777777" w:rsidR="004C770C" w:rsidRPr="00CD6A7E" w:rsidRDefault="004C770C" w:rsidP="004C770C">
      <w:r w:rsidRPr="00CD6A7E">
        <w:t>This vulnerability is not applicable to Python because Python does not implement these mechanisms.</w:t>
      </w:r>
    </w:p>
    <w:p w14:paraId="36E1C3FA" w14:textId="636D7399" w:rsidR="004C770C" w:rsidRPr="00CD6A7E" w:rsidRDefault="001858A2" w:rsidP="004C770C">
      <w:pPr>
        <w:pStyle w:val="berschrift2"/>
        <w:rPr>
          <w:lang w:bidi="en-US"/>
        </w:rPr>
      </w:pPr>
      <w:bookmarkStart w:id="1182" w:name="_Toc310518196"/>
      <w:bookmarkStart w:id="1183" w:name="_Toc7089411"/>
      <w:r>
        <w:rPr>
          <w:lang w:bidi="en-US"/>
        </w:rPr>
        <w:t>6.4</w:t>
      </w:r>
      <w:r w:rsidR="00460588">
        <w:rPr>
          <w:lang w:bidi="en-US"/>
        </w:rPr>
        <w:t>1</w:t>
      </w:r>
      <w:r w:rsidR="00AD5842">
        <w:rPr>
          <w:lang w:bidi="en-US"/>
        </w:rPr>
        <w:t xml:space="preserve"> </w:t>
      </w:r>
      <w:r w:rsidR="004C770C" w:rsidRPr="00CD6A7E">
        <w:rPr>
          <w:lang w:bidi="en-US"/>
        </w:rPr>
        <w:t>Inheritance [RIP]</w:t>
      </w:r>
      <w:bookmarkEnd w:id="1182"/>
      <w:bookmarkEnd w:id="1183"/>
    </w:p>
    <w:p w14:paraId="0E280C04" w14:textId="400C595D" w:rsidR="004C770C" w:rsidRPr="00CD6A7E" w:rsidRDefault="001858A2" w:rsidP="009866F9">
      <w:pPr>
        <w:pStyle w:val="berschrift3"/>
        <w:rPr>
          <w:lang w:bidi="en-US"/>
        </w:rPr>
      </w:pPr>
      <w:r>
        <w:rPr>
          <w:lang w:bidi="en-US"/>
        </w:rPr>
        <w:t>6.4</w:t>
      </w:r>
      <w:r w:rsidR="00460588">
        <w:rPr>
          <w:lang w:bidi="en-US"/>
        </w:rPr>
        <w:t>1</w:t>
      </w:r>
      <w:r w:rsidR="004C770C">
        <w:rPr>
          <w:lang w:bidi="en-US"/>
        </w:rPr>
        <w:t>.1</w:t>
      </w:r>
      <w:r w:rsidR="00AD5842">
        <w:rPr>
          <w:lang w:bidi="en-US"/>
        </w:rPr>
        <w:t xml:space="preserve"> </w:t>
      </w:r>
      <w:r w:rsidR="004C770C" w:rsidRPr="00CD6A7E">
        <w:rPr>
          <w:lang w:bidi="en-US"/>
        </w:rPr>
        <w:t>Applicability to language</w:t>
      </w:r>
    </w:p>
    <w:p w14:paraId="31619FCA" w14:textId="77777777" w:rsidR="004C770C" w:rsidRPr="00CD6A7E" w:rsidRDefault="004C770C" w:rsidP="004C770C">
      <w:pPr>
        <w:rPr>
          <w:b/>
        </w:rPr>
      </w:pPr>
      <w:r w:rsidRPr="00CD6A7E">
        <w:t>Python supports inheritance through a hierarchical search of namespaces starting at the subclass and proceeding upward through the superclasses. Multiple inheritance is also supported. Any inherited methods are subject to the same vulnerabilities that occur whenever using code that is not well understood.</w:t>
      </w:r>
    </w:p>
    <w:p w14:paraId="093BD3EA" w14:textId="201E2139" w:rsidR="004C770C" w:rsidRPr="00CD6A7E" w:rsidRDefault="001858A2" w:rsidP="009866F9">
      <w:pPr>
        <w:pStyle w:val="berschrift3"/>
        <w:rPr>
          <w:lang w:bidi="en-US"/>
        </w:rPr>
      </w:pPr>
      <w:r>
        <w:rPr>
          <w:lang w:bidi="en-US"/>
        </w:rPr>
        <w:t>6.4</w:t>
      </w:r>
      <w:r w:rsidR="00460588">
        <w:rPr>
          <w:lang w:bidi="en-US"/>
        </w:rPr>
        <w:t>1</w:t>
      </w:r>
      <w:r w:rsidR="004C770C">
        <w:rPr>
          <w:lang w:bidi="en-US"/>
        </w:rPr>
        <w:t>.2</w:t>
      </w:r>
      <w:r w:rsidR="00AD5842">
        <w:rPr>
          <w:lang w:bidi="en-US"/>
        </w:rPr>
        <w:t xml:space="preserve"> </w:t>
      </w:r>
      <w:r w:rsidR="004C770C" w:rsidRPr="00CD6A7E">
        <w:rPr>
          <w:lang w:bidi="en-US"/>
        </w:rPr>
        <w:t>Guidance to language users</w:t>
      </w:r>
    </w:p>
    <w:p w14:paraId="369F5FAA" w14:textId="3D808063" w:rsidR="00DA7483" w:rsidRPr="008F5A32" w:rsidRDefault="00DA7483" w:rsidP="004C770C">
      <w:pPr>
        <w:pStyle w:val="Listenabsatz"/>
        <w:widowControl w:val="0"/>
        <w:numPr>
          <w:ilvl w:val="0"/>
          <w:numId w:val="368"/>
        </w:numPr>
        <w:suppressLineNumbers/>
        <w:overflowPunct w:val="0"/>
        <w:adjustRightInd w:val="0"/>
        <w:spacing w:after="120"/>
        <w:rPr>
          <w:rFonts w:ascii="Calibri" w:eastAsia="Times New Roman" w:hAnsi="Calibri"/>
          <w:lang w:val="en-GB"/>
        </w:rPr>
      </w:pPr>
      <w:del w:id="1184" w:author="Sean McDonagh" w:date="2019-04-25T11:30:00Z">
        <w:r w:rsidRPr="008F5A32" w:rsidDel="00D01002">
          <w:rPr>
            <w:rFonts w:ascii="Calibri" w:eastAsia="Times New Roman" w:hAnsi="Calibri"/>
            <w:lang w:val="en-GB"/>
          </w:rPr>
          <w:delText>Follow the guidance of</w:delText>
        </w:r>
      </w:del>
      <w:ins w:id="1185" w:author="Sean McDonagh" w:date="2019-04-25T11:30:00Z">
        <w:r w:rsidR="00D01002" w:rsidRPr="008F5A32">
          <w:rPr>
            <w:rFonts w:ascii="Calibri" w:eastAsia="Times New Roman" w:hAnsi="Calibri"/>
            <w:lang w:val="en-GB"/>
          </w:rPr>
          <w:t>Follow the guidance contained in</w:t>
        </w:r>
      </w:ins>
      <w:r w:rsidRPr="008F5A32">
        <w:rPr>
          <w:rFonts w:ascii="Calibri" w:eastAsia="Times New Roman" w:hAnsi="Calibri"/>
          <w:lang w:val="en-GB"/>
        </w:rPr>
        <w:t xml:space="preserve"> TR 24772-1 clause 6.41.5.</w:t>
      </w:r>
    </w:p>
    <w:p w14:paraId="573D6F14" w14:textId="346180DB" w:rsidR="004C770C" w:rsidRPr="007B6289" w:rsidRDefault="00DA7483" w:rsidP="004C770C">
      <w:pPr>
        <w:pStyle w:val="Listenabsatz"/>
        <w:widowControl w:val="0"/>
        <w:numPr>
          <w:ilvl w:val="0"/>
          <w:numId w:val="368"/>
        </w:numPr>
        <w:suppressLineNumbers/>
        <w:overflowPunct w:val="0"/>
        <w:adjustRightInd w:val="0"/>
        <w:spacing w:after="120"/>
        <w:rPr>
          <w:rFonts w:ascii="Calibri" w:eastAsia="Times New Roman" w:hAnsi="Calibri"/>
          <w:b/>
          <w:lang w:val="en-GB"/>
        </w:rPr>
      </w:pPr>
      <w:r>
        <w:rPr>
          <w:rFonts w:ascii="Calibri" w:eastAsia="Times New Roman" w:hAnsi="Calibri"/>
          <w:lang w:val="en-GB"/>
        </w:rPr>
        <w:t>I</w:t>
      </w:r>
      <w:r w:rsidR="004C770C" w:rsidRPr="007B6289">
        <w:rPr>
          <w:rFonts w:ascii="Calibri" w:eastAsia="Times New Roman" w:hAnsi="Calibri"/>
          <w:lang w:val="en-GB"/>
        </w:rPr>
        <w:t>nherit only from trusted classes; and</w:t>
      </w:r>
    </w:p>
    <w:p w14:paraId="6ADB3F82" w14:textId="77777777" w:rsidR="004C770C" w:rsidRPr="007B6289" w:rsidRDefault="004C770C" w:rsidP="004C770C">
      <w:pPr>
        <w:pStyle w:val="Listenabsatz"/>
        <w:widowControl w:val="0"/>
        <w:numPr>
          <w:ilvl w:val="0"/>
          <w:numId w:val="368"/>
        </w:numPr>
        <w:suppressLineNumbers/>
        <w:overflowPunct w:val="0"/>
        <w:adjustRightInd w:val="0"/>
        <w:spacing w:after="120"/>
        <w:rPr>
          <w:rFonts w:ascii="Calibri" w:eastAsia="Times New Roman" w:hAnsi="Calibri"/>
          <w:lang w:val="en-GB"/>
        </w:rPr>
      </w:pPr>
      <w:r w:rsidRPr="007B6289">
        <w:rPr>
          <w:rFonts w:ascii="Calibri" w:eastAsia="Times New Roman" w:hAnsi="Calibri"/>
          <w:lang w:val="en-GB"/>
        </w:rPr>
        <w:t>Use Python’s built-in documentation (such as docstrings) to obtain information about a class’ method before inheriting from it.</w:t>
      </w:r>
    </w:p>
    <w:p w14:paraId="533A3C83" w14:textId="5D39E433" w:rsidR="001A1531" w:rsidRPr="001A1531" w:rsidRDefault="001D0137" w:rsidP="004F33FD">
      <w:pPr>
        <w:pStyle w:val="berschrift2"/>
      </w:pPr>
      <w:bookmarkStart w:id="1186" w:name="_Toc440397667"/>
      <w:bookmarkStart w:id="1187" w:name="_Toc346883631"/>
      <w:bookmarkStart w:id="1188" w:name="_Toc7089412"/>
      <w:bookmarkStart w:id="1189" w:name="_Toc310518197"/>
      <w:bookmarkStart w:id="1190" w:name="_Ref420410974"/>
      <w:r>
        <w:t>6.42 Violations of the Liskov Substitution  Principle or the Contract Model  [</w:t>
      </w:r>
      <w:commentRangeStart w:id="1191"/>
      <w:r>
        <w:t>BLP</w:t>
      </w:r>
      <w:commentRangeEnd w:id="1191"/>
      <w:r w:rsidR="00C337DA">
        <w:rPr>
          <w:rStyle w:val="Kommentarzeichen"/>
          <w:rFonts w:asciiTheme="minorHAnsi" w:eastAsiaTheme="minorEastAsia" w:hAnsiTheme="minorHAnsi" w:cstheme="minorBidi"/>
          <w:b w:val="0"/>
        </w:rPr>
        <w:commentReference w:id="1191"/>
      </w:r>
      <w:r>
        <w:t>]</w:t>
      </w:r>
      <w:bookmarkEnd w:id="1186"/>
      <w:bookmarkEnd w:id="1187"/>
      <w:bookmarkEnd w:id="1188"/>
    </w:p>
    <w:p w14:paraId="73768E41" w14:textId="5080EB9B" w:rsidR="001D0137" w:rsidRDefault="001D0137" w:rsidP="009866F9">
      <w:pPr>
        <w:pStyle w:val="berschrift3"/>
        <w:rPr>
          <w:lang w:bidi="en-US"/>
        </w:rPr>
      </w:pPr>
      <w:r>
        <w:t xml:space="preserve">6.42.1 </w:t>
      </w:r>
      <w:r w:rsidRPr="00CD6A7E">
        <w:rPr>
          <w:lang w:bidi="en-US"/>
        </w:rPr>
        <w:t>Applicability to language</w:t>
      </w:r>
    </w:p>
    <w:p w14:paraId="2C86D95B" w14:textId="16A335EF" w:rsidR="001D0137" w:rsidRPr="00E94999" w:rsidRDefault="00F47D9C" w:rsidP="00E94999">
      <w:pPr>
        <w:outlineLvl w:val="0"/>
        <w:rPr>
          <w:i/>
        </w:rPr>
      </w:pPr>
      <w:r>
        <w:t>Python is subject to violations of the Liskov substitution rule as documented in TR 24772-1 clause 6.42. The Python community provides static analysis tools for Python, which detect a large class of such violations.</w:t>
      </w:r>
    </w:p>
    <w:p w14:paraId="475F427F" w14:textId="2449E063" w:rsidR="001D0137" w:rsidRPr="00CD6A7E" w:rsidRDefault="001D0137" w:rsidP="009866F9">
      <w:pPr>
        <w:pStyle w:val="berschrift3"/>
        <w:rPr>
          <w:lang w:bidi="en-US"/>
        </w:rPr>
      </w:pPr>
      <w:r>
        <w:rPr>
          <w:lang w:bidi="en-US"/>
        </w:rPr>
        <w:t xml:space="preserve">6.42.2 </w:t>
      </w:r>
      <w:r w:rsidRPr="00CD6A7E">
        <w:rPr>
          <w:lang w:bidi="en-US"/>
        </w:rPr>
        <w:t>Guidance to language users</w:t>
      </w:r>
    </w:p>
    <w:p w14:paraId="7CDB752B" w14:textId="39A4DE7D" w:rsidR="001D0137" w:rsidRPr="001D0137" w:rsidRDefault="00F47D9C" w:rsidP="00E94999">
      <w:pPr>
        <w:outlineLvl w:val="0"/>
      </w:pPr>
      <w:r>
        <w:t xml:space="preserve">Follow the </w:t>
      </w:r>
      <w:del w:id="1192" w:author="Sean McDonagh" w:date="2019-04-25T11:36:00Z">
        <w:r w:rsidDel="002522CD">
          <w:delText>guidelines of</w:delText>
        </w:r>
      </w:del>
      <w:ins w:id="1193" w:author="Sean McDonagh" w:date="2019-04-25T11:36:00Z">
        <w:r w:rsidR="002522CD">
          <w:t>guidance contained in</w:t>
        </w:r>
      </w:ins>
      <w:r>
        <w:t xml:space="preserve"> TR 24772-1 clause 6.42.5. In particular, use static analysis tools</w:t>
      </w:r>
      <w:r w:rsidR="001B57D8">
        <w:t>, either commercial or provided by the Python community</w:t>
      </w:r>
      <w:r>
        <w:t xml:space="preserve"> to detect such violations.</w:t>
      </w:r>
      <w:r w:rsidR="001B57D8" w:rsidRPr="001D0137">
        <w:t xml:space="preserve"> </w:t>
      </w:r>
    </w:p>
    <w:p w14:paraId="263C3805" w14:textId="3AC52120" w:rsidR="001D0137" w:rsidDel="00EC2AE5" w:rsidRDefault="001D0137" w:rsidP="004C770C">
      <w:pPr>
        <w:pStyle w:val="berschrift2"/>
        <w:rPr>
          <w:del w:id="1194" w:author="Sean McDonagh" w:date="2019-04-25T11:55:00Z"/>
          <w:lang w:bidi="en-US"/>
        </w:rPr>
      </w:pPr>
    </w:p>
    <w:p w14:paraId="62BDBA9A" w14:textId="77777777" w:rsidR="001D0137" w:rsidRPr="005E3417" w:rsidRDefault="001D0137" w:rsidP="001D0137">
      <w:pPr>
        <w:pStyle w:val="berschrift2"/>
      </w:pPr>
      <w:bookmarkStart w:id="1195" w:name="_Toc440397668"/>
      <w:bookmarkStart w:id="1196" w:name="_Toc346883632"/>
      <w:bookmarkStart w:id="1197" w:name="_Toc7089413"/>
      <w:r>
        <w:t>6.43 Redispatching [</w:t>
      </w:r>
      <w:commentRangeStart w:id="1198"/>
      <w:r>
        <w:t>PPH</w:t>
      </w:r>
      <w:commentRangeEnd w:id="1198"/>
      <w:r w:rsidR="00C337DA">
        <w:rPr>
          <w:rStyle w:val="Kommentarzeichen"/>
          <w:rFonts w:asciiTheme="minorHAnsi" w:eastAsiaTheme="minorEastAsia" w:hAnsiTheme="minorHAnsi" w:cstheme="minorBidi"/>
          <w:b w:val="0"/>
        </w:rPr>
        <w:commentReference w:id="1198"/>
      </w:r>
      <w:r>
        <w:t>]</w:t>
      </w:r>
      <w:bookmarkEnd w:id="1195"/>
      <w:bookmarkEnd w:id="1196"/>
      <w:bookmarkEnd w:id="1197"/>
    </w:p>
    <w:p w14:paraId="6AC2AE0F" w14:textId="77777777" w:rsidR="001D0137" w:rsidRDefault="001D0137" w:rsidP="009866F9">
      <w:pPr>
        <w:pStyle w:val="berschrift3"/>
        <w:rPr>
          <w:lang w:bidi="en-US"/>
        </w:rPr>
      </w:pPr>
      <w:r>
        <w:t xml:space="preserve">6.43.1 </w:t>
      </w:r>
      <w:r w:rsidRPr="00CD6A7E">
        <w:rPr>
          <w:lang w:bidi="en-US"/>
        </w:rPr>
        <w:t>Applicability to language</w:t>
      </w:r>
    </w:p>
    <w:p w14:paraId="03967A21" w14:textId="22FBF716" w:rsidR="00F47D9C" w:rsidRPr="00E94999" w:rsidRDefault="00C652FD" w:rsidP="009866F9">
      <w:pPr>
        <w:outlineLvl w:val="0"/>
        <w:rPr>
          <w:i/>
        </w:rPr>
      </w:pPr>
      <w:r>
        <w:t>This vulnerability applies to Python</w:t>
      </w:r>
      <w:del w:id="1199" w:author="Sean McDonagh [2]" w:date="2019-05-31T06:46:00Z">
        <w:r w:rsidDel="000F0331">
          <w:delText>.</w:delText>
        </w:r>
        <w:r w:rsidR="00323720" w:rsidDel="000F0331">
          <w:delText xml:space="preserve"> </w:delText>
        </w:r>
        <w:r w:rsidR="00D2599F" w:rsidDel="000F0331">
          <w:delText xml:space="preserve">Python language processors </w:delText>
        </w:r>
        <w:r w:rsidR="00323720" w:rsidDel="000F0331">
          <w:delText>will detect stack overflow but the exception generated must be handled.</w:delText>
        </w:r>
        <w:r w:rsidR="00DA2BBC" w:rsidDel="000F0331">
          <w:delText xml:space="preserve"> </w:delText>
        </w:r>
        <w:r w:rsidR="00DA2BBC" w:rsidDel="000F0331">
          <w:rPr>
            <w:i/>
          </w:rPr>
          <w:delText>How does stack overflow apply to redispatching? Suggest deleting sentence 2.</w:delText>
        </w:r>
      </w:del>
      <w:ins w:id="1200" w:author="Sean McDonagh [2]" w:date="2019-05-31T06:46:00Z">
        <w:r w:rsidR="000F0331">
          <w:t xml:space="preserve"> and can result in infinite recur</w:t>
        </w:r>
        <w:r w:rsidR="00EC6EA0">
          <w:t>sion</w:t>
        </w:r>
      </w:ins>
      <w:ins w:id="1201" w:author="Sean McDonagh [2]" w:date="2019-05-31T06:47:00Z">
        <w:r w:rsidR="00EC6EA0">
          <w:t xml:space="preserve"> between redefined</w:t>
        </w:r>
      </w:ins>
      <w:ins w:id="1202" w:author="Sean McDonagh [2]" w:date="2019-05-31T06:48:00Z">
        <w:r w:rsidR="00EC6EA0">
          <w:t xml:space="preserve"> and inherited methods. </w:t>
        </w:r>
      </w:ins>
    </w:p>
    <w:p w14:paraId="0E8BE52F" w14:textId="15C95AF3" w:rsidR="001D0137" w:rsidRPr="00CD6A7E" w:rsidRDefault="001D0137" w:rsidP="009866F9">
      <w:pPr>
        <w:pStyle w:val="berschrift3"/>
        <w:rPr>
          <w:lang w:bidi="en-US"/>
        </w:rPr>
      </w:pPr>
      <w:r>
        <w:rPr>
          <w:lang w:bidi="en-US"/>
        </w:rPr>
        <w:lastRenderedPageBreak/>
        <w:t xml:space="preserve">6.43.2 </w:t>
      </w:r>
      <w:r w:rsidRPr="00CD6A7E">
        <w:rPr>
          <w:lang w:bidi="en-US"/>
        </w:rPr>
        <w:t>Guidance to language users</w:t>
      </w:r>
    </w:p>
    <w:p w14:paraId="27E3FF10" w14:textId="6D45D21F" w:rsidR="001D0137" w:rsidRPr="001D0137" w:rsidRDefault="00C652FD" w:rsidP="009866F9">
      <w:pPr>
        <w:outlineLvl w:val="0"/>
      </w:pPr>
      <w:del w:id="1203" w:author="Sean McDonagh" w:date="2019-04-25T11:30:00Z">
        <w:r w:rsidDel="00D01002">
          <w:delText>Follow the guidance of</w:delText>
        </w:r>
      </w:del>
      <w:ins w:id="1204" w:author="Sean McDonagh" w:date="2019-04-25T11:30:00Z">
        <w:r w:rsidR="00D01002">
          <w:t>Follow the guidance contained in</w:t>
        </w:r>
      </w:ins>
      <w:r>
        <w:t xml:space="preserve"> TR 24772-1 clause 6.43.5. </w:t>
      </w:r>
    </w:p>
    <w:p w14:paraId="03BC2A0F" w14:textId="77777777" w:rsidR="00B232FA" w:rsidRPr="005E3417" w:rsidRDefault="00B232FA" w:rsidP="00B232FA">
      <w:pPr>
        <w:pStyle w:val="berschrift2"/>
      </w:pPr>
      <w:bookmarkStart w:id="1205" w:name="_Toc440397669"/>
      <w:bookmarkStart w:id="1206" w:name="_Toc346883633"/>
      <w:bookmarkStart w:id="1207" w:name="_Toc7089414"/>
      <w:r>
        <w:t>6.44 Polymorphic variables [</w:t>
      </w:r>
      <w:commentRangeStart w:id="1208"/>
      <w:r>
        <w:t>BKK</w:t>
      </w:r>
      <w:commentRangeEnd w:id="1208"/>
      <w:r w:rsidR="009866F9">
        <w:rPr>
          <w:rStyle w:val="Kommentarzeichen"/>
          <w:rFonts w:asciiTheme="minorHAnsi" w:eastAsiaTheme="minorEastAsia" w:hAnsiTheme="minorHAnsi" w:cstheme="minorBidi"/>
          <w:b w:val="0"/>
        </w:rPr>
        <w:commentReference w:id="1208"/>
      </w:r>
      <w:r>
        <w:t>]</w:t>
      </w:r>
      <w:bookmarkEnd w:id="1205"/>
      <w:bookmarkEnd w:id="1206"/>
      <w:bookmarkEnd w:id="1207"/>
    </w:p>
    <w:p w14:paraId="2DDA938A" w14:textId="77777777" w:rsidR="00B232FA" w:rsidRDefault="00B232FA" w:rsidP="009866F9">
      <w:pPr>
        <w:pStyle w:val="berschrift3"/>
        <w:rPr>
          <w:lang w:bidi="en-US"/>
        </w:rPr>
      </w:pPr>
      <w:r>
        <w:t xml:space="preserve">6.44.1 </w:t>
      </w:r>
      <w:r w:rsidRPr="00CD6A7E">
        <w:rPr>
          <w:lang w:bidi="en-US"/>
        </w:rPr>
        <w:t>Applicability to language</w:t>
      </w:r>
    </w:p>
    <w:p w14:paraId="355AF14C" w14:textId="349D9DAB" w:rsidR="00B232FA" w:rsidRDefault="00B232FA" w:rsidP="009866F9">
      <w:pPr>
        <w:outlineLvl w:val="0"/>
      </w:pPr>
      <w:r>
        <w:t>TBD</w:t>
      </w:r>
    </w:p>
    <w:p w14:paraId="1DB68835" w14:textId="6BE89962" w:rsidR="00A16040" w:rsidRPr="00E94999" w:rsidRDefault="00A16040" w:rsidP="009866F9">
      <w:pPr>
        <w:outlineLvl w:val="0"/>
        <w:rPr>
          <w:i/>
        </w:rPr>
      </w:pPr>
      <w:r>
        <w:rPr>
          <w:i/>
        </w:rPr>
        <w:t>Python is inherently polymorphic, in the narrow sense of OO polymorphism, and in the general sense that any operation will attempt to apply itself to any object, and raise an exception if it cannot apply the operation to a given object.</w:t>
      </w:r>
    </w:p>
    <w:p w14:paraId="7CE7B41E" w14:textId="46D1AB6C" w:rsidR="00B232FA" w:rsidRPr="00CD6A7E" w:rsidRDefault="00B232FA" w:rsidP="009866F9">
      <w:pPr>
        <w:pStyle w:val="berschrift3"/>
        <w:rPr>
          <w:lang w:bidi="en-US"/>
        </w:rPr>
      </w:pPr>
      <w:r>
        <w:rPr>
          <w:lang w:bidi="en-US"/>
        </w:rPr>
        <w:t xml:space="preserve">6.44.2 </w:t>
      </w:r>
      <w:r w:rsidRPr="00CD6A7E">
        <w:rPr>
          <w:lang w:bidi="en-US"/>
        </w:rPr>
        <w:t>Guidance to language users</w:t>
      </w:r>
    </w:p>
    <w:p w14:paraId="5FF5D5FD" w14:textId="77777777" w:rsidR="00B232FA" w:rsidRPr="001D0137" w:rsidRDefault="00B232FA" w:rsidP="009866F9">
      <w:pPr>
        <w:outlineLvl w:val="0"/>
      </w:pPr>
      <w:r>
        <w:t>TBD</w:t>
      </w:r>
    </w:p>
    <w:p w14:paraId="30C5391C" w14:textId="6A4FF861" w:rsidR="001D0137" w:rsidDel="00FF62ED" w:rsidRDefault="001D0137" w:rsidP="00B232FA">
      <w:pPr>
        <w:pStyle w:val="berschrift3"/>
        <w:rPr>
          <w:del w:id="1209" w:author="Sean McDonagh" w:date="2019-04-25T11:57:00Z"/>
          <w:lang w:bidi="en-US"/>
        </w:rPr>
      </w:pPr>
    </w:p>
    <w:p w14:paraId="782057FB" w14:textId="4E7AA653" w:rsidR="004C770C" w:rsidRPr="00CD6A7E" w:rsidRDefault="001858A2" w:rsidP="004C770C">
      <w:pPr>
        <w:pStyle w:val="berschrift2"/>
        <w:rPr>
          <w:lang w:bidi="en-US"/>
        </w:rPr>
      </w:pPr>
      <w:bookmarkStart w:id="1210" w:name="_Toc7089415"/>
      <w:r>
        <w:rPr>
          <w:lang w:bidi="en-US"/>
        </w:rPr>
        <w:t>6.4</w:t>
      </w:r>
      <w:r w:rsidR="00B232FA">
        <w:rPr>
          <w:lang w:bidi="en-US"/>
        </w:rPr>
        <w:t>5</w:t>
      </w:r>
      <w:r w:rsidR="00AD5842">
        <w:rPr>
          <w:lang w:bidi="en-US"/>
        </w:rPr>
        <w:t xml:space="preserve"> </w:t>
      </w:r>
      <w:r w:rsidR="004C770C" w:rsidRPr="00CD6A7E">
        <w:rPr>
          <w:lang w:bidi="en-US"/>
        </w:rPr>
        <w:t>Extra Intrinsics [LRM]</w:t>
      </w:r>
      <w:bookmarkEnd w:id="1189"/>
      <w:bookmarkEnd w:id="1190"/>
      <w:bookmarkEnd w:id="1210"/>
    </w:p>
    <w:p w14:paraId="0BDC3ED5" w14:textId="1564F4FD" w:rsidR="004C770C" w:rsidRPr="00CD6A7E" w:rsidRDefault="001858A2" w:rsidP="009866F9">
      <w:pPr>
        <w:pStyle w:val="berschrift3"/>
        <w:rPr>
          <w:lang w:bidi="en-US"/>
        </w:rPr>
      </w:pPr>
      <w:r>
        <w:rPr>
          <w:lang w:bidi="en-US"/>
        </w:rPr>
        <w:t>6.4</w:t>
      </w:r>
      <w:r w:rsidR="00B232FA">
        <w:rPr>
          <w:lang w:bidi="en-US"/>
        </w:rPr>
        <w:t>5</w:t>
      </w:r>
      <w:r w:rsidR="004C770C">
        <w:rPr>
          <w:lang w:bidi="en-US"/>
        </w:rPr>
        <w:t>.1</w:t>
      </w:r>
      <w:r w:rsidR="00AD5842">
        <w:rPr>
          <w:lang w:bidi="en-US"/>
        </w:rPr>
        <w:t xml:space="preserve"> </w:t>
      </w:r>
      <w:r w:rsidR="004C770C" w:rsidRPr="00CD6A7E">
        <w:rPr>
          <w:lang w:bidi="en-US"/>
        </w:rPr>
        <w:t>Applicability to language</w:t>
      </w:r>
    </w:p>
    <w:p w14:paraId="1B633498" w14:textId="77777777" w:rsidR="004C770C" w:rsidRPr="00CD6A7E" w:rsidRDefault="004C770C" w:rsidP="004C770C">
      <w:r w:rsidRPr="00CD6A7E">
        <w:t>Python provides a set of built-in intrinsics which are implicitly imported into all Python scripts. Any of the built-in variables and functions can therefore easily be overridden:</w:t>
      </w:r>
    </w:p>
    <w:p w14:paraId="47E55C12"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x = 'abc'</w:t>
      </w:r>
    </w:p>
    <w:p w14:paraId="450A08DD"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print(len(x))#=&gt; 3</w:t>
      </w:r>
    </w:p>
    <w:p w14:paraId="2D02D676"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def len(x):</w:t>
      </w:r>
    </w:p>
    <w:p w14:paraId="60EA2DFA"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    return 10</w:t>
      </w:r>
    </w:p>
    <w:p w14:paraId="12F2CA1B" w14:textId="77777777"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rPr>
      </w:pPr>
      <w:r w:rsidRPr="00CD6A7E">
        <w:rPr>
          <w:rFonts w:ascii="Courier New" w:eastAsia="Times New Roman" w:hAnsi="Courier New" w:cs="Courier New"/>
          <w:kern w:val="28"/>
        </w:rPr>
        <w:t>print(len(x))#=&gt; 10</w:t>
      </w:r>
    </w:p>
    <w:p w14:paraId="07403212" w14:textId="77777777" w:rsidR="004C770C" w:rsidRPr="00CD6A7E" w:rsidRDefault="004C770C" w:rsidP="004C770C">
      <w:r w:rsidRPr="00CD6A7E">
        <w:t xml:space="preserve">If the example above the built-in </w:t>
      </w:r>
      <w:r w:rsidRPr="00CD6A7E">
        <w:rPr>
          <w:rFonts w:ascii="Courier New" w:hAnsi="Courier New" w:cs="Courier New"/>
          <w:kern w:val="28"/>
          <w:lang w:val="en-GB"/>
        </w:rPr>
        <w:t>len</w:t>
      </w:r>
      <w:r w:rsidRPr="00CD6A7E">
        <w:t xml:space="preserve"> function is overridden with logic that always returns </w:t>
      </w:r>
      <w:r w:rsidRPr="00CD6A7E">
        <w:rPr>
          <w:rFonts w:ascii="Courier New" w:hAnsi="Courier New" w:cs="Courier New"/>
          <w:kern w:val="28"/>
          <w:lang w:val="en-GB"/>
        </w:rPr>
        <w:t>10</w:t>
      </w:r>
      <w:r w:rsidRPr="00CD6A7E">
        <w:t xml:space="preserve">. Note that the </w:t>
      </w:r>
      <w:r w:rsidRPr="00CD6A7E">
        <w:rPr>
          <w:rFonts w:ascii="Courier New" w:hAnsi="Courier New" w:cs="Courier New"/>
          <w:kern w:val="28"/>
          <w:lang w:val="en-GB"/>
        </w:rPr>
        <w:t>def</w:t>
      </w:r>
      <w:r w:rsidRPr="00CD6A7E">
        <w:t xml:space="preserve"> statement is executed dynamically so the new overriding </w:t>
      </w:r>
      <w:r w:rsidRPr="00CD6A7E">
        <w:rPr>
          <w:rFonts w:ascii="Courier New" w:hAnsi="Courier New" w:cs="Courier New"/>
          <w:kern w:val="28"/>
          <w:lang w:val="en-GB"/>
        </w:rPr>
        <w:t>len</w:t>
      </w:r>
      <w:r w:rsidRPr="00CD6A7E">
        <w:t xml:space="preserve"> function has not yet been defined when the first call to </w:t>
      </w:r>
      <w:r w:rsidRPr="00CD6A7E">
        <w:rPr>
          <w:rFonts w:ascii="Courier New" w:hAnsi="Courier New" w:cs="Courier New"/>
          <w:kern w:val="28"/>
          <w:lang w:val="en-GB"/>
        </w:rPr>
        <w:t>len</w:t>
      </w:r>
      <w:r w:rsidRPr="00CD6A7E">
        <w:t xml:space="preserve"> is made therefore the built-in version of </w:t>
      </w:r>
      <w:r w:rsidRPr="00CD6A7E">
        <w:rPr>
          <w:rFonts w:ascii="Courier New" w:hAnsi="Courier New" w:cs="Courier New"/>
          <w:kern w:val="28"/>
          <w:lang w:val="en-GB"/>
        </w:rPr>
        <w:t>len</w:t>
      </w:r>
      <w:r w:rsidRPr="00CD6A7E">
        <w:t xml:space="preserve"> is called in line 2 and it returns the expected result (</w:t>
      </w:r>
      <w:r w:rsidRPr="00CD6A7E">
        <w:rPr>
          <w:rFonts w:ascii="Courier New" w:hAnsi="Courier New" w:cs="Courier New"/>
          <w:kern w:val="28"/>
          <w:lang w:val="en-GB"/>
        </w:rPr>
        <w:t>3</w:t>
      </w:r>
      <w:r w:rsidRPr="00CD6A7E">
        <w:t xml:space="preserve"> in this case). After the new </w:t>
      </w:r>
      <w:r w:rsidRPr="00CD6A7E">
        <w:rPr>
          <w:rFonts w:ascii="Courier New" w:hAnsi="Courier New" w:cs="Courier New"/>
          <w:kern w:val="28"/>
          <w:lang w:val="en-GB"/>
        </w:rPr>
        <w:t>len</w:t>
      </w:r>
      <w:r w:rsidRPr="00CD6A7E">
        <w:t xml:space="preserve"> function is defined it overrides all references to the builtin-in </w:t>
      </w:r>
      <w:r w:rsidRPr="00CD6A7E">
        <w:rPr>
          <w:rFonts w:ascii="Courier New" w:hAnsi="Courier New" w:cs="Courier New"/>
          <w:kern w:val="28"/>
          <w:lang w:val="en-GB"/>
        </w:rPr>
        <w:t>len</w:t>
      </w:r>
      <w:r w:rsidRPr="00CD6A7E">
        <w:t xml:space="preserve"> function in the script. This can later be “undone” by explicitly importing the built-in </w:t>
      </w:r>
      <w:r w:rsidRPr="00CD6A7E">
        <w:rPr>
          <w:rFonts w:ascii="Courier New" w:hAnsi="Courier New" w:cs="Courier New"/>
          <w:kern w:val="28"/>
          <w:lang w:val="en-GB"/>
        </w:rPr>
        <w:t>len</w:t>
      </w:r>
      <w:r w:rsidRPr="00CD6A7E">
        <w:t xml:space="preserve"> function with the following code:</w:t>
      </w:r>
    </w:p>
    <w:p w14:paraId="44CDA239"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from builtins import len</w:t>
      </w:r>
    </w:p>
    <w:p w14:paraId="1FD53BB3" w14:textId="77777777"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rPr>
      </w:pPr>
      <w:r w:rsidRPr="00CD6A7E">
        <w:rPr>
          <w:rFonts w:ascii="Courier New" w:eastAsia="Times New Roman" w:hAnsi="Courier New" w:cs="Courier New"/>
          <w:kern w:val="28"/>
        </w:rPr>
        <w:t>print(len(x))#=&gt; 3</w:t>
      </w:r>
    </w:p>
    <w:p w14:paraId="52601772" w14:textId="7833298E" w:rsidR="004C770C" w:rsidRPr="00CD6A7E" w:rsidRDefault="004C770C" w:rsidP="004C770C">
      <w:r w:rsidRPr="00CD6A7E">
        <w:t xml:space="preserve">It’s very important to be aware of name resolution rules when overriding built-ins (or anything else for that matter). In the example below, the overriding </w:t>
      </w:r>
      <w:r w:rsidRPr="00CD6A7E">
        <w:rPr>
          <w:rFonts w:ascii="Courier New" w:hAnsi="Courier New" w:cs="Courier New"/>
          <w:kern w:val="28"/>
          <w:lang w:val="en-GB"/>
        </w:rPr>
        <w:t>len</w:t>
      </w:r>
      <w:r w:rsidRPr="00CD6A7E">
        <w:t xml:space="preserve"> function is defined within another function and therefore is not found using the LEGB r</w:t>
      </w:r>
      <w:r>
        <w:t>ule for name resolution (see</w:t>
      </w:r>
      <w:r w:rsidR="004F33FD">
        <w:t xml:space="preserve"> subclause </w:t>
      </w:r>
      <w:r>
        <w:t xml:space="preserve"> </w:t>
      </w:r>
      <w:r w:rsidR="00EA3DAB" w:rsidRPr="0071177D">
        <w:rPr>
          <w:rStyle w:val="hyperChar"/>
          <w:rFonts w:eastAsiaTheme="minorEastAsia"/>
        </w:rPr>
        <w:fldChar w:fldCharType="begin"/>
      </w:r>
      <w:r w:rsidR="00EA3DAB" w:rsidRPr="0071177D">
        <w:rPr>
          <w:rStyle w:val="hyperChar"/>
          <w:rFonts w:eastAsiaTheme="minorEastAsia"/>
        </w:rPr>
        <w:instrText xml:space="preserve"> REF _Ref357014663 \h </w:instrText>
      </w:r>
      <w:r w:rsidR="00EA3DAB">
        <w:rPr>
          <w:rStyle w:val="hyperChar"/>
          <w:rFonts w:eastAsiaTheme="minorEastAsia"/>
        </w:rPr>
        <w:instrText xml:space="preserve"> \* MERGEFORMAT </w:instrText>
      </w:r>
      <w:r w:rsidR="00EA3DAB" w:rsidRPr="0071177D">
        <w:rPr>
          <w:rStyle w:val="hyperChar"/>
          <w:rFonts w:eastAsiaTheme="minorEastAsia"/>
        </w:rPr>
      </w:r>
      <w:r w:rsidR="00EA3DAB" w:rsidRPr="0071177D">
        <w:rPr>
          <w:rStyle w:val="hyperChar"/>
          <w:rFonts w:eastAsiaTheme="minorEastAsia"/>
        </w:rPr>
        <w:fldChar w:fldCharType="separate"/>
      </w:r>
      <w:ins w:id="1211" w:author="Sean McDonagh" w:date="2019-04-25T12:55:00Z">
        <w:r w:rsidR="00DE5F8F" w:rsidRPr="008F5A32">
          <w:rPr>
            <w:rStyle w:val="hyperChar"/>
            <w:rFonts w:eastAsiaTheme="minorEastAsia"/>
          </w:rPr>
          <w:t>6.21 Namespace Issues [BJL]</w:t>
        </w:r>
      </w:ins>
      <w:del w:id="1212" w:author="Sean McDonagh" w:date="2019-04-25T12:55:00Z">
        <w:r w:rsidR="0048220B" w:rsidRPr="0048220B" w:rsidDel="00DE5F8F">
          <w:rPr>
            <w:rStyle w:val="hyperChar"/>
            <w:rFonts w:eastAsiaTheme="minorEastAsia"/>
          </w:rPr>
          <w:delText>6.21 Namespace Issues [BJL]</w:delText>
        </w:r>
      </w:del>
      <w:r w:rsidR="00EA3DAB" w:rsidRPr="0071177D">
        <w:rPr>
          <w:rStyle w:val="hyperChar"/>
          <w:rFonts w:eastAsiaTheme="minorEastAsia"/>
        </w:rPr>
        <w:fldChar w:fldCharType="end"/>
      </w:r>
      <w:r w:rsidRPr="00CD6A7E">
        <w:t>):</w:t>
      </w:r>
    </w:p>
    <w:p w14:paraId="4B704CF3"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x = 'abc'</w:t>
      </w:r>
    </w:p>
    <w:p w14:paraId="2E44ECA1"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lastRenderedPageBreak/>
        <w:t>print(len(x))#=&gt; 3</w:t>
      </w:r>
    </w:p>
    <w:p w14:paraId="2536BAFA" w14:textId="77777777" w:rsidR="004C770C" w:rsidRPr="00B62E57" w:rsidRDefault="004C770C" w:rsidP="004C770C">
      <w:pPr>
        <w:widowControl w:val="0"/>
        <w:suppressLineNumbers/>
        <w:overflowPunct w:val="0"/>
        <w:adjustRightInd w:val="0"/>
        <w:spacing w:after="0"/>
        <w:ind w:firstLine="720"/>
        <w:rPr>
          <w:rFonts w:ascii="Courier New" w:eastAsia="Times New Roman" w:hAnsi="Courier New" w:cs="Courier New"/>
          <w:kern w:val="28"/>
          <w:lang w:val="de-DE"/>
          <w:rPrChange w:id="1213" w:author="Microsoft" w:date="2019-09-27T05:05:00Z">
            <w:rPr>
              <w:rFonts w:ascii="Courier New" w:eastAsia="Times New Roman" w:hAnsi="Courier New" w:cs="Courier New"/>
              <w:kern w:val="28"/>
            </w:rPr>
          </w:rPrChange>
        </w:rPr>
      </w:pPr>
      <w:r w:rsidRPr="00B62E57">
        <w:rPr>
          <w:rFonts w:ascii="Courier New" w:eastAsia="Times New Roman" w:hAnsi="Courier New" w:cs="Courier New"/>
          <w:kern w:val="28"/>
          <w:lang w:val="de-DE"/>
          <w:rPrChange w:id="1214" w:author="Microsoft" w:date="2019-09-27T05:05:00Z">
            <w:rPr>
              <w:rFonts w:ascii="Courier New" w:eastAsia="Times New Roman" w:hAnsi="Courier New" w:cs="Courier New"/>
              <w:kern w:val="28"/>
            </w:rPr>
          </w:rPrChange>
        </w:rPr>
        <w:t>def f(x):</w:t>
      </w:r>
    </w:p>
    <w:p w14:paraId="3FAFBE2B" w14:textId="77777777" w:rsidR="004C770C" w:rsidRPr="00B62E57" w:rsidRDefault="004C770C" w:rsidP="004C770C">
      <w:pPr>
        <w:widowControl w:val="0"/>
        <w:suppressLineNumbers/>
        <w:overflowPunct w:val="0"/>
        <w:adjustRightInd w:val="0"/>
        <w:spacing w:after="0"/>
        <w:ind w:firstLine="720"/>
        <w:rPr>
          <w:rFonts w:ascii="Courier New" w:eastAsia="Times New Roman" w:hAnsi="Courier New" w:cs="Courier New"/>
          <w:kern w:val="28"/>
          <w:lang w:val="de-DE"/>
          <w:rPrChange w:id="1215" w:author="Microsoft" w:date="2019-09-27T05:05:00Z">
            <w:rPr>
              <w:rFonts w:ascii="Courier New" w:eastAsia="Times New Roman" w:hAnsi="Courier New" w:cs="Courier New"/>
              <w:kern w:val="28"/>
            </w:rPr>
          </w:rPrChange>
        </w:rPr>
      </w:pPr>
      <w:r w:rsidRPr="00B62E57">
        <w:rPr>
          <w:rFonts w:ascii="Courier New" w:eastAsia="Times New Roman" w:hAnsi="Courier New" w:cs="Courier New"/>
          <w:kern w:val="28"/>
          <w:lang w:val="de-DE"/>
          <w:rPrChange w:id="1216" w:author="Microsoft" w:date="2019-09-27T05:05:00Z">
            <w:rPr>
              <w:rFonts w:ascii="Courier New" w:eastAsia="Times New Roman" w:hAnsi="Courier New" w:cs="Courier New"/>
              <w:kern w:val="28"/>
            </w:rPr>
          </w:rPrChange>
        </w:rPr>
        <w:t xml:space="preserve">    def len(x):</w:t>
      </w:r>
    </w:p>
    <w:p w14:paraId="541F5E0C"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B62E57">
        <w:rPr>
          <w:rFonts w:ascii="Courier New" w:eastAsia="Times New Roman" w:hAnsi="Courier New" w:cs="Courier New"/>
          <w:kern w:val="28"/>
          <w:lang w:val="de-DE"/>
          <w:rPrChange w:id="1217" w:author="Microsoft" w:date="2019-09-27T05:05:00Z">
            <w:rPr>
              <w:rFonts w:ascii="Courier New" w:eastAsia="Times New Roman" w:hAnsi="Courier New" w:cs="Courier New"/>
              <w:kern w:val="28"/>
            </w:rPr>
          </w:rPrChange>
        </w:rPr>
        <w:t xml:space="preserve">        </w:t>
      </w:r>
      <w:r w:rsidRPr="00CD6A7E">
        <w:rPr>
          <w:rFonts w:ascii="Courier New" w:eastAsia="Times New Roman" w:hAnsi="Courier New" w:cs="Courier New"/>
          <w:kern w:val="28"/>
        </w:rPr>
        <w:t>return 10</w:t>
      </w:r>
    </w:p>
    <w:p w14:paraId="5267D7D0"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lang w:val="en-GB"/>
        </w:rPr>
      </w:pPr>
      <w:r w:rsidRPr="00CD6A7E">
        <w:rPr>
          <w:rFonts w:ascii="Courier New" w:eastAsia="Times New Roman" w:hAnsi="Courier New" w:cs="Courier New"/>
          <w:kern w:val="28"/>
        </w:rPr>
        <w:t>print(len(x))#=&gt; 3</w:t>
      </w:r>
    </w:p>
    <w:p w14:paraId="74CF1E27" w14:textId="1376F3C5" w:rsidR="004C770C" w:rsidRPr="00CD6A7E" w:rsidRDefault="001858A2" w:rsidP="009866F9">
      <w:pPr>
        <w:pStyle w:val="berschrift3"/>
        <w:rPr>
          <w:lang w:bidi="en-US"/>
        </w:rPr>
      </w:pPr>
      <w:r>
        <w:rPr>
          <w:lang w:bidi="en-US"/>
        </w:rPr>
        <w:t>6.4</w:t>
      </w:r>
      <w:r w:rsidR="00B232FA">
        <w:rPr>
          <w:lang w:bidi="en-US"/>
        </w:rPr>
        <w:t>5</w:t>
      </w:r>
      <w:r w:rsidR="004C770C">
        <w:rPr>
          <w:lang w:bidi="en-US"/>
        </w:rPr>
        <w:t>.2</w:t>
      </w:r>
      <w:r w:rsidR="00AD5842">
        <w:rPr>
          <w:lang w:bidi="en-US"/>
        </w:rPr>
        <w:t xml:space="preserve"> </w:t>
      </w:r>
      <w:r w:rsidR="004C770C" w:rsidRPr="00CD6A7E">
        <w:rPr>
          <w:lang w:bidi="en-US"/>
        </w:rPr>
        <w:t>Guidance to language users</w:t>
      </w:r>
    </w:p>
    <w:p w14:paraId="2723031B" w14:textId="77777777" w:rsidR="00A16040" w:rsidRDefault="004C770C" w:rsidP="004C770C">
      <w:pPr>
        <w:pStyle w:val="Listenabsatz"/>
        <w:widowControl w:val="0"/>
        <w:numPr>
          <w:ilvl w:val="0"/>
          <w:numId w:val="369"/>
        </w:numPr>
        <w:suppressLineNumbers/>
        <w:overflowPunct w:val="0"/>
        <w:adjustRightInd w:val="0"/>
        <w:spacing w:after="120"/>
        <w:rPr>
          <w:rFonts w:ascii="Calibri" w:eastAsia="Times New Roman" w:hAnsi="Calibri"/>
        </w:rPr>
      </w:pPr>
      <w:r w:rsidRPr="007B6289">
        <w:rPr>
          <w:rFonts w:ascii="Calibri" w:eastAsia="Times New Roman" w:hAnsi="Calibri"/>
        </w:rPr>
        <w:t xml:space="preserve">Do not override built-in “intrinsics” </w:t>
      </w:r>
    </w:p>
    <w:p w14:paraId="48C4A4F8" w14:textId="7E766A41" w:rsidR="004C770C" w:rsidRPr="007B6289" w:rsidRDefault="00A16040" w:rsidP="004C770C">
      <w:pPr>
        <w:pStyle w:val="Listenabsatz"/>
        <w:widowControl w:val="0"/>
        <w:numPr>
          <w:ilvl w:val="0"/>
          <w:numId w:val="369"/>
        </w:numPr>
        <w:suppressLineNumbers/>
        <w:overflowPunct w:val="0"/>
        <w:adjustRightInd w:val="0"/>
        <w:spacing w:after="120"/>
        <w:rPr>
          <w:rFonts w:ascii="Calibri" w:eastAsia="Times New Roman" w:hAnsi="Calibri"/>
        </w:rPr>
      </w:pPr>
      <w:r>
        <w:rPr>
          <w:rFonts w:ascii="Calibri" w:eastAsia="Times New Roman" w:hAnsi="Calibri"/>
        </w:rPr>
        <w:t>If it is necessary to override an intrinsic, document the case and show that it behaves as documented and that it preserves all the properties of the built-in intrinsic.</w:t>
      </w:r>
    </w:p>
    <w:p w14:paraId="3AF9A007" w14:textId="63167EE6" w:rsidR="004C770C" w:rsidRPr="00CD6A7E" w:rsidRDefault="001858A2" w:rsidP="004C770C">
      <w:pPr>
        <w:pStyle w:val="berschrift2"/>
        <w:rPr>
          <w:lang w:bidi="en-US"/>
        </w:rPr>
      </w:pPr>
      <w:bookmarkStart w:id="1218" w:name="_Toc310518198"/>
      <w:bookmarkStart w:id="1219" w:name="_Toc7089416"/>
      <w:r>
        <w:rPr>
          <w:lang w:bidi="en-US"/>
        </w:rPr>
        <w:t>6.4</w:t>
      </w:r>
      <w:r w:rsidR="00B232FA">
        <w:rPr>
          <w:lang w:bidi="en-US"/>
        </w:rPr>
        <w:t>6</w:t>
      </w:r>
      <w:r w:rsidR="00AD5842">
        <w:rPr>
          <w:lang w:bidi="en-US"/>
        </w:rPr>
        <w:t xml:space="preserve"> </w:t>
      </w:r>
      <w:r w:rsidR="004C770C" w:rsidRPr="00CD6A7E">
        <w:rPr>
          <w:lang w:bidi="en-US"/>
        </w:rPr>
        <w:t>Argument Passing to Library Functions [TRJ]</w:t>
      </w:r>
      <w:bookmarkEnd w:id="1218"/>
      <w:bookmarkEnd w:id="1219"/>
    </w:p>
    <w:p w14:paraId="157CEF88" w14:textId="2A487B15" w:rsidR="004C770C" w:rsidRPr="00CD6A7E" w:rsidRDefault="001858A2" w:rsidP="009866F9">
      <w:pPr>
        <w:pStyle w:val="berschrift3"/>
        <w:rPr>
          <w:lang w:bidi="en-US"/>
        </w:rPr>
      </w:pPr>
      <w:r>
        <w:rPr>
          <w:lang w:bidi="en-US"/>
        </w:rPr>
        <w:t>6.4</w:t>
      </w:r>
      <w:r w:rsidR="00B232FA">
        <w:rPr>
          <w:lang w:bidi="en-US"/>
        </w:rPr>
        <w:t>6</w:t>
      </w:r>
      <w:r w:rsidR="004C770C">
        <w:rPr>
          <w:lang w:bidi="en-US"/>
        </w:rPr>
        <w:t>.1</w:t>
      </w:r>
      <w:r w:rsidR="00AD5842">
        <w:rPr>
          <w:lang w:bidi="en-US"/>
        </w:rPr>
        <w:t xml:space="preserve"> </w:t>
      </w:r>
      <w:r w:rsidR="004C770C" w:rsidRPr="00CD6A7E">
        <w:rPr>
          <w:lang w:bidi="en-US"/>
        </w:rPr>
        <w:t>Applicability to language</w:t>
      </w:r>
    </w:p>
    <w:p w14:paraId="74FDF6B7" w14:textId="79529120" w:rsidR="004C770C" w:rsidRPr="00CD6A7E" w:rsidRDefault="004C770C" w:rsidP="009866F9">
      <w:pPr>
        <w:outlineLvl w:val="0"/>
      </w:pPr>
      <w:r w:rsidRPr="00CD6A7E">
        <w:t>Refer to</w:t>
      </w:r>
      <w:r w:rsidR="004F33FD">
        <w:t xml:space="preserve"> subclause </w:t>
      </w:r>
      <w:r w:rsidRPr="00CD6A7E">
        <w:t xml:space="preserve"> </w:t>
      </w:r>
      <w:r w:rsidR="004F4A7A">
        <w:fldChar w:fldCharType="begin"/>
      </w:r>
      <w:r w:rsidR="004F4A7A">
        <w:instrText xml:space="preserve"> REF _Ref420411418 \h </w:instrText>
      </w:r>
      <w:r w:rsidR="004F4A7A">
        <w:fldChar w:fldCharType="separate"/>
      </w:r>
      <w:ins w:id="1220" w:author="Sean McDonagh" w:date="2019-04-25T12:55:00Z">
        <w:r w:rsidR="00DE5F8F">
          <w:rPr>
            <w:lang w:bidi="en-US"/>
          </w:rPr>
          <w:t xml:space="preserve">6.34 </w:t>
        </w:r>
        <w:r w:rsidR="00DE5F8F" w:rsidRPr="00CD6A7E">
          <w:rPr>
            <w:lang w:bidi="en-US"/>
          </w:rPr>
          <w:t>Subprogram Signature Mismatch [OTR]</w:t>
        </w:r>
      </w:ins>
      <w:del w:id="1221" w:author="Sean McDonagh" w:date="2019-04-25T12:55:00Z">
        <w:r w:rsidR="0048220B" w:rsidDel="00DE5F8F">
          <w:rPr>
            <w:lang w:bidi="en-US"/>
          </w:rPr>
          <w:delText xml:space="preserve">6.34 </w:delText>
        </w:r>
        <w:r w:rsidR="0048220B" w:rsidRPr="00CD6A7E" w:rsidDel="00DE5F8F">
          <w:rPr>
            <w:lang w:bidi="en-US"/>
          </w:rPr>
          <w:delText>Subprogram Signature Mismatch [OTR]</w:delText>
        </w:r>
      </w:del>
      <w:r w:rsidR="004F4A7A">
        <w:fldChar w:fldCharType="end"/>
      </w:r>
      <w:r w:rsidRPr="00CD6A7E">
        <w:t>.</w:t>
      </w:r>
    </w:p>
    <w:p w14:paraId="4DEEC12B" w14:textId="49246A3F" w:rsidR="004C770C" w:rsidRPr="00CD6A7E" w:rsidRDefault="001858A2" w:rsidP="009866F9">
      <w:pPr>
        <w:pStyle w:val="berschrift3"/>
        <w:rPr>
          <w:lang w:bidi="en-US"/>
        </w:rPr>
      </w:pPr>
      <w:r>
        <w:rPr>
          <w:lang w:bidi="en-US"/>
        </w:rPr>
        <w:t>6.4</w:t>
      </w:r>
      <w:r w:rsidR="00B232FA">
        <w:rPr>
          <w:lang w:bidi="en-US"/>
        </w:rPr>
        <w:t>6</w:t>
      </w:r>
      <w:r w:rsidR="004C770C">
        <w:rPr>
          <w:lang w:bidi="en-US"/>
        </w:rPr>
        <w:t>.2</w:t>
      </w:r>
      <w:r w:rsidR="00AD5842">
        <w:rPr>
          <w:lang w:bidi="en-US"/>
        </w:rPr>
        <w:t xml:space="preserve"> </w:t>
      </w:r>
      <w:r w:rsidR="004C770C" w:rsidRPr="00CD6A7E">
        <w:rPr>
          <w:lang w:bidi="en-US"/>
        </w:rPr>
        <w:t>Guidance to language users</w:t>
      </w:r>
    </w:p>
    <w:p w14:paraId="5B755DAB" w14:textId="600461DE" w:rsidR="004C770C" w:rsidRPr="00CD6A7E" w:rsidRDefault="004C770C" w:rsidP="009866F9">
      <w:pPr>
        <w:outlineLvl w:val="0"/>
      </w:pPr>
      <w:r w:rsidRPr="00CD6A7E">
        <w:t xml:space="preserve">Refer to </w:t>
      </w:r>
      <w:r w:rsidR="004F4A7A">
        <w:fldChar w:fldCharType="begin"/>
      </w:r>
      <w:r w:rsidR="004F4A7A">
        <w:instrText xml:space="preserve"> REF _Ref420411425 \h </w:instrText>
      </w:r>
      <w:r w:rsidR="004F4A7A">
        <w:fldChar w:fldCharType="separate"/>
      </w:r>
      <w:ins w:id="1222" w:author="Sean McDonagh" w:date="2019-04-25T12:55:00Z">
        <w:r w:rsidR="00DE5F8F">
          <w:rPr>
            <w:lang w:bidi="en-US"/>
          </w:rPr>
          <w:t xml:space="preserve">6.34 </w:t>
        </w:r>
        <w:r w:rsidR="00DE5F8F" w:rsidRPr="00CD6A7E">
          <w:rPr>
            <w:lang w:bidi="en-US"/>
          </w:rPr>
          <w:t>Subprogram Signature Mismatch [OTR]</w:t>
        </w:r>
      </w:ins>
      <w:del w:id="1223" w:author="Sean McDonagh" w:date="2019-04-25T12:55:00Z">
        <w:r w:rsidR="0048220B" w:rsidDel="00DE5F8F">
          <w:rPr>
            <w:lang w:bidi="en-US"/>
          </w:rPr>
          <w:delText xml:space="preserve">6.34 </w:delText>
        </w:r>
        <w:r w:rsidR="0048220B" w:rsidRPr="00CD6A7E" w:rsidDel="00DE5F8F">
          <w:rPr>
            <w:lang w:bidi="en-US"/>
          </w:rPr>
          <w:delText>Subprogram Signature Mismatch [OTR]</w:delText>
        </w:r>
      </w:del>
      <w:r w:rsidR="004F4A7A">
        <w:fldChar w:fldCharType="end"/>
      </w:r>
      <w:r w:rsidRPr="00CD6A7E">
        <w:t>.</w:t>
      </w:r>
    </w:p>
    <w:p w14:paraId="40975B2A" w14:textId="7C15D05B" w:rsidR="004C770C" w:rsidRPr="00CD6A7E" w:rsidRDefault="001858A2" w:rsidP="004C770C">
      <w:pPr>
        <w:pStyle w:val="berschrift2"/>
        <w:rPr>
          <w:lang w:bidi="en-US"/>
        </w:rPr>
      </w:pPr>
      <w:bookmarkStart w:id="1224" w:name="_Toc7089417"/>
      <w:r>
        <w:rPr>
          <w:lang w:bidi="en-US"/>
        </w:rPr>
        <w:t>6.4</w:t>
      </w:r>
      <w:r w:rsidR="00B232FA">
        <w:rPr>
          <w:lang w:bidi="en-US"/>
        </w:rPr>
        <w:t>7</w:t>
      </w:r>
      <w:r w:rsidR="00AD5842">
        <w:rPr>
          <w:lang w:bidi="en-US"/>
        </w:rPr>
        <w:t xml:space="preserve"> </w:t>
      </w:r>
      <w:r w:rsidR="004C770C" w:rsidRPr="00CD6A7E">
        <w:rPr>
          <w:lang w:bidi="en-US"/>
        </w:rPr>
        <w:t>Inter-language Calling [DJS]</w:t>
      </w:r>
      <w:bookmarkEnd w:id="1224"/>
    </w:p>
    <w:p w14:paraId="09911F45" w14:textId="70CC60FA" w:rsidR="004C770C" w:rsidRPr="00CD6A7E" w:rsidRDefault="001858A2" w:rsidP="009866F9">
      <w:pPr>
        <w:pStyle w:val="berschrift3"/>
        <w:rPr>
          <w:lang w:bidi="en-US"/>
        </w:rPr>
      </w:pPr>
      <w:r>
        <w:rPr>
          <w:lang w:bidi="en-US"/>
        </w:rPr>
        <w:t>6.4</w:t>
      </w:r>
      <w:r w:rsidR="00B232FA">
        <w:rPr>
          <w:lang w:bidi="en-US"/>
        </w:rPr>
        <w:t>7</w:t>
      </w:r>
      <w:r w:rsidR="004C770C">
        <w:rPr>
          <w:lang w:bidi="en-US"/>
        </w:rPr>
        <w:t>.1</w:t>
      </w:r>
      <w:r w:rsidR="00AD5842">
        <w:rPr>
          <w:lang w:bidi="en-US"/>
        </w:rPr>
        <w:t xml:space="preserve"> </w:t>
      </w:r>
      <w:r w:rsidR="004C770C" w:rsidRPr="00CD6A7E">
        <w:rPr>
          <w:lang w:bidi="en-US"/>
        </w:rPr>
        <w:t>Applicability to language</w:t>
      </w:r>
    </w:p>
    <w:p w14:paraId="1F6958B5" w14:textId="232B7304" w:rsidR="004C770C" w:rsidRPr="00CD6A7E" w:rsidRDefault="004C770C" w:rsidP="004C770C">
      <w:r w:rsidRPr="00CD6A7E">
        <w:rPr>
          <w:lang w:bidi="en-US"/>
        </w:rPr>
        <w:t xml:space="preserve">Python has a documented API for extending Python using libraries coded in C or C++. The library(s) are then imported into a Python module and used in the same manner as a module written in Python. Python’s standard for interfacing to the “C” language is documented in </w:t>
      </w:r>
      <w:commentRangeStart w:id="1225"/>
      <w:r w:rsidR="00561A3D">
        <w:fldChar w:fldCharType="begin"/>
      </w:r>
      <w:r w:rsidR="00561A3D">
        <w:instrText xml:space="preserve"> HYPERLINK "http://docs.python.org/py3k/c-api/" </w:instrText>
      </w:r>
      <w:r w:rsidR="00561A3D">
        <w:fldChar w:fldCharType="separate"/>
      </w:r>
      <w:r w:rsidRPr="00CD6A7E">
        <w:rPr>
          <w:color w:val="0000FF"/>
          <w:u w:val="single"/>
        </w:rPr>
        <w:t>http://docs.python.org/py3k/c-api/</w:t>
      </w:r>
      <w:r w:rsidR="00561A3D">
        <w:rPr>
          <w:color w:val="0000FF"/>
          <w:u w:val="single"/>
        </w:rPr>
        <w:fldChar w:fldCharType="end"/>
      </w:r>
      <w:commentRangeEnd w:id="1225"/>
      <w:r w:rsidR="00093FDA">
        <w:rPr>
          <w:rStyle w:val="Kommentarzeichen"/>
        </w:rPr>
        <w:commentReference w:id="1225"/>
      </w:r>
      <w:r w:rsidRPr="00CD6A7E">
        <w:t>.</w:t>
      </w:r>
    </w:p>
    <w:p w14:paraId="277CEBE6" w14:textId="54E83379" w:rsidR="004C770C" w:rsidRPr="00CD6A7E" w:rsidRDefault="004C770C" w:rsidP="004C770C">
      <w:r w:rsidRPr="00CD6A7E">
        <w:rPr>
          <w:lang w:bidi="en-US"/>
        </w:rPr>
        <w:t xml:space="preserve">Conversely, code written in C or C++ can embed Python. The standard for embedding Python is documented in: </w:t>
      </w:r>
      <w:hyperlink r:id="rId17" w:history="1">
        <w:r w:rsidRPr="00CD6A7E">
          <w:rPr>
            <w:color w:val="0000FF"/>
            <w:u w:val="single"/>
          </w:rPr>
          <w:t>http://docs.python.org/py3k/extending/embedding.html</w:t>
        </w:r>
      </w:hyperlink>
      <w:r w:rsidRPr="00CD6A7E">
        <w:t>.</w:t>
      </w:r>
    </w:p>
    <w:p w14:paraId="7E72AFB7" w14:textId="22567001" w:rsidR="004C770C" w:rsidRPr="00CD6A7E" w:rsidRDefault="004C770C" w:rsidP="004C770C">
      <w:pPr>
        <w:rPr>
          <w:lang w:bidi="en-US"/>
        </w:rPr>
      </w:pPr>
      <w:r w:rsidRPr="00CD6A7E">
        <w:t>The Jython system is a Java-based implementation that interfaces with Java</w:t>
      </w:r>
      <w:ins w:id="1226" w:author="Sean McDonagh" w:date="2019-04-25T11:59:00Z">
        <w:r w:rsidR="00FF62ED">
          <w:t>,</w:t>
        </w:r>
      </w:ins>
      <w:r w:rsidRPr="00CD6A7E">
        <w:t xml:space="preserve"> and IronPython provides interfaces to Microsoft .NET languages.</w:t>
      </w:r>
    </w:p>
    <w:p w14:paraId="10CC0588" w14:textId="558D15B9" w:rsidR="004C770C" w:rsidRPr="00CD6A7E" w:rsidRDefault="001858A2" w:rsidP="009866F9">
      <w:pPr>
        <w:pStyle w:val="berschrift3"/>
        <w:rPr>
          <w:lang w:bidi="en-US"/>
        </w:rPr>
      </w:pPr>
      <w:r>
        <w:rPr>
          <w:lang w:bidi="en-US"/>
        </w:rPr>
        <w:t>6.4</w:t>
      </w:r>
      <w:r w:rsidR="00B232FA">
        <w:rPr>
          <w:lang w:bidi="en-US"/>
        </w:rPr>
        <w:t>7</w:t>
      </w:r>
      <w:r w:rsidR="004C770C">
        <w:rPr>
          <w:lang w:bidi="en-US"/>
        </w:rPr>
        <w:t>.2</w:t>
      </w:r>
      <w:r w:rsidR="00AD5842">
        <w:rPr>
          <w:lang w:bidi="en-US"/>
        </w:rPr>
        <w:t xml:space="preserve"> </w:t>
      </w:r>
      <w:r w:rsidR="004C770C" w:rsidRPr="00CD6A7E">
        <w:rPr>
          <w:lang w:bidi="en-US"/>
        </w:rPr>
        <w:t>Guidance to language users</w:t>
      </w:r>
    </w:p>
    <w:p w14:paraId="7DFCE43B" w14:textId="77777777" w:rsidR="004C770C" w:rsidRPr="007B6289" w:rsidRDefault="004C770C" w:rsidP="004C770C">
      <w:pPr>
        <w:pStyle w:val="Listenabsatz"/>
        <w:widowControl w:val="0"/>
        <w:numPr>
          <w:ilvl w:val="0"/>
          <w:numId w:val="369"/>
        </w:numPr>
        <w:suppressLineNumbers/>
        <w:overflowPunct w:val="0"/>
        <w:adjustRightInd w:val="0"/>
        <w:spacing w:after="120"/>
        <w:rPr>
          <w:rFonts w:ascii="Calibri" w:eastAsia="Times New Roman" w:hAnsi="Calibri"/>
          <w:lang w:val="en-GB" w:bidi="en-US"/>
        </w:rPr>
      </w:pPr>
      <w:r w:rsidRPr="007B6289">
        <w:rPr>
          <w:rFonts w:ascii="Calibri" w:eastAsia="Times New Roman" w:hAnsi="Calibri"/>
          <w:lang w:val="en-GB" w:bidi="en-US"/>
        </w:rPr>
        <w:t>Use the language interface APIs documented on the Python web site for interfacing to C/C++, the Jython web site for Java, the IronPython web site for .NET languages, and for all other languages consider creating intermediary C or C++ modules to call functions in the other languages since many languages have documented API’s to C and C++.</w:t>
      </w:r>
    </w:p>
    <w:p w14:paraId="69CCA39E" w14:textId="1C67A47B" w:rsidR="004C770C" w:rsidRPr="00CD6A7E" w:rsidRDefault="001858A2" w:rsidP="004C770C">
      <w:pPr>
        <w:pStyle w:val="berschrift2"/>
        <w:rPr>
          <w:lang w:bidi="en-US"/>
        </w:rPr>
      </w:pPr>
      <w:bookmarkStart w:id="1227" w:name="_Toc310518199"/>
      <w:bookmarkStart w:id="1228" w:name="_Ref312066365"/>
      <w:bookmarkStart w:id="1229" w:name="_Ref357014475"/>
      <w:bookmarkStart w:id="1230" w:name="_Toc7089418"/>
      <w:r>
        <w:rPr>
          <w:lang w:bidi="en-US"/>
        </w:rPr>
        <w:lastRenderedPageBreak/>
        <w:t>6.4</w:t>
      </w:r>
      <w:r w:rsidR="00B232FA">
        <w:rPr>
          <w:lang w:bidi="en-US"/>
        </w:rPr>
        <w:t>8</w:t>
      </w:r>
      <w:r w:rsidR="00AD5842">
        <w:rPr>
          <w:lang w:bidi="en-US"/>
        </w:rPr>
        <w:t xml:space="preserve"> </w:t>
      </w:r>
      <w:r w:rsidR="004C770C" w:rsidRPr="00CD6A7E">
        <w:rPr>
          <w:lang w:bidi="en-US"/>
        </w:rPr>
        <w:t>Dynamically-linked Code and Self-modifying Code [NYY]</w:t>
      </w:r>
      <w:bookmarkEnd w:id="1227"/>
      <w:bookmarkEnd w:id="1228"/>
      <w:bookmarkEnd w:id="1229"/>
      <w:bookmarkEnd w:id="1230"/>
    </w:p>
    <w:p w14:paraId="6AADCBB9" w14:textId="71CA2FBB" w:rsidR="004C770C" w:rsidRPr="00CD6A7E" w:rsidRDefault="001858A2" w:rsidP="009866F9">
      <w:pPr>
        <w:pStyle w:val="berschrift3"/>
        <w:rPr>
          <w:lang w:bidi="en-US"/>
        </w:rPr>
      </w:pPr>
      <w:r>
        <w:rPr>
          <w:lang w:bidi="en-US"/>
        </w:rPr>
        <w:t>6.4</w:t>
      </w:r>
      <w:r w:rsidR="00B232FA">
        <w:rPr>
          <w:lang w:bidi="en-US"/>
        </w:rPr>
        <w:t>8</w:t>
      </w:r>
      <w:r w:rsidR="004C770C">
        <w:rPr>
          <w:lang w:bidi="en-US"/>
        </w:rPr>
        <w:t>.1</w:t>
      </w:r>
      <w:r w:rsidR="00AD5842">
        <w:rPr>
          <w:lang w:bidi="en-US"/>
        </w:rPr>
        <w:t xml:space="preserve"> </w:t>
      </w:r>
      <w:r w:rsidR="004C770C" w:rsidRPr="00CD6A7E">
        <w:rPr>
          <w:lang w:bidi="en-US"/>
        </w:rPr>
        <w:t>Applicability to language</w:t>
      </w:r>
    </w:p>
    <w:p w14:paraId="286D648E" w14:textId="77777777" w:rsidR="004C770C" w:rsidRPr="00CD6A7E" w:rsidRDefault="004C770C" w:rsidP="004C770C">
      <w:r w:rsidRPr="00CD6A7E">
        <w:t xml:space="preserve">Python supports dynamic linking by design. The </w:t>
      </w:r>
      <w:r w:rsidRPr="00CD6A7E">
        <w:rPr>
          <w:rFonts w:ascii="Courier New" w:hAnsi="Courier New" w:cs="Courier New"/>
          <w:kern w:val="28"/>
          <w:lang w:val="en-GB"/>
        </w:rPr>
        <w:t>import</w:t>
      </w:r>
      <w:r w:rsidRPr="00CD6A7E">
        <w:t xml:space="preserve"> statement fetches a file (known as a module in Python), compiles it and executes the resultant byte code at run time. This is the normal way in which external logic is made accessible to a Python program therefore Python is inherently exposed to any vulnerabilities that cause a different file to be imported:</w:t>
      </w:r>
    </w:p>
    <w:p w14:paraId="07B76817" w14:textId="77777777" w:rsidR="004C770C" w:rsidRPr="007B6289" w:rsidRDefault="004C770C" w:rsidP="004C770C">
      <w:pPr>
        <w:pStyle w:val="Listenabsatz"/>
        <w:widowControl w:val="0"/>
        <w:numPr>
          <w:ilvl w:val="0"/>
          <w:numId w:val="369"/>
        </w:numPr>
        <w:suppressLineNumbers/>
        <w:overflowPunct w:val="0"/>
        <w:adjustRightInd w:val="0"/>
        <w:spacing w:after="120"/>
        <w:rPr>
          <w:rFonts w:ascii="Calibri" w:eastAsia="Times New Roman" w:hAnsi="Calibri"/>
        </w:rPr>
      </w:pPr>
      <w:r w:rsidRPr="007B6289">
        <w:rPr>
          <w:rFonts w:ascii="Calibri" w:eastAsia="Times New Roman" w:hAnsi="Calibri"/>
        </w:rPr>
        <w:t>Alteration of a file directory path variable to cause the file search locate a different file first; and</w:t>
      </w:r>
    </w:p>
    <w:p w14:paraId="2220FF4B" w14:textId="77777777" w:rsidR="004C770C" w:rsidRPr="007B6289" w:rsidRDefault="004C770C" w:rsidP="004C770C">
      <w:pPr>
        <w:pStyle w:val="Listenabsatz"/>
        <w:widowControl w:val="0"/>
        <w:numPr>
          <w:ilvl w:val="0"/>
          <w:numId w:val="369"/>
        </w:numPr>
        <w:suppressLineNumbers/>
        <w:overflowPunct w:val="0"/>
        <w:adjustRightInd w:val="0"/>
        <w:spacing w:after="120"/>
        <w:rPr>
          <w:rFonts w:ascii="Calibri" w:eastAsia="Times New Roman" w:hAnsi="Calibri"/>
        </w:rPr>
      </w:pPr>
      <w:r w:rsidRPr="007B6289">
        <w:rPr>
          <w:rFonts w:ascii="Calibri" w:eastAsia="Times New Roman" w:hAnsi="Calibri"/>
        </w:rPr>
        <w:t>Overlaying of a file with an alternate.</w:t>
      </w:r>
    </w:p>
    <w:p w14:paraId="66EE97EA" w14:textId="77777777" w:rsidR="004C770C" w:rsidRPr="00CD6A7E" w:rsidRDefault="004C770C" w:rsidP="004C770C">
      <w:r w:rsidRPr="00CD6A7E">
        <w:t xml:space="preserve">Python also provides an </w:t>
      </w:r>
      <w:r w:rsidRPr="00CD6A7E">
        <w:rPr>
          <w:rFonts w:ascii="Courier New" w:hAnsi="Courier New" w:cs="Courier New"/>
          <w:kern w:val="28"/>
          <w:lang w:val="en-GB"/>
        </w:rPr>
        <w:t>eval</w:t>
      </w:r>
      <w:r w:rsidRPr="00CD6A7E">
        <w:t xml:space="preserve"> and an </w:t>
      </w:r>
      <w:r w:rsidRPr="00CD6A7E">
        <w:rPr>
          <w:rFonts w:ascii="Courier New" w:hAnsi="Courier New" w:cs="Courier New"/>
          <w:kern w:val="28"/>
          <w:lang w:val="en-GB"/>
        </w:rPr>
        <w:t>exec</w:t>
      </w:r>
      <w:r w:rsidRPr="00CD6A7E">
        <w:t xml:space="preserve"> statement each of which can be used to create self-modifying code:</w:t>
      </w:r>
    </w:p>
    <w:p w14:paraId="6A46EAA2"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x = "print('Hello " + "World')"</w:t>
      </w:r>
    </w:p>
    <w:p w14:paraId="3DA44801" w14:textId="77777777"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rPr>
      </w:pPr>
      <w:r w:rsidRPr="00CD6A7E">
        <w:rPr>
          <w:rFonts w:ascii="Courier New" w:eastAsia="Times New Roman" w:hAnsi="Courier New" w:cs="Courier New"/>
          <w:kern w:val="28"/>
        </w:rPr>
        <w:t>eval(x)#=&gt; Hello World</w:t>
      </w:r>
    </w:p>
    <w:p w14:paraId="626B3191" w14:textId="77777777" w:rsidR="004C770C" w:rsidRPr="00CD6A7E" w:rsidRDefault="004C770C" w:rsidP="004C770C">
      <w:r w:rsidRPr="00CD6A7E">
        <w:t>Guerrilla patching, also known as monkey patching, is a way to dynamically modify a module or class at run-time to extend, or subvert their processing logic and/or attributes. It can be a dangerous practice because once “patched” any other modules or classes that use the modified class or module may unwittingly be using code that does not do what they expect which could cause unexpected results.</w:t>
      </w:r>
    </w:p>
    <w:p w14:paraId="45597466" w14:textId="037B2BE5" w:rsidR="004C770C" w:rsidRPr="00CD6A7E" w:rsidRDefault="001858A2" w:rsidP="009866F9">
      <w:pPr>
        <w:pStyle w:val="berschrift3"/>
        <w:rPr>
          <w:lang w:bidi="en-US"/>
        </w:rPr>
      </w:pPr>
      <w:r>
        <w:rPr>
          <w:lang w:bidi="en-US"/>
        </w:rPr>
        <w:t>6.4</w:t>
      </w:r>
      <w:r w:rsidR="00B232FA">
        <w:rPr>
          <w:lang w:bidi="en-US"/>
        </w:rPr>
        <w:t>8</w:t>
      </w:r>
      <w:r w:rsidR="004C770C">
        <w:rPr>
          <w:lang w:bidi="en-US"/>
        </w:rPr>
        <w:t>.2</w:t>
      </w:r>
      <w:r w:rsidR="00AD5842">
        <w:rPr>
          <w:lang w:bidi="en-US"/>
        </w:rPr>
        <w:t xml:space="preserve"> </w:t>
      </w:r>
      <w:r w:rsidR="004C770C" w:rsidRPr="00CD6A7E">
        <w:rPr>
          <w:lang w:bidi="en-US"/>
        </w:rPr>
        <w:t>Guidance to language users</w:t>
      </w:r>
    </w:p>
    <w:p w14:paraId="13D3360A" w14:textId="77777777" w:rsidR="004C770C" w:rsidRPr="007B6289" w:rsidRDefault="004C770C" w:rsidP="004C770C">
      <w:pPr>
        <w:pStyle w:val="Listenabsatz"/>
        <w:widowControl w:val="0"/>
        <w:numPr>
          <w:ilvl w:val="0"/>
          <w:numId w:val="370"/>
        </w:numPr>
        <w:suppressLineNumbers/>
        <w:overflowPunct w:val="0"/>
        <w:adjustRightInd w:val="0"/>
        <w:spacing w:after="120"/>
        <w:rPr>
          <w:rFonts w:ascii="Calibri" w:eastAsia="Times New Roman" w:hAnsi="Calibri"/>
        </w:rPr>
      </w:pPr>
      <w:r w:rsidRPr="007B6289">
        <w:rPr>
          <w:rFonts w:ascii="Calibri" w:eastAsia="Times New Roman" w:hAnsi="Calibri"/>
        </w:rPr>
        <w:t xml:space="preserve">Avoid using </w:t>
      </w:r>
      <w:r w:rsidRPr="00040085">
        <w:rPr>
          <w:rFonts w:ascii="Courier New" w:eastAsiaTheme="majorEastAsia" w:hAnsi="Courier New" w:cs="Courier New"/>
          <w:kern w:val="28"/>
        </w:rPr>
        <w:t>exec</w:t>
      </w:r>
      <w:r w:rsidRPr="007B6289">
        <w:rPr>
          <w:rFonts w:ascii="Calibri" w:eastAsia="Times New Roman" w:hAnsi="Calibri"/>
        </w:rPr>
        <w:t xml:space="preserve"> or </w:t>
      </w:r>
      <w:r w:rsidRPr="00040085">
        <w:rPr>
          <w:rFonts w:ascii="Courier New" w:eastAsiaTheme="majorEastAsia" w:hAnsi="Courier New" w:cs="Courier New"/>
          <w:kern w:val="28"/>
        </w:rPr>
        <w:t>eval</w:t>
      </w:r>
      <w:r w:rsidRPr="007B6289">
        <w:rPr>
          <w:rFonts w:ascii="Calibri" w:eastAsia="Times New Roman" w:hAnsi="Calibri"/>
        </w:rPr>
        <w:t xml:space="preserve"> and </w:t>
      </w:r>
      <w:r w:rsidRPr="007B6289">
        <w:rPr>
          <w:rFonts w:ascii="Calibri" w:eastAsia="Times New Roman" w:hAnsi="Calibri"/>
          <w:i/>
        </w:rPr>
        <w:t>never</w:t>
      </w:r>
      <w:r w:rsidRPr="007B6289">
        <w:rPr>
          <w:rFonts w:ascii="Calibri" w:eastAsia="Times New Roman" w:hAnsi="Calibri"/>
        </w:rPr>
        <w:t xml:space="preserve"> use these with untrusted </w:t>
      </w:r>
      <w:commentRangeStart w:id="1231"/>
      <w:r w:rsidRPr="007B6289">
        <w:rPr>
          <w:rFonts w:ascii="Calibri" w:eastAsia="Times New Roman" w:hAnsi="Calibri"/>
        </w:rPr>
        <w:t>code</w:t>
      </w:r>
      <w:commentRangeEnd w:id="1231"/>
      <w:r w:rsidR="00093FDA">
        <w:rPr>
          <w:rStyle w:val="Kommentarzeichen"/>
        </w:rPr>
        <w:commentReference w:id="1231"/>
      </w:r>
      <w:r w:rsidRPr="007B6289">
        <w:rPr>
          <w:rFonts w:ascii="Calibri" w:eastAsia="Times New Roman" w:hAnsi="Calibri"/>
        </w:rPr>
        <w:t>;</w:t>
      </w:r>
    </w:p>
    <w:p w14:paraId="28CCCDF7" w14:textId="77777777" w:rsidR="004C770C" w:rsidRPr="007B6289" w:rsidRDefault="004C770C" w:rsidP="004C770C">
      <w:pPr>
        <w:pStyle w:val="Listenabsatz"/>
        <w:widowControl w:val="0"/>
        <w:numPr>
          <w:ilvl w:val="0"/>
          <w:numId w:val="370"/>
        </w:numPr>
        <w:suppressLineNumbers/>
        <w:overflowPunct w:val="0"/>
        <w:adjustRightInd w:val="0"/>
        <w:spacing w:after="120"/>
        <w:rPr>
          <w:rFonts w:ascii="Calibri" w:eastAsia="Times New Roman" w:hAnsi="Calibri"/>
        </w:rPr>
      </w:pPr>
      <w:r w:rsidRPr="007B6289">
        <w:rPr>
          <w:rFonts w:ascii="Calibri" w:eastAsia="Times New Roman" w:hAnsi="Calibri"/>
        </w:rPr>
        <w:t xml:space="preserve">Be careful when using Guerrilla patching to ensure that all users of the patched classes and/or modules continue to function as expected; conversely, be aware of any code that patches classes and/or modules that your code is using to avoid unexpected results; and </w:t>
      </w:r>
    </w:p>
    <w:p w14:paraId="54063646" w14:textId="77777777" w:rsidR="004C770C" w:rsidRPr="007B6289" w:rsidRDefault="004C770C" w:rsidP="004C770C">
      <w:pPr>
        <w:pStyle w:val="Listenabsatz"/>
        <w:widowControl w:val="0"/>
        <w:numPr>
          <w:ilvl w:val="0"/>
          <w:numId w:val="370"/>
        </w:numPr>
        <w:suppressLineNumbers/>
        <w:overflowPunct w:val="0"/>
        <w:adjustRightInd w:val="0"/>
        <w:spacing w:after="120"/>
        <w:rPr>
          <w:rFonts w:ascii="Calibri" w:eastAsia="Times New Roman" w:hAnsi="Calibri"/>
        </w:rPr>
      </w:pPr>
      <w:r w:rsidRPr="007B6289">
        <w:rPr>
          <w:rFonts w:ascii="Calibri" w:eastAsia="Times New Roman" w:hAnsi="Calibri"/>
        </w:rPr>
        <w:t>Ensure that the file path and files being imported are from trusted sources.</w:t>
      </w:r>
    </w:p>
    <w:p w14:paraId="0D5D0874" w14:textId="7E4EC29F" w:rsidR="004C770C" w:rsidRPr="00CD6A7E" w:rsidRDefault="001858A2" w:rsidP="004C770C">
      <w:pPr>
        <w:pStyle w:val="berschrift2"/>
        <w:rPr>
          <w:lang w:bidi="en-US"/>
        </w:rPr>
      </w:pPr>
      <w:bookmarkStart w:id="1232" w:name="_Toc310518200"/>
      <w:bookmarkStart w:id="1233" w:name="_Toc7089419"/>
      <w:r>
        <w:rPr>
          <w:lang w:bidi="en-US"/>
        </w:rPr>
        <w:t>6.4</w:t>
      </w:r>
      <w:r w:rsidR="00B232FA">
        <w:rPr>
          <w:lang w:bidi="en-US"/>
        </w:rPr>
        <w:t>9</w:t>
      </w:r>
      <w:r w:rsidR="00AD5842">
        <w:rPr>
          <w:lang w:bidi="en-US"/>
        </w:rPr>
        <w:t xml:space="preserve"> </w:t>
      </w:r>
      <w:r w:rsidR="004C770C" w:rsidRPr="00CD6A7E">
        <w:rPr>
          <w:lang w:bidi="en-US"/>
        </w:rPr>
        <w:t>Library Signature [NSQ]</w:t>
      </w:r>
      <w:bookmarkEnd w:id="1232"/>
      <w:bookmarkEnd w:id="1233"/>
    </w:p>
    <w:p w14:paraId="451A08A1" w14:textId="720D7AC2" w:rsidR="004C770C" w:rsidRPr="00CD6A7E" w:rsidRDefault="001858A2" w:rsidP="009866F9">
      <w:pPr>
        <w:pStyle w:val="berschrift3"/>
        <w:rPr>
          <w:lang w:bidi="en-US"/>
        </w:rPr>
      </w:pPr>
      <w:r>
        <w:rPr>
          <w:lang w:bidi="en-US"/>
        </w:rPr>
        <w:t>6.4</w:t>
      </w:r>
      <w:r w:rsidR="00B232FA">
        <w:rPr>
          <w:lang w:bidi="en-US"/>
        </w:rPr>
        <w:t>9</w:t>
      </w:r>
      <w:r w:rsidR="004C770C">
        <w:rPr>
          <w:lang w:bidi="en-US"/>
        </w:rPr>
        <w:t>.1</w:t>
      </w:r>
      <w:r w:rsidR="00AD5842">
        <w:rPr>
          <w:lang w:bidi="en-US"/>
        </w:rPr>
        <w:t xml:space="preserve"> </w:t>
      </w:r>
      <w:r w:rsidR="004C770C" w:rsidRPr="00CD6A7E">
        <w:rPr>
          <w:lang w:bidi="en-US"/>
        </w:rPr>
        <w:t>Applicability to language</w:t>
      </w:r>
    </w:p>
    <w:p w14:paraId="12C9F510" w14:textId="77777777" w:rsidR="004C770C" w:rsidRPr="00CD6A7E" w:rsidRDefault="004C770C" w:rsidP="004C770C">
      <w:r w:rsidRPr="00CD6A7E">
        <w:t xml:space="preserve">Python has an extensive API for extending or embedding Python using modules written in C, Java, and Fortran. Extensions themselves have the potential for vulnerabilities exposed by the language used to code the extension which is beyond the scope of this annex. </w:t>
      </w:r>
    </w:p>
    <w:p w14:paraId="68CB21DB" w14:textId="4FF174C3" w:rsidR="004C770C" w:rsidRPr="00CD6A7E" w:rsidRDefault="004C770C" w:rsidP="004C770C">
      <w:r w:rsidRPr="00CD6A7E">
        <w:t xml:space="preserve">Python does not have a library signature checking mechanism but its API provides functions and classes to help ensure that the signature of the extension matches the expected call arguments and types.  See </w:t>
      </w:r>
      <w:r w:rsidR="00EA3DAB" w:rsidRPr="0071177D">
        <w:rPr>
          <w:rStyle w:val="hyperChar"/>
          <w:rFonts w:eastAsiaTheme="minorEastAsia"/>
        </w:rPr>
        <w:fldChar w:fldCharType="begin"/>
      </w:r>
      <w:r w:rsidR="00EA3DAB" w:rsidRPr="0071177D">
        <w:rPr>
          <w:rStyle w:val="hyperChar"/>
          <w:rFonts w:eastAsiaTheme="minorEastAsia"/>
        </w:rPr>
        <w:instrText xml:space="preserve"> REF _Ref357014582 \h </w:instrText>
      </w:r>
      <w:r w:rsidR="00EA3DAB">
        <w:rPr>
          <w:rStyle w:val="hyperChar"/>
          <w:rFonts w:eastAsiaTheme="minorEastAsia"/>
        </w:rPr>
        <w:instrText xml:space="preserve"> \* MERGEFORMAT </w:instrText>
      </w:r>
      <w:r w:rsidR="00EA3DAB" w:rsidRPr="0071177D">
        <w:rPr>
          <w:rStyle w:val="hyperChar"/>
          <w:rFonts w:eastAsiaTheme="minorEastAsia"/>
        </w:rPr>
      </w:r>
      <w:r w:rsidR="00EA3DAB" w:rsidRPr="0071177D">
        <w:rPr>
          <w:rStyle w:val="hyperChar"/>
          <w:rFonts w:eastAsiaTheme="minorEastAsia"/>
        </w:rPr>
        <w:fldChar w:fldCharType="separate"/>
      </w:r>
      <w:ins w:id="1234" w:author="Sean McDonagh" w:date="2019-04-25T12:55:00Z">
        <w:r w:rsidR="00DE5F8F" w:rsidRPr="008F5A32">
          <w:rPr>
            <w:rStyle w:val="hyperChar"/>
            <w:rFonts w:eastAsiaTheme="minorEastAsia"/>
          </w:rPr>
          <w:t>6.34 Subprogram Signature Mismatch [OTR]</w:t>
        </w:r>
      </w:ins>
      <w:del w:id="1235" w:author="Sean McDonagh" w:date="2019-04-25T12:55:00Z">
        <w:r w:rsidR="0048220B" w:rsidRPr="00E94999" w:rsidDel="00DE5F8F">
          <w:rPr>
            <w:rStyle w:val="hyperChar"/>
            <w:rFonts w:eastAsiaTheme="minorEastAsia"/>
          </w:rPr>
          <w:delText>6.34 Subprogram Signature Mismatch [OTR]</w:delText>
        </w:r>
      </w:del>
      <w:r w:rsidR="00EA3DAB" w:rsidRPr="0071177D">
        <w:rPr>
          <w:rStyle w:val="hyperChar"/>
          <w:rFonts w:eastAsiaTheme="minorEastAsia"/>
        </w:rPr>
        <w:fldChar w:fldCharType="end"/>
      </w:r>
      <w:r w:rsidRPr="00CD6A7E">
        <w:t>.</w:t>
      </w:r>
    </w:p>
    <w:p w14:paraId="53DEAD7E" w14:textId="445012DB" w:rsidR="004C770C" w:rsidRPr="00CD6A7E" w:rsidRDefault="001858A2" w:rsidP="009866F9">
      <w:pPr>
        <w:pStyle w:val="berschrift3"/>
        <w:rPr>
          <w:lang w:bidi="en-US"/>
        </w:rPr>
      </w:pPr>
      <w:r>
        <w:rPr>
          <w:lang w:bidi="en-US"/>
        </w:rPr>
        <w:t>6.4</w:t>
      </w:r>
      <w:r w:rsidR="00B232FA">
        <w:rPr>
          <w:lang w:bidi="en-US"/>
        </w:rPr>
        <w:t>9</w:t>
      </w:r>
      <w:r w:rsidR="004C770C">
        <w:rPr>
          <w:lang w:bidi="en-US"/>
        </w:rPr>
        <w:t>.2</w:t>
      </w:r>
      <w:r w:rsidR="00AD5842">
        <w:rPr>
          <w:lang w:bidi="en-US"/>
        </w:rPr>
        <w:t xml:space="preserve"> </w:t>
      </w:r>
      <w:r w:rsidR="004C770C" w:rsidRPr="00CD6A7E">
        <w:rPr>
          <w:lang w:bidi="en-US"/>
        </w:rPr>
        <w:t>Guidance to language users</w:t>
      </w:r>
    </w:p>
    <w:p w14:paraId="20B299EF" w14:textId="77777777" w:rsidR="004C770C" w:rsidRPr="007B6289" w:rsidRDefault="004C770C" w:rsidP="004C770C">
      <w:pPr>
        <w:pStyle w:val="Listenabsatz"/>
        <w:widowControl w:val="0"/>
        <w:numPr>
          <w:ilvl w:val="0"/>
          <w:numId w:val="371"/>
        </w:numPr>
        <w:suppressLineNumbers/>
        <w:overflowPunct w:val="0"/>
        <w:adjustRightInd w:val="0"/>
        <w:spacing w:after="120"/>
        <w:rPr>
          <w:rFonts w:ascii="Calibri" w:eastAsia="Times New Roman" w:hAnsi="Calibri"/>
        </w:rPr>
      </w:pPr>
      <w:r w:rsidRPr="007B6289">
        <w:rPr>
          <w:rFonts w:ascii="Calibri" w:eastAsia="Times New Roman" w:hAnsi="Calibri"/>
        </w:rPr>
        <w:t>Use only trusted modules as extensions; and</w:t>
      </w:r>
    </w:p>
    <w:p w14:paraId="7EC83385" w14:textId="77777777" w:rsidR="004C770C" w:rsidRPr="007B6289" w:rsidRDefault="004C770C" w:rsidP="004C770C">
      <w:pPr>
        <w:pStyle w:val="Listenabsatz"/>
        <w:widowControl w:val="0"/>
        <w:numPr>
          <w:ilvl w:val="0"/>
          <w:numId w:val="371"/>
        </w:numPr>
        <w:suppressLineNumbers/>
        <w:overflowPunct w:val="0"/>
        <w:adjustRightInd w:val="0"/>
        <w:spacing w:after="120"/>
        <w:rPr>
          <w:rFonts w:ascii="Calibri" w:eastAsia="Times New Roman" w:hAnsi="Calibri"/>
        </w:rPr>
      </w:pPr>
      <w:r w:rsidRPr="007B6289">
        <w:rPr>
          <w:rFonts w:ascii="Calibri" w:eastAsia="Times New Roman" w:hAnsi="Calibri"/>
        </w:rPr>
        <w:t>If coding an extension utilize Python’s extension API to ensure a correct signature match.</w:t>
      </w:r>
    </w:p>
    <w:p w14:paraId="616D8361" w14:textId="662587C1" w:rsidR="004C770C" w:rsidRPr="00CD6A7E" w:rsidRDefault="001858A2" w:rsidP="004C770C">
      <w:pPr>
        <w:pStyle w:val="berschrift2"/>
        <w:rPr>
          <w:lang w:bidi="en-US"/>
        </w:rPr>
      </w:pPr>
      <w:bookmarkStart w:id="1236" w:name="_Toc310518201"/>
      <w:bookmarkStart w:id="1237" w:name="_Toc7089420"/>
      <w:r>
        <w:rPr>
          <w:lang w:bidi="en-US"/>
        </w:rPr>
        <w:lastRenderedPageBreak/>
        <w:t>6.</w:t>
      </w:r>
      <w:r w:rsidR="00B232FA">
        <w:rPr>
          <w:lang w:bidi="en-US"/>
        </w:rPr>
        <w:t>50</w:t>
      </w:r>
      <w:r w:rsidR="00AD5842">
        <w:rPr>
          <w:lang w:bidi="en-US"/>
        </w:rPr>
        <w:t xml:space="preserve"> </w:t>
      </w:r>
      <w:r w:rsidR="004C770C" w:rsidRPr="00CD6A7E">
        <w:rPr>
          <w:lang w:bidi="en-US"/>
        </w:rPr>
        <w:t>Unanticipated Exceptions from Library Routines [HJW]</w:t>
      </w:r>
      <w:bookmarkEnd w:id="1236"/>
      <w:bookmarkEnd w:id="1237"/>
    </w:p>
    <w:p w14:paraId="41560910" w14:textId="782EF3A2" w:rsidR="004C770C" w:rsidRPr="00CD6A7E" w:rsidRDefault="001858A2" w:rsidP="009866F9">
      <w:pPr>
        <w:pStyle w:val="berschrift3"/>
        <w:rPr>
          <w:lang w:bidi="en-US"/>
        </w:rPr>
      </w:pPr>
      <w:r>
        <w:rPr>
          <w:lang w:bidi="en-US"/>
        </w:rPr>
        <w:t>6.</w:t>
      </w:r>
      <w:r w:rsidR="00B232FA">
        <w:rPr>
          <w:lang w:bidi="en-US"/>
        </w:rPr>
        <w:t>50</w:t>
      </w:r>
      <w:r w:rsidR="004C770C">
        <w:rPr>
          <w:lang w:bidi="en-US"/>
        </w:rPr>
        <w:t>.1</w:t>
      </w:r>
      <w:r w:rsidR="00AD5842">
        <w:rPr>
          <w:lang w:bidi="en-US"/>
        </w:rPr>
        <w:t xml:space="preserve"> </w:t>
      </w:r>
      <w:r w:rsidR="004C770C" w:rsidRPr="00CD6A7E">
        <w:rPr>
          <w:lang w:bidi="en-US"/>
        </w:rPr>
        <w:t>Applicability to language</w:t>
      </w:r>
    </w:p>
    <w:p w14:paraId="1CA68913" w14:textId="77777777" w:rsidR="004C770C" w:rsidRPr="00CD6A7E" w:rsidRDefault="004C770C" w:rsidP="004C770C">
      <w:r w:rsidRPr="00CD6A7E">
        <w:t>Python is often extended by importing modules coded in Python and other languages. For modules coded in Python the risks include:</w:t>
      </w:r>
    </w:p>
    <w:p w14:paraId="3BE564B6" w14:textId="77777777" w:rsidR="004C770C" w:rsidRPr="007B6289" w:rsidRDefault="004C770C" w:rsidP="004C770C">
      <w:pPr>
        <w:pStyle w:val="Listenabsatz"/>
        <w:widowControl w:val="0"/>
        <w:numPr>
          <w:ilvl w:val="0"/>
          <w:numId w:val="372"/>
        </w:numPr>
        <w:suppressLineNumbers/>
        <w:overflowPunct w:val="0"/>
        <w:adjustRightInd w:val="0"/>
        <w:spacing w:after="120"/>
        <w:rPr>
          <w:rFonts w:ascii="Calibri" w:eastAsia="Times New Roman" w:hAnsi="Calibri"/>
        </w:rPr>
      </w:pPr>
      <w:r w:rsidRPr="007B6289">
        <w:rPr>
          <w:rFonts w:ascii="Calibri" w:eastAsia="Times New Roman" w:hAnsi="Calibri"/>
        </w:rPr>
        <w:t>Interception of an exception that was intended for a module’s imported exception handling code (and vice versa); and</w:t>
      </w:r>
    </w:p>
    <w:p w14:paraId="6A55668B" w14:textId="790CFBFE" w:rsidR="004C770C" w:rsidRPr="007B6289" w:rsidRDefault="004C770C" w:rsidP="004C770C">
      <w:pPr>
        <w:pStyle w:val="Listenabsatz"/>
        <w:widowControl w:val="0"/>
        <w:numPr>
          <w:ilvl w:val="0"/>
          <w:numId w:val="372"/>
        </w:numPr>
        <w:suppressLineNumbers/>
        <w:overflowPunct w:val="0"/>
        <w:adjustRightInd w:val="0"/>
        <w:spacing w:after="120"/>
        <w:rPr>
          <w:rFonts w:ascii="Calibri" w:eastAsia="Times New Roman" w:hAnsi="Calibri"/>
        </w:rPr>
      </w:pPr>
      <w:r w:rsidRPr="007B6289">
        <w:rPr>
          <w:rFonts w:ascii="Calibri" w:eastAsia="Times New Roman" w:hAnsi="Calibri"/>
        </w:rPr>
        <w:t xml:space="preserve">Unintended results due to namespace collisions (covered in </w:t>
      </w:r>
      <w:r w:rsidR="001067F4">
        <w:rPr>
          <w:rFonts w:ascii="Calibri" w:eastAsia="Times New Roman" w:hAnsi="Calibri"/>
        </w:rPr>
        <w:fldChar w:fldCharType="begin"/>
      </w:r>
      <w:r w:rsidR="001067F4">
        <w:rPr>
          <w:rFonts w:ascii="Calibri" w:eastAsia="Times New Roman" w:hAnsi="Calibri"/>
        </w:rPr>
        <w:instrText xml:space="preserve"> REF _Ref420411458 \h </w:instrText>
      </w:r>
      <w:r w:rsidR="001067F4">
        <w:rPr>
          <w:rFonts w:ascii="Calibri" w:eastAsia="Times New Roman" w:hAnsi="Calibri"/>
        </w:rPr>
      </w:r>
      <w:r w:rsidR="001067F4">
        <w:rPr>
          <w:rFonts w:ascii="Calibri" w:eastAsia="Times New Roman" w:hAnsi="Calibri"/>
        </w:rPr>
        <w:fldChar w:fldCharType="separate"/>
      </w:r>
      <w:ins w:id="1238" w:author="Sean McDonagh" w:date="2019-04-25T12:55:00Z">
        <w:r w:rsidR="00DE5F8F">
          <w:rPr>
            <w:lang w:bidi="en-US"/>
          </w:rPr>
          <w:t xml:space="preserve">6.21 </w:t>
        </w:r>
        <w:r w:rsidR="00DE5F8F" w:rsidRPr="00CD6A7E">
          <w:rPr>
            <w:lang w:bidi="en-US"/>
          </w:rPr>
          <w:t>Namespace Issues [BJL]</w:t>
        </w:r>
      </w:ins>
      <w:del w:id="1239" w:author="Sean McDonagh" w:date="2019-04-25T12:55:00Z">
        <w:r w:rsidR="0048220B" w:rsidDel="00DE5F8F">
          <w:rPr>
            <w:lang w:bidi="en-US"/>
          </w:rPr>
          <w:delText xml:space="preserve">6.21 </w:delText>
        </w:r>
        <w:r w:rsidR="0048220B" w:rsidRPr="00CD6A7E" w:rsidDel="00DE5F8F">
          <w:rPr>
            <w:lang w:bidi="en-US"/>
          </w:rPr>
          <w:delText>Namespace Issues [BJL]</w:delText>
        </w:r>
      </w:del>
      <w:r w:rsidR="001067F4">
        <w:rPr>
          <w:rFonts w:ascii="Calibri" w:eastAsia="Times New Roman" w:hAnsi="Calibri"/>
        </w:rPr>
        <w:fldChar w:fldCharType="end"/>
      </w:r>
      <w:r w:rsidRPr="007B6289">
        <w:rPr>
          <w:rFonts w:ascii="Calibri" w:eastAsia="Times New Roman" w:hAnsi="Calibri"/>
        </w:rPr>
        <w:t xml:space="preserve"> and elsewhere in this annex).</w:t>
      </w:r>
    </w:p>
    <w:p w14:paraId="694BC6D3" w14:textId="77777777" w:rsidR="004C770C" w:rsidRPr="00CD6A7E" w:rsidRDefault="004C770C" w:rsidP="004C770C">
      <w:r w:rsidRPr="00CD6A7E">
        <w:t>For modules coded in other languages the risks include:</w:t>
      </w:r>
    </w:p>
    <w:p w14:paraId="1B176ED0" w14:textId="77777777" w:rsidR="004C770C" w:rsidRPr="007B6289" w:rsidRDefault="004C770C" w:rsidP="004C770C">
      <w:pPr>
        <w:pStyle w:val="Listenabsatz"/>
        <w:widowControl w:val="0"/>
        <w:numPr>
          <w:ilvl w:val="0"/>
          <w:numId w:val="373"/>
        </w:numPr>
        <w:suppressLineNumbers/>
        <w:overflowPunct w:val="0"/>
        <w:adjustRightInd w:val="0"/>
        <w:spacing w:after="120"/>
        <w:rPr>
          <w:rFonts w:ascii="Calibri" w:eastAsia="Times New Roman" w:hAnsi="Calibri"/>
        </w:rPr>
      </w:pPr>
      <w:r w:rsidRPr="007B6289">
        <w:rPr>
          <w:rFonts w:ascii="Calibri" w:eastAsia="Times New Roman" w:hAnsi="Calibri"/>
        </w:rPr>
        <w:t>Unexpected termination of the program; and</w:t>
      </w:r>
    </w:p>
    <w:p w14:paraId="6D02D316" w14:textId="77777777" w:rsidR="004C770C" w:rsidRPr="007B6289" w:rsidRDefault="004C770C" w:rsidP="004C770C">
      <w:pPr>
        <w:pStyle w:val="Listenabsatz"/>
        <w:widowControl w:val="0"/>
        <w:numPr>
          <w:ilvl w:val="0"/>
          <w:numId w:val="373"/>
        </w:numPr>
        <w:suppressLineNumbers/>
        <w:overflowPunct w:val="0"/>
        <w:adjustRightInd w:val="0"/>
        <w:spacing w:after="120"/>
        <w:rPr>
          <w:rFonts w:ascii="Calibri" w:eastAsia="Times New Roman" w:hAnsi="Calibri"/>
        </w:rPr>
      </w:pPr>
      <w:r w:rsidRPr="007B6289">
        <w:rPr>
          <w:rFonts w:ascii="Calibri" w:eastAsia="Times New Roman" w:hAnsi="Calibri"/>
        </w:rPr>
        <w:t>Unexpected side effects on the operating environment.</w:t>
      </w:r>
    </w:p>
    <w:p w14:paraId="2068F5AB" w14:textId="46689EE8" w:rsidR="004C770C" w:rsidRPr="00CD6A7E" w:rsidRDefault="001858A2" w:rsidP="009866F9">
      <w:pPr>
        <w:pStyle w:val="berschrift3"/>
        <w:rPr>
          <w:lang w:bidi="en-US"/>
        </w:rPr>
      </w:pPr>
      <w:r>
        <w:rPr>
          <w:lang w:bidi="en-US"/>
        </w:rPr>
        <w:t>6.</w:t>
      </w:r>
      <w:r w:rsidR="00B232FA">
        <w:rPr>
          <w:lang w:bidi="en-US"/>
        </w:rPr>
        <w:t>50</w:t>
      </w:r>
      <w:r w:rsidR="004C770C">
        <w:rPr>
          <w:lang w:bidi="en-US"/>
        </w:rPr>
        <w:t>.2</w:t>
      </w:r>
      <w:r w:rsidR="00AD5842">
        <w:rPr>
          <w:lang w:bidi="en-US"/>
        </w:rPr>
        <w:t xml:space="preserve"> </w:t>
      </w:r>
      <w:r w:rsidR="004C770C" w:rsidRPr="00CD6A7E">
        <w:rPr>
          <w:lang w:bidi="en-US"/>
        </w:rPr>
        <w:t>Guidance to language users</w:t>
      </w:r>
    </w:p>
    <w:p w14:paraId="75A57291" w14:textId="6CCA899B" w:rsidR="004C770C" w:rsidRPr="004931B2" w:rsidRDefault="004C770C" w:rsidP="004C770C">
      <w:pPr>
        <w:pStyle w:val="Listenabsatz"/>
        <w:widowControl w:val="0"/>
        <w:numPr>
          <w:ilvl w:val="0"/>
          <w:numId w:val="374"/>
        </w:numPr>
        <w:suppressLineNumbers/>
        <w:overflowPunct w:val="0"/>
        <w:adjustRightInd w:val="0"/>
        <w:spacing w:after="120"/>
        <w:rPr>
          <w:rFonts w:ascii="Calibri" w:eastAsia="Times New Roman" w:hAnsi="Calibri"/>
          <w:b/>
        </w:rPr>
      </w:pPr>
      <w:r w:rsidRPr="007B6289">
        <w:rPr>
          <w:rFonts w:ascii="Calibri" w:eastAsia="Times New Roman" w:hAnsi="Calibri"/>
        </w:rPr>
        <w:t>Wrap calls to library routines and use exception handling logic to intercept and handle exceptions when practica</w:t>
      </w:r>
      <w:r w:rsidR="00A16040">
        <w:rPr>
          <w:rFonts w:ascii="Calibri" w:eastAsia="Times New Roman" w:hAnsi="Calibri"/>
        </w:rPr>
        <w:t>l</w:t>
      </w:r>
      <w:r w:rsidRPr="007B6289">
        <w:rPr>
          <w:rFonts w:ascii="Calibri" w:eastAsia="Times New Roman" w:hAnsi="Calibri"/>
        </w:rPr>
        <w:t>.</w:t>
      </w:r>
    </w:p>
    <w:p w14:paraId="310DE0DE" w14:textId="7F7C553E" w:rsidR="004931B2" w:rsidRPr="004931B2" w:rsidRDefault="004931B2" w:rsidP="004C770C">
      <w:pPr>
        <w:pStyle w:val="Listenabsatz"/>
        <w:widowControl w:val="0"/>
        <w:numPr>
          <w:ilvl w:val="0"/>
          <w:numId w:val="374"/>
        </w:numPr>
        <w:suppressLineNumbers/>
        <w:overflowPunct w:val="0"/>
        <w:adjustRightInd w:val="0"/>
        <w:spacing w:after="120"/>
        <w:rPr>
          <w:rFonts w:ascii="Calibri" w:eastAsia="Times New Roman" w:hAnsi="Calibri"/>
          <w:rPrChange w:id="1240" w:author="Stephen Michell" w:date="2019-07-15T08:42:00Z">
            <w:rPr>
              <w:rFonts w:ascii="Calibri" w:eastAsia="Times New Roman" w:hAnsi="Calibri"/>
              <w:b/>
            </w:rPr>
          </w:rPrChange>
        </w:rPr>
      </w:pPr>
      <w:ins w:id="1241" w:author="Stephen Michell" w:date="2019-07-15T08:42:00Z">
        <w:r w:rsidRPr="004931B2">
          <w:rPr>
            <w:rFonts w:ascii="Calibri" w:eastAsia="Times New Roman" w:hAnsi="Calibri"/>
            <w:rPrChange w:id="1242" w:author="Stephen Michell" w:date="2019-07-15T08:42:00Z">
              <w:rPr>
                <w:rFonts w:ascii="Calibri" w:eastAsia="Times New Roman" w:hAnsi="Calibri"/>
                <w:b/>
              </w:rPr>
            </w:rPrChange>
          </w:rPr>
          <w:t xml:space="preserve">Document when </w:t>
        </w:r>
        <w:r>
          <w:rPr>
            <w:rFonts w:ascii="Calibri" w:eastAsia="Times New Roman" w:hAnsi="Calibri"/>
          </w:rPr>
          <w:t>wra</w:t>
        </w:r>
      </w:ins>
      <w:ins w:id="1243" w:author="Stephen Michell" w:date="2019-07-15T08:43:00Z">
        <w:r>
          <w:rPr>
            <w:rFonts w:ascii="Calibri" w:eastAsia="Times New Roman" w:hAnsi="Calibri"/>
          </w:rPr>
          <w:t>pping library routine calls is unfeasible and ???</w:t>
        </w:r>
      </w:ins>
    </w:p>
    <w:p w14:paraId="41C33116" w14:textId="53E7D658" w:rsidR="003D1C10" w:rsidRDefault="003D1C10" w:rsidP="00A35E85">
      <w:pPr>
        <w:pStyle w:val="berschrift2"/>
        <w:rPr>
          <w:lang w:bidi="en-US"/>
        </w:rPr>
      </w:pPr>
      <w:bookmarkStart w:id="1244" w:name="_Toc310518202"/>
      <w:bookmarkStart w:id="1245" w:name="_Toc7089421"/>
      <w:bookmarkStart w:id="1246" w:name="_Toc7089422"/>
      <w:bookmarkStart w:id="1247" w:name="_Toc310518203"/>
      <w:r>
        <w:rPr>
          <w:lang w:bidi="en-US"/>
        </w:rPr>
        <w:t xml:space="preserve">6.51 </w:t>
      </w:r>
      <w:r w:rsidRPr="00CD6A7E">
        <w:rPr>
          <w:lang w:bidi="en-US"/>
        </w:rPr>
        <w:t>Pre-processor Directives [NMP]</w:t>
      </w:r>
      <w:bookmarkEnd w:id="1244"/>
      <w:bookmarkEnd w:id="1245"/>
    </w:p>
    <w:p w14:paraId="783EFC6B" w14:textId="77777777" w:rsidR="003D1C10" w:rsidRDefault="003D1C10" w:rsidP="00A35E85">
      <w:pPr>
        <w:pStyle w:val="berschrift3"/>
        <w:rPr>
          <w:lang w:bidi="en-US"/>
        </w:rPr>
      </w:pPr>
      <w:r>
        <w:rPr>
          <w:lang w:bidi="en-US"/>
        </w:rPr>
        <w:t xml:space="preserve">6.51.1 </w:t>
      </w:r>
      <w:r w:rsidRPr="00CD6A7E">
        <w:rPr>
          <w:lang w:bidi="en-US"/>
        </w:rPr>
        <w:t>Applicability to language</w:t>
      </w:r>
    </w:p>
    <w:p w14:paraId="23669680" w14:textId="77777777" w:rsidR="003D1C10" w:rsidRPr="0018096B" w:rsidRDefault="003D1C10" w:rsidP="003D1C10">
      <w:pPr>
        <w:rPr>
          <w:lang w:bidi="en-US"/>
        </w:rPr>
      </w:pPr>
      <w:r w:rsidRPr="0018096B">
        <w:rPr>
          <w:lang w:bidi="en-US"/>
        </w:rPr>
        <w:t xml:space="preserve">Python v3.8 </w:t>
      </w:r>
      <w:r>
        <w:rPr>
          <w:lang w:bidi="en-US"/>
        </w:rPr>
        <w:t xml:space="preserve">will provide a new API that gives access to various runtime, import and compiler events. The information gathered from these events can be used to detect, identify and avoid malicious activity. For example, </w:t>
      </w:r>
      <w:r w:rsidRPr="00DA3268">
        <w:rPr>
          <w:rFonts w:ascii="Courier New" w:hAnsi="Courier New" w:cs="Courier New"/>
          <w:sz w:val="20"/>
          <w:szCs w:val="20"/>
          <w:lang w:bidi="en-US"/>
        </w:rPr>
        <w:t>sys.audithook</w:t>
      </w:r>
      <w:r>
        <w:rPr>
          <w:lang w:bidi="en-US"/>
        </w:rPr>
        <w:t xml:space="preserve"> can be used to add a callback function for a predefined set of events. The callback function receives the name of the event as well as arguments that can be used for monitoring and filtering. These monitored events could be used to evaluate third party components for suspicious activity during runtime, reducing the inherent risks associated with external modules. These new hooks are especially useful in situations where third-party source code is either unavailable or too large to evaluate for malicious activity.        </w:t>
      </w:r>
    </w:p>
    <w:p w14:paraId="31A86945" w14:textId="77777777" w:rsidR="003D1C10" w:rsidRDefault="003D1C10" w:rsidP="003D1C10">
      <w:pPr>
        <w:pStyle w:val="berschrift3"/>
        <w:rPr>
          <w:lang w:bidi="en-US"/>
        </w:rPr>
      </w:pPr>
      <w:r>
        <w:rPr>
          <w:lang w:bidi="en-US"/>
        </w:rPr>
        <w:t>6.51</w:t>
      </w:r>
      <w:r w:rsidRPr="00CD6A7E">
        <w:rPr>
          <w:lang w:bidi="en-US"/>
        </w:rPr>
        <w:t>.2</w:t>
      </w:r>
      <w:r>
        <w:rPr>
          <w:lang w:bidi="en-US"/>
        </w:rPr>
        <w:t xml:space="preserve"> </w:t>
      </w:r>
      <w:r w:rsidRPr="00CD6A7E">
        <w:rPr>
          <w:lang w:bidi="en-US"/>
        </w:rPr>
        <w:t xml:space="preserve"> Guidance to language users</w:t>
      </w:r>
    </w:p>
    <w:p w14:paraId="24DB3B75" w14:textId="77777777" w:rsidR="003D1C10" w:rsidRPr="008F1992" w:rsidRDefault="003D1C10" w:rsidP="003D1C10">
      <w:pPr>
        <w:pStyle w:val="Listenabsatz"/>
        <w:numPr>
          <w:ilvl w:val="0"/>
          <w:numId w:val="606"/>
        </w:numPr>
        <w:rPr>
          <w:lang w:bidi="en-US"/>
        </w:rPr>
      </w:pPr>
      <w:r>
        <w:rPr>
          <w:lang w:bidi="en-US"/>
        </w:rPr>
        <w:t>During development, avoid using the default entry points (</w:t>
      </w:r>
      <w:r w:rsidRPr="00DA3268">
        <w:rPr>
          <w:rFonts w:ascii="Courier New" w:hAnsi="Courier New" w:cs="Courier New"/>
          <w:sz w:val="20"/>
          <w:szCs w:val="20"/>
          <w:lang w:bidi="en-US"/>
        </w:rPr>
        <w:t>python.exe</w:t>
      </w:r>
      <w:r w:rsidRPr="00C26B8B">
        <w:rPr>
          <w:rFonts w:ascii="Courier New" w:hAnsi="Courier New" w:cs="Courier New"/>
          <w:lang w:bidi="en-US"/>
        </w:rPr>
        <w:t xml:space="preserve"> </w:t>
      </w:r>
      <w:r>
        <w:rPr>
          <w:lang w:bidi="en-US"/>
        </w:rPr>
        <w:t xml:space="preserve">on Windows, and </w:t>
      </w:r>
      <w:r w:rsidRPr="00DA3268">
        <w:rPr>
          <w:rFonts w:ascii="Courier New" w:hAnsi="Courier New" w:cs="Courier New"/>
          <w:sz w:val="20"/>
          <w:szCs w:val="20"/>
          <w:lang w:bidi="en-US"/>
        </w:rPr>
        <w:t>python</w:t>
      </w:r>
      <w:r>
        <w:rPr>
          <w:rFonts w:ascii="Courier New" w:hAnsi="Courier New" w:cs="Courier New"/>
          <w:sz w:val="20"/>
          <w:szCs w:val="20"/>
          <w:lang w:bidi="en-US"/>
        </w:rPr>
        <w:t>X</w:t>
      </w:r>
      <w:r w:rsidRPr="00DA3268">
        <w:rPr>
          <w:rFonts w:ascii="Courier New" w:hAnsi="Courier New" w:cs="Courier New"/>
          <w:sz w:val="20"/>
          <w:szCs w:val="20"/>
          <w:lang w:bidi="en-US"/>
        </w:rPr>
        <w:t>.Y</w:t>
      </w:r>
      <w:r>
        <w:rPr>
          <w:lang w:bidi="en-US"/>
        </w:rPr>
        <w:t xml:space="preserve"> on other platforms) since these are executable from the command line and do not have hooks enabled by default. Consider using a modified entry point that restricts the use of optional arguments since this will reduce the chance of unintentional code from being executed. The entry point should not use any unprotected settings from the working environment. </w:t>
      </w:r>
    </w:p>
    <w:p w14:paraId="0984C49C" w14:textId="77777777" w:rsidR="003D1C10" w:rsidRDefault="003D1C10" w:rsidP="003D1C10">
      <w:pPr>
        <w:pStyle w:val="Listenabsatz"/>
        <w:numPr>
          <w:ilvl w:val="0"/>
          <w:numId w:val="606"/>
        </w:numPr>
        <w:rPr>
          <w:lang w:bidi="en-US"/>
        </w:rPr>
      </w:pPr>
      <w:r>
        <w:rPr>
          <w:lang w:bidi="en-US"/>
        </w:rPr>
        <w:t xml:space="preserve">Consider logging all predetermined events and backing them up to a non-local file so that an attacker cannot delete them. All events should be recorded prior to abort operations so that full traceability is preserved.    </w:t>
      </w:r>
    </w:p>
    <w:p w14:paraId="457744A0" w14:textId="56E166C9" w:rsidR="003D1C10" w:rsidRDefault="003D1C10" w:rsidP="003D1C10">
      <w:pPr>
        <w:pStyle w:val="Listenabsatz"/>
        <w:numPr>
          <w:ilvl w:val="0"/>
          <w:numId w:val="606"/>
        </w:numPr>
        <w:rPr>
          <w:lang w:bidi="en-US"/>
        </w:rPr>
      </w:pPr>
      <w:r>
        <w:rPr>
          <w:lang w:bidi="en-US"/>
        </w:rPr>
        <w:lastRenderedPageBreak/>
        <w:t xml:space="preserve">Consider using DeviceGuard and the </w:t>
      </w:r>
      <w:r w:rsidRPr="00DA3268">
        <w:rPr>
          <w:rFonts w:ascii="Courier New" w:hAnsi="Courier New" w:cs="Courier New"/>
          <w:sz w:val="20"/>
          <w:szCs w:val="20"/>
          <w:lang w:bidi="en-US"/>
        </w:rPr>
        <w:t>open_for_import</w:t>
      </w:r>
      <w:r w:rsidRPr="00DA3268">
        <w:rPr>
          <w:rFonts w:ascii="Courier New" w:hAnsi="Courier New" w:cs="Courier New"/>
          <w:lang w:bidi="en-US"/>
        </w:rPr>
        <w:t xml:space="preserve"> </w:t>
      </w:r>
      <w:r w:rsidRPr="00E95A87">
        <w:rPr>
          <w:lang w:bidi="en-US"/>
        </w:rPr>
        <w:t>hook</w:t>
      </w:r>
      <w:r>
        <w:rPr>
          <w:lang w:bidi="en-US"/>
        </w:rPr>
        <w:t xml:space="preserve"> to validate the signatures of all files in the Python application. </w:t>
      </w:r>
    </w:p>
    <w:p w14:paraId="15C10FDC" w14:textId="32B551AE" w:rsidR="008B5C19" w:rsidRPr="007B6289" w:rsidRDefault="008B5C19" w:rsidP="008B5C19">
      <w:pPr>
        <w:pStyle w:val="Listenabsatz"/>
        <w:widowControl w:val="0"/>
        <w:numPr>
          <w:ilvl w:val="0"/>
          <w:numId w:val="606"/>
        </w:numPr>
        <w:suppressLineNumbers/>
        <w:overflowPunct w:val="0"/>
        <w:adjustRightInd w:val="0"/>
        <w:spacing w:after="120"/>
        <w:rPr>
          <w:rFonts w:ascii="Calibri" w:eastAsia="Times New Roman" w:hAnsi="Calibri"/>
          <w:lang w:val="en-GB"/>
        </w:rPr>
      </w:pPr>
      <w:r w:rsidRPr="007B6289">
        <w:rPr>
          <w:rFonts w:ascii="Calibri" w:eastAsia="Times New Roman" w:hAnsi="Calibri"/>
          <w:lang w:val="en-GB"/>
        </w:rPr>
        <w:t xml:space="preserve">For more guidance on </w:t>
      </w:r>
      <w:r w:rsidR="00B52215">
        <w:rPr>
          <w:rFonts w:ascii="Calibri" w:eastAsia="Times New Roman" w:hAnsi="Calibri"/>
          <w:lang w:val="en-GB"/>
        </w:rPr>
        <w:t>using pre-processor directives and hooks,</w:t>
      </w:r>
      <w:r w:rsidRPr="007B6289">
        <w:rPr>
          <w:rFonts w:ascii="Calibri" w:eastAsia="Times New Roman" w:hAnsi="Calibri"/>
          <w:lang w:val="en-GB"/>
        </w:rPr>
        <w:t xml:space="preserve"> refer to </w:t>
      </w:r>
      <w:r w:rsidR="00B52215">
        <w:rPr>
          <w:rFonts w:ascii="Calibri" w:eastAsia="Times New Roman" w:hAnsi="Calibri"/>
          <w:lang w:val="en-GB"/>
        </w:rPr>
        <w:t>the General Recommendations contained in</w:t>
      </w:r>
      <w:r w:rsidRPr="007B6289">
        <w:rPr>
          <w:rFonts w:ascii="Calibri" w:eastAsia="Times New Roman" w:hAnsi="Calibri"/>
          <w:lang w:val="en-GB"/>
        </w:rPr>
        <w:t xml:space="preserve"> PEP </w:t>
      </w:r>
      <w:r w:rsidR="00B52215">
        <w:rPr>
          <w:rFonts w:ascii="Calibri" w:eastAsia="Times New Roman" w:hAnsi="Calibri"/>
          <w:lang w:val="en-GB"/>
        </w:rPr>
        <w:t>551</w:t>
      </w:r>
      <w:r w:rsidRPr="007B6289">
        <w:rPr>
          <w:rFonts w:ascii="Calibri" w:eastAsia="Times New Roman" w:hAnsi="Calibri"/>
          <w:lang w:val="en-GB"/>
        </w:rPr>
        <w:t xml:space="preserve"> at </w:t>
      </w:r>
      <w:hyperlink r:id="rId18" w:history="1">
        <w:r>
          <w:rPr>
            <w:rStyle w:val="Hyperlink"/>
          </w:rPr>
          <w:t>https://www.python.org/dev/peps/pep-0551/</w:t>
        </w:r>
      </w:hyperlink>
    </w:p>
    <w:p w14:paraId="20311360" w14:textId="77777777" w:rsidR="008B5C19" w:rsidRPr="00CD6A7E" w:rsidRDefault="008B5C19" w:rsidP="008B5C19">
      <w:pPr>
        <w:pStyle w:val="Listenabsatz"/>
        <w:rPr>
          <w:lang w:bidi="en-US"/>
        </w:rPr>
      </w:pPr>
    </w:p>
    <w:p w14:paraId="59DD7B6F" w14:textId="17E745C4" w:rsidR="004C770C" w:rsidRPr="00CD6A7E" w:rsidRDefault="001858A2" w:rsidP="004C770C">
      <w:pPr>
        <w:pStyle w:val="berschrift2"/>
        <w:rPr>
          <w:lang w:bidi="en-US"/>
        </w:rPr>
      </w:pPr>
      <w:r>
        <w:rPr>
          <w:lang w:bidi="en-US"/>
        </w:rPr>
        <w:t>6.</w:t>
      </w:r>
      <w:r w:rsidR="00B232FA">
        <w:rPr>
          <w:lang w:bidi="en-US"/>
        </w:rPr>
        <w:t>52</w:t>
      </w:r>
      <w:r w:rsidR="00AD5842">
        <w:rPr>
          <w:lang w:bidi="en-US"/>
        </w:rPr>
        <w:t xml:space="preserve"> </w:t>
      </w:r>
      <w:r w:rsidR="004C770C" w:rsidRPr="00CD6A7E">
        <w:rPr>
          <w:lang w:bidi="en-US"/>
        </w:rPr>
        <w:t>Suppression of Language-defined Run-time Checking</w:t>
      </w:r>
      <w:r w:rsidR="004C770C" w:rsidRPr="00CD6A7E">
        <w:rPr>
          <w:bCs/>
          <w:lang w:bidi="en-US"/>
        </w:rPr>
        <w:t xml:space="preserve"> </w:t>
      </w:r>
      <w:r w:rsidR="004C770C" w:rsidRPr="00CD6A7E">
        <w:rPr>
          <w:lang w:bidi="en-US"/>
        </w:rPr>
        <w:t>[MXB]</w:t>
      </w:r>
      <w:bookmarkEnd w:id="1246"/>
    </w:p>
    <w:p w14:paraId="20D545FD" w14:textId="77777777" w:rsidR="004C770C" w:rsidRPr="00CD6A7E" w:rsidRDefault="004C770C" w:rsidP="004C770C">
      <w:r w:rsidRPr="00CD6A7E">
        <w:t>This vulnerability is not applicable to Python because Python</w:t>
      </w:r>
      <w:r w:rsidRPr="00CD6A7E">
        <w:rPr>
          <w:lang w:bidi="en-US"/>
        </w:rPr>
        <w:t xml:space="preserve"> does not have a mechanism for suppressing run-time error checking. The only suppression available is the suppression of run-time warnings using the command line –W option which suppresses the printing of warnings but does not affect the execution of the program. </w:t>
      </w:r>
    </w:p>
    <w:p w14:paraId="30EACDA2" w14:textId="31472F33" w:rsidR="004C770C" w:rsidRPr="00CD6A7E" w:rsidRDefault="001858A2" w:rsidP="004C770C">
      <w:pPr>
        <w:pStyle w:val="berschrift2"/>
        <w:rPr>
          <w:lang w:bidi="en-US"/>
        </w:rPr>
      </w:pPr>
      <w:bookmarkStart w:id="1248" w:name="_Ref357014743"/>
      <w:bookmarkStart w:id="1249" w:name="_Toc7089423"/>
      <w:r>
        <w:rPr>
          <w:lang w:bidi="en-US"/>
        </w:rPr>
        <w:t>6.</w:t>
      </w:r>
      <w:r w:rsidR="00460588">
        <w:rPr>
          <w:lang w:bidi="en-US"/>
        </w:rPr>
        <w:t>5</w:t>
      </w:r>
      <w:r w:rsidR="00B232FA">
        <w:rPr>
          <w:lang w:bidi="en-US"/>
        </w:rPr>
        <w:t>3</w:t>
      </w:r>
      <w:r w:rsidR="00AD5842">
        <w:rPr>
          <w:lang w:bidi="en-US"/>
        </w:rPr>
        <w:t xml:space="preserve"> </w:t>
      </w:r>
      <w:r w:rsidR="004C770C" w:rsidRPr="00CD6A7E">
        <w:rPr>
          <w:lang w:bidi="en-US"/>
        </w:rPr>
        <w:t>Provision of Inherently Unsafe Operations</w:t>
      </w:r>
      <w:r w:rsidR="004C770C" w:rsidRPr="00CD6A7E">
        <w:rPr>
          <w:bCs/>
          <w:lang w:bidi="en-US"/>
        </w:rPr>
        <w:t xml:space="preserve"> </w:t>
      </w:r>
      <w:r w:rsidR="004C770C" w:rsidRPr="00CD6A7E">
        <w:rPr>
          <w:lang w:bidi="en-US"/>
        </w:rPr>
        <w:t>[SKL]</w:t>
      </w:r>
      <w:bookmarkEnd w:id="1248"/>
      <w:bookmarkEnd w:id="1249"/>
    </w:p>
    <w:p w14:paraId="3ADF87B5" w14:textId="69E4FC23" w:rsidR="004C770C" w:rsidRPr="00CD6A7E" w:rsidRDefault="001858A2" w:rsidP="009866F9">
      <w:pPr>
        <w:pStyle w:val="berschrift3"/>
        <w:rPr>
          <w:lang w:bidi="en-US"/>
        </w:rPr>
      </w:pPr>
      <w:r>
        <w:rPr>
          <w:lang w:bidi="en-US"/>
        </w:rPr>
        <w:t>6.5</w:t>
      </w:r>
      <w:r w:rsidR="00B232FA">
        <w:rPr>
          <w:lang w:bidi="en-US"/>
        </w:rPr>
        <w:t>3</w:t>
      </w:r>
      <w:r w:rsidR="004C770C">
        <w:rPr>
          <w:lang w:bidi="en-US"/>
        </w:rPr>
        <w:t>.1</w:t>
      </w:r>
      <w:r w:rsidR="00AD5842">
        <w:rPr>
          <w:lang w:bidi="en-US"/>
        </w:rPr>
        <w:t xml:space="preserve"> </w:t>
      </w:r>
      <w:r w:rsidR="004C770C" w:rsidRPr="00CD6A7E">
        <w:rPr>
          <w:lang w:bidi="en-US"/>
        </w:rPr>
        <w:t>Applicability to language</w:t>
      </w:r>
    </w:p>
    <w:p w14:paraId="2C660C03" w14:textId="556156C4" w:rsidR="004C770C" w:rsidRPr="00CD6A7E" w:rsidRDefault="004C770C" w:rsidP="004C770C">
      <w:pPr>
        <w:rPr>
          <w:lang w:bidi="en-US"/>
        </w:rPr>
      </w:pPr>
      <w:r w:rsidRPr="00CD6A7E">
        <w:rPr>
          <w:lang w:bidi="en-US"/>
        </w:rPr>
        <w:t>Python has very few operations that are inherently unsafe. For example, there is no way to suppress error checking or bounds checking. However</w:t>
      </w:r>
      <w:ins w:id="1250" w:author="Sean McDonagh" w:date="2019-04-25T12:04:00Z">
        <w:r w:rsidR="006B38FA">
          <w:rPr>
            <w:lang w:bidi="en-US"/>
          </w:rPr>
          <w:t>,</w:t>
        </w:r>
      </w:ins>
      <w:r w:rsidRPr="00CD6A7E">
        <w:rPr>
          <w:lang w:bidi="en-US"/>
        </w:rPr>
        <w:t xml:space="preserve"> there are two operations provided in Python that are inherently unsafe in any language:</w:t>
      </w:r>
    </w:p>
    <w:p w14:paraId="61E7A016" w14:textId="77777777" w:rsidR="004C770C" w:rsidRPr="007B6289" w:rsidRDefault="004C770C" w:rsidP="004C770C">
      <w:pPr>
        <w:pStyle w:val="Listenabsatz"/>
        <w:widowControl w:val="0"/>
        <w:numPr>
          <w:ilvl w:val="0"/>
          <w:numId w:val="374"/>
        </w:numPr>
        <w:suppressLineNumbers/>
        <w:overflowPunct w:val="0"/>
        <w:adjustRightInd w:val="0"/>
        <w:spacing w:after="120"/>
        <w:rPr>
          <w:rFonts w:ascii="Calibri" w:eastAsia="Times New Roman" w:hAnsi="Calibri"/>
          <w:lang w:val="en-GB" w:bidi="en-US"/>
        </w:rPr>
      </w:pPr>
      <w:r w:rsidRPr="007B6289">
        <w:rPr>
          <w:rFonts w:ascii="Calibri" w:eastAsia="Times New Roman" w:hAnsi="Calibri"/>
          <w:lang w:val="en-GB" w:bidi="en-US"/>
        </w:rPr>
        <w:t>Interfaces to modules coded in other languages since they could easily violate the security of the calling of embedded Python code; and</w:t>
      </w:r>
    </w:p>
    <w:p w14:paraId="0DF55366" w14:textId="2CEC748D" w:rsidR="004C770C" w:rsidRPr="007B6289" w:rsidRDefault="004C770C" w:rsidP="004C770C">
      <w:pPr>
        <w:pStyle w:val="Listenabsatz"/>
        <w:widowControl w:val="0"/>
        <w:numPr>
          <w:ilvl w:val="0"/>
          <w:numId w:val="374"/>
        </w:numPr>
        <w:suppressLineNumbers/>
        <w:overflowPunct w:val="0"/>
        <w:adjustRightInd w:val="0"/>
        <w:spacing w:after="120"/>
        <w:rPr>
          <w:rFonts w:ascii="Calibri" w:eastAsia="Times New Roman" w:hAnsi="Calibri"/>
          <w:lang w:val="en-GB" w:bidi="en-US"/>
        </w:rPr>
      </w:pPr>
      <w:r w:rsidRPr="007B6289">
        <w:rPr>
          <w:rFonts w:ascii="Calibri" w:eastAsia="Times New Roman" w:hAnsi="Calibri"/>
          <w:lang w:val="en-GB" w:bidi="en-US"/>
        </w:rPr>
        <w:t xml:space="preserve">Use of the </w:t>
      </w:r>
      <w:r w:rsidRPr="00040085">
        <w:rPr>
          <w:rFonts w:ascii="Courier New" w:eastAsia="Times New Roman" w:hAnsi="Courier New" w:cs="Courier New"/>
          <w:kern w:val="28"/>
          <w:lang w:val="en-GB"/>
        </w:rPr>
        <w:t>exec</w:t>
      </w:r>
      <w:r w:rsidRPr="007B6289">
        <w:rPr>
          <w:rFonts w:ascii="Calibri" w:eastAsia="Times New Roman" w:hAnsi="Calibri"/>
          <w:lang w:val="en-GB" w:bidi="en-US"/>
        </w:rPr>
        <w:t xml:space="preserve"> and </w:t>
      </w:r>
      <w:r w:rsidRPr="00040085">
        <w:rPr>
          <w:rFonts w:ascii="Courier New" w:eastAsia="Times New Roman" w:hAnsi="Courier New" w:cs="Courier New"/>
          <w:kern w:val="28"/>
          <w:lang w:val="en-GB"/>
        </w:rPr>
        <w:t>eval</w:t>
      </w:r>
      <w:r w:rsidRPr="007B6289">
        <w:rPr>
          <w:rFonts w:ascii="Calibri" w:eastAsia="Times New Roman" w:hAnsi="Calibri"/>
          <w:lang w:val="en-GB" w:bidi="en-US"/>
        </w:rPr>
        <w:t xml:space="preserve"> dynamic execution functions (see </w:t>
      </w:r>
      <w:r w:rsidR="00EA3DAB" w:rsidRPr="0071177D">
        <w:rPr>
          <w:rStyle w:val="hyperChar"/>
          <w:rFonts w:eastAsiaTheme="minorEastAsia"/>
        </w:rPr>
        <w:fldChar w:fldCharType="begin"/>
      </w:r>
      <w:r w:rsidR="00EA3DAB" w:rsidRPr="0071177D">
        <w:rPr>
          <w:rStyle w:val="hyperChar"/>
          <w:rFonts w:eastAsiaTheme="minorEastAsia"/>
        </w:rPr>
        <w:instrText xml:space="preserve"> REF _Ref357014475 \h </w:instrText>
      </w:r>
      <w:r w:rsidR="00EA3DAB">
        <w:rPr>
          <w:rStyle w:val="hyperChar"/>
          <w:rFonts w:eastAsiaTheme="minorEastAsia"/>
        </w:rPr>
        <w:instrText xml:space="preserve"> \* MERGEFORMAT </w:instrText>
      </w:r>
      <w:r w:rsidR="00EA3DAB" w:rsidRPr="0071177D">
        <w:rPr>
          <w:rStyle w:val="hyperChar"/>
          <w:rFonts w:eastAsiaTheme="minorEastAsia"/>
        </w:rPr>
      </w:r>
      <w:r w:rsidR="00EA3DAB" w:rsidRPr="0071177D">
        <w:rPr>
          <w:rStyle w:val="hyperChar"/>
          <w:rFonts w:eastAsiaTheme="minorEastAsia"/>
        </w:rPr>
        <w:fldChar w:fldCharType="separate"/>
      </w:r>
      <w:ins w:id="1251" w:author="Sean McDonagh" w:date="2019-04-25T12:55:00Z">
        <w:r w:rsidR="00DE5F8F" w:rsidRPr="008F5A32">
          <w:rPr>
            <w:rStyle w:val="hyperChar"/>
            <w:rFonts w:eastAsiaTheme="minorEastAsia"/>
          </w:rPr>
          <w:t>6.48 Dynamically-linked Code and Self-modifying Code [NYY]</w:t>
        </w:r>
      </w:ins>
      <w:del w:id="1252" w:author="Sean McDonagh" w:date="2019-04-25T12:55:00Z">
        <w:r w:rsidR="0048220B" w:rsidRPr="00E94999" w:rsidDel="00DE5F8F">
          <w:rPr>
            <w:rStyle w:val="hyperChar"/>
            <w:rFonts w:eastAsiaTheme="minorEastAsia"/>
          </w:rPr>
          <w:delText>6.48 Dynamically-linked Code and Self-modifying Code [NYY]</w:delText>
        </w:r>
      </w:del>
      <w:r w:rsidR="00EA3DAB" w:rsidRPr="0071177D">
        <w:rPr>
          <w:rStyle w:val="hyperChar"/>
          <w:rFonts w:eastAsiaTheme="minorEastAsia"/>
        </w:rPr>
        <w:fldChar w:fldCharType="end"/>
      </w:r>
      <w:r w:rsidRPr="007B6289">
        <w:rPr>
          <w:rFonts w:ascii="Calibri" w:eastAsia="Times New Roman" w:hAnsi="Calibri"/>
          <w:lang w:val="en-GB" w:bidi="en-US"/>
        </w:rPr>
        <w:t>).</w:t>
      </w:r>
    </w:p>
    <w:p w14:paraId="178D16A5" w14:textId="1238A4BB" w:rsidR="004C770C" w:rsidRPr="00CD6A7E" w:rsidRDefault="001858A2" w:rsidP="009866F9">
      <w:pPr>
        <w:pStyle w:val="berschrift3"/>
        <w:rPr>
          <w:lang w:bidi="en-US"/>
        </w:rPr>
      </w:pPr>
      <w:r>
        <w:rPr>
          <w:lang w:bidi="en-US"/>
        </w:rPr>
        <w:t>6.5</w:t>
      </w:r>
      <w:r w:rsidR="00B232FA">
        <w:rPr>
          <w:lang w:bidi="en-US"/>
        </w:rPr>
        <w:t>3</w:t>
      </w:r>
      <w:r w:rsidR="004C770C" w:rsidRPr="00CD6A7E">
        <w:rPr>
          <w:lang w:bidi="en-US"/>
        </w:rPr>
        <w:t>.2</w:t>
      </w:r>
      <w:r w:rsidR="00AD5842">
        <w:rPr>
          <w:lang w:bidi="en-US"/>
        </w:rPr>
        <w:t xml:space="preserve"> </w:t>
      </w:r>
      <w:r w:rsidR="004C770C" w:rsidRPr="00CD6A7E">
        <w:rPr>
          <w:lang w:bidi="en-US"/>
        </w:rPr>
        <w:t xml:space="preserve"> Guidance to language users</w:t>
      </w:r>
    </w:p>
    <w:p w14:paraId="1AAA8053" w14:textId="77777777" w:rsidR="004C770C" w:rsidRPr="007B6289" w:rsidRDefault="004C770C" w:rsidP="004C770C">
      <w:pPr>
        <w:pStyle w:val="Listenabsatz"/>
        <w:widowControl w:val="0"/>
        <w:numPr>
          <w:ilvl w:val="0"/>
          <w:numId w:val="375"/>
        </w:numPr>
        <w:suppressLineNumbers/>
        <w:overflowPunct w:val="0"/>
        <w:adjustRightInd w:val="0"/>
        <w:spacing w:after="120"/>
        <w:rPr>
          <w:rFonts w:ascii="Calibri" w:eastAsia="Times New Roman" w:hAnsi="Calibri"/>
          <w:lang w:val="en-GB"/>
        </w:rPr>
      </w:pPr>
      <w:r w:rsidRPr="007B6289">
        <w:rPr>
          <w:rFonts w:ascii="Calibri" w:eastAsia="Times New Roman" w:hAnsi="Calibri"/>
          <w:lang w:val="en-GB" w:bidi="en-US"/>
        </w:rPr>
        <w:t>Use only trusted modules; and</w:t>
      </w:r>
    </w:p>
    <w:p w14:paraId="1A09B577" w14:textId="77777777" w:rsidR="004C770C" w:rsidRPr="007B6289" w:rsidRDefault="004C770C" w:rsidP="004C770C">
      <w:pPr>
        <w:pStyle w:val="Listenabsatz"/>
        <w:widowControl w:val="0"/>
        <w:numPr>
          <w:ilvl w:val="0"/>
          <w:numId w:val="375"/>
        </w:numPr>
        <w:suppressLineNumbers/>
        <w:overflowPunct w:val="0"/>
        <w:adjustRightInd w:val="0"/>
        <w:spacing w:after="120"/>
        <w:rPr>
          <w:rFonts w:ascii="Calibri" w:eastAsia="Times New Roman" w:hAnsi="Calibri"/>
          <w:lang w:val="en-GB"/>
        </w:rPr>
      </w:pPr>
      <w:r w:rsidRPr="007B6289">
        <w:rPr>
          <w:rFonts w:ascii="Calibri" w:eastAsia="Times New Roman" w:hAnsi="Calibri"/>
          <w:lang w:val="en-GB" w:bidi="en-US"/>
        </w:rPr>
        <w:t xml:space="preserve">Avoid the use of the </w:t>
      </w:r>
      <w:r w:rsidRPr="00040085">
        <w:rPr>
          <w:rFonts w:ascii="Courier New" w:eastAsiaTheme="majorEastAsia" w:hAnsi="Courier New" w:cs="Courier New"/>
          <w:kern w:val="28"/>
          <w:lang w:val="en-GB"/>
        </w:rPr>
        <w:t>exec</w:t>
      </w:r>
      <w:r w:rsidRPr="007B6289">
        <w:rPr>
          <w:rFonts w:ascii="Calibri" w:eastAsia="Times New Roman" w:hAnsi="Calibri"/>
          <w:lang w:val="en-GB" w:bidi="en-US"/>
        </w:rPr>
        <w:t xml:space="preserve"> and </w:t>
      </w:r>
      <w:r w:rsidRPr="00040085">
        <w:rPr>
          <w:rFonts w:ascii="Courier New" w:eastAsiaTheme="majorEastAsia" w:hAnsi="Courier New" w:cs="Courier New"/>
          <w:kern w:val="28"/>
          <w:lang w:val="en-GB"/>
        </w:rPr>
        <w:t>eval</w:t>
      </w:r>
      <w:r w:rsidRPr="007B6289">
        <w:rPr>
          <w:rFonts w:ascii="Calibri" w:eastAsia="Times New Roman" w:hAnsi="Calibri"/>
          <w:lang w:val="en-GB" w:bidi="en-US"/>
        </w:rPr>
        <w:t xml:space="preserve"> functions.</w:t>
      </w:r>
    </w:p>
    <w:p w14:paraId="01834A62" w14:textId="3A1B00E8" w:rsidR="004C770C" w:rsidRPr="00CD6A7E" w:rsidRDefault="001858A2" w:rsidP="004C770C">
      <w:pPr>
        <w:pStyle w:val="berschrift2"/>
        <w:rPr>
          <w:lang w:bidi="en-US"/>
        </w:rPr>
      </w:pPr>
      <w:bookmarkStart w:id="1253" w:name="_Toc7089424"/>
      <w:r>
        <w:rPr>
          <w:lang w:bidi="en-US"/>
        </w:rPr>
        <w:t>6.5</w:t>
      </w:r>
      <w:r w:rsidR="00B232FA">
        <w:rPr>
          <w:lang w:bidi="en-US"/>
        </w:rPr>
        <w:t>4</w:t>
      </w:r>
      <w:r w:rsidR="00AD5842">
        <w:rPr>
          <w:lang w:bidi="en-US"/>
        </w:rPr>
        <w:t xml:space="preserve"> </w:t>
      </w:r>
      <w:r w:rsidR="004C770C" w:rsidRPr="00CD6A7E">
        <w:rPr>
          <w:lang w:bidi="en-US"/>
        </w:rPr>
        <w:t>Obscure Language Features [BRS]</w:t>
      </w:r>
      <w:bookmarkEnd w:id="1247"/>
      <w:bookmarkEnd w:id="1253"/>
    </w:p>
    <w:p w14:paraId="24C95544" w14:textId="166021E4" w:rsidR="004C770C" w:rsidRPr="00CD6A7E" w:rsidRDefault="001858A2" w:rsidP="009866F9">
      <w:pPr>
        <w:pStyle w:val="berschrift3"/>
        <w:rPr>
          <w:i/>
          <w:iCs/>
          <w:lang w:bidi="en-US"/>
        </w:rPr>
      </w:pPr>
      <w:r>
        <w:rPr>
          <w:lang w:bidi="en-US"/>
        </w:rPr>
        <w:t>6.5</w:t>
      </w:r>
      <w:r w:rsidR="00B232FA">
        <w:rPr>
          <w:lang w:bidi="en-US"/>
        </w:rPr>
        <w:t>4</w:t>
      </w:r>
      <w:r w:rsidR="004C770C">
        <w:rPr>
          <w:lang w:bidi="en-US"/>
        </w:rPr>
        <w:t>.1</w:t>
      </w:r>
      <w:r w:rsidR="00AD5842">
        <w:rPr>
          <w:lang w:bidi="en-US"/>
        </w:rPr>
        <w:t xml:space="preserve"> </w:t>
      </w:r>
      <w:r w:rsidR="004C770C" w:rsidRPr="00CD6A7E">
        <w:rPr>
          <w:lang w:bidi="en-US"/>
        </w:rPr>
        <w:t xml:space="preserve">Applicability of </w:t>
      </w:r>
      <w:commentRangeStart w:id="1254"/>
      <w:commentRangeStart w:id="1255"/>
      <w:r w:rsidR="004C770C" w:rsidRPr="00CD6A7E">
        <w:rPr>
          <w:lang w:bidi="en-US"/>
        </w:rPr>
        <w:t>language</w:t>
      </w:r>
      <w:commentRangeEnd w:id="1254"/>
      <w:r w:rsidR="00BB711A">
        <w:rPr>
          <w:rStyle w:val="Kommentarzeichen"/>
          <w:rFonts w:asciiTheme="minorHAnsi" w:eastAsiaTheme="minorEastAsia" w:hAnsiTheme="minorHAnsi" w:cstheme="minorBidi"/>
          <w:b w:val="0"/>
          <w:bCs w:val="0"/>
        </w:rPr>
        <w:commentReference w:id="1254"/>
      </w:r>
      <w:commentRangeEnd w:id="1255"/>
      <w:r w:rsidR="00C525E2">
        <w:rPr>
          <w:rStyle w:val="Kommentarzeichen"/>
          <w:rFonts w:asciiTheme="minorHAnsi" w:eastAsiaTheme="minorEastAsia" w:hAnsiTheme="minorHAnsi" w:cstheme="minorBidi"/>
          <w:b w:val="0"/>
          <w:bCs w:val="0"/>
        </w:rPr>
        <w:commentReference w:id="1255"/>
      </w:r>
      <w:r w:rsidR="004C770C" w:rsidRPr="00CD6A7E">
        <w:rPr>
          <w:i/>
          <w:iCs/>
          <w:lang w:bidi="en-US"/>
        </w:rPr>
        <w:t xml:space="preserve"> </w:t>
      </w:r>
    </w:p>
    <w:p w14:paraId="5AD8C601" w14:textId="77777777" w:rsidR="004C770C" w:rsidRPr="00CD6A7E" w:rsidRDefault="004C770C" w:rsidP="004C770C">
      <w:r w:rsidRPr="00CD6A7E">
        <w:t>Python has some obscure language features as described below:</w:t>
      </w:r>
    </w:p>
    <w:p w14:paraId="4930F176" w14:textId="77777777" w:rsidR="004C770C" w:rsidRPr="00CD6A7E" w:rsidRDefault="004C770C" w:rsidP="004C770C">
      <w:r w:rsidRPr="00CD6A7E">
        <w:t>Functions are defined when executed:</w:t>
      </w:r>
    </w:p>
    <w:p w14:paraId="75AC1CF9"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a = 1</w:t>
      </w:r>
    </w:p>
    <w:p w14:paraId="66E065E1"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while a &lt; 3:</w:t>
      </w:r>
    </w:p>
    <w:p w14:paraId="49B15875"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    if a == 1:</w:t>
      </w:r>
    </w:p>
    <w:p w14:paraId="339B53AD"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        def f():</w:t>
      </w:r>
    </w:p>
    <w:p w14:paraId="68E5DF26"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            print("a must equal 1")</w:t>
      </w:r>
    </w:p>
    <w:p w14:paraId="55AEA3B3"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    else:</w:t>
      </w:r>
    </w:p>
    <w:p w14:paraId="27CADD46"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        def f():</w:t>
      </w:r>
    </w:p>
    <w:p w14:paraId="2C9798B4"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            print("a must not equal 1")</w:t>
      </w:r>
    </w:p>
    <w:p w14:paraId="4EC9F5CD"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    f()</w:t>
      </w:r>
    </w:p>
    <w:p w14:paraId="34E78D18" w14:textId="77777777"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rPr>
      </w:pPr>
      <w:r w:rsidRPr="00CD6A7E">
        <w:rPr>
          <w:rFonts w:ascii="Courier New" w:eastAsia="Times New Roman" w:hAnsi="Courier New" w:cs="Courier New"/>
          <w:kern w:val="28"/>
        </w:rPr>
        <w:lastRenderedPageBreak/>
        <w:t xml:space="preserve">    a += 1</w:t>
      </w:r>
    </w:p>
    <w:p w14:paraId="321CA078" w14:textId="77777777" w:rsidR="004C770C" w:rsidRPr="00CD6A7E" w:rsidRDefault="004C770C" w:rsidP="004C770C">
      <w:r w:rsidRPr="00CD6A7E">
        <w:t xml:space="preserve">The function </w:t>
      </w:r>
      <w:r w:rsidRPr="00CD6A7E">
        <w:rPr>
          <w:rFonts w:ascii="Courier New" w:hAnsi="Courier New" w:cs="Courier New"/>
          <w:kern w:val="28"/>
          <w:lang w:val="en-GB"/>
        </w:rPr>
        <w:t>f</w:t>
      </w:r>
      <w:r w:rsidRPr="00CD6A7E">
        <w:t xml:space="preserve"> is defined and redefined to result in the output below:</w:t>
      </w:r>
    </w:p>
    <w:p w14:paraId="0F44F1C4"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a must equal 1</w:t>
      </w:r>
    </w:p>
    <w:p w14:paraId="62FB9B55" w14:textId="77777777"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rPr>
      </w:pPr>
      <w:r w:rsidRPr="00CD6A7E">
        <w:rPr>
          <w:rFonts w:ascii="Courier New" w:eastAsia="Times New Roman" w:hAnsi="Courier New" w:cs="Courier New"/>
          <w:kern w:val="28"/>
        </w:rPr>
        <w:t>a must not equal 1</w:t>
      </w:r>
    </w:p>
    <w:p w14:paraId="6982EF62" w14:textId="2647CC25" w:rsidR="004C770C" w:rsidRPr="00CD6A7E" w:rsidRDefault="004C770C" w:rsidP="004C770C">
      <w:r w:rsidRPr="00CD6A7E">
        <w:t>A function’s variables are determined to be local or global using static analysis: if a function only references a variable and never assigns a value to it then it is assumed to be global otherwise it is assumed to be local and is added to the function’s namespace. This is covered in some detail in</w:t>
      </w:r>
      <w:r>
        <w:t xml:space="preserve"> </w:t>
      </w:r>
      <w:r w:rsidR="001067F4">
        <w:fldChar w:fldCharType="begin"/>
      </w:r>
      <w:r w:rsidR="001067F4">
        <w:instrText xml:space="preserve"> REF _Ref420411479 \h </w:instrText>
      </w:r>
      <w:r w:rsidR="001067F4">
        <w:fldChar w:fldCharType="separate"/>
      </w:r>
      <w:ins w:id="1256" w:author="Sean McDonagh" w:date="2019-04-25T12:55:00Z">
        <w:r w:rsidR="00DE5F8F">
          <w:rPr>
            <w:lang w:bidi="en-US"/>
          </w:rPr>
          <w:t xml:space="preserve">6.22 </w:t>
        </w:r>
        <w:r w:rsidR="00DE5F8F" w:rsidRPr="00CD6A7E">
          <w:rPr>
            <w:lang w:bidi="en-US"/>
          </w:rPr>
          <w:t>Initialization of Variables [LAV]</w:t>
        </w:r>
      </w:ins>
      <w:del w:id="1257" w:author="Sean McDonagh" w:date="2019-04-25T12:55:00Z">
        <w:r w:rsidR="0048220B" w:rsidDel="00DE5F8F">
          <w:rPr>
            <w:lang w:bidi="en-US"/>
          </w:rPr>
          <w:delText xml:space="preserve">6.22 </w:delText>
        </w:r>
        <w:r w:rsidR="0048220B" w:rsidRPr="00CD6A7E" w:rsidDel="00DE5F8F">
          <w:rPr>
            <w:lang w:bidi="en-US"/>
          </w:rPr>
          <w:delText>Initialization of Variables [LAV]</w:delText>
        </w:r>
      </w:del>
      <w:r w:rsidR="001067F4">
        <w:fldChar w:fldCharType="end"/>
      </w:r>
      <w:r>
        <w:t>.</w:t>
      </w:r>
      <w:r w:rsidRPr="00CD6A7E">
        <w:t xml:space="preserve"> </w:t>
      </w:r>
    </w:p>
    <w:p w14:paraId="5F2664D5" w14:textId="77777777" w:rsidR="004C770C" w:rsidRPr="00CD6A7E" w:rsidRDefault="004C770C" w:rsidP="004C770C">
      <w:r w:rsidRPr="00CD6A7E">
        <w:t xml:space="preserve">A function’s default arguments are assigned when a function is </w:t>
      </w:r>
      <w:r w:rsidRPr="00CD6A7E">
        <w:rPr>
          <w:i/>
        </w:rPr>
        <w:t>defined</w:t>
      </w:r>
      <w:r w:rsidRPr="00CD6A7E">
        <w:t xml:space="preserve">, not when it is </w:t>
      </w:r>
      <w:r w:rsidRPr="00CD6A7E">
        <w:rPr>
          <w:i/>
        </w:rPr>
        <w:t>executed</w:t>
      </w:r>
      <w:r w:rsidRPr="00CD6A7E">
        <w:t>:</w:t>
      </w:r>
    </w:p>
    <w:p w14:paraId="5EF71E3D"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def f(a=1, b=[]):</w:t>
      </w:r>
    </w:p>
    <w:p w14:paraId="494FE25A"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    print(a, b)</w:t>
      </w:r>
    </w:p>
    <w:p w14:paraId="18AB6885"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    a += 1</w:t>
      </w:r>
    </w:p>
    <w:p w14:paraId="02D57749"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    b.append("x")</w:t>
      </w:r>
    </w:p>
    <w:p w14:paraId="524DCB23"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f()</w:t>
      </w:r>
    </w:p>
    <w:p w14:paraId="0D76F096"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f()</w:t>
      </w:r>
    </w:p>
    <w:p w14:paraId="26F86011" w14:textId="77777777"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rPr>
      </w:pPr>
      <w:r w:rsidRPr="00CD6A7E">
        <w:rPr>
          <w:rFonts w:ascii="Courier New" w:eastAsia="Times New Roman" w:hAnsi="Courier New" w:cs="Courier New"/>
          <w:kern w:val="28"/>
        </w:rPr>
        <w:t>f()</w:t>
      </w:r>
    </w:p>
    <w:p w14:paraId="218A4126" w14:textId="77777777" w:rsidR="004C770C" w:rsidRPr="00CD6A7E" w:rsidRDefault="004C770C" w:rsidP="004C770C">
      <w:r w:rsidRPr="00CD6A7E">
        <w:t>The output from above is typically expected to be:</w:t>
      </w:r>
    </w:p>
    <w:p w14:paraId="4FF20188"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1 []</w:t>
      </w:r>
    </w:p>
    <w:p w14:paraId="12319720"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1 []</w:t>
      </w:r>
    </w:p>
    <w:p w14:paraId="137F5C80" w14:textId="77777777"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rPr>
      </w:pPr>
      <w:r w:rsidRPr="00CD6A7E">
        <w:rPr>
          <w:rFonts w:ascii="Courier New" w:eastAsia="Times New Roman" w:hAnsi="Courier New" w:cs="Courier New"/>
          <w:kern w:val="28"/>
        </w:rPr>
        <w:t>1 []</w:t>
      </w:r>
    </w:p>
    <w:p w14:paraId="180C64FB" w14:textId="77777777" w:rsidR="004C770C" w:rsidRPr="00CD6A7E" w:rsidRDefault="004C770C" w:rsidP="004C770C">
      <w:r w:rsidRPr="00CD6A7E">
        <w:t>But instead it prints:</w:t>
      </w:r>
    </w:p>
    <w:p w14:paraId="2E8AB9CA"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1 []</w:t>
      </w:r>
    </w:p>
    <w:p w14:paraId="1B065499"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1 ['x']</w:t>
      </w:r>
    </w:p>
    <w:p w14:paraId="5CE83FBB" w14:textId="77777777"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rPr>
      </w:pPr>
      <w:r w:rsidRPr="00CD6A7E">
        <w:rPr>
          <w:rFonts w:ascii="Courier New" w:eastAsia="Times New Roman" w:hAnsi="Courier New" w:cs="Courier New"/>
          <w:kern w:val="28"/>
        </w:rPr>
        <w:t>1 ['x', 'x']</w:t>
      </w:r>
    </w:p>
    <w:p w14:paraId="54E1D415" w14:textId="77777777" w:rsidR="004C770C" w:rsidRPr="00CD6A7E" w:rsidRDefault="004C770C" w:rsidP="004C770C">
      <w:r w:rsidRPr="00CD6A7E">
        <w:t xml:space="preserve">This is because neither </w:t>
      </w:r>
      <w:r w:rsidRPr="00CD6A7E">
        <w:rPr>
          <w:rFonts w:ascii="Courier New" w:hAnsi="Courier New" w:cs="Courier New"/>
          <w:kern w:val="28"/>
          <w:lang w:val="en-GB"/>
        </w:rPr>
        <w:t>a</w:t>
      </w:r>
      <w:r w:rsidRPr="00CD6A7E">
        <w:t xml:space="preserve"> nor </w:t>
      </w:r>
      <w:r w:rsidRPr="00CD6A7E">
        <w:rPr>
          <w:rFonts w:ascii="Courier New" w:hAnsi="Courier New" w:cs="Courier New"/>
          <w:kern w:val="28"/>
          <w:lang w:val="en-GB"/>
        </w:rPr>
        <w:t xml:space="preserve">b </w:t>
      </w:r>
      <w:r w:rsidRPr="00CD6A7E">
        <w:t xml:space="preserve">are reassigned when </w:t>
      </w:r>
      <w:r w:rsidRPr="00CD6A7E">
        <w:rPr>
          <w:rFonts w:ascii="Courier New" w:hAnsi="Courier New" w:cs="Courier New"/>
          <w:kern w:val="28"/>
          <w:lang w:val="en-GB"/>
        </w:rPr>
        <w:t>f</w:t>
      </w:r>
      <w:r w:rsidRPr="00CD6A7E">
        <w:t xml:space="preserve"> is </w:t>
      </w:r>
      <w:r w:rsidRPr="00CD6A7E">
        <w:rPr>
          <w:i/>
        </w:rPr>
        <w:t>called</w:t>
      </w:r>
      <w:r w:rsidRPr="00CD6A7E">
        <w:t xml:space="preserve"> with </w:t>
      </w:r>
      <w:r w:rsidRPr="00CD6A7E">
        <w:rPr>
          <w:i/>
        </w:rPr>
        <w:t>no</w:t>
      </w:r>
      <w:r w:rsidRPr="00CD6A7E">
        <w:t xml:space="preserve"> arguments because they were assigned values when the function was </w:t>
      </w:r>
      <w:r w:rsidRPr="00CD6A7E">
        <w:rPr>
          <w:i/>
        </w:rPr>
        <w:t>defined</w:t>
      </w:r>
      <w:r w:rsidRPr="00CD6A7E">
        <w:t xml:space="preserve">. The local variable </w:t>
      </w:r>
      <w:r w:rsidRPr="00CD6A7E">
        <w:rPr>
          <w:rFonts w:ascii="Courier New" w:hAnsi="Courier New" w:cs="Courier New"/>
          <w:kern w:val="28"/>
          <w:lang w:val="en-GB"/>
        </w:rPr>
        <w:t>a</w:t>
      </w:r>
      <w:r w:rsidRPr="00CD6A7E">
        <w:t xml:space="preserve"> references an immutable object (an integer) so a new object is created when the </w:t>
      </w:r>
      <w:r w:rsidRPr="00CD6A7E">
        <w:rPr>
          <w:rFonts w:ascii="Courier New" w:hAnsi="Courier New" w:cs="Courier New"/>
          <w:kern w:val="28"/>
          <w:lang w:val="en-GB"/>
        </w:rPr>
        <w:t>a += 1</w:t>
      </w:r>
      <w:r w:rsidRPr="00CD6A7E">
        <w:t xml:space="preserve"> statement is created and the default value for the </w:t>
      </w:r>
      <w:r w:rsidRPr="00CD6A7E">
        <w:rPr>
          <w:rFonts w:ascii="Courier New" w:hAnsi="Courier New" w:cs="Courier New"/>
          <w:kern w:val="28"/>
          <w:lang w:val="en-GB"/>
        </w:rPr>
        <w:t>a</w:t>
      </w:r>
      <w:r w:rsidRPr="00CD6A7E">
        <w:t xml:space="preserve"> argument remains unchanged. The mutable list object </w:t>
      </w:r>
      <w:r w:rsidRPr="00CD6A7E">
        <w:rPr>
          <w:rFonts w:ascii="Courier New" w:hAnsi="Courier New" w:cs="Courier New"/>
          <w:kern w:val="28"/>
          <w:lang w:val="en-GB"/>
        </w:rPr>
        <w:t>b</w:t>
      </w:r>
      <w:r w:rsidRPr="00CD6A7E">
        <w:t xml:space="preserve"> is updated in place and thus “grows” with each new call. </w:t>
      </w:r>
    </w:p>
    <w:p w14:paraId="7691F9B9" w14:textId="77777777" w:rsidR="004C770C" w:rsidRPr="00CD6A7E" w:rsidRDefault="004C770C" w:rsidP="004C770C">
      <w:r w:rsidRPr="00CD6A7E">
        <w:t xml:space="preserve">The </w:t>
      </w:r>
      <w:r w:rsidRPr="00CD6A7E">
        <w:rPr>
          <w:rFonts w:ascii="Courier New" w:hAnsi="Courier New" w:cs="Courier New"/>
          <w:kern w:val="28"/>
          <w:lang w:val="en-GB"/>
        </w:rPr>
        <w:t>+=</w:t>
      </w:r>
      <w:r w:rsidRPr="00CD6A7E">
        <w:t xml:space="preserve"> Operator does not work as might be expected for mutable objects:</w:t>
      </w:r>
    </w:p>
    <w:p w14:paraId="59263514"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x = 1</w:t>
      </w:r>
    </w:p>
    <w:p w14:paraId="29CF184F"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x += 1</w:t>
      </w:r>
    </w:p>
    <w:p w14:paraId="08E45297" w14:textId="77777777"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rPr>
      </w:pPr>
      <w:r w:rsidRPr="00CD6A7E">
        <w:rPr>
          <w:rFonts w:ascii="Courier New" w:eastAsia="Times New Roman" w:hAnsi="Courier New" w:cs="Courier New"/>
          <w:kern w:val="28"/>
        </w:rPr>
        <w:t>print(x) #=&gt; 2 (Works as expected)</w:t>
      </w:r>
    </w:p>
    <w:p w14:paraId="3A410DB3" w14:textId="77777777" w:rsidR="004C770C" w:rsidRPr="00CD6A7E" w:rsidRDefault="004C770C" w:rsidP="004C770C">
      <w:r w:rsidRPr="00CD6A7E">
        <w:t>But when we perform this with a mutable object:</w:t>
      </w:r>
    </w:p>
    <w:p w14:paraId="6CB75142" w14:textId="77777777" w:rsidR="004C770C" w:rsidRPr="00E94999" w:rsidRDefault="004C770C" w:rsidP="004C770C">
      <w:pPr>
        <w:widowControl w:val="0"/>
        <w:suppressLineNumbers/>
        <w:overflowPunct w:val="0"/>
        <w:adjustRightInd w:val="0"/>
        <w:spacing w:after="0"/>
        <w:ind w:firstLine="720"/>
        <w:rPr>
          <w:rFonts w:ascii="Courier New" w:eastAsia="Times New Roman" w:hAnsi="Courier New" w:cs="Courier New"/>
          <w:kern w:val="28"/>
          <w:lang w:val="es-ES"/>
        </w:rPr>
      </w:pPr>
      <w:r w:rsidRPr="00E94999">
        <w:rPr>
          <w:rFonts w:ascii="Courier New" w:eastAsia="Times New Roman" w:hAnsi="Courier New" w:cs="Courier New"/>
          <w:kern w:val="28"/>
          <w:lang w:val="es-ES"/>
        </w:rPr>
        <w:t>x = [1, 2, 3]</w:t>
      </w:r>
    </w:p>
    <w:p w14:paraId="4FB54AE2" w14:textId="77777777" w:rsidR="004C770C" w:rsidRPr="00E94999" w:rsidRDefault="004C770C" w:rsidP="004C770C">
      <w:pPr>
        <w:widowControl w:val="0"/>
        <w:suppressLineNumbers/>
        <w:overflowPunct w:val="0"/>
        <w:adjustRightInd w:val="0"/>
        <w:spacing w:after="0"/>
        <w:ind w:firstLine="720"/>
        <w:rPr>
          <w:rFonts w:ascii="Courier New" w:eastAsia="Times New Roman" w:hAnsi="Courier New" w:cs="Courier New"/>
          <w:kern w:val="28"/>
          <w:lang w:val="es-ES"/>
        </w:rPr>
      </w:pPr>
      <w:r w:rsidRPr="00E94999">
        <w:rPr>
          <w:rFonts w:ascii="Courier New" w:eastAsia="Times New Roman" w:hAnsi="Courier New" w:cs="Courier New"/>
          <w:kern w:val="28"/>
          <w:lang w:val="es-ES"/>
        </w:rPr>
        <w:t>y = x</w:t>
      </w:r>
    </w:p>
    <w:p w14:paraId="7906AE51" w14:textId="77777777" w:rsidR="004C770C" w:rsidRPr="00E94999" w:rsidRDefault="004C770C" w:rsidP="004C770C">
      <w:pPr>
        <w:widowControl w:val="0"/>
        <w:suppressLineNumbers/>
        <w:overflowPunct w:val="0"/>
        <w:adjustRightInd w:val="0"/>
        <w:spacing w:after="0"/>
        <w:ind w:firstLine="720"/>
        <w:rPr>
          <w:rFonts w:ascii="Courier New" w:eastAsia="Times New Roman" w:hAnsi="Courier New" w:cs="Courier New"/>
          <w:kern w:val="28"/>
          <w:lang w:val="es-ES"/>
        </w:rPr>
      </w:pPr>
      <w:r w:rsidRPr="00E94999">
        <w:rPr>
          <w:rFonts w:ascii="Courier New" w:eastAsia="Times New Roman" w:hAnsi="Courier New" w:cs="Courier New"/>
          <w:kern w:val="28"/>
          <w:lang w:val="es-ES"/>
        </w:rPr>
        <w:lastRenderedPageBreak/>
        <w:t>print(id(x), id(y))#=&gt; 38879880 38879880</w:t>
      </w:r>
    </w:p>
    <w:p w14:paraId="105A610D" w14:textId="77777777" w:rsidR="004C770C" w:rsidRPr="00E94999" w:rsidRDefault="004C770C" w:rsidP="004C770C">
      <w:pPr>
        <w:widowControl w:val="0"/>
        <w:suppressLineNumbers/>
        <w:overflowPunct w:val="0"/>
        <w:adjustRightInd w:val="0"/>
        <w:spacing w:after="0"/>
        <w:ind w:firstLine="720"/>
        <w:rPr>
          <w:rFonts w:ascii="Courier New" w:eastAsia="Times New Roman" w:hAnsi="Courier New" w:cs="Courier New"/>
          <w:kern w:val="28"/>
          <w:lang w:val="fr-FR"/>
        </w:rPr>
      </w:pPr>
      <w:r w:rsidRPr="00E94999">
        <w:rPr>
          <w:rFonts w:ascii="Courier New" w:eastAsia="Times New Roman" w:hAnsi="Courier New" w:cs="Courier New"/>
          <w:kern w:val="28"/>
          <w:lang w:val="fr-FR"/>
        </w:rPr>
        <w:t>x += [4]</w:t>
      </w:r>
    </w:p>
    <w:p w14:paraId="7649DA81" w14:textId="77777777" w:rsidR="004C770C" w:rsidRPr="00E94999" w:rsidRDefault="004C770C" w:rsidP="004C770C">
      <w:pPr>
        <w:widowControl w:val="0"/>
        <w:suppressLineNumbers/>
        <w:overflowPunct w:val="0"/>
        <w:adjustRightInd w:val="0"/>
        <w:spacing w:after="0"/>
        <w:ind w:firstLine="720"/>
        <w:rPr>
          <w:rFonts w:ascii="Courier New" w:eastAsia="Times New Roman" w:hAnsi="Courier New" w:cs="Courier New"/>
          <w:kern w:val="28"/>
          <w:lang w:val="fr-FR"/>
        </w:rPr>
      </w:pPr>
      <w:r w:rsidRPr="00E94999">
        <w:rPr>
          <w:rFonts w:ascii="Courier New" w:eastAsia="Times New Roman" w:hAnsi="Courier New" w:cs="Courier New"/>
          <w:kern w:val="28"/>
          <w:lang w:val="fr-FR"/>
        </w:rPr>
        <w:t>print(id(x), id(y))#=&gt; 38879880 38879880</w:t>
      </w:r>
    </w:p>
    <w:p w14:paraId="0A507C34" w14:textId="77777777" w:rsidR="004C770C" w:rsidRPr="00E94999" w:rsidRDefault="004C770C" w:rsidP="004C770C">
      <w:pPr>
        <w:widowControl w:val="0"/>
        <w:suppressLineNumbers/>
        <w:overflowPunct w:val="0"/>
        <w:adjustRightInd w:val="0"/>
        <w:spacing w:after="0"/>
        <w:ind w:firstLine="720"/>
        <w:rPr>
          <w:rFonts w:ascii="Courier New" w:eastAsia="Times New Roman" w:hAnsi="Courier New" w:cs="Courier New"/>
          <w:kern w:val="28"/>
          <w:lang w:val="fr-FR"/>
        </w:rPr>
      </w:pPr>
      <w:r w:rsidRPr="00E94999">
        <w:rPr>
          <w:rFonts w:ascii="Courier New" w:eastAsia="Times New Roman" w:hAnsi="Courier New" w:cs="Courier New"/>
          <w:kern w:val="28"/>
          <w:lang w:val="fr-FR"/>
        </w:rPr>
        <w:t>x = x + [5]</w:t>
      </w:r>
    </w:p>
    <w:p w14:paraId="4CB99BC0" w14:textId="77777777" w:rsidR="004C770C" w:rsidRPr="00E94999" w:rsidRDefault="004C770C" w:rsidP="004C770C">
      <w:pPr>
        <w:widowControl w:val="0"/>
        <w:suppressLineNumbers/>
        <w:overflowPunct w:val="0"/>
        <w:adjustRightInd w:val="0"/>
        <w:spacing w:after="0"/>
        <w:ind w:firstLine="720"/>
        <w:rPr>
          <w:rFonts w:ascii="Courier New" w:eastAsia="Times New Roman" w:hAnsi="Courier New" w:cs="Courier New"/>
          <w:kern w:val="28"/>
          <w:lang w:val="fr-FR"/>
        </w:rPr>
      </w:pPr>
      <w:r w:rsidRPr="00E94999">
        <w:rPr>
          <w:rFonts w:ascii="Courier New" w:eastAsia="Times New Roman" w:hAnsi="Courier New" w:cs="Courier New"/>
          <w:kern w:val="28"/>
          <w:lang w:val="fr-FR"/>
        </w:rPr>
        <w:t>print(id(x), id(y))#=&gt; 48683400 38879880</w:t>
      </w:r>
    </w:p>
    <w:p w14:paraId="0798EBD2" w14:textId="77777777"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rPr>
      </w:pPr>
      <w:r w:rsidRPr="00CD6A7E">
        <w:rPr>
          <w:rFonts w:ascii="Courier New" w:eastAsia="Times New Roman" w:hAnsi="Courier New" w:cs="Courier New"/>
          <w:kern w:val="28"/>
        </w:rPr>
        <w:t>print(x,y)#=&gt; [1, 2, 3, 4, 5] [1, 2, 3, 4]</w:t>
      </w:r>
    </w:p>
    <w:p w14:paraId="109B8D51" w14:textId="77777777" w:rsidR="004C770C" w:rsidRPr="00CD6A7E" w:rsidRDefault="004C770C" w:rsidP="004C770C">
      <w:r w:rsidRPr="00CD6A7E">
        <w:t xml:space="preserve">The </w:t>
      </w:r>
      <w:r w:rsidRPr="00CD6A7E">
        <w:rPr>
          <w:rFonts w:ascii="Courier New" w:hAnsi="Courier New" w:cs="Courier New"/>
          <w:kern w:val="28"/>
          <w:lang w:val="en-GB"/>
        </w:rPr>
        <w:t>+=</w:t>
      </w:r>
      <w:r w:rsidRPr="00CD6A7E">
        <w:t xml:space="preserve"> operator changes </w:t>
      </w:r>
      <w:r w:rsidRPr="00CD6A7E">
        <w:rPr>
          <w:rFonts w:ascii="Courier New" w:hAnsi="Courier New" w:cs="Courier New"/>
          <w:kern w:val="28"/>
          <w:lang w:val="en-GB"/>
        </w:rPr>
        <w:t>x</w:t>
      </w:r>
      <w:r w:rsidRPr="00CD6A7E">
        <w:t xml:space="preserve"> in place while the </w:t>
      </w:r>
      <w:r w:rsidRPr="00CD6A7E">
        <w:rPr>
          <w:rFonts w:ascii="Courier New" w:hAnsi="Courier New" w:cs="Courier New"/>
          <w:kern w:val="28"/>
          <w:lang w:val="en-GB"/>
        </w:rPr>
        <w:t>x = x + [5]</w:t>
      </w:r>
      <w:r w:rsidRPr="00CD6A7E">
        <w:t xml:space="preserve"> creates a new list object which, as the example above shows, is not the same list object that </w:t>
      </w:r>
      <w:r w:rsidRPr="00CD6A7E">
        <w:rPr>
          <w:rFonts w:ascii="Courier New" w:hAnsi="Courier New" w:cs="Courier New"/>
          <w:kern w:val="28"/>
          <w:lang w:val="en-GB"/>
        </w:rPr>
        <w:t>y</w:t>
      </w:r>
      <w:r w:rsidRPr="00CD6A7E">
        <w:t xml:space="preserve"> still references. This is Python’s normal handling for all assignments (immutable or mutable) – create a new object and assign to it the value created by evaluating the expression on the right hand side (RHS):</w:t>
      </w:r>
    </w:p>
    <w:p w14:paraId="3A890E7B"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x = 1</w:t>
      </w:r>
    </w:p>
    <w:p w14:paraId="36FD450C"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print(id(x)) #=&gt; 506081728</w:t>
      </w:r>
    </w:p>
    <w:p w14:paraId="2D4EB853"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x = x + 1</w:t>
      </w:r>
    </w:p>
    <w:p w14:paraId="40020F42" w14:textId="77777777"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rPr>
      </w:pPr>
      <w:r w:rsidRPr="00CD6A7E">
        <w:rPr>
          <w:rFonts w:ascii="Courier New" w:eastAsia="Times New Roman" w:hAnsi="Courier New" w:cs="Courier New"/>
          <w:kern w:val="28"/>
        </w:rPr>
        <w:t>print(id(x)) #=&gt; 506081760</w:t>
      </w:r>
    </w:p>
    <w:p w14:paraId="2A103F47" w14:textId="77777777" w:rsidR="004C770C" w:rsidRPr="00CD6A7E" w:rsidRDefault="004C770C" w:rsidP="004C770C">
      <w:r w:rsidRPr="00CD6A7E">
        <w:t xml:space="preserve">Equality (or equivalence) refers to two or more objects having the same value.  It is tested using the </w:t>
      </w:r>
      <w:r w:rsidRPr="00CD6A7E">
        <w:rPr>
          <w:rFonts w:ascii="Courier New" w:hAnsi="Courier New" w:cs="Courier New"/>
          <w:kern w:val="28"/>
          <w:lang w:val="en-GB"/>
        </w:rPr>
        <w:t>==</w:t>
      </w:r>
      <w:r w:rsidRPr="00CD6A7E">
        <w:t xml:space="preserve"> operator which can thought of as the ‘is equal to test’. On the other hand, two or more </w:t>
      </w:r>
      <w:r w:rsidRPr="00CD6A7E">
        <w:rPr>
          <w:i/>
        </w:rPr>
        <w:t>names</w:t>
      </w:r>
      <w:r w:rsidRPr="00CD6A7E">
        <w:t xml:space="preserve"> in Python are considered identical only if they reference the same object (in which case they would, of course, be equivalent too). For example:</w:t>
      </w:r>
    </w:p>
    <w:p w14:paraId="4C585AA3"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a = [0,1]</w:t>
      </w:r>
    </w:p>
    <w:p w14:paraId="749A02DE"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b = a</w:t>
      </w:r>
    </w:p>
    <w:p w14:paraId="536CEED1"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c = [0,1]</w:t>
      </w:r>
    </w:p>
    <w:p w14:paraId="15129E9F" w14:textId="77777777"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rPr>
      </w:pPr>
      <w:r w:rsidRPr="00CD6A7E">
        <w:rPr>
          <w:rFonts w:ascii="Courier New" w:eastAsia="Times New Roman" w:hAnsi="Courier New" w:cs="Courier New"/>
          <w:kern w:val="28"/>
        </w:rPr>
        <w:t>a is b, b is c, a == c #=&gt; (True, False, True)</w:t>
      </w:r>
    </w:p>
    <w:p w14:paraId="065BF34F" w14:textId="77777777" w:rsidR="004C770C" w:rsidRPr="00CD6A7E" w:rsidRDefault="004C770C" w:rsidP="004C770C">
      <w:r w:rsidRPr="00CD6A7E">
        <w:rPr>
          <w:rFonts w:ascii="Courier New" w:hAnsi="Courier New" w:cs="Courier New"/>
          <w:kern w:val="28"/>
          <w:lang w:val="en-GB"/>
        </w:rPr>
        <w:t xml:space="preserve">a </w:t>
      </w:r>
      <w:r w:rsidRPr="00CD6A7E">
        <w:t xml:space="preserve">and </w:t>
      </w:r>
      <w:r w:rsidRPr="00CD6A7E">
        <w:rPr>
          <w:rFonts w:ascii="Courier New" w:hAnsi="Courier New" w:cs="Courier New"/>
          <w:kern w:val="28"/>
          <w:lang w:val="en-GB"/>
        </w:rPr>
        <w:t>b</w:t>
      </w:r>
      <w:r w:rsidRPr="00CD6A7E">
        <w:t xml:space="preserve"> are both names that reference the same objects while </w:t>
      </w:r>
      <w:r w:rsidRPr="00CD6A7E">
        <w:rPr>
          <w:rFonts w:ascii="Courier New" w:hAnsi="Courier New" w:cs="Courier New"/>
          <w:kern w:val="28"/>
          <w:lang w:val="en-GB"/>
        </w:rPr>
        <w:t>c</w:t>
      </w:r>
      <w:r w:rsidRPr="00CD6A7E">
        <w:t xml:space="preserve"> references a different object which has the same </w:t>
      </w:r>
      <w:r w:rsidRPr="00CD6A7E">
        <w:rPr>
          <w:i/>
        </w:rPr>
        <w:t>value</w:t>
      </w:r>
      <w:r w:rsidRPr="00CD6A7E">
        <w:t xml:space="preserve"> as both </w:t>
      </w:r>
      <w:r w:rsidRPr="00CD6A7E">
        <w:rPr>
          <w:rFonts w:ascii="Courier New" w:hAnsi="Courier New" w:cs="Courier New"/>
          <w:kern w:val="28"/>
          <w:lang w:val="en-GB"/>
        </w:rPr>
        <w:t>a</w:t>
      </w:r>
      <w:r w:rsidRPr="00CD6A7E">
        <w:t xml:space="preserve"> and </w:t>
      </w:r>
      <w:r w:rsidRPr="00CD6A7E">
        <w:rPr>
          <w:rFonts w:ascii="Courier New" w:hAnsi="Courier New" w:cs="Courier New"/>
          <w:kern w:val="28"/>
          <w:lang w:val="en-GB"/>
        </w:rPr>
        <w:t>b</w:t>
      </w:r>
      <w:r w:rsidRPr="00CD6A7E">
        <w:t>.</w:t>
      </w:r>
    </w:p>
    <w:p w14:paraId="1091E45C" w14:textId="77777777" w:rsidR="004C770C" w:rsidRPr="00CD6A7E" w:rsidRDefault="004C770C" w:rsidP="004C770C">
      <w:r w:rsidRPr="00CD6A7E">
        <w:t xml:space="preserve">Python provides built-in classes for persisting objects to external storage for retrieval later. The complete object, </w:t>
      </w:r>
      <w:r w:rsidRPr="00CD6A7E">
        <w:rPr>
          <w:i/>
        </w:rPr>
        <w:t>including its methods</w:t>
      </w:r>
      <w:r w:rsidRPr="00CD6A7E">
        <w:t>, is serialized to a file (or DBMS) and re-instantiated at a later time by any program which has access to that file/DBMS. This has the potential for introducing rogue logic in the form of object methods within a substituted file or DBMS.</w:t>
      </w:r>
    </w:p>
    <w:p w14:paraId="47F25BE9" w14:textId="77777777" w:rsidR="004C770C" w:rsidRPr="00CD6A7E" w:rsidRDefault="004C770C" w:rsidP="004C770C">
      <w:r w:rsidRPr="00CD6A7E">
        <w:t>Python supports passing parameters by keyword as in:</w:t>
      </w:r>
    </w:p>
    <w:p w14:paraId="37BCE637" w14:textId="77777777" w:rsidR="004C770C" w:rsidRPr="00E94999" w:rsidRDefault="004C770C" w:rsidP="004C770C">
      <w:pPr>
        <w:widowControl w:val="0"/>
        <w:suppressLineNumbers/>
        <w:overflowPunct w:val="0"/>
        <w:adjustRightInd w:val="0"/>
        <w:spacing w:after="240"/>
        <w:ind w:firstLine="720"/>
        <w:rPr>
          <w:rFonts w:ascii="Courier New" w:eastAsia="Times New Roman" w:hAnsi="Courier New" w:cs="Courier New"/>
          <w:kern w:val="28"/>
          <w:lang w:val="es-ES"/>
        </w:rPr>
      </w:pPr>
      <w:r w:rsidRPr="00E94999">
        <w:rPr>
          <w:rFonts w:ascii="Courier New" w:eastAsia="Times New Roman" w:hAnsi="Courier New" w:cs="Courier New"/>
          <w:kern w:val="28"/>
          <w:lang w:val="es-ES"/>
        </w:rPr>
        <w:t>a = myfunc(x = 1, y = "abc")</w:t>
      </w:r>
    </w:p>
    <w:p w14:paraId="64D8AD63" w14:textId="77777777" w:rsidR="004C770C" w:rsidRPr="00CD6A7E" w:rsidRDefault="004C770C" w:rsidP="004C770C">
      <w:r w:rsidRPr="00CD6A7E">
        <w:t>This can make the code more readable and allows one to skip parameters. It can also reduce errors caused by confusing the order of parameters.</w:t>
      </w:r>
    </w:p>
    <w:p w14:paraId="67808DE6" w14:textId="5D4EF56A" w:rsidR="004C770C" w:rsidRPr="00CD6A7E" w:rsidRDefault="001858A2" w:rsidP="009866F9">
      <w:pPr>
        <w:pStyle w:val="berschrift3"/>
        <w:rPr>
          <w:lang w:bidi="en-US"/>
        </w:rPr>
      </w:pPr>
      <w:r>
        <w:rPr>
          <w:lang w:bidi="en-US"/>
        </w:rPr>
        <w:t>6.5</w:t>
      </w:r>
      <w:r w:rsidR="00B232FA">
        <w:rPr>
          <w:lang w:bidi="en-US"/>
        </w:rPr>
        <w:t>4</w:t>
      </w:r>
      <w:r w:rsidR="004C770C">
        <w:rPr>
          <w:lang w:bidi="en-US"/>
        </w:rPr>
        <w:t>.2</w:t>
      </w:r>
      <w:r w:rsidR="00AD5842">
        <w:rPr>
          <w:lang w:bidi="en-US"/>
        </w:rPr>
        <w:t xml:space="preserve"> </w:t>
      </w:r>
      <w:r w:rsidR="004C770C" w:rsidRPr="00CD6A7E">
        <w:rPr>
          <w:lang w:bidi="en-US"/>
        </w:rPr>
        <w:t>Guidance to language users</w:t>
      </w:r>
    </w:p>
    <w:p w14:paraId="49D08FB7" w14:textId="7962C9CB" w:rsidR="004C770C" w:rsidRPr="00CD6A7E" w:rsidDel="006B38FA" w:rsidRDefault="004C770C" w:rsidP="004C770C">
      <w:pPr>
        <w:rPr>
          <w:del w:id="1258" w:author="Sean McDonagh" w:date="2019-04-25T12:05:00Z"/>
          <w:rFonts w:eastAsia="Times New Roman"/>
          <w:lang w:val="en-GB"/>
        </w:rPr>
      </w:pPr>
    </w:p>
    <w:p w14:paraId="27D0EE68" w14:textId="77777777" w:rsidR="00DA7483" w:rsidRPr="00E94999" w:rsidRDefault="00DA7483" w:rsidP="004C770C">
      <w:pPr>
        <w:pStyle w:val="Listenabsatz"/>
        <w:widowControl w:val="0"/>
        <w:numPr>
          <w:ilvl w:val="0"/>
          <w:numId w:val="376"/>
        </w:numPr>
        <w:suppressLineNumbers/>
        <w:overflowPunct w:val="0"/>
        <w:adjustRightInd w:val="0"/>
        <w:spacing w:after="120"/>
        <w:rPr>
          <w:rFonts w:ascii="Calibri" w:eastAsia="Times New Roman" w:hAnsi="Calibri"/>
          <w:lang w:val="en-GB"/>
        </w:rPr>
      </w:pPr>
      <w:r w:rsidRPr="00CD6A7E">
        <w:rPr>
          <w:rFonts w:eastAsia="Times New Roman"/>
          <w:lang w:val="en-GB"/>
        </w:rPr>
        <w:t xml:space="preserve">Ensure that a function is defined before attempting to call it; </w:t>
      </w:r>
    </w:p>
    <w:p w14:paraId="50D9ABE1" w14:textId="49A3B12D" w:rsidR="00DA7483" w:rsidRPr="00E94999" w:rsidRDefault="00DA7483" w:rsidP="004C770C">
      <w:pPr>
        <w:pStyle w:val="Listenabsatz"/>
        <w:widowControl w:val="0"/>
        <w:numPr>
          <w:ilvl w:val="0"/>
          <w:numId w:val="376"/>
        </w:numPr>
        <w:suppressLineNumbers/>
        <w:overflowPunct w:val="0"/>
        <w:adjustRightInd w:val="0"/>
        <w:spacing w:after="120"/>
        <w:rPr>
          <w:rFonts w:ascii="Calibri" w:eastAsia="Times New Roman" w:hAnsi="Calibri"/>
          <w:lang w:val="en-GB"/>
        </w:rPr>
      </w:pPr>
      <w:r w:rsidRPr="00CD6A7E">
        <w:rPr>
          <w:rFonts w:eastAsia="Times New Roman"/>
          <w:lang w:val="en-GB"/>
        </w:rPr>
        <w:t xml:space="preserve">Be aware that a function is defined dynamically so its composition and operation may vary due to </w:t>
      </w:r>
      <w:r w:rsidRPr="00CD6A7E">
        <w:rPr>
          <w:rFonts w:eastAsia="Times New Roman"/>
          <w:lang w:val="en-GB"/>
        </w:rPr>
        <w:lastRenderedPageBreak/>
        <w:t>variations in the flow of control within the defining program;</w:t>
      </w:r>
    </w:p>
    <w:p w14:paraId="61262D2E" w14:textId="72F8E0EC" w:rsidR="004C770C" w:rsidRPr="007B6289" w:rsidRDefault="004C770C" w:rsidP="004C770C">
      <w:pPr>
        <w:pStyle w:val="Listenabsatz"/>
        <w:widowControl w:val="0"/>
        <w:numPr>
          <w:ilvl w:val="0"/>
          <w:numId w:val="376"/>
        </w:numPr>
        <w:suppressLineNumbers/>
        <w:overflowPunct w:val="0"/>
        <w:adjustRightInd w:val="0"/>
        <w:spacing w:after="120"/>
        <w:rPr>
          <w:rFonts w:ascii="Calibri" w:eastAsia="Times New Roman" w:hAnsi="Calibri"/>
          <w:lang w:val="en-GB"/>
        </w:rPr>
      </w:pPr>
      <w:r w:rsidRPr="007B6289">
        <w:rPr>
          <w:rFonts w:ascii="Calibri" w:eastAsia="Times New Roman" w:hAnsi="Calibri"/>
          <w:lang w:val="en-GB"/>
        </w:rPr>
        <w:t>Be aware of when a variable is local versus global;</w:t>
      </w:r>
    </w:p>
    <w:p w14:paraId="10A0256A" w14:textId="77777777" w:rsidR="004C770C" w:rsidRPr="007B6289" w:rsidRDefault="004C770C" w:rsidP="004C770C">
      <w:pPr>
        <w:pStyle w:val="Listenabsatz"/>
        <w:widowControl w:val="0"/>
        <w:numPr>
          <w:ilvl w:val="0"/>
          <w:numId w:val="376"/>
        </w:numPr>
        <w:suppressLineNumbers/>
        <w:overflowPunct w:val="0"/>
        <w:adjustRightInd w:val="0"/>
        <w:spacing w:after="120"/>
        <w:rPr>
          <w:rFonts w:ascii="Calibri" w:eastAsia="Times New Roman" w:hAnsi="Calibri"/>
          <w:lang w:val="en-GB"/>
        </w:rPr>
      </w:pPr>
      <w:r w:rsidRPr="007B6289">
        <w:rPr>
          <w:rFonts w:ascii="Calibri" w:eastAsia="Times New Roman" w:hAnsi="Calibri"/>
          <w:lang w:val="en-GB"/>
        </w:rPr>
        <w:t>Do not use mutable objects as default values for arguments in a function definition unless you absolutely need to and you understand the effect;</w:t>
      </w:r>
    </w:p>
    <w:p w14:paraId="6AC815F8" w14:textId="77777777" w:rsidR="004C770C" w:rsidRPr="007B6289" w:rsidRDefault="004C770C" w:rsidP="004C770C">
      <w:pPr>
        <w:pStyle w:val="Listenabsatz"/>
        <w:widowControl w:val="0"/>
        <w:numPr>
          <w:ilvl w:val="0"/>
          <w:numId w:val="376"/>
        </w:numPr>
        <w:suppressLineNumbers/>
        <w:overflowPunct w:val="0"/>
        <w:adjustRightInd w:val="0"/>
        <w:spacing w:after="120"/>
        <w:rPr>
          <w:rFonts w:ascii="Calibri" w:eastAsia="Times New Roman" w:hAnsi="Calibri"/>
          <w:lang w:val="en-GB"/>
        </w:rPr>
      </w:pPr>
      <w:r w:rsidRPr="007B6289">
        <w:rPr>
          <w:rFonts w:ascii="Calibri" w:eastAsia="Times New Roman" w:hAnsi="Calibri"/>
          <w:lang w:val="en-GB"/>
        </w:rPr>
        <w:t xml:space="preserve">Be aware that when using the </w:t>
      </w:r>
      <w:r w:rsidRPr="00040085">
        <w:rPr>
          <w:rFonts w:ascii="Courier New" w:eastAsiaTheme="majorEastAsia" w:hAnsi="Courier New" w:cs="Courier New"/>
          <w:kern w:val="28"/>
        </w:rPr>
        <w:t>+=</w:t>
      </w:r>
      <w:r w:rsidRPr="007B6289">
        <w:rPr>
          <w:rFonts w:ascii="Calibri" w:eastAsia="Times New Roman" w:hAnsi="Calibri"/>
          <w:lang w:val="en-GB"/>
        </w:rPr>
        <w:t xml:space="preserve"> operator on mutable objects the operation is done in place; </w:t>
      </w:r>
    </w:p>
    <w:p w14:paraId="18FFA95B" w14:textId="77777777" w:rsidR="004C770C" w:rsidRPr="007B6289" w:rsidRDefault="004C770C" w:rsidP="004C770C">
      <w:pPr>
        <w:pStyle w:val="Listenabsatz"/>
        <w:widowControl w:val="0"/>
        <w:numPr>
          <w:ilvl w:val="0"/>
          <w:numId w:val="376"/>
        </w:numPr>
        <w:suppressLineNumbers/>
        <w:overflowPunct w:val="0"/>
        <w:adjustRightInd w:val="0"/>
        <w:spacing w:after="120"/>
        <w:rPr>
          <w:rFonts w:ascii="Calibri" w:eastAsia="Times New Roman" w:hAnsi="Calibri"/>
          <w:lang w:val="en-GB"/>
        </w:rPr>
      </w:pPr>
      <w:r w:rsidRPr="007B6289">
        <w:rPr>
          <w:rFonts w:ascii="Calibri" w:eastAsia="Times New Roman" w:hAnsi="Calibri"/>
          <w:lang w:val="en-GB"/>
        </w:rPr>
        <w:t xml:space="preserve">Be cognizant that assignments to objects, mutable and immutable, always create a new object; </w:t>
      </w:r>
    </w:p>
    <w:p w14:paraId="2310CF05" w14:textId="77777777" w:rsidR="004C770C" w:rsidRPr="007B6289" w:rsidRDefault="004C770C" w:rsidP="004C770C">
      <w:pPr>
        <w:pStyle w:val="Listenabsatz"/>
        <w:widowControl w:val="0"/>
        <w:numPr>
          <w:ilvl w:val="0"/>
          <w:numId w:val="376"/>
        </w:numPr>
        <w:suppressLineNumbers/>
        <w:overflowPunct w:val="0"/>
        <w:adjustRightInd w:val="0"/>
        <w:spacing w:after="120"/>
        <w:rPr>
          <w:rFonts w:ascii="Calibri" w:eastAsia="Times New Roman" w:hAnsi="Calibri"/>
          <w:lang w:val="en-GB"/>
        </w:rPr>
      </w:pPr>
      <w:r w:rsidRPr="007B6289">
        <w:rPr>
          <w:rFonts w:ascii="Calibri" w:eastAsia="Times New Roman" w:hAnsi="Calibri"/>
          <w:lang w:val="en-GB"/>
        </w:rPr>
        <w:t>Understand the difference between equivalence and equality and code accordingly; and</w:t>
      </w:r>
    </w:p>
    <w:p w14:paraId="56E2A6D1" w14:textId="77777777" w:rsidR="004C770C" w:rsidRPr="007B6289" w:rsidRDefault="004C770C" w:rsidP="004C770C">
      <w:pPr>
        <w:pStyle w:val="Listenabsatz"/>
        <w:widowControl w:val="0"/>
        <w:numPr>
          <w:ilvl w:val="0"/>
          <w:numId w:val="376"/>
        </w:numPr>
        <w:suppressLineNumbers/>
        <w:overflowPunct w:val="0"/>
        <w:adjustRightInd w:val="0"/>
        <w:spacing w:after="120"/>
        <w:rPr>
          <w:rFonts w:ascii="Calibri" w:eastAsia="Times New Roman" w:hAnsi="Calibri"/>
          <w:lang w:val="en-GB"/>
        </w:rPr>
      </w:pPr>
      <w:r w:rsidRPr="007B6289">
        <w:rPr>
          <w:rFonts w:ascii="Calibri" w:eastAsia="Times New Roman" w:hAnsi="Calibri"/>
          <w:lang w:val="en-GB"/>
        </w:rPr>
        <w:t xml:space="preserve">Ensure that the file path used to locate a persisted file or DBMS is correct and </w:t>
      </w:r>
      <w:r w:rsidRPr="007B6289">
        <w:rPr>
          <w:rFonts w:ascii="Calibri" w:eastAsia="Times New Roman" w:hAnsi="Calibri"/>
          <w:i/>
          <w:lang w:val="en-GB"/>
        </w:rPr>
        <w:t>never</w:t>
      </w:r>
      <w:r w:rsidRPr="007B6289">
        <w:rPr>
          <w:rFonts w:ascii="Calibri" w:eastAsia="Times New Roman" w:hAnsi="Calibri"/>
          <w:lang w:val="en-GB"/>
        </w:rPr>
        <w:t xml:space="preserve"> ingest objects from an untrusted source.</w:t>
      </w:r>
    </w:p>
    <w:p w14:paraId="50267C03" w14:textId="5B4FC5ED" w:rsidR="004C770C" w:rsidRPr="00CD6A7E" w:rsidRDefault="001858A2" w:rsidP="004C770C">
      <w:pPr>
        <w:pStyle w:val="berschrift2"/>
        <w:rPr>
          <w:lang w:bidi="en-US"/>
        </w:rPr>
      </w:pPr>
      <w:bookmarkStart w:id="1259" w:name="_Toc310518204"/>
      <w:bookmarkStart w:id="1260" w:name="_Toc7089425"/>
      <w:r>
        <w:rPr>
          <w:lang w:bidi="en-US"/>
        </w:rPr>
        <w:t>6.5</w:t>
      </w:r>
      <w:r w:rsidR="00B232FA">
        <w:rPr>
          <w:lang w:bidi="en-US"/>
        </w:rPr>
        <w:t>5</w:t>
      </w:r>
      <w:r w:rsidR="00AD5842">
        <w:rPr>
          <w:lang w:bidi="en-US"/>
        </w:rPr>
        <w:t xml:space="preserve"> </w:t>
      </w:r>
      <w:r w:rsidR="004C770C" w:rsidRPr="00CD6A7E">
        <w:rPr>
          <w:lang w:bidi="en-US"/>
        </w:rPr>
        <w:t>Unspecified Behaviour [BQF]</w:t>
      </w:r>
      <w:bookmarkEnd w:id="1259"/>
      <w:bookmarkEnd w:id="1260"/>
    </w:p>
    <w:p w14:paraId="6F7061FE" w14:textId="65DA2F7C" w:rsidR="004C770C" w:rsidRPr="00CD6A7E" w:rsidRDefault="001858A2" w:rsidP="009866F9">
      <w:pPr>
        <w:pStyle w:val="berschrift3"/>
        <w:rPr>
          <w:iCs/>
          <w:lang w:bidi="en-US"/>
        </w:rPr>
      </w:pPr>
      <w:r>
        <w:rPr>
          <w:lang w:bidi="en-US"/>
        </w:rPr>
        <w:t>6.5</w:t>
      </w:r>
      <w:r w:rsidR="00B232FA">
        <w:rPr>
          <w:lang w:bidi="en-US"/>
        </w:rPr>
        <w:t>5</w:t>
      </w:r>
      <w:r w:rsidR="004C770C">
        <w:rPr>
          <w:lang w:bidi="en-US"/>
        </w:rPr>
        <w:t>.1</w:t>
      </w:r>
      <w:r w:rsidR="00AD5842">
        <w:rPr>
          <w:lang w:bidi="en-US"/>
        </w:rPr>
        <w:t xml:space="preserve"> </w:t>
      </w:r>
      <w:r w:rsidR="004C770C" w:rsidRPr="00CD6A7E">
        <w:rPr>
          <w:lang w:bidi="en-US"/>
        </w:rPr>
        <w:t>Applicability of language</w:t>
      </w:r>
      <w:r w:rsidR="004C770C" w:rsidRPr="00CD6A7E">
        <w:rPr>
          <w:iCs/>
          <w:lang w:bidi="en-US"/>
        </w:rPr>
        <w:t xml:space="preserve"> </w:t>
      </w:r>
    </w:p>
    <w:p w14:paraId="456C447C" w14:textId="77777777" w:rsidR="004C770C" w:rsidRPr="00CD6A7E" w:rsidRDefault="004C770C" w:rsidP="004C770C">
      <w:r w:rsidRPr="00CD6A7E">
        <w:t>Understanding how Python manages identities becomes less clear when a script is run using integers (or short strings):</w:t>
      </w:r>
    </w:p>
    <w:p w14:paraId="658C2296"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a=1</w:t>
      </w:r>
    </w:p>
    <w:p w14:paraId="4C17B0A7"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b=a</w:t>
      </w:r>
    </w:p>
    <w:p w14:paraId="43E0E08B"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c=1</w:t>
      </w:r>
    </w:p>
    <w:p w14:paraId="2513013A" w14:textId="77777777"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b/>
          <w:kern w:val="28"/>
        </w:rPr>
      </w:pPr>
      <w:r w:rsidRPr="00CD6A7E">
        <w:rPr>
          <w:rFonts w:ascii="Courier New" w:eastAsia="Times New Roman" w:hAnsi="Courier New" w:cs="Courier New"/>
          <w:kern w:val="28"/>
        </w:rPr>
        <w:t xml:space="preserve">a is b, b is c, a == c #=&gt; (True, </w:t>
      </w:r>
      <w:r w:rsidRPr="00CD6A7E">
        <w:rPr>
          <w:rFonts w:ascii="Courier New" w:eastAsia="Times New Roman" w:hAnsi="Courier New" w:cs="Courier New"/>
          <w:b/>
          <w:kern w:val="28"/>
        </w:rPr>
        <w:t>True</w:t>
      </w:r>
      <w:r w:rsidRPr="00CD6A7E">
        <w:rPr>
          <w:rFonts w:ascii="Courier New" w:eastAsia="Times New Roman" w:hAnsi="Courier New" w:cs="Courier New"/>
          <w:kern w:val="28"/>
        </w:rPr>
        <w:t>, True)</w:t>
      </w:r>
    </w:p>
    <w:p w14:paraId="6522C18B" w14:textId="57216404" w:rsidR="004C770C" w:rsidRPr="00CD6A7E" w:rsidRDefault="004C770C" w:rsidP="004C770C">
      <w:r w:rsidRPr="00CD6A7E">
        <w:t xml:space="preserve">In the example above </w:t>
      </w:r>
      <w:r w:rsidRPr="00CD6A7E">
        <w:rPr>
          <w:rFonts w:ascii="Courier New" w:hAnsi="Courier New" w:cs="Courier New"/>
          <w:kern w:val="28"/>
          <w:lang w:val="en-GB"/>
        </w:rPr>
        <w:t xml:space="preserve">c </w:t>
      </w:r>
      <w:r w:rsidRPr="00CD6A7E">
        <w:t xml:space="preserve">references the same object as </w:t>
      </w:r>
      <w:r w:rsidRPr="00CD6A7E">
        <w:rPr>
          <w:rFonts w:ascii="Courier New" w:hAnsi="Courier New" w:cs="Courier New"/>
          <w:kern w:val="28"/>
          <w:lang w:val="en-GB"/>
        </w:rPr>
        <w:t>a</w:t>
      </w:r>
      <w:r w:rsidRPr="00CD6A7E">
        <w:t xml:space="preserve"> and </w:t>
      </w:r>
      <w:r w:rsidRPr="00CD6A7E">
        <w:rPr>
          <w:rFonts w:ascii="Courier New" w:hAnsi="Courier New" w:cs="Courier New"/>
          <w:kern w:val="28"/>
          <w:lang w:val="en-GB"/>
        </w:rPr>
        <w:t xml:space="preserve">b </w:t>
      </w:r>
      <w:r w:rsidRPr="00CD6A7E">
        <w:t xml:space="preserve">even though </w:t>
      </w:r>
      <w:r w:rsidRPr="00CD6A7E">
        <w:rPr>
          <w:rFonts w:ascii="Courier New" w:hAnsi="Courier New" w:cs="Courier New"/>
          <w:kern w:val="28"/>
          <w:lang w:val="en-GB"/>
        </w:rPr>
        <w:t>c</w:t>
      </w:r>
      <w:r w:rsidRPr="00CD6A7E">
        <w:t xml:space="preserve"> was never assigned to either </w:t>
      </w:r>
      <w:r w:rsidRPr="00CD6A7E">
        <w:rPr>
          <w:rFonts w:ascii="Courier New" w:hAnsi="Courier New" w:cs="Courier New"/>
          <w:kern w:val="28"/>
          <w:lang w:val="en-GB"/>
        </w:rPr>
        <w:t>a</w:t>
      </w:r>
      <w:r w:rsidRPr="00CD6A7E">
        <w:t xml:space="preserve"> or </w:t>
      </w:r>
      <w:r w:rsidRPr="00CD6A7E">
        <w:rPr>
          <w:rFonts w:ascii="Courier New" w:hAnsi="Courier New" w:cs="Courier New"/>
          <w:kern w:val="28"/>
          <w:lang w:val="en-GB"/>
        </w:rPr>
        <w:t>b</w:t>
      </w:r>
      <w:r w:rsidRPr="00CD6A7E">
        <w:t>. This is a nuance of how Python is optimized to cache short strings and small integers. Other than in a test for identity as above, this nuance has no effect on the logic of the program (</w:t>
      </w:r>
      <w:r w:rsidR="00B47294">
        <w:t>for example</w:t>
      </w:r>
      <w:r w:rsidRPr="00CD6A7E">
        <w:t xml:space="preserve">, changing the value of </w:t>
      </w:r>
      <w:r w:rsidRPr="00CD6A7E">
        <w:rPr>
          <w:rFonts w:ascii="Courier New" w:hAnsi="Courier New" w:cs="Courier New"/>
          <w:kern w:val="28"/>
          <w:lang w:val="en-GB"/>
        </w:rPr>
        <w:t>c</w:t>
      </w:r>
      <w:r w:rsidRPr="00CD6A7E">
        <w:t xml:space="preserve"> to 2 will not affect </w:t>
      </w:r>
      <w:r w:rsidRPr="00CD6A7E">
        <w:rPr>
          <w:rFonts w:ascii="Courier New" w:hAnsi="Courier New" w:cs="Courier New"/>
          <w:kern w:val="28"/>
          <w:lang w:val="en-GB"/>
        </w:rPr>
        <w:t>a</w:t>
      </w:r>
      <w:r w:rsidRPr="00CD6A7E">
        <w:t xml:space="preserve"> or </w:t>
      </w:r>
      <w:r w:rsidRPr="00CD6A7E">
        <w:rPr>
          <w:rFonts w:ascii="Courier New" w:hAnsi="Courier New" w:cs="Courier New"/>
          <w:kern w:val="28"/>
          <w:lang w:val="en-GB"/>
        </w:rPr>
        <w:t>b</w:t>
      </w:r>
      <w:r w:rsidRPr="00CD6A7E">
        <w:t xml:space="preserve">). Refer also to </w:t>
      </w:r>
      <w:r w:rsidR="001067F4">
        <w:fldChar w:fldCharType="begin"/>
      </w:r>
      <w:r w:rsidR="001067F4">
        <w:instrText xml:space="preserve"> REF _Ref336413302 \h </w:instrText>
      </w:r>
      <w:r w:rsidR="001067F4">
        <w:fldChar w:fldCharType="separate"/>
      </w:r>
      <w:r w:rsidR="00DE5F8F">
        <w:t>4. Language concepts</w:t>
      </w:r>
      <w:r w:rsidR="001067F4">
        <w:fldChar w:fldCharType="end"/>
      </w:r>
      <w:r w:rsidRPr="00CD6A7E">
        <w:t>.</w:t>
      </w:r>
    </w:p>
    <w:p w14:paraId="0167E989" w14:textId="77777777" w:rsidR="004C770C" w:rsidRPr="00CD6A7E" w:rsidRDefault="004C770C" w:rsidP="004C770C">
      <w:r w:rsidRPr="00CD6A7E">
        <w:t xml:space="preserve">When persisting objects using pickling, if an exception is raised then an unspecified number of bytes may have already been written to the file. </w:t>
      </w:r>
    </w:p>
    <w:p w14:paraId="0A76DFCD" w14:textId="47E3C400" w:rsidR="004C770C" w:rsidRPr="00CD6A7E" w:rsidRDefault="001858A2" w:rsidP="009866F9">
      <w:pPr>
        <w:pStyle w:val="berschrift3"/>
        <w:rPr>
          <w:lang w:bidi="en-US"/>
        </w:rPr>
      </w:pPr>
      <w:r>
        <w:rPr>
          <w:lang w:bidi="en-US"/>
        </w:rPr>
        <w:t>6.5</w:t>
      </w:r>
      <w:r w:rsidR="00B232FA">
        <w:rPr>
          <w:lang w:bidi="en-US"/>
        </w:rPr>
        <w:t>5</w:t>
      </w:r>
      <w:r w:rsidR="004C770C">
        <w:rPr>
          <w:lang w:bidi="en-US"/>
        </w:rPr>
        <w:t>.2</w:t>
      </w:r>
      <w:r w:rsidR="00AD5842">
        <w:rPr>
          <w:lang w:bidi="en-US"/>
        </w:rPr>
        <w:t xml:space="preserve"> </w:t>
      </w:r>
      <w:r w:rsidR="004C770C" w:rsidRPr="00CD6A7E">
        <w:rPr>
          <w:lang w:bidi="en-US"/>
        </w:rPr>
        <w:t>Guidance to language users</w:t>
      </w:r>
    </w:p>
    <w:p w14:paraId="0D746357" w14:textId="77777777" w:rsidR="004C770C" w:rsidRPr="007B6289" w:rsidRDefault="004C770C" w:rsidP="004C770C">
      <w:pPr>
        <w:pStyle w:val="Listenabsatz"/>
        <w:widowControl w:val="0"/>
        <w:numPr>
          <w:ilvl w:val="0"/>
          <w:numId w:val="377"/>
        </w:numPr>
        <w:suppressLineNumbers/>
        <w:overflowPunct w:val="0"/>
        <w:adjustRightInd w:val="0"/>
        <w:spacing w:after="120"/>
        <w:rPr>
          <w:rFonts w:ascii="Calibri" w:eastAsia="Times New Roman" w:hAnsi="Calibri"/>
        </w:rPr>
      </w:pPr>
      <w:r w:rsidRPr="007B6289">
        <w:rPr>
          <w:rFonts w:ascii="Calibri" w:eastAsia="Times New Roman" w:hAnsi="Calibri"/>
        </w:rPr>
        <w:t xml:space="preserve">Do not rely on the content of error messages – use exception objects instead; </w:t>
      </w:r>
    </w:p>
    <w:p w14:paraId="4513B17F" w14:textId="77777777" w:rsidR="004C770C" w:rsidRPr="007B6289" w:rsidRDefault="004C770C" w:rsidP="004C770C">
      <w:pPr>
        <w:pStyle w:val="Listenabsatz"/>
        <w:widowControl w:val="0"/>
        <w:numPr>
          <w:ilvl w:val="0"/>
          <w:numId w:val="377"/>
        </w:numPr>
        <w:suppressLineNumbers/>
        <w:overflowPunct w:val="0"/>
        <w:adjustRightInd w:val="0"/>
        <w:spacing w:after="120"/>
        <w:rPr>
          <w:rFonts w:ascii="Calibri" w:eastAsia="Times New Roman" w:hAnsi="Calibri"/>
        </w:rPr>
      </w:pPr>
      <w:r w:rsidRPr="007B6289">
        <w:rPr>
          <w:rFonts w:ascii="Calibri" w:eastAsia="Times New Roman" w:hAnsi="Calibri"/>
        </w:rPr>
        <w:t xml:space="preserve">When persisting object using pickling use exception handling to cleanup partially written files; and </w:t>
      </w:r>
    </w:p>
    <w:p w14:paraId="1F8D2FC4" w14:textId="77777777" w:rsidR="004C770C" w:rsidRPr="007B6289" w:rsidRDefault="004C770C" w:rsidP="004C770C">
      <w:pPr>
        <w:pStyle w:val="Listenabsatz"/>
        <w:widowControl w:val="0"/>
        <w:numPr>
          <w:ilvl w:val="0"/>
          <w:numId w:val="377"/>
        </w:numPr>
        <w:suppressLineNumbers/>
        <w:overflowPunct w:val="0"/>
        <w:adjustRightInd w:val="0"/>
        <w:spacing w:after="120"/>
        <w:rPr>
          <w:rFonts w:ascii="Calibri" w:eastAsia="Times New Roman" w:hAnsi="Calibri"/>
          <w:lang w:val="en-GB"/>
        </w:rPr>
      </w:pPr>
      <w:r w:rsidRPr="007B6289">
        <w:rPr>
          <w:rFonts w:ascii="Calibri" w:eastAsia="Times New Roman" w:hAnsi="Calibri"/>
          <w:lang w:val="en-GB"/>
        </w:rPr>
        <w:t>Do not depend on the way Python may or may not optimize object references for small integer and string objects because it may vary for environments or even for releases in the same environment.</w:t>
      </w:r>
    </w:p>
    <w:p w14:paraId="066E2D1A" w14:textId="2E3EB142" w:rsidR="004C770C" w:rsidRPr="00CD6A7E" w:rsidRDefault="001858A2" w:rsidP="004C770C">
      <w:pPr>
        <w:pStyle w:val="berschrift2"/>
        <w:rPr>
          <w:lang w:bidi="en-US"/>
        </w:rPr>
      </w:pPr>
      <w:bookmarkStart w:id="1261" w:name="_Toc310518205"/>
      <w:bookmarkStart w:id="1262" w:name="_Toc7089426"/>
      <w:r>
        <w:rPr>
          <w:lang w:bidi="en-US"/>
        </w:rPr>
        <w:t>6.5</w:t>
      </w:r>
      <w:r w:rsidR="00B232FA">
        <w:rPr>
          <w:lang w:bidi="en-US"/>
        </w:rPr>
        <w:t>6</w:t>
      </w:r>
      <w:r w:rsidR="00AD5842">
        <w:rPr>
          <w:lang w:bidi="en-US"/>
        </w:rPr>
        <w:t xml:space="preserve"> </w:t>
      </w:r>
      <w:r w:rsidR="004C770C" w:rsidRPr="00CD6A7E">
        <w:rPr>
          <w:lang w:bidi="en-US"/>
        </w:rPr>
        <w:t>Undefined Behaviour [EWF]</w:t>
      </w:r>
      <w:bookmarkEnd w:id="1261"/>
      <w:bookmarkEnd w:id="1262"/>
    </w:p>
    <w:p w14:paraId="4BC4E914" w14:textId="4C9C8849" w:rsidR="004C770C" w:rsidRPr="00CD6A7E" w:rsidRDefault="001858A2" w:rsidP="009866F9">
      <w:pPr>
        <w:pStyle w:val="berschrift3"/>
        <w:rPr>
          <w:lang w:bidi="en-US"/>
        </w:rPr>
      </w:pPr>
      <w:r>
        <w:rPr>
          <w:lang w:bidi="en-US"/>
        </w:rPr>
        <w:t>6.5</w:t>
      </w:r>
      <w:r w:rsidR="00B232FA">
        <w:rPr>
          <w:lang w:bidi="en-US"/>
        </w:rPr>
        <w:t>6</w:t>
      </w:r>
      <w:r w:rsidR="004C770C">
        <w:rPr>
          <w:lang w:bidi="en-US"/>
        </w:rPr>
        <w:t>.1</w:t>
      </w:r>
      <w:r w:rsidR="00AD5842">
        <w:rPr>
          <w:lang w:bidi="en-US"/>
        </w:rPr>
        <w:t xml:space="preserve"> </w:t>
      </w:r>
      <w:r w:rsidR="004C770C" w:rsidRPr="00CD6A7E">
        <w:rPr>
          <w:lang w:bidi="en-US"/>
        </w:rPr>
        <w:t>Applicability to language</w:t>
      </w:r>
    </w:p>
    <w:p w14:paraId="5C2E8BAA" w14:textId="77777777" w:rsidR="004C770C" w:rsidRPr="00CD6A7E" w:rsidRDefault="004C770C" w:rsidP="004C770C">
      <w:r w:rsidRPr="00CD6A7E">
        <w:t>Python has undefined behaviour in the following instances:</w:t>
      </w:r>
    </w:p>
    <w:p w14:paraId="00B0EC14" w14:textId="77777777" w:rsidR="004C770C" w:rsidRPr="007B6289" w:rsidRDefault="004C770C" w:rsidP="004C770C">
      <w:pPr>
        <w:pStyle w:val="Listenabsatz"/>
        <w:widowControl w:val="0"/>
        <w:numPr>
          <w:ilvl w:val="0"/>
          <w:numId w:val="378"/>
        </w:numPr>
        <w:suppressLineNumbers/>
        <w:overflowPunct w:val="0"/>
        <w:adjustRightInd w:val="0"/>
        <w:spacing w:after="0"/>
        <w:rPr>
          <w:rFonts w:ascii="Calibri" w:eastAsia="Times New Roman" w:hAnsi="Calibri"/>
          <w:lang w:val="en-GB"/>
        </w:rPr>
      </w:pPr>
      <w:r w:rsidRPr="007B6289">
        <w:rPr>
          <w:rFonts w:ascii="Calibri" w:eastAsia="Times New Roman" w:hAnsi="Calibri"/>
          <w:lang w:val="en-GB"/>
        </w:rPr>
        <w:t>Caching of immutable objects can result in (or not result in) a single object being referenced by two or more variables. Comparing the variables for equivalence (</w:t>
      </w:r>
      <w:r w:rsidR="00453A6A">
        <w:rPr>
          <w:rFonts w:ascii="Calibri" w:eastAsia="Times New Roman" w:hAnsi="Calibri"/>
          <w:lang w:val="en-GB"/>
        </w:rPr>
        <w:t>that is</w:t>
      </w:r>
      <w:r w:rsidRPr="007B6289">
        <w:rPr>
          <w:rFonts w:ascii="Calibri" w:eastAsia="Times New Roman" w:hAnsi="Calibri"/>
          <w:lang w:val="en-GB"/>
        </w:rPr>
        <w:t xml:space="preserve">, </w:t>
      </w:r>
      <w:r w:rsidRPr="00040085">
        <w:rPr>
          <w:rFonts w:ascii="Courier New" w:eastAsiaTheme="majorEastAsia" w:hAnsi="Courier New" w:cs="Courier New"/>
          <w:kern w:val="28"/>
          <w:lang w:val="en-GB"/>
        </w:rPr>
        <w:t>if a == b</w:t>
      </w:r>
      <w:r w:rsidRPr="007B6289">
        <w:rPr>
          <w:rFonts w:ascii="Calibri" w:eastAsia="Times New Roman" w:hAnsi="Calibri"/>
          <w:lang w:val="en-GB"/>
        </w:rPr>
        <w:t xml:space="preserve">) will always yield a </w:t>
      </w:r>
      <w:r w:rsidRPr="00040085">
        <w:rPr>
          <w:rFonts w:ascii="Courier New" w:eastAsiaTheme="majorEastAsia" w:hAnsi="Courier New" w:cs="Courier New"/>
          <w:kern w:val="28"/>
          <w:lang w:val="en-GB"/>
        </w:rPr>
        <w:t>True</w:t>
      </w:r>
      <w:r w:rsidRPr="007B6289">
        <w:rPr>
          <w:rFonts w:ascii="Calibri" w:eastAsia="Times New Roman" w:hAnsi="Calibri"/>
          <w:lang w:val="en-GB"/>
        </w:rPr>
        <w:t xml:space="preserve"> but checking for equality (using the </w:t>
      </w:r>
      <w:r w:rsidRPr="00040085">
        <w:rPr>
          <w:rFonts w:ascii="Courier New" w:eastAsiaTheme="majorEastAsia" w:hAnsi="Courier New" w:cs="Courier New"/>
          <w:kern w:val="28"/>
          <w:lang w:val="en-GB"/>
        </w:rPr>
        <w:t>is</w:t>
      </w:r>
      <w:r w:rsidRPr="007B6289">
        <w:rPr>
          <w:rFonts w:ascii="Calibri" w:eastAsia="Times New Roman" w:hAnsi="Calibri"/>
          <w:lang w:val="en-GB"/>
        </w:rPr>
        <w:t xml:space="preserve"> built-in) may, or may not, dependent on the implementation:</w:t>
      </w:r>
    </w:p>
    <w:p w14:paraId="1E5D5D49" w14:textId="77777777" w:rsidR="004C770C" w:rsidRPr="007B6289" w:rsidRDefault="004C770C" w:rsidP="004C770C">
      <w:pPr>
        <w:spacing w:after="0"/>
        <w:ind w:left="806"/>
        <w:rPr>
          <w:rFonts w:ascii="Courier New" w:eastAsia="Times New Roman" w:hAnsi="Courier New" w:cs="Courier New"/>
          <w:lang w:val="en-GB"/>
        </w:rPr>
      </w:pPr>
      <w:r w:rsidRPr="007B6289">
        <w:rPr>
          <w:rFonts w:ascii="Courier New" w:eastAsia="Times New Roman" w:hAnsi="Courier New" w:cs="Courier New"/>
          <w:lang w:val="en-GB"/>
        </w:rPr>
        <w:lastRenderedPageBreak/>
        <w:t>a = 1</w:t>
      </w:r>
    </w:p>
    <w:p w14:paraId="7ED07ED3" w14:textId="77777777" w:rsidR="004C770C" w:rsidRPr="007B6289" w:rsidRDefault="004C770C" w:rsidP="004C770C">
      <w:pPr>
        <w:spacing w:after="0"/>
        <w:ind w:left="806"/>
        <w:rPr>
          <w:rFonts w:ascii="Courier New" w:eastAsia="Times New Roman" w:hAnsi="Courier New" w:cs="Courier New"/>
          <w:lang w:val="en-GB"/>
        </w:rPr>
      </w:pPr>
      <w:r w:rsidRPr="007B6289">
        <w:rPr>
          <w:rFonts w:ascii="Courier New" w:eastAsia="Times New Roman" w:hAnsi="Courier New" w:cs="Courier New"/>
          <w:lang w:val="en-GB"/>
        </w:rPr>
        <w:t>b = 2-1</w:t>
      </w:r>
    </w:p>
    <w:p w14:paraId="1F9E7108" w14:textId="77777777" w:rsidR="004C770C" w:rsidRPr="007B6289" w:rsidRDefault="004C770C" w:rsidP="004C770C">
      <w:pPr>
        <w:spacing w:after="0"/>
        <w:ind w:left="806"/>
        <w:rPr>
          <w:rFonts w:ascii="Courier New" w:eastAsia="Times New Roman" w:hAnsi="Courier New" w:cs="Courier New"/>
          <w:lang w:val="en-GB"/>
        </w:rPr>
      </w:pPr>
      <w:r w:rsidRPr="007B6289">
        <w:rPr>
          <w:rFonts w:ascii="Courier New" w:eastAsia="Times New Roman" w:hAnsi="Courier New" w:cs="Courier New"/>
          <w:lang w:val="en-GB"/>
        </w:rPr>
        <w:t>print(a == b, a is b) #=&gt; (True, ?)</w:t>
      </w:r>
    </w:p>
    <w:p w14:paraId="1C631241" w14:textId="77777777" w:rsidR="004C770C" w:rsidRPr="007B6289" w:rsidRDefault="004C770C" w:rsidP="004C770C">
      <w:pPr>
        <w:pStyle w:val="Listenabsatz"/>
        <w:widowControl w:val="0"/>
        <w:numPr>
          <w:ilvl w:val="0"/>
          <w:numId w:val="378"/>
        </w:numPr>
        <w:suppressLineNumbers/>
        <w:overflowPunct w:val="0"/>
        <w:adjustRightInd w:val="0"/>
        <w:spacing w:after="120"/>
        <w:rPr>
          <w:rFonts w:ascii="Calibri" w:eastAsia="Times New Roman" w:hAnsi="Calibri"/>
          <w:lang w:val="en-GB"/>
        </w:rPr>
      </w:pPr>
      <w:r w:rsidRPr="007B6289">
        <w:rPr>
          <w:rFonts w:ascii="Calibri" w:eastAsia="Times New Roman" w:hAnsi="Calibri"/>
          <w:lang w:val="en-GB"/>
        </w:rPr>
        <w:t>The sequence of keys in a dictionary is undefined because the hashing function used to index the keys is unspecified therefore different implementations are likely to yield different sequences.</w:t>
      </w:r>
    </w:p>
    <w:p w14:paraId="1FC012FE" w14:textId="19E77C1E" w:rsidR="004C770C" w:rsidRPr="007B6289" w:rsidRDefault="004C770C" w:rsidP="004C770C">
      <w:pPr>
        <w:pStyle w:val="Listenabsatz"/>
        <w:widowControl w:val="0"/>
        <w:numPr>
          <w:ilvl w:val="0"/>
          <w:numId w:val="378"/>
        </w:numPr>
        <w:suppressLineNumbers/>
        <w:overflowPunct w:val="0"/>
        <w:adjustRightInd w:val="0"/>
        <w:spacing w:after="120"/>
        <w:rPr>
          <w:rFonts w:ascii="Calibri" w:eastAsia="Times New Roman" w:hAnsi="Calibri"/>
          <w:lang w:val="en-GB"/>
        </w:rPr>
      </w:pPr>
      <w:r w:rsidRPr="007B6289">
        <w:rPr>
          <w:rFonts w:ascii="Calibri" w:eastAsia="Times New Roman" w:hAnsi="Calibri"/>
          <w:lang w:val="en-GB"/>
        </w:rPr>
        <w:t xml:space="preserve">The </w:t>
      </w:r>
      <w:hyperlink r:id="rId19" w:anchor="concurrent.futures.Future" w:tooltip="concurrent.futures.Future" w:history="1">
        <w:r w:rsidRPr="00040085">
          <w:rPr>
            <w:rFonts w:ascii="Courier New" w:eastAsiaTheme="majorEastAsia" w:hAnsi="Courier New" w:cs="Courier New"/>
            <w:kern w:val="28"/>
            <w:lang w:val="en-GB"/>
          </w:rPr>
          <w:t>Future</w:t>
        </w:r>
      </w:hyperlink>
      <w:r w:rsidRPr="007B6289">
        <w:rPr>
          <w:rFonts w:ascii="Calibri" w:eastAsia="Times New Roman" w:hAnsi="Calibri"/>
          <w:lang w:val="en-GB"/>
        </w:rPr>
        <w:t xml:space="preserve"> class encapsulates the asynchronous execution of a callable. The behaviour is undefined if the </w:t>
      </w:r>
      <w:r w:rsidRPr="00040085">
        <w:rPr>
          <w:rFonts w:ascii="Courier New" w:eastAsiaTheme="majorEastAsia" w:hAnsi="Courier New" w:cs="Courier New"/>
          <w:kern w:val="28"/>
          <w:lang w:val="en-GB"/>
        </w:rPr>
        <w:t>add_done_callback(fn)</w:t>
      </w:r>
      <w:r w:rsidRPr="007B6289">
        <w:rPr>
          <w:rFonts w:ascii="Calibri" w:eastAsia="Times New Roman" w:hAnsi="Calibri"/>
          <w:lang w:val="en-GB"/>
        </w:rPr>
        <w:t xml:space="preserve"> method (which attaches the callable </w:t>
      </w:r>
      <w:r w:rsidRPr="00040085">
        <w:rPr>
          <w:rFonts w:ascii="Courier New" w:eastAsiaTheme="majorEastAsia" w:hAnsi="Courier New" w:cs="Courier New"/>
          <w:kern w:val="28"/>
          <w:lang w:val="en-GB"/>
        </w:rPr>
        <w:t>fn</w:t>
      </w:r>
      <w:r w:rsidRPr="007B6289">
        <w:rPr>
          <w:rFonts w:ascii="Calibri" w:eastAsia="Times New Roman" w:hAnsi="Calibri"/>
          <w:lang w:val="en-GB"/>
        </w:rPr>
        <w:t xml:space="preserve"> to the future) raises a </w:t>
      </w:r>
      <w:hyperlink r:id="rId20" w:anchor="BaseException" w:tooltip="BaseException" w:history="1">
        <w:r w:rsidRPr="00040085">
          <w:rPr>
            <w:rFonts w:ascii="Courier New" w:eastAsiaTheme="majorEastAsia" w:hAnsi="Courier New" w:cs="Courier New"/>
            <w:kern w:val="28"/>
            <w:lang w:val="en-GB"/>
          </w:rPr>
          <w:t>BaseException</w:t>
        </w:r>
      </w:hyperlink>
      <w:r w:rsidRPr="007B6289">
        <w:rPr>
          <w:rFonts w:ascii="Calibri" w:eastAsia="Times New Roman" w:hAnsi="Calibri"/>
          <w:lang w:val="en-GB"/>
        </w:rPr>
        <w:t xml:space="preserve"> subclass.</w:t>
      </w:r>
    </w:p>
    <w:p w14:paraId="26A569C6" w14:textId="77777777" w:rsidR="004C770C" w:rsidRPr="007B6289" w:rsidRDefault="004C770C" w:rsidP="004C770C">
      <w:pPr>
        <w:pStyle w:val="Listenabsatz"/>
        <w:widowControl w:val="0"/>
        <w:numPr>
          <w:ilvl w:val="0"/>
          <w:numId w:val="378"/>
        </w:numPr>
        <w:suppressLineNumbers/>
        <w:overflowPunct w:val="0"/>
        <w:adjustRightInd w:val="0"/>
        <w:spacing w:after="120"/>
        <w:rPr>
          <w:rFonts w:ascii="Calibri" w:eastAsia="Times New Roman" w:hAnsi="Calibri"/>
          <w:lang w:val="en-GB"/>
        </w:rPr>
      </w:pPr>
      <w:r w:rsidRPr="007B6289">
        <w:rPr>
          <w:rFonts w:ascii="Calibri" w:eastAsia="Times New Roman" w:hAnsi="Calibri"/>
          <w:lang w:val="en-GB"/>
        </w:rPr>
        <w:t xml:space="preserve">Modifying the dictionary returned by the </w:t>
      </w:r>
      <w:r w:rsidRPr="00040085">
        <w:rPr>
          <w:rFonts w:ascii="Courier New" w:eastAsiaTheme="majorEastAsia" w:hAnsi="Courier New" w:cs="Courier New"/>
          <w:kern w:val="28"/>
          <w:lang w:val="en-GB"/>
        </w:rPr>
        <w:t>vars</w:t>
      </w:r>
      <w:r w:rsidRPr="007B6289">
        <w:rPr>
          <w:rFonts w:ascii="Calibri" w:eastAsia="Times New Roman" w:hAnsi="Calibri"/>
          <w:lang w:val="en-GB"/>
        </w:rPr>
        <w:t xml:space="preserve"> built-in has undefined effects when used to retrieve the dictionary (</w:t>
      </w:r>
      <w:r w:rsidR="00453A6A">
        <w:rPr>
          <w:rFonts w:ascii="Calibri" w:eastAsia="Times New Roman" w:hAnsi="Calibri"/>
          <w:lang w:val="en-GB"/>
        </w:rPr>
        <w:t>that is</w:t>
      </w:r>
      <w:r w:rsidRPr="007B6289">
        <w:rPr>
          <w:rFonts w:ascii="Calibri" w:eastAsia="Times New Roman" w:hAnsi="Calibri"/>
          <w:lang w:val="en-GB"/>
        </w:rPr>
        <w:t>, the namespace) for an object.</w:t>
      </w:r>
    </w:p>
    <w:p w14:paraId="32D7A00E" w14:textId="77777777" w:rsidR="004C770C" w:rsidRPr="007B6289" w:rsidRDefault="004C770C" w:rsidP="004C770C">
      <w:pPr>
        <w:pStyle w:val="Listenabsatz"/>
        <w:widowControl w:val="0"/>
        <w:numPr>
          <w:ilvl w:val="0"/>
          <w:numId w:val="378"/>
        </w:numPr>
        <w:suppressLineNumbers/>
        <w:overflowPunct w:val="0"/>
        <w:adjustRightInd w:val="0"/>
        <w:spacing w:after="120"/>
        <w:rPr>
          <w:rFonts w:ascii="Calibri" w:eastAsia="Times New Roman" w:hAnsi="Calibri"/>
          <w:lang w:val="en-GB"/>
        </w:rPr>
      </w:pPr>
      <w:r w:rsidRPr="007B6289">
        <w:rPr>
          <w:rFonts w:ascii="Calibri" w:eastAsia="Times New Roman" w:hAnsi="Calibri"/>
          <w:lang w:val="en-GB"/>
        </w:rPr>
        <w:t>Form feed characters used for indentation have an undefined effect on the character count used to determine the scope of a block.</w:t>
      </w:r>
    </w:p>
    <w:p w14:paraId="15240BBC" w14:textId="77777777" w:rsidR="004C770C" w:rsidRPr="007B6289" w:rsidRDefault="004C770C" w:rsidP="004C770C">
      <w:pPr>
        <w:pStyle w:val="Listenabsatz"/>
        <w:widowControl w:val="0"/>
        <w:numPr>
          <w:ilvl w:val="0"/>
          <w:numId w:val="378"/>
        </w:numPr>
        <w:suppressLineNumbers/>
        <w:overflowPunct w:val="0"/>
        <w:adjustRightInd w:val="0"/>
        <w:spacing w:after="120"/>
        <w:rPr>
          <w:rFonts w:ascii="Calibri" w:eastAsia="Times New Roman" w:hAnsi="Calibri"/>
          <w:lang w:val="en-GB"/>
        </w:rPr>
      </w:pPr>
      <w:r w:rsidRPr="007B6289">
        <w:rPr>
          <w:rFonts w:ascii="Calibri" w:eastAsia="Times New Roman" w:hAnsi="Calibri"/>
          <w:lang w:val="en-GB"/>
        </w:rPr>
        <w:t xml:space="preserve">The </w:t>
      </w:r>
      <w:r w:rsidRPr="00040085">
        <w:rPr>
          <w:rFonts w:ascii="Courier New" w:eastAsiaTheme="majorEastAsia" w:hAnsi="Courier New" w:cs="Courier New"/>
          <w:kern w:val="28"/>
        </w:rPr>
        <w:t>catch_warnings</w:t>
      </w:r>
      <w:r w:rsidRPr="007B6289">
        <w:rPr>
          <w:rFonts w:ascii="Calibri" w:eastAsia="Times New Roman" w:hAnsi="Calibri"/>
          <w:lang w:val="en-GB"/>
        </w:rPr>
        <w:t xml:space="preserve"> function in the context manager can be used to temporarily suppress warning messages but it can only be guaranteed in a single-threaded application otherwise, when </w:t>
      </w:r>
      <w:r w:rsidR="00E36DA3">
        <w:rPr>
          <w:rFonts w:ascii="Calibri" w:eastAsia="Times New Roman" w:hAnsi="Calibri"/>
          <w:lang w:val="en-GB"/>
        </w:rPr>
        <w:t>two</w:t>
      </w:r>
      <w:r w:rsidR="00E36DA3" w:rsidRPr="007B6289">
        <w:rPr>
          <w:rFonts w:ascii="Calibri" w:eastAsia="Times New Roman" w:hAnsi="Calibri"/>
          <w:lang w:val="en-GB"/>
        </w:rPr>
        <w:t xml:space="preserve"> </w:t>
      </w:r>
      <w:r w:rsidRPr="007B6289">
        <w:rPr>
          <w:rFonts w:ascii="Calibri" w:eastAsia="Times New Roman" w:hAnsi="Calibri"/>
          <w:lang w:val="en-GB"/>
        </w:rPr>
        <w:t>or more threads are active, the behaviour is undefined.</w:t>
      </w:r>
    </w:p>
    <w:p w14:paraId="22E2EC30" w14:textId="77777777" w:rsidR="004C770C" w:rsidRPr="007B6289" w:rsidRDefault="004C770C" w:rsidP="004C770C">
      <w:pPr>
        <w:pStyle w:val="Listenabsatz"/>
        <w:widowControl w:val="0"/>
        <w:numPr>
          <w:ilvl w:val="0"/>
          <w:numId w:val="378"/>
        </w:numPr>
        <w:suppressLineNumbers/>
        <w:overflowPunct w:val="0"/>
        <w:adjustRightInd w:val="0"/>
        <w:spacing w:after="120"/>
        <w:rPr>
          <w:rFonts w:ascii="Calibri" w:eastAsia="Times New Roman" w:hAnsi="Calibri"/>
          <w:lang w:val="en-GB"/>
        </w:rPr>
      </w:pPr>
      <w:r w:rsidRPr="007B6289">
        <w:rPr>
          <w:rFonts w:ascii="Calibri" w:eastAsia="Times New Roman" w:hAnsi="Calibri"/>
          <w:lang w:val="en-GB"/>
        </w:rPr>
        <w:t xml:space="preserve">When sorting a list using the </w:t>
      </w:r>
      <w:r w:rsidRPr="00040085">
        <w:rPr>
          <w:rFonts w:ascii="Courier New" w:eastAsiaTheme="majorEastAsia" w:hAnsi="Courier New" w:cs="Courier New"/>
          <w:kern w:val="28"/>
          <w:lang w:val="en-GB"/>
        </w:rPr>
        <w:t>sort()</w:t>
      </w:r>
      <w:r w:rsidRPr="007B6289">
        <w:rPr>
          <w:rFonts w:ascii="Calibri" w:eastAsia="Times New Roman" w:hAnsi="Calibri"/>
          <w:lang w:val="en-GB"/>
        </w:rPr>
        <w:t xml:space="preserve"> method, attempting to inspect or mutate the content of the list will result in undefined behaviour.</w:t>
      </w:r>
    </w:p>
    <w:p w14:paraId="768BAC73" w14:textId="77777777" w:rsidR="004C770C" w:rsidRPr="007B6289" w:rsidRDefault="004C770C" w:rsidP="004C770C">
      <w:pPr>
        <w:pStyle w:val="Listenabsatz"/>
        <w:widowControl w:val="0"/>
        <w:numPr>
          <w:ilvl w:val="0"/>
          <w:numId w:val="378"/>
        </w:numPr>
        <w:suppressLineNumbers/>
        <w:overflowPunct w:val="0"/>
        <w:adjustRightInd w:val="0"/>
        <w:spacing w:after="120"/>
        <w:rPr>
          <w:rFonts w:ascii="Calibri" w:eastAsia="Times New Roman" w:hAnsi="Calibri"/>
          <w:lang w:val="en-GB"/>
        </w:rPr>
      </w:pPr>
      <w:r w:rsidRPr="007B6289">
        <w:rPr>
          <w:rFonts w:ascii="Calibri" w:eastAsia="Times New Roman" w:hAnsi="Calibri"/>
          <w:lang w:val="en-GB"/>
        </w:rPr>
        <w:t xml:space="preserve">The order of sort of a list of sets, using </w:t>
      </w:r>
      <w:r w:rsidRPr="00040085">
        <w:rPr>
          <w:rFonts w:ascii="Courier New" w:eastAsiaTheme="majorEastAsia" w:hAnsi="Courier New" w:cs="Courier New"/>
          <w:kern w:val="28"/>
          <w:lang w:val="en-GB"/>
        </w:rPr>
        <w:t>list.sort()</w:t>
      </w:r>
      <w:r w:rsidRPr="007B6289">
        <w:rPr>
          <w:rFonts w:ascii="Calibri" w:eastAsia="Times New Roman" w:hAnsi="Calibri"/>
          <w:lang w:val="en-GB"/>
        </w:rPr>
        <w:t xml:space="preserve">,  is undefined as is the use of the function used on a list of sets that depend on total ordering such as </w:t>
      </w:r>
      <w:r w:rsidRPr="00040085">
        <w:rPr>
          <w:rFonts w:ascii="Courier New" w:eastAsiaTheme="majorEastAsia" w:hAnsi="Courier New" w:cs="Courier New"/>
          <w:kern w:val="28"/>
          <w:lang w:val="en-GB"/>
        </w:rPr>
        <w:t xml:space="preserve">min(), max(), </w:t>
      </w:r>
      <w:r w:rsidRPr="007B6289">
        <w:rPr>
          <w:rFonts w:ascii="Calibri" w:eastAsia="Times New Roman" w:hAnsi="Calibri"/>
          <w:lang w:val="en-GB"/>
        </w:rPr>
        <w:t xml:space="preserve">and </w:t>
      </w:r>
      <w:r w:rsidRPr="00040085">
        <w:rPr>
          <w:rFonts w:ascii="Courier New" w:eastAsiaTheme="majorEastAsia" w:hAnsi="Courier New" w:cs="Courier New"/>
          <w:kern w:val="28"/>
          <w:lang w:val="en-GB"/>
        </w:rPr>
        <w:t>sorted()</w:t>
      </w:r>
      <w:r w:rsidRPr="007B6289">
        <w:rPr>
          <w:rFonts w:ascii="Calibri" w:eastAsia="Times New Roman" w:hAnsi="Calibri"/>
          <w:lang w:val="en-GB"/>
        </w:rPr>
        <w:t>.</w:t>
      </w:r>
    </w:p>
    <w:p w14:paraId="6763AEC3" w14:textId="77777777" w:rsidR="004C770C" w:rsidRPr="007B6289" w:rsidRDefault="004C770C" w:rsidP="004C770C">
      <w:pPr>
        <w:pStyle w:val="Listenabsatz"/>
        <w:widowControl w:val="0"/>
        <w:numPr>
          <w:ilvl w:val="0"/>
          <w:numId w:val="378"/>
        </w:numPr>
        <w:suppressLineNumbers/>
        <w:overflowPunct w:val="0"/>
        <w:adjustRightInd w:val="0"/>
        <w:spacing w:after="120"/>
        <w:rPr>
          <w:rFonts w:ascii="Calibri" w:eastAsia="Times New Roman" w:hAnsi="Calibri"/>
          <w:lang w:val="en-GB"/>
        </w:rPr>
      </w:pPr>
      <w:r w:rsidRPr="007B6289">
        <w:rPr>
          <w:rFonts w:ascii="Calibri" w:eastAsia="Times New Roman" w:hAnsi="Calibri"/>
          <w:lang w:val="en-GB"/>
        </w:rPr>
        <w:t>Undefined behaviour will occur if a thread exits before the main procedure from which it was   called itself exits.</w:t>
      </w:r>
    </w:p>
    <w:p w14:paraId="763459C2" w14:textId="59ED069F" w:rsidR="004C770C" w:rsidRPr="00CD6A7E" w:rsidRDefault="001858A2" w:rsidP="009866F9">
      <w:pPr>
        <w:pStyle w:val="berschrift3"/>
        <w:rPr>
          <w:lang w:bidi="en-US"/>
        </w:rPr>
      </w:pPr>
      <w:r>
        <w:rPr>
          <w:lang w:bidi="en-US"/>
        </w:rPr>
        <w:t>6.5</w:t>
      </w:r>
      <w:r w:rsidR="00B232FA">
        <w:rPr>
          <w:lang w:bidi="en-US"/>
        </w:rPr>
        <w:t>6</w:t>
      </w:r>
      <w:r w:rsidR="004C770C">
        <w:rPr>
          <w:lang w:bidi="en-US"/>
        </w:rPr>
        <w:t>.2</w:t>
      </w:r>
      <w:r w:rsidR="00AD5842">
        <w:rPr>
          <w:lang w:bidi="en-US"/>
        </w:rPr>
        <w:t xml:space="preserve"> </w:t>
      </w:r>
      <w:r w:rsidR="004C770C" w:rsidRPr="00CD6A7E">
        <w:rPr>
          <w:lang w:bidi="en-US"/>
        </w:rPr>
        <w:t>Guidance to language users</w:t>
      </w:r>
    </w:p>
    <w:p w14:paraId="51646F65" w14:textId="77777777" w:rsidR="004C770C" w:rsidRPr="007B6289" w:rsidRDefault="004C770C" w:rsidP="004C770C">
      <w:pPr>
        <w:pStyle w:val="Listenabsatz"/>
        <w:widowControl w:val="0"/>
        <w:numPr>
          <w:ilvl w:val="0"/>
          <w:numId w:val="379"/>
        </w:numPr>
        <w:suppressLineNumbers/>
        <w:overflowPunct w:val="0"/>
        <w:adjustRightInd w:val="0"/>
        <w:spacing w:after="120"/>
        <w:rPr>
          <w:rFonts w:ascii="Calibri" w:eastAsia="Times New Roman" w:hAnsi="Calibri"/>
          <w:lang w:val="en-GB"/>
        </w:rPr>
      </w:pPr>
      <w:r w:rsidRPr="007B6289">
        <w:rPr>
          <w:rFonts w:ascii="Calibri" w:eastAsia="Times New Roman" w:hAnsi="Calibri"/>
          <w:lang w:val="en-GB"/>
        </w:rPr>
        <w:t>Understand the difference between testing for equivalence (</w:t>
      </w:r>
      <w:r w:rsidR="00453A6A">
        <w:rPr>
          <w:rFonts w:ascii="Calibri" w:eastAsia="Times New Roman" w:hAnsi="Calibri"/>
          <w:lang w:val="en-GB"/>
        </w:rPr>
        <w:t>for example,</w:t>
      </w:r>
      <w:r w:rsidRPr="007B6289">
        <w:rPr>
          <w:rFonts w:ascii="Calibri" w:eastAsia="Times New Roman" w:hAnsi="Calibri"/>
          <w:lang w:val="en-GB"/>
        </w:rPr>
        <w:t xml:space="preserve"> </w:t>
      </w:r>
      <w:r w:rsidRPr="00040085">
        <w:rPr>
          <w:rFonts w:ascii="Courier New" w:eastAsiaTheme="majorEastAsia" w:hAnsi="Courier New" w:cs="Courier New"/>
          <w:kern w:val="28"/>
          <w:lang w:val="en-GB"/>
        </w:rPr>
        <w:t>==</w:t>
      </w:r>
      <w:r w:rsidRPr="007B6289">
        <w:rPr>
          <w:rFonts w:ascii="Calibri" w:eastAsia="Times New Roman" w:hAnsi="Calibri"/>
          <w:lang w:val="en-GB"/>
        </w:rPr>
        <w:t>) and equality (</w:t>
      </w:r>
      <w:r w:rsidR="00453A6A">
        <w:rPr>
          <w:rFonts w:ascii="Calibri" w:eastAsia="Times New Roman" w:hAnsi="Calibri"/>
          <w:lang w:val="en-GB"/>
        </w:rPr>
        <w:t>for example</w:t>
      </w:r>
      <w:r w:rsidRPr="007B6289">
        <w:rPr>
          <w:rFonts w:ascii="Calibri" w:eastAsia="Times New Roman" w:hAnsi="Calibri"/>
          <w:lang w:val="en-GB"/>
        </w:rPr>
        <w:t xml:space="preserve">, </w:t>
      </w:r>
      <w:r w:rsidRPr="00040085">
        <w:rPr>
          <w:rFonts w:ascii="Courier New" w:eastAsiaTheme="majorEastAsia" w:hAnsi="Courier New" w:cs="Courier New"/>
          <w:kern w:val="28"/>
          <w:lang w:val="en-GB"/>
        </w:rPr>
        <w:t>is</w:t>
      </w:r>
      <w:r w:rsidRPr="007B6289">
        <w:rPr>
          <w:rFonts w:ascii="Calibri" w:eastAsia="Times New Roman" w:hAnsi="Calibri"/>
          <w:lang w:val="en-GB"/>
        </w:rPr>
        <w:t>) and never depend on object identity tests to pass or fail when the variables reference immutable objects;</w:t>
      </w:r>
    </w:p>
    <w:p w14:paraId="151262B7" w14:textId="77777777" w:rsidR="004C770C" w:rsidRPr="007B6289" w:rsidRDefault="004C770C" w:rsidP="004C770C">
      <w:pPr>
        <w:pStyle w:val="Listenabsatz"/>
        <w:widowControl w:val="0"/>
        <w:numPr>
          <w:ilvl w:val="0"/>
          <w:numId w:val="379"/>
        </w:numPr>
        <w:suppressLineNumbers/>
        <w:overflowPunct w:val="0"/>
        <w:adjustRightInd w:val="0"/>
        <w:spacing w:after="120"/>
        <w:rPr>
          <w:rFonts w:ascii="Calibri" w:eastAsia="Times New Roman" w:hAnsi="Calibri"/>
          <w:lang w:val="en-GB"/>
        </w:rPr>
      </w:pPr>
      <w:r w:rsidRPr="007B6289">
        <w:rPr>
          <w:rFonts w:ascii="Calibri" w:eastAsia="Times New Roman" w:hAnsi="Calibri"/>
          <w:lang w:val="en-GB"/>
        </w:rPr>
        <w:t>Do not depend on the sequence of keys in a dictionary to be consistent across implementations.</w:t>
      </w:r>
    </w:p>
    <w:p w14:paraId="7D61C4F8" w14:textId="60915D9E" w:rsidR="004C770C" w:rsidRPr="007B6289" w:rsidRDefault="004C770C" w:rsidP="004C770C">
      <w:pPr>
        <w:pStyle w:val="Listenabsatz"/>
        <w:widowControl w:val="0"/>
        <w:numPr>
          <w:ilvl w:val="0"/>
          <w:numId w:val="379"/>
        </w:numPr>
        <w:suppressLineNumbers/>
        <w:overflowPunct w:val="0"/>
        <w:adjustRightInd w:val="0"/>
        <w:spacing w:after="120"/>
        <w:rPr>
          <w:rFonts w:ascii="Calibri" w:eastAsia="Times New Roman" w:hAnsi="Calibri"/>
          <w:lang w:val="en-GB"/>
        </w:rPr>
      </w:pPr>
      <w:r w:rsidRPr="007B6289">
        <w:rPr>
          <w:rFonts w:ascii="Calibri" w:eastAsia="Times New Roman" w:hAnsi="Calibri"/>
          <w:lang w:val="en-GB"/>
        </w:rPr>
        <w:t xml:space="preserve">When launching parallel tasks don’t raise a </w:t>
      </w:r>
      <w:hyperlink r:id="rId21" w:anchor="BaseException" w:tooltip="BaseException" w:history="1">
        <w:r w:rsidRPr="00040085">
          <w:rPr>
            <w:rFonts w:ascii="Courier New" w:eastAsiaTheme="majorEastAsia" w:hAnsi="Courier New" w:cs="Courier New"/>
            <w:kern w:val="28"/>
            <w:lang w:val="en-GB"/>
          </w:rPr>
          <w:t>BaseException</w:t>
        </w:r>
      </w:hyperlink>
      <w:r w:rsidRPr="007B6289">
        <w:rPr>
          <w:rFonts w:ascii="Calibri" w:eastAsia="Times New Roman" w:hAnsi="Calibri"/>
          <w:lang w:val="en-GB"/>
        </w:rPr>
        <w:t xml:space="preserve"> subclass in a callable in the </w:t>
      </w:r>
      <w:r w:rsidRPr="00040085">
        <w:rPr>
          <w:rFonts w:ascii="Courier New" w:eastAsiaTheme="majorEastAsia" w:hAnsi="Courier New" w:cs="Courier New"/>
          <w:kern w:val="28"/>
          <w:lang w:val="en-GB"/>
        </w:rPr>
        <w:t>Future</w:t>
      </w:r>
      <w:r w:rsidRPr="007B6289">
        <w:rPr>
          <w:rFonts w:ascii="Calibri" w:eastAsia="Times New Roman" w:hAnsi="Calibri"/>
          <w:lang w:val="en-GB"/>
        </w:rPr>
        <w:t xml:space="preserve"> class;</w:t>
      </w:r>
    </w:p>
    <w:p w14:paraId="2ACE4AAB" w14:textId="77777777" w:rsidR="004C770C" w:rsidRPr="007B6289" w:rsidRDefault="004C770C" w:rsidP="004C770C">
      <w:pPr>
        <w:pStyle w:val="Listenabsatz"/>
        <w:widowControl w:val="0"/>
        <w:numPr>
          <w:ilvl w:val="0"/>
          <w:numId w:val="379"/>
        </w:numPr>
        <w:suppressLineNumbers/>
        <w:overflowPunct w:val="0"/>
        <w:adjustRightInd w:val="0"/>
        <w:spacing w:after="120"/>
        <w:rPr>
          <w:rFonts w:ascii="Calibri" w:eastAsia="Times New Roman" w:hAnsi="Calibri"/>
          <w:lang w:val="en-GB"/>
        </w:rPr>
      </w:pPr>
      <w:r w:rsidRPr="007B6289">
        <w:rPr>
          <w:rFonts w:ascii="Calibri" w:eastAsia="Times New Roman" w:hAnsi="Calibri"/>
          <w:lang w:val="en-GB"/>
        </w:rPr>
        <w:t xml:space="preserve">Never modify the dictionary object returned by a </w:t>
      </w:r>
      <w:r w:rsidRPr="00040085">
        <w:rPr>
          <w:rFonts w:ascii="Courier New" w:eastAsiaTheme="majorEastAsia" w:hAnsi="Courier New" w:cs="Courier New"/>
          <w:kern w:val="28"/>
          <w:lang w:val="en-GB"/>
        </w:rPr>
        <w:t>vars</w:t>
      </w:r>
      <w:r w:rsidRPr="007B6289">
        <w:rPr>
          <w:rFonts w:ascii="Calibri" w:eastAsia="Times New Roman" w:hAnsi="Calibri"/>
          <w:lang w:val="en-GB"/>
        </w:rPr>
        <w:t xml:space="preserve"> call;</w:t>
      </w:r>
    </w:p>
    <w:p w14:paraId="47133D3D" w14:textId="77777777" w:rsidR="004C770C" w:rsidRPr="007B6289" w:rsidRDefault="004C770C" w:rsidP="004C770C">
      <w:pPr>
        <w:pStyle w:val="Listenabsatz"/>
        <w:widowControl w:val="0"/>
        <w:numPr>
          <w:ilvl w:val="0"/>
          <w:numId w:val="379"/>
        </w:numPr>
        <w:suppressLineNumbers/>
        <w:overflowPunct w:val="0"/>
        <w:adjustRightInd w:val="0"/>
        <w:spacing w:after="120"/>
        <w:rPr>
          <w:rFonts w:ascii="Calibri" w:eastAsia="Times New Roman" w:hAnsi="Calibri"/>
          <w:lang w:val="en-GB"/>
        </w:rPr>
      </w:pPr>
      <w:r w:rsidRPr="007B6289">
        <w:rPr>
          <w:rFonts w:ascii="Calibri" w:eastAsia="Times New Roman" w:hAnsi="Calibri"/>
          <w:lang w:val="en-GB"/>
        </w:rPr>
        <w:t>Never use form feed characters for indentation;</w:t>
      </w:r>
    </w:p>
    <w:p w14:paraId="48213310" w14:textId="77777777" w:rsidR="004C770C" w:rsidRPr="007B6289" w:rsidRDefault="004C770C" w:rsidP="004C770C">
      <w:pPr>
        <w:pStyle w:val="Listenabsatz"/>
        <w:widowControl w:val="0"/>
        <w:numPr>
          <w:ilvl w:val="0"/>
          <w:numId w:val="379"/>
        </w:numPr>
        <w:suppressLineNumbers/>
        <w:overflowPunct w:val="0"/>
        <w:adjustRightInd w:val="0"/>
        <w:spacing w:after="120"/>
        <w:rPr>
          <w:rFonts w:ascii="Calibri" w:eastAsia="Times New Roman" w:hAnsi="Calibri"/>
          <w:lang w:val="en-GB"/>
        </w:rPr>
      </w:pPr>
      <w:r w:rsidRPr="007B6289">
        <w:rPr>
          <w:rFonts w:ascii="Calibri" w:eastAsia="Times New Roman" w:hAnsi="Calibri"/>
          <w:lang w:val="en-GB"/>
        </w:rPr>
        <w:t xml:space="preserve">Consider using the </w:t>
      </w:r>
      <w:r w:rsidRPr="00040085">
        <w:rPr>
          <w:rFonts w:ascii="Courier New" w:eastAsiaTheme="majorEastAsia" w:hAnsi="Courier New" w:cs="Courier New"/>
          <w:kern w:val="28"/>
          <w:lang w:val="en-GB"/>
        </w:rPr>
        <w:t>id</w:t>
      </w:r>
      <w:r w:rsidRPr="007B6289">
        <w:rPr>
          <w:rFonts w:ascii="Calibri" w:eastAsia="Times New Roman" w:hAnsi="Calibri"/>
          <w:lang w:val="en-GB"/>
        </w:rPr>
        <w:t xml:space="preserve"> function to test for object equality;</w:t>
      </w:r>
    </w:p>
    <w:p w14:paraId="3CB0C7DA" w14:textId="77777777" w:rsidR="004C770C" w:rsidRPr="007B6289" w:rsidRDefault="004C770C" w:rsidP="004C770C">
      <w:pPr>
        <w:pStyle w:val="Listenabsatz"/>
        <w:widowControl w:val="0"/>
        <w:numPr>
          <w:ilvl w:val="0"/>
          <w:numId w:val="379"/>
        </w:numPr>
        <w:suppressLineNumbers/>
        <w:overflowPunct w:val="0"/>
        <w:adjustRightInd w:val="0"/>
        <w:spacing w:after="120"/>
        <w:rPr>
          <w:rFonts w:ascii="Calibri" w:eastAsia="Times New Roman" w:hAnsi="Calibri"/>
          <w:lang w:val="en-GB"/>
        </w:rPr>
      </w:pPr>
      <w:r w:rsidRPr="007B6289">
        <w:rPr>
          <w:rFonts w:ascii="Calibri" w:eastAsia="Times New Roman" w:hAnsi="Calibri"/>
          <w:lang w:val="en-GB"/>
        </w:rPr>
        <w:t xml:space="preserve">Do not try to use the </w:t>
      </w:r>
      <w:r w:rsidRPr="00040085">
        <w:rPr>
          <w:rFonts w:ascii="Courier New" w:eastAsiaTheme="majorEastAsia" w:hAnsi="Courier New" w:cs="Courier New"/>
          <w:kern w:val="28"/>
        </w:rPr>
        <w:t>catch_warnings</w:t>
      </w:r>
      <w:r w:rsidRPr="007B6289">
        <w:rPr>
          <w:rFonts w:ascii="Calibri" w:eastAsia="Times New Roman" w:hAnsi="Calibri"/>
          <w:lang w:val="en-GB"/>
        </w:rPr>
        <w:t xml:space="preserve"> function to suppress warning messages when using more than one thread; and</w:t>
      </w:r>
    </w:p>
    <w:p w14:paraId="64EFC445" w14:textId="77777777" w:rsidR="004C770C" w:rsidRPr="007B6289" w:rsidRDefault="004C770C" w:rsidP="004C770C">
      <w:pPr>
        <w:pStyle w:val="Listenabsatz"/>
        <w:widowControl w:val="0"/>
        <w:numPr>
          <w:ilvl w:val="0"/>
          <w:numId w:val="379"/>
        </w:numPr>
        <w:suppressLineNumbers/>
        <w:overflowPunct w:val="0"/>
        <w:adjustRightInd w:val="0"/>
        <w:spacing w:after="120"/>
        <w:rPr>
          <w:rFonts w:ascii="Calibri" w:eastAsia="Times New Roman" w:hAnsi="Calibri"/>
          <w:lang w:val="en-GB"/>
        </w:rPr>
      </w:pPr>
      <w:r w:rsidRPr="007B6289">
        <w:rPr>
          <w:rFonts w:ascii="Calibri" w:eastAsia="Times New Roman" w:hAnsi="Calibri"/>
          <w:lang w:val="en-GB"/>
        </w:rPr>
        <w:t xml:space="preserve">Never inspect or change the content of a list when sorting a list using the </w:t>
      </w:r>
      <w:r w:rsidRPr="00040085">
        <w:rPr>
          <w:rFonts w:ascii="Courier New" w:eastAsiaTheme="majorEastAsia" w:hAnsi="Courier New" w:cs="Courier New"/>
          <w:kern w:val="28"/>
          <w:lang w:val="en-GB"/>
        </w:rPr>
        <w:t>sort()</w:t>
      </w:r>
      <w:r w:rsidRPr="007B6289">
        <w:rPr>
          <w:rFonts w:ascii="Calibri" w:eastAsia="Times New Roman" w:hAnsi="Calibri"/>
          <w:lang w:val="en-GB"/>
        </w:rPr>
        <w:t xml:space="preserve"> method.</w:t>
      </w:r>
    </w:p>
    <w:p w14:paraId="5D496F3E" w14:textId="088E6752" w:rsidR="004C770C" w:rsidRPr="00CD6A7E" w:rsidRDefault="001858A2" w:rsidP="004C770C">
      <w:pPr>
        <w:pStyle w:val="berschrift2"/>
        <w:rPr>
          <w:lang w:bidi="en-US"/>
        </w:rPr>
      </w:pPr>
      <w:bookmarkStart w:id="1263" w:name="_Toc310518206"/>
      <w:bookmarkStart w:id="1264" w:name="_Toc7089427"/>
      <w:r>
        <w:rPr>
          <w:lang w:bidi="en-US"/>
        </w:rPr>
        <w:t>6.5</w:t>
      </w:r>
      <w:r w:rsidR="00B232FA">
        <w:rPr>
          <w:lang w:bidi="en-US"/>
        </w:rPr>
        <w:t>7</w:t>
      </w:r>
      <w:r w:rsidR="00AD5842">
        <w:rPr>
          <w:lang w:bidi="en-US"/>
        </w:rPr>
        <w:t xml:space="preserve"> </w:t>
      </w:r>
      <w:r w:rsidR="004C770C" w:rsidRPr="00CD6A7E">
        <w:rPr>
          <w:lang w:bidi="en-US"/>
        </w:rPr>
        <w:t>Implementation–defined Behaviour [FAB]</w:t>
      </w:r>
      <w:bookmarkEnd w:id="1263"/>
      <w:bookmarkEnd w:id="1264"/>
    </w:p>
    <w:p w14:paraId="653D981B" w14:textId="6FA7B2BB" w:rsidR="004C770C" w:rsidRPr="00CD6A7E" w:rsidRDefault="001858A2" w:rsidP="009866F9">
      <w:pPr>
        <w:pStyle w:val="berschrift3"/>
        <w:rPr>
          <w:lang w:bidi="en-US"/>
        </w:rPr>
      </w:pPr>
      <w:r>
        <w:rPr>
          <w:lang w:bidi="en-US"/>
        </w:rPr>
        <w:t>6.5</w:t>
      </w:r>
      <w:r w:rsidR="00B232FA">
        <w:rPr>
          <w:lang w:bidi="en-US"/>
        </w:rPr>
        <w:t>7</w:t>
      </w:r>
      <w:r w:rsidR="004C770C">
        <w:rPr>
          <w:lang w:bidi="en-US"/>
        </w:rPr>
        <w:t>.1</w:t>
      </w:r>
      <w:r w:rsidR="00AD5842">
        <w:rPr>
          <w:lang w:bidi="en-US"/>
        </w:rPr>
        <w:t xml:space="preserve"> </w:t>
      </w:r>
      <w:r w:rsidR="004C770C" w:rsidRPr="00CD6A7E">
        <w:rPr>
          <w:lang w:bidi="en-US"/>
        </w:rPr>
        <w:t>Applicability to language</w:t>
      </w:r>
    </w:p>
    <w:p w14:paraId="070123F2" w14:textId="77777777" w:rsidR="004C770C" w:rsidRPr="00CD6A7E" w:rsidRDefault="004C770C" w:rsidP="004C770C">
      <w:r w:rsidRPr="00CD6A7E">
        <w:t>Python has implementation-defined behaviour in the following instances:</w:t>
      </w:r>
    </w:p>
    <w:p w14:paraId="51CCB01D" w14:textId="77777777" w:rsidR="004C770C" w:rsidRPr="007B6289" w:rsidRDefault="004C770C" w:rsidP="004C770C">
      <w:pPr>
        <w:pStyle w:val="Listenabsatz"/>
        <w:widowControl w:val="0"/>
        <w:numPr>
          <w:ilvl w:val="0"/>
          <w:numId w:val="380"/>
        </w:numPr>
        <w:suppressLineNumbers/>
        <w:overflowPunct w:val="0"/>
        <w:adjustRightInd w:val="0"/>
        <w:spacing w:after="120"/>
        <w:rPr>
          <w:rFonts w:ascii="Calibri" w:eastAsia="Times New Roman" w:hAnsi="Calibri"/>
          <w:lang w:val="en-GB"/>
        </w:rPr>
      </w:pPr>
      <w:r w:rsidRPr="007B6289">
        <w:rPr>
          <w:rFonts w:ascii="Calibri" w:eastAsia="Times New Roman" w:hAnsi="Calibri"/>
          <w:lang w:val="en-GB"/>
        </w:rPr>
        <w:t>Mixing tabs and spaces to indent is defined differently for UNIX and non-UNIX platforms;</w:t>
      </w:r>
    </w:p>
    <w:p w14:paraId="348D2107" w14:textId="77777777" w:rsidR="004C770C" w:rsidRPr="007B6289" w:rsidRDefault="004C770C" w:rsidP="004C770C">
      <w:pPr>
        <w:pStyle w:val="Listenabsatz"/>
        <w:widowControl w:val="0"/>
        <w:numPr>
          <w:ilvl w:val="0"/>
          <w:numId w:val="380"/>
        </w:numPr>
        <w:suppressLineNumbers/>
        <w:overflowPunct w:val="0"/>
        <w:adjustRightInd w:val="0"/>
        <w:spacing w:after="120"/>
        <w:rPr>
          <w:rFonts w:ascii="Calibri" w:eastAsia="Times New Roman" w:hAnsi="Calibri"/>
          <w:lang w:val="en-GB"/>
        </w:rPr>
      </w:pPr>
      <w:r w:rsidRPr="007B6289">
        <w:rPr>
          <w:rFonts w:ascii="Calibri" w:eastAsia="Times New Roman" w:hAnsi="Calibri"/>
          <w:lang w:val="en-GB"/>
        </w:rPr>
        <w:t>Byte order (little endian or big endian) varies by platform;</w:t>
      </w:r>
    </w:p>
    <w:p w14:paraId="2538D0E0" w14:textId="77777777" w:rsidR="004C770C" w:rsidRPr="007B6289" w:rsidRDefault="004C770C" w:rsidP="004C770C">
      <w:pPr>
        <w:pStyle w:val="Listenabsatz"/>
        <w:widowControl w:val="0"/>
        <w:numPr>
          <w:ilvl w:val="0"/>
          <w:numId w:val="380"/>
        </w:numPr>
        <w:suppressLineNumbers/>
        <w:overflowPunct w:val="0"/>
        <w:adjustRightInd w:val="0"/>
        <w:spacing w:after="120"/>
        <w:rPr>
          <w:rFonts w:ascii="Calibri" w:eastAsia="Times New Roman" w:hAnsi="Calibri"/>
          <w:lang w:val="en-GB"/>
        </w:rPr>
      </w:pPr>
      <w:r w:rsidRPr="007B6289">
        <w:rPr>
          <w:rFonts w:ascii="Calibri" w:eastAsia="Times New Roman" w:hAnsi="Calibri"/>
          <w:lang w:val="en-GB"/>
        </w:rPr>
        <w:lastRenderedPageBreak/>
        <w:t>Exit return codes are handled differently by different operating systems;</w:t>
      </w:r>
    </w:p>
    <w:p w14:paraId="0FB1F838" w14:textId="77777777" w:rsidR="004C770C" w:rsidRPr="007B6289" w:rsidRDefault="004C770C" w:rsidP="004C770C">
      <w:pPr>
        <w:pStyle w:val="Listenabsatz"/>
        <w:widowControl w:val="0"/>
        <w:numPr>
          <w:ilvl w:val="0"/>
          <w:numId w:val="380"/>
        </w:numPr>
        <w:suppressLineNumbers/>
        <w:overflowPunct w:val="0"/>
        <w:adjustRightInd w:val="0"/>
        <w:spacing w:after="120"/>
        <w:rPr>
          <w:rFonts w:ascii="Calibri" w:eastAsia="Times New Roman" w:hAnsi="Calibri"/>
          <w:lang w:val="en-GB"/>
        </w:rPr>
      </w:pPr>
      <w:r w:rsidRPr="007B6289">
        <w:rPr>
          <w:rFonts w:ascii="Calibri" w:eastAsia="Times New Roman" w:hAnsi="Calibri"/>
          <w:lang w:val="en-GB"/>
        </w:rPr>
        <w:t>The characteristics, such as the maximum number of decimal digits that can be represented, vary by platform;</w:t>
      </w:r>
    </w:p>
    <w:p w14:paraId="398C43D3" w14:textId="77777777" w:rsidR="004C770C" w:rsidRPr="007B6289" w:rsidRDefault="004C770C" w:rsidP="004C770C">
      <w:pPr>
        <w:pStyle w:val="Listenabsatz"/>
        <w:widowControl w:val="0"/>
        <w:numPr>
          <w:ilvl w:val="0"/>
          <w:numId w:val="380"/>
        </w:numPr>
        <w:suppressLineNumbers/>
        <w:overflowPunct w:val="0"/>
        <w:adjustRightInd w:val="0"/>
        <w:spacing w:after="120"/>
        <w:rPr>
          <w:rFonts w:ascii="Calibri" w:eastAsia="Times New Roman" w:hAnsi="Calibri"/>
          <w:lang w:val="en-GB"/>
        </w:rPr>
      </w:pPr>
      <w:r w:rsidRPr="007B6289">
        <w:rPr>
          <w:rFonts w:ascii="Calibri" w:eastAsia="Times New Roman" w:hAnsi="Calibri"/>
          <w:lang w:val="en-GB"/>
        </w:rPr>
        <w:t>The filename encoding used to translate Unicode names into the platform’s filenames varies by platform; and</w:t>
      </w:r>
    </w:p>
    <w:p w14:paraId="5512DA6E" w14:textId="51BC9260" w:rsidR="004C770C" w:rsidRPr="007B6289" w:rsidRDefault="004C770C" w:rsidP="004C770C">
      <w:pPr>
        <w:pStyle w:val="Listenabsatz"/>
        <w:widowControl w:val="0"/>
        <w:numPr>
          <w:ilvl w:val="0"/>
          <w:numId w:val="380"/>
        </w:numPr>
        <w:suppressLineNumbers/>
        <w:overflowPunct w:val="0"/>
        <w:adjustRightInd w:val="0"/>
        <w:spacing w:after="120"/>
        <w:rPr>
          <w:rFonts w:ascii="Calibri" w:eastAsia="Times New Roman" w:hAnsi="Calibri"/>
          <w:lang w:val="en-GB"/>
        </w:rPr>
      </w:pPr>
      <w:r w:rsidRPr="007B6289">
        <w:rPr>
          <w:rFonts w:ascii="Calibri" w:eastAsia="Times New Roman" w:hAnsi="Calibri"/>
          <w:lang w:val="en-GB"/>
        </w:rPr>
        <w:t xml:space="preserve">Python supports integers whose size is limited only by the memory available. Extensive arithmetic using integers larger than the largest integer supported in the language used to implement Python will degrade </w:t>
      </w:r>
      <w:del w:id="1265" w:author="Sean McDonagh" w:date="2019-04-25T12:06:00Z">
        <w:r w:rsidRPr="007B6289" w:rsidDel="006B38FA">
          <w:rPr>
            <w:rFonts w:ascii="Calibri" w:eastAsia="Times New Roman" w:hAnsi="Calibri"/>
            <w:lang w:val="en-GB"/>
          </w:rPr>
          <w:delText>performance</w:delText>
        </w:r>
      </w:del>
      <w:ins w:id="1266" w:author="Sean McDonagh" w:date="2019-04-25T12:06:00Z">
        <w:r w:rsidR="006B38FA" w:rsidRPr="007B6289">
          <w:rPr>
            <w:rFonts w:ascii="Calibri" w:eastAsia="Times New Roman" w:hAnsi="Calibri"/>
            <w:lang w:val="en-GB"/>
          </w:rPr>
          <w:t>performance,</w:t>
        </w:r>
      </w:ins>
      <w:r w:rsidRPr="007B6289">
        <w:rPr>
          <w:rFonts w:ascii="Calibri" w:eastAsia="Times New Roman" w:hAnsi="Calibri"/>
          <w:lang w:val="en-GB"/>
        </w:rPr>
        <w:t xml:space="preserve"> so it may be useful to know the integer size of the implementation.</w:t>
      </w:r>
    </w:p>
    <w:p w14:paraId="4F529390" w14:textId="67DEACC4" w:rsidR="004C770C" w:rsidRPr="00CD6A7E" w:rsidRDefault="001858A2" w:rsidP="009866F9">
      <w:pPr>
        <w:pStyle w:val="berschrift3"/>
        <w:rPr>
          <w:lang w:bidi="en-US"/>
        </w:rPr>
      </w:pPr>
      <w:r>
        <w:rPr>
          <w:lang w:bidi="en-US"/>
        </w:rPr>
        <w:t>6.5</w:t>
      </w:r>
      <w:r w:rsidR="00B232FA">
        <w:rPr>
          <w:lang w:bidi="en-US"/>
        </w:rPr>
        <w:t>7</w:t>
      </w:r>
      <w:r w:rsidR="004C770C">
        <w:rPr>
          <w:lang w:bidi="en-US"/>
        </w:rPr>
        <w:t>.2</w:t>
      </w:r>
      <w:r w:rsidR="00AD5842">
        <w:rPr>
          <w:lang w:bidi="en-US"/>
        </w:rPr>
        <w:t xml:space="preserve"> </w:t>
      </w:r>
      <w:r w:rsidR="004C770C" w:rsidRPr="00CD6A7E">
        <w:rPr>
          <w:lang w:bidi="en-US"/>
        </w:rPr>
        <w:t>Guidance to language users</w:t>
      </w:r>
    </w:p>
    <w:p w14:paraId="2DF3E0D7" w14:textId="77777777" w:rsidR="004C770C" w:rsidRPr="007B6289" w:rsidRDefault="004C770C" w:rsidP="004C770C">
      <w:pPr>
        <w:pStyle w:val="Listenabsatz"/>
        <w:widowControl w:val="0"/>
        <w:numPr>
          <w:ilvl w:val="0"/>
          <w:numId w:val="381"/>
        </w:numPr>
        <w:suppressLineNumbers/>
        <w:overflowPunct w:val="0"/>
        <w:adjustRightInd w:val="0"/>
        <w:spacing w:after="120"/>
        <w:rPr>
          <w:rFonts w:ascii="Calibri" w:eastAsia="Times New Roman" w:hAnsi="Calibri"/>
          <w:lang w:val="en-GB"/>
        </w:rPr>
      </w:pPr>
      <w:r w:rsidRPr="007B6289">
        <w:rPr>
          <w:rFonts w:ascii="Calibri" w:eastAsia="Times New Roman" w:hAnsi="Calibri"/>
          <w:lang w:val="en-GB"/>
        </w:rPr>
        <w:t>Always use either spaces or tabs (but not both) for indentations;</w:t>
      </w:r>
    </w:p>
    <w:p w14:paraId="000576AB" w14:textId="77777777" w:rsidR="004C770C" w:rsidRPr="007B6289" w:rsidRDefault="004C770C" w:rsidP="004C770C">
      <w:pPr>
        <w:pStyle w:val="Listenabsatz"/>
        <w:widowControl w:val="0"/>
        <w:numPr>
          <w:ilvl w:val="0"/>
          <w:numId w:val="381"/>
        </w:numPr>
        <w:suppressLineNumbers/>
        <w:overflowPunct w:val="0"/>
        <w:adjustRightInd w:val="0"/>
        <w:spacing w:after="120"/>
        <w:rPr>
          <w:rFonts w:ascii="Calibri" w:eastAsia="Times New Roman" w:hAnsi="Calibri"/>
          <w:lang w:val="en-GB"/>
        </w:rPr>
      </w:pPr>
      <w:r w:rsidRPr="007B6289">
        <w:rPr>
          <w:rFonts w:ascii="Calibri" w:eastAsia="Times New Roman" w:hAnsi="Calibri"/>
          <w:lang w:val="en-GB"/>
        </w:rPr>
        <w:t xml:space="preserve">Consider using the </w:t>
      </w:r>
      <w:r w:rsidRPr="007B6289">
        <w:rPr>
          <w:rFonts w:ascii="Calibri" w:eastAsia="Times New Roman" w:hAnsi="Calibri" w:cs="Calibri"/>
          <w:lang w:val="en-GB"/>
        </w:rPr>
        <w:t>-tt command line option to raise an IndentationError</w:t>
      </w:r>
      <w:r w:rsidRPr="007B6289">
        <w:rPr>
          <w:rFonts w:ascii="Calibri" w:eastAsia="Times New Roman" w:hAnsi="Calibri"/>
          <w:lang w:val="en-GB"/>
        </w:rPr>
        <w:t>;</w:t>
      </w:r>
    </w:p>
    <w:p w14:paraId="6CA63A70" w14:textId="77777777" w:rsidR="004C770C" w:rsidRPr="007B6289" w:rsidRDefault="004C770C" w:rsidP="004C770C">
      <w:pPr>
        <w:pStyle w:val="Listenabsatz"/>
        <w:widowControl w:val="0"/>
        <w:numPr>
          <w:ilvl w:val="0"/>
          <w:numId w:val="381"/>
        </w:numPr>
        <w:suppressLineNumbers/>
        <w:overflowPunct w:val="0"/>
        <w:adjustRightInd w:val="0"/>
        <w:spacing w:after="120"/>
        <w:rPr>
          <w:rFonts w:ascii="Calibri" w:eastAsia="Times New Roman" w:hAnsi="Calibri"/>
          <w:lang w:val="en-GB"/>
        </w:rPr>
      </w:pPr>
      <w:r w:rsidRPr="007B6289">
        <w:rPr>
          <w:rFonts w:ascii="Calibri" w:eastAsia="Times New Roman" w:hAnsi="Calibri"/>
          <w:lang w:val="en-GB"/>
        </w:rPr>
        <w:t>Consider using a text editor to find and make consistent, the use of tabs and spaces for indentation;</w:t>
      </w:r>
    </w:p>
    <w:p w14:paraId="401CBCFF" w14:textId="77777777" w:rsidR="004C770C" w:rsidRPr="007B6289" w:rsidRDefault="004C770C" w:rsidP="004C770C">
      <w:pPr>
        <w:pStyle w:val="Listenabsatz"/>
        <w:widowControl w:val="0"/>
        <w:numPr>
          <w:ilvl w:val="0"/>
          <w:numId w:val="381"/>
        </w:numPr>
        <w:suppressLineNumbers/>
        <w:overflowPunct w:val="0"/>
        <w:adjustRightInd w:val="0"/>
        <w:spacing w:after="120"/>
        <w:rPr>
          <w:rFonts w:ascii="Calibri" w:eastAsia="Times New Roman" w:hAnsi="Calibri"/>
          <w:lang w:val="en-GB"/>
        </w:rPr>
      </w:pPr>
      <w:r w:rsidRPr="007B6289">
        <w:rPr>
          <w:rFonts w:ascii="Calibri" w:eastAsia="Times New Roman" w:hAnsi="Calibri"/>
          <w:lang w:val="en-GB"/>
        </w:rPr>
        <w:t xml:space="preserve">Either avoid logic that depends on byte order or use the </w:t>
      </w:r>
      <w:r w:rsidRPr="00040085">
        <w:rPr>
          <w:rFonts w:ascii="Courier New" w:eastAsiaTheme="majorEastAsia" w:hAnsi="Courier New" w:cs="Courier New"/>
          <w:kern w:val="28"/>
          <w:lang w:val="en-GB"/>
        </w:rPr>
        <w:t>sys.byteorder</w:t>
      </w:r>
      <w:r w:rsidRPr="007B6289">
        <w:rPr>
          <w:rFonts w:ascii="Calibri" w:eastAsia="Times New Roman" w:hAnsi="Calibri"/>
          <w:lang w:val="en-GB"/>
        </w:rPr>
        <w:t xml:space="preserve"> variable and write the logic to account for byte order dependent on its value ('</w:t>
      </w:r>
      <w:r w:rsidRPr="00040085">
        <w:rPr>
          <w:rFonts w:ascii="Courier New" w:eastAsiaTheme="majorEastAsia" w:hAnsi="Courier New" w:cs="Courier New"/>
          <w:kern w:val="28"/>
          <w:lang w:val="en-GB"/>
        </w:rPr>
        <w:t>little</w:t>
      </w:r>
      <w:r w:rsidRPr="007B6289">
        <w:rPr>
          <w:rFonts w:ascii="Calibri" w:eastAsia="Times New Roman" w:hAnsi="Calibri"/>
          <w:lang w:val="en-GB"/>
        </w:rPr>
        <w:t xml:space="preserve">' or </w:t>
      </w:r>
      <w:r w:rsidRPr="00040085">
        <w:rPr>
          <w:rFonts w:ascii="Courier New" w:eastAsiaTheme="majorEastAsia" w:hAnsi="Courier New" w:cs="Courier New"/>
          <w:kern w:val="28"/>
          <w:lang w:val="en-GB"/>
        </w:rPr>
        <w:t>'big</w:t>
      </w:r>
      <w:r w:rsidRPr="007B6289">
        <w:rPr>
          <w:rFonts w:ascii="Calibri" w:eastAsia="Times New Roman" w:hAnsi="Calibri"/>
          <w:lang w:val="en-GB"/>
        </w:rPr>
        <w:t>').</w:t>
      </w:r>
    </w:p>
    <w:p w14:paraId="298B500A" w14:textId="77777777" w:rsidR="004C770C" w:rsidRPr="007B6289" w:rsidRDefault="004C770C" w:rsidP="004C770C">
      <w:pPr>
        <w:pStyle w:val="Listenabsatz"/>
        <w:widowControl w:val="0"/>
        <w:numPr>
          <w:ilvl w:val="0"/>
          <w:numId w:val="381"/>
        </w:numPr>
        <w:suppressLineNumbers/>
        <w:overflowPunct w:val="0"/>
        <w:adjustRightInd w:val="0"/>
        <w:spacing w:after="120"/>
        <w:rPr>
          <w:rFonts w:ascii="Calibri" w:eastAsia="Times New Roman" w:hAnsi="Calibri"/>
          <w:lang w:val="en-GB"/>
        </w:rPr>
      </w:pPr>
      <w:r w:rsidRPr="007B6289">
        <w:rPr>
          <w:rFonts w:ascii="Calibri" w:eastAsia="Times New Roman" w:hAnsi="Calibri"/>
          <w:lang w:val="en-GB"/>
        </w:rPr>
        <w:t xml:space="preserve">Use zero (the default exit code for Python) for successful execution and consider adding logic to vary the exit code according to the platform as obtained from </w:t>
      </w:r>
      <w:r w:rsidRPr="00040085">
        <w:rPr>
          <w:rFonts w:ascii="Courier New" w:eastAsiaTheme="majorEastAsia" w:hAnsi="Courier New" w:cs="Courier New"/>
          <w:kern w:val="28"/>
          <w:lang w:val="en-GB"/>
        </w:rPr>
        <w:t>sys.platform</w:t>
      </w:r>
      <w:r w:rsidRPr="007B6289">
        <w:rPr>
          <w:rFonts w:ascii="Calibri" w:eastAsia="Times New Roman" w:hAnsi="Calibri"/>
          <w:lang w:val="en-GB"/>
        </w:rPr>
        <w:t xml:space="preserve"> (</w:t>
      </w:r>
      <w:r w:rsidR="00453A6A">
        <w:rPr>
          <w:rFonts w:ascii="Calibri" w:eastAsia="Times New Roman" w:hAnsi="Calibri"/>
          <w:lang w:val="en-GB"/>
        </w:rPr>
        <w:t>such as</w:t>
      </w:r>
      <w:r w:rsidRPr="007B6289">
        <w:rPr>
          <w:rFonts w:ascii="Calibri" w:eastAsia="Times New Roman" w:hAnsi="Calibri"/>
          <w:lang w:val="en-GB"/>
        </w:rPr>
        <w:t>, '</w:t>
      </w:r>
      <w:r w:rsidRPr="00040085">
        <w:rPr>
          <w:rFonts w:ascii="Courier New" w:eastAsiaTheme="majorEastAsia" w:hAnsi="Courier New" w:cs="Courier New"/>
          <w:kern w:val="28"/>
          <w:lang w:val="en-GB"/>
        </w:rPr>
        <w:t>win32</w:t>
      </w:r>
      <w:r w:rsidRPr="007B6289">
        <w:rPr>
          <w:rFonts w:ascii="Calibri" w:eastAsia="Times New Roman" w:hAnsi="Calibri"/>
          <w:lang w:val="en-GB"/>
        </w:rPr>
        <w:t>', '</w:t>
      </w:r>
      <w:r w:rsidRPr="00040085">
        <w:rPr>
          <w:rFonts w:ascii="Courier New" w:eastAsiaTheme="majorEastAsia" w:hAnsi="Courier New" w:cs="Courier New"/>
          <w:kern w:val="28"/>
          <w:lang w:val="en-GB"/>
        </w:rPr>
        <w:t>darwin</w:t>
      </w:r>
      <w:r w:rsidRPr="007B6289">
        <w:rPr>
          <w:rFonts w:ascii="Calibri" w:eastAsia="Times New Roman" w:hAnsi="Calibri"/>
          <w:lang w:val="en-GB"/>
        </w:rPr>
        <w:t>'</w:t>
      </w:r>
      <w:r w:rsidR="00453A6A">
        <w:rPr>
          <w:rFonts w:ascii="Calibri" w:eastAsia="Times New Roman" w:hAnsi="Calibri"/>
          <w:lang w:val="en-GB"/>
        </w:rPr>
        <w:t>, or other</w:t>
      </w:r>
      <w:r w:rsidRPr="007B6289">
        <w:rPr>
          <w:rFonts w:ascii="Calibri" w:eastAsia="Times New Roman" w:hAnsi="Calibri"/>
          <w:lang w:val="en-GB"/>
        </w:rPr>
        <w:t>).</w:t>
      </w:r>
    </w:p>
    <w:p w14:paraId="608A5B75" w14:textId="77777777" w:rsidR="004C770C" w:rsidRPr="007B6289" w:rsidRDefault="004C770C" w:rsidP="004C770C">
      <w:pPr>
        <w:pStyle w:val="Listenabsatz"/>
        <w:widowControl w:val="0"/>
        <w:numPr>
          <w:ilvl w:val="0"/>
          <w:numId w:val="381"/>
        </w:numPr>
        <w:suppressLineNumbers/>
        <w:overflowPunct w:val="0"/>
        <w:adjustRightInd w:val="0"/>
        <w:spacing w:after="120"/>
        <w:rPr>
          <w:rFonts w:ascii="Calibri" w:eastAsia="Times New Roman" w:hAnsi="Calibri"/>
          <w:lang w:val="en-GB"/>
        </w:rPr>
      </w:pPr>
      <w:r w:rsidRPr="007B6289">
        <w:rPr>
          <w:rFonts w:ascii="Calibri" w:eastAsia="Times New Roman" w:hAnsi="Calibri"/>
          <w:lang w:val="en-GB"/>
        </w:rPr>
        <w:t xml:space="preserve">Interrogate the </w:t>
      </w:r>
      <w:r w:rsidRPr="00040085">
        <w:rPr>
          <w:rFonts w:ascii="Courier New" w:eastAsiaTheme="majorEastAsia" w:hAnsi="Courier New" w:cs="Courier New"/>
          <w:kern w:val="28"/>
          <w:lang w:val="en-GB"/>
        </w:rPr>
        <w:t>sys.float.info</w:t>
      </w:r>
      <w:r w:rsidRPr="007B6289">
        <w:rPr>
          <w:rFonts w:ascii="Calibri" w:eastAsia="Times New Roman" w:hAnsi="Calibri"/>
          <w:lang w:val="en-GB"/>
        </w:rPr>
        <w:t xml:space="preserve"> system variable to obtain platform specific attributes and code according to those constraints.</w:t>
      </w:r>
    </w:p>
    <w:p w14:paraId="36E390D0" w14:textId="77777777" w:rsidR="004C770C" w:rsidRPr="007B6289" w:rsidRDefault="004C770C" w:rsidP="004C770C">
      <w:pPr>
        <w:pStyle w:val="Listenabsatz"/>
        <w:widowControl w:val="0"/>
        <w:numPr>
          <w:ilvl w:val="0"/>
          <w:numId w:val="381"/>
        </w:numPr>
        <w:suppressLineNumbers/>
        <w:overflowPunct w:val="0"/>
        <w:adjustRightInd w:val="0"/>
        <w:spacing w:after="120"/>
        <w:rPr>
          <w:rFonts w:ascii="Calibri" w:eastAsia="Times New Roman" w:hAnsi="Calibri"/>
          <w:lang w:val="en-GB"/>
        </w:rPr>
      </w:pPr>
      <w:r w:rsidRPr="007B6289">
        <w:rPr>
          <w:rFonts w:ascii="Calibri" w:eastAsia="Times New Roman" w:hAnsi="Calibri"/>
          <w:lang w:val="en-GB"/>
        </w:rPr>
        <w:t xml:space="preserve">Call the </w:t>
      </w:r>
      <w:r w:rsidRPr="00040085">
        <w:rPr>
          <w:rFonts w:ascii="Courier New" w:eastAsiaTheme="majorEastAsia" w:hAnsi="Courier New" w:cs="Courier New"/>
          <w:kern w:val="28"/>
          <w:lang w:val="en-GB"/>
        </w:rPr>
        <w:t xml:space="preserve">sys.getfilesystemcoding() </w:t>
      </w:r>
      <w:r w:rsidRPr="007B6289">
        <w:rPr>
          <w:rFonts w:ascii="Calibri" w:eastAsia="Times New Roman" w:hAnsi="Calibri"/>
          <w:lang w:val="en-GB"/>
        </w:rPr>
        <w:t>function to return the name of the encoding system used.</w:t>
      </w:r>
    </w:p>
    <w:p w14:paraId="53375853" w14:textId="77777777" w:rsidR="004C770C" w:rsidRPr="007B6289" w:rsidRDefault="004C770C" w:rsidP="004C770C">
      <w:pPr>
        <w:pStyle w:val="Listenabsatz"/>
        <w:widowControl w:val="0"/>
        <w:numPr>
          <w:ilvl w:val="0"/>
          <w:numId w:val="381"/>
        </w:numPr>
        <w:suppressLineNumbers/>
        <w:overflowPunct w:val="0"/>
        <w:adjustRightInd w:val="0"/>
        <w:spacing w:after="120"/>
        <w:rPr>
          <w:rFonts w:ascii="Calibri" w:eastAsia="Times New Roman" w:hAnsi="Calibri"/>
          <w:lang w:val="en-GB"/>
        </w:rPr>
      </w:pPr>
      <w:r w:rsidRPr="007B6289">
        <w:rPr>
          <w:rFonts w:ascii="Calibri" w:eastAsia="Times New Roman" w:hAnsi="Calibri"/>
          <w:lang w:val="en-GB"/>
        </w:rPr>
        <w:t xml:space="preserve">When high performance is dependent on knowing the range of integer numbers that can be used without degrading performance use the </w:t>
      </w:r>
      <w:r w:rsidRPr="00040085">
        <w:rPr>
          <w:rFonts w:ascii="Courier New" w:eastAsiaTheme="majorEastAsia" w:hAnsi="Courier New" w:cs="Courier New"/>
          <w:kern w:val="28"/>
          <w:lang w:val="en-GB"/>
        </w:rPr>
        <w:t>sys.int_info struct</w:t>
      </w:r>
      <w:r w:rsidRPr="007B6289">
        <w:rPr>
          <w:rFonts w:ascii="Calibri" w:eastAsia="Times New Roman" w:hAnsi="Calibri"/>
          <w:lang w:val="en-GB"/>
        </w:rPr>
        <w:t xml:space="preserve"> sequence to obtain the number of bits per digit (</w:t>
      </w:r>
      <w:r w:rsidRPr="00040085">
        <w:rPr>
          <w:rFonts w:ascii="Courier New" w:eastAsiaTheme="majorEastAsia" w:hAnsi="Courier New" w:cs="Courier New"/>
          <w:kern w:val="28"/>
          <w:lang w:val="en-GB"/>
        </w:rPr>
        <w:t>bits_per_digit</w:t>
      </w:r>
      <w:r w:rsidRPr="007B6289">
        <w:rPr>
          <w:rFonts w:ascii="Calibri" w:eastAsia="Times New Roman" w:hAnsi="Calibri"/>
          <w:lang w:val="en-GB"/>
        </w:rPr>
        <w:t>) and the number of bytes used to represent a digit (</w:t>
      </w:r>
      <w:r w:rsidRPr="00040085">
        <w:rPr>
          <w:rFonts w:ascii="Courier New" w:eastAsiaTheme="majorEastAsia" w:hAnsi="Courier New" w:cs="Courier New"/>
          <w:kern w:val="28"/>
          <w:lang w:val="en-GB"/>
        </w:rPr>
        <w:t>sizeof_digit</w:t>
      </w:r>
      <w:r w:rsidRPr="007B6289">
        <w:rPr>
          <w:rFonts w:ascii="Calibri" w:eastAsia="Times New Roman" w:hAnsi="Calibri"/>
          <w:lang w:val="en-GB"/>
        </w:rPr>
        <w:t>).</w:t>
      </w:r>
    </w:p>
    <w:p w14:paraId="0D443D0D" w14:textId="3A1730DD" w:rsidR="004C770C" w:rsidRPr="00CD6A7E" w:rsidRDefault="001858A2" w:rsidP="004C770C">
      <w:pPr>
        <w:pStyle w:val="berschrift2"/>
        <w:rPr>
          <w:lang w:bidi="en-US"/>
        </w:rPr>
      </w:pPr>
      <w:bookmarkStart w:id="1267" w:name="_Toc310518207"/>
      <w:bookmarkStart w:id="1268" w:name="_Toc7089428"/>
      <w:r>
        <w:rPr>
          <w:lang w:bidi="en-US"/>
        </w:rPr>
        <w:t>6.5</w:t>
      </w:r>
      <w:r w:rsidR="00B232FA">
        <w:rPr>
          <w:lang w:bidi="en-US"/>
        </w:rPr>
        <w:t>8</w:t>
      </w:r>
      <w:r w:rsidR="00AD5842">
        <w:rPr>
          <w:lang w:bidi="en-US"/>
        </w:rPr>
        <w:t xml:space="preserve"> </w:t>
      </w:r>
      <w:r w:rsidR="004C770C" w:rsidRPr="00CD6A7E">
        <w:rPr>
          <w:lang w:bidi="en-US"/>
        </w:rPr>
        <w:t>Deprecated Language Features [MEM]</w:t>
      </w:r>
      <w:bookmarkEnd w:id="1267"/>
      <w:bookmarkEnd w:id="1268"/>
    </w:p>
    <w:p w14:paraId="0DE6C77C" w14:textId="578C9E5B" w:rsidR="004C770C" w:rsidRPr="00CD6A7E" w:rsidRDefault="001858A2" w:rsidP="009866F9">
      <w:pPr>
        <w:pStyle w:val="berschrift3"/>
        <w:rPr>
          <w:lang w:bidi="en-US"/>
        </w:rPr>
      </w:pPr>
      <w:r>
        <w:rPr>
          <w:lang w:bidi="en-US"/>
        </w:rPr>
        <w:t>6.5</w:t>
      </w:r>
      <w:r w:rsidR="00B232FA">
        <w:rPr>
          <w:lang w:bidi="en-US"/>
        </w:rPr>
        <w:t>8</w:t>
      </w:r>
      <w:r w:rsidR="004C770C">
        <w:rPr>
          <w:lang w:bidi="en-US"/>
        </w:rPr>
        <w:t>.1</w:t>
      </w:r>
      <w:r w:rsidR="00AD5842">
        <w:rPr>
          <w:lang w:bidi="en-US"/>
        </w:rPr>
        <w:t xml:space="preserve"> </w:t>
      </w:r>
      <w:r w:rsidR="004C770C" w:rsidRPr="00CD6A7E">
        <w:rPr>
          <w:lang w:bidi="en-US"/>
        </w:rPr>
        <w:t>Applicability to language</w:t>
      </w:r>
    </w:p>
    <w:p w14:paraId="697F9684" w14:textId="43C1649E" w:rsidR="004C770C" w:rsidRPr="00CD6A7E" w:rsidRDefault="004C770C" w:rsidP="004C770C">
      <w:r w:rsidRPr="00CD6A7E">
        <w:t xml:space="preserve">The following features were deprecated in the latest (as of this writing) version of </w:t>
      </w:r>
      <w:r w:rsidR="004F26A5">
        <w:t>E</w:t>
      </w:r>
      <w:r w:rsidRPr="00CD6A7E">
        <w:t xml:space="preserve"> 3.1. These are documented at </w:t>
      </w:r>
      <w:commentRangeStart w:id="1269"/>
      <w:r w:rsidR="00561A3D">
        <w:fldChar w:fldCharType="begin"/>
      </w:r>
      <w:r w:rsidR="00561A3D">
        <w:instrText xml:space="preserve"> HYPERLINK "http://docs.python.org/release/3.1.3/whatsnew/3.1.html" </w:instrText>
      </w:r>
      <w:r w:rsidR="00561A3D">
        <w:fldChar w:fldCharType="separate"/>
      </w:r>
      <w:r w:rsidRPr="00CD6A7E">
        <w:rPr>
          <w:color w:val="0000FF"/>
          <w:u w:val="single"/>
        </w:rPr>
        <w:t>http://docs.python.org/release/3.1.3/whatsnew/3.1.html</w:t>
      </w:r>
      <w:r w:rsidR="00561A3D">
        <w:rPr>
          <w:color w:val="0000FF"/>
          <w:u w:val="single"/>
        </w:rPr>
        <w:fldChar w:fldCharType="end"/>
      </w:r>
      <w:commentRangeEnd w:id="1269"/>
      <w:r w:rsidR="0012451F">
        <w:rPr>
          <w:rStyle w:val="Kommentarzeichen"/>
        </w:rPr>
        <w:commentReference w:id="1269"/>
      </w:r>
      <w:r w:rsidRPr="00CD6A7E">
        <w:t>:</w:t>
      </w:r>
    </w:p>
    <w:p w14:paraId="5EBE482D" w14:textId="3EA37824" w:rsidR="004C770C" w:rsidRPr="00040085" w:rsidRDefault="004C770C" w:rsidP="004C770C">
      <w:pPr>
        <w:pStyle w:val="Listenabsatz"/>
        <w:widowControl w:val="0"/>
        <w:numPr>
          <w:ilvl w:val="0"/>
          <w:numId w:val="382"/>
        </w:numPr>
        <w:suppressLineNumbers/>
        <w:overflowPunct w:val="0"/>
        <w:adjustRightInd w:val="0"/>
        <w:spacing w:after="120"/>
        <w:rPr>
          <w:rFonts w:eastAsia="Times New Roman" w:cstheme="minorHAnsi"/>
          <w:lang w:val="en-GB"/>
        </w:rPr>
      </w:pPr>
      <w:r w:rsidRPr="00040085">
        <w:rPr>
          <w:rFonts w:eastAsia="Times New Roman" w:cstheme="minorHAnsi"/>
          <w:lang w:val="en-GB"/>
        </w:rPr>
        <w:t>The</w:t>
      </w:r>
      <w:r w:rsidRPr="00040085">
        <w:rPr>
          <w:rFonts w:eastAsia="MS Mincho" w:cstheme="minorHAnsi"/>
          <w:lang w:val="en-GB"/>
        </w:rPr>
        <w:t xml:space="preserve"> </w:t>
      </w:r>
      <w:hyperlink r:id="rId22" w:anchor="string.maketrans" w:tooltip="string.maketrans" w:history="1">
        <w:r w:rsidRPr="00040085">
          <w:rPr>
            <w:rFonts w:eastAsiaTheme="majorEastAsia" w:cstheme="minorHAnsi"/>
            <w:kern w:val="28"/>
            <w:lang w:val="en-GB"/>
          </w:rPr>
          <w:t>string.maketrans()</w:t>
        </w:r>
      </w:hyperlink>
      <w:r w:rsidRPr="00040085">
        <w:rPr>
          <w:rFonts w:eastAsia="MS Mincho" w:cstheme="minorHAnsi"/>
          <w:lang w:val="en-GB"/>
        </w:rPr>
        <w:t xml:space="preserve"> </w:t>
      </w:r>
      <w:r w:rsidRPr="00040085">
        <w:rPr>
          <w:rFonts w:eastAsia="Times New Roman" w:cstheme="minorHAnsi"/>
          <w:lang w:val="en-GB"/>
        </w:rPr>
        <w:t>function is deprecated and is replaced by new static methods,</w:t>
      </w:r>
      <w:r w:rsidRPr="00040085">
        <w:rPr>
          <w:rFonts w:eastAsia="MS Mincho" w:cstheme="minorHAnsi"/>
          <w:lang w:val="en-GB"/>
        </w:rPr>
        <w:t xml:space="preserve"> </w:t>
      </w:r>
      <w:hyperlink r:id="rId23" w:anchor="bytes.maketrans" w:tooltip="bytes.maketrans" w:history="1">
        <w:r w:rsidRPr="00040085">
          <w:rPr>
            <w:rFonts w:eastAsiaTheme="majorEastAsia" w:cstheme="minorHAnsi"/>
            <w:kern w:val="28"/>
            <w:lang w:val="en-GB"/>
          </w:rPr>
          <w:t>bytes.maketrans()</w:t>
        </w:r>
      </w:hyperlink>
      <w:r w:rsidRPr="00040085">
        <w:rPr>
          <w:rFonts w:eastAsia="MS Mincho" w:cstheme="minorHAnsi"/>
          <w:lang w:val="en-GB"/>
        </w:rPr>
        <w:t xml:space="preserve"> </w:t>
      </w:r>
      <w:r w:rsidRPr="00040085">
        <w:rPr>
          <w:rFonts w:eastAsia="Times New Roman" w:cstheme="minorHAnsi"/>
          <w:lang w:val="en-GB"/>
        </w:rPr>
        <w:t>and</w:t>
      </w:r>
      <w:r w:rsidRPr="00040085">
        <w:rPr>
          <w:rFonts w:eastAsia="MS Mincho" w:cstheme="minorHAnsi"/>
          <w:lang w:val="en-GB"/>
        </w:rPr>
        <w:t xml:space="preserve"> </w:t>
      </w:r>
      <w:hyperlink r:id="rId24" w:anchor="bytearray.maketrans" w:tooltip="bytearray.maketrans" w:history="1">
        <w:r w:rsidRPr="00040085">
          <w:rPr>
            <w:rFonts w:eastAsiaTheme="majorEastAsia" w:cstheme="minorHAnsi"/>
            <w:kern w:val="28"/>
            <w:lang w:val="en-GB"/>
          </w:rPr>
          <w:t>bytearray.maketrans()</w:t>
        </w:r>
      </w:hyperlink>
      <w:r w:rsidRPr="00040085">
        <w:rPr>
          <w:rFonts w:eastAsia="Times New Roman" w:cstheme="minorHAnsi"/>
          <w:lang w:val="en-GB"/>
        </w:rPr>
        <w:t>. This change solves the confusion around which types were supported by the</w:t>
      </w:r>
      <w:r w:rsidRPr="00040085">
        <w:rPr>
          <w:rFonts w:eastAsia="MS Mincho" w:cstheme="minorHAnsi"/>
          <w:lang w:val="en-GB"/>
        </w:rPr>
        <w:t xml:space="preserve"> </w:t>
      </w:r>
      <w:hyperlink r:id="rId25" w:anchor="module-string" w:tooltip="Common string operations." w:history="1">
        <w:r w:rsidRPr="00040085">
          <w:rPr>
            <w:rFonts w:eastAsiaTheme="majorEastAsia" w:cstheme="minorHAnsi"/>
            <w:kern w:val="28"/>
            <w:lang w:val="en-GB"/>
          </w:rPr>
          <w:t>string</w:t>
        </w:r>
      </w:hyperlink>
      <w:r w:rsidRPr="00040085">
        <w:rPr>
          <w:rFonts w:eastAsia="MS Mincho" w:cstheme="minorHAnsi"/>
          <w:lang w:val="en-GB"/>
        </w:rPr>
        <w:t xml:space="preserve"> </w:t>
      </w:r>
      <w:r w:rsidRPr="00040085">
        <w:rPr>
          <w:rFonts w:eastAsia="Times New Roman" w:cstheme="minorHAnsi"/>
          <w:lang w:val="en-GB"/>
        </w:rPr>
        <w:t>module. Now,</w:t>
      </w:r>
      <w:r w:rsidRPr="00040085">
        <w:rPr>
          <w:rFonts w:eastAsia="MS Mincho" w:cstheme="minorHAnsi"/>
          <w:kern w:val="28"/>
          <w:lang w:val="en-GB"/>
        </w:rPr>
        <w:t xml:space="preserve"> </w:t>
      </w:r>
      <w:hyperlink r:id="rId26" w:anchor="str" w:tooltip="str" w:history="1">
        <w:r w:rsidRPr="00040085">
          <w:rPr>
            <w:rFonts w:eastAsiaTheme="majorEastAsia" w:cstheme="minorHAnsi"/>
            <w:kern w:val="28"/>
            <w:lang w:val="en-GB"/>
          </w:rPr>
          <w:t>str</w:t>
        </w:r>
      </w:hyperlink>
      <w:r w:rsidRPr="00040085">
        <w:rPr>
          <w:rFonts w:eastAsia="Times New Roman" w:cstheme="minorHAnsi"/>
          <w:lang w:val="en-GB"/>
        </w:rPr>
        <w:t>,</w:t>
      </w:r>
      <w:r w:rsidRPr="00040085">
        <w:rPr>
          <w:rFonts w:eastAsia="MS Mincho" w:cstheme="minorHAnsi"/>
          <w:kern w:val="28"/>
          <w:lang w:val="en-GB"/>
        </w:rPr>
        <w:t xml:space="preserve"> </w:t>
      </w:r>
      <w:hyperlink r:id="rId27" w:anchor="bytes" w:tooltip="bytes" w:history="1">
        <w:r w:rsidRPr="00040085">
          <w:rPr>
            <w:rFonts w:eastAsiaTheme="majorEastAsia" w:cstheme="minorHAnsi"/>
            <w:kern w:val="28"/>
            <w:lang w:val="en-GB"/>
          </w:rPr>
          <w:t>bytes</w:t>
        </w:r>
      </w:hyperlink>
      <w:r w:rsidRPr="00040085">
        <w:rPr>
          <w:rFonts w:eastAsia="Times New Roman" w:cstheme="minorHAnsi"/>
          <w:lang w:val="en-GB"/>
        </w:rPr>
        <w:t>, and</w:t>
      </w:r>
      <w:r w:rsidRPr="00040085">
        <w:rPr>
          <w:rFonts w:eastAsia="MS Mincho" w:cstheme="minorHAnsi"/>
          <w:lang w:val="en-GB"/>
        </w:rPr>
        <w:t xml:space="preserve"> </w:t>
      </w:r>
      <w:hyperlink r:id="rId28" w:anchor="bytearray" w:tooltip="bytearray" w:history="1">
        <w:r w:rsidRPr="00040085">
          <w:rPr>
            <w:rFonts w:eastAsiaTheme="majorEastAsia" w:cstheme="minorHAnsi"/>
            <w:kern w:val="28"/>
            <w:lang w:val="en-GB"/>
          </w:rPr>
          <w:t>bytearray</w:t>
        </w:r>
      </w:hyperlink>
      <w:r w:rsidRPr="00040085">
        <w:rPr>
          <w:rFonts w:eastAsia="MS Mincho" w:cstheme="minorHAnsi"/>
          <w:lang w:val="en-GB"/>
        </w:rPr>
        <w:t xml:space="preserve"> </w:t>
      </w:r>
      <w:r w:rsidRPr="00040085">
        <w:rPr>
          <w:rFonts w:eastAsia="Times New Roman" w:cstheme="minorHAnsi"/>
          <w:lang w:val="en-GB"/>
        </w:rPr>
        <w:t>each have their own</w:t>
      </w:r>
      <w:r w:rsidRPr="00040085">
        <w:rPr>
          <w:rFonts w:eastAsia="MS Mincho" w:cstheme="minorHAnsi"/>
          <w:lang w:val="en-GB"/>
        </w:rPr>
        <w:t xml:space="preserve"> </w:t>
      </w:r>
      <w:r w:rsidRPr="00040085">
        <w:rPr>
          <w:rFonts w:eastAsiaTheme="majorEastAsia" w:cstheme="minorHAnsi"/>
          <w:kern w:val="28"/>
          <w:lang w:val="en-GB"/>
        </w:rPr>
        <w:t>maketrans</w:t>
      </w:r>
      <w:r w:rsidRPr="00040085">
        <w:rPr>
          <w:rFonts w:eastAsia="MS Mincho" w:cstheme="minorHAnsi"/>
          <w:lang w:val="en-GB"/>
        </w:rPr>
        <w:t xml:space="preserve"> </w:t>
      </w:r>
      <w:r w:rsidRPr="00040085">
        <w:rPr>
          <w:rFonts w:eastAsia="Times New Roman" w:cstheme="minorHAnsi"/>
          <w:lang w:val="en-GB"/>
        </w:rPr>
        <w:t>and</w:t>
      </w:r>
      <w:r w:rsidRPr="00040085">
        <w:rPr>
          <w:rFonts w:eastAsia="MS Mincho" w:cstheme="minorHAnsi"/>
          <w:lang w:val="en-GB"/>
        </w:rPr>
        <w:t xml:space="preserve"> </w:t>
      </w:r>
      <w:r w:rsidRPr="00040085">
        <w:rPr>
          <w:rFonts w:eastAsiaTheme="majorEastAsia" w:cstheme="minorHAnsi"/>
          <w:kern w:val="28"/>
          <w:lang w:val="en-GB"/>
        </w:rPr>
        <w:t>translate</w:t>
      </w:r>
      <w:r w:rsidRPr="00040085">
        <w:rPr>
          <w:rFonts w:eastAsia="MS Mincho" w:cstheme="minorHAnsi"/>
          <w:lang w:val="en-GB"/>
        </w:rPr>
        <w:t xml:space="preserve"> </w:t>
      </w:r>
      <w:r w:rsidRPr="00040085">
        <w:rPr>
          <w:rFonts w:eastAsia="Times New Roman" w:cstheme="minorHAnsi"/>
          <w:lang w:val="en-GB"/>
        </w:rPr>
        <w:t>methods with intermediate translation tables of the appropriate type.</w:t>
      </w:r>
    </w:p>
    <w:p w14:paraId="44E3DAB6" w14:textId="2044D5F2" w:rsidR="004C770C" w:rsidRPr="007B6289" w:rsidRDefault="004C770C" w:rsidP="004C770C">
      <w:pPr>
        <w:pStyle w:val="Listenabsatz"/>
        <w:widowControl w:val="0"/>
        <w:numPr>
          <w:ilvl w:val="0"/>
          <w:numId w:val="382"/>
        </w:numPr>
        <w:suppressLineNumbers/>
        <w:overflowPunct w:val="0"/>
        <w:adjustRightInd w:val="0"/>
        <w:spacing w:after="120"/>
        <w:rPr>
          <w:rFonts w:eastAsia="Times New Roman" w:cstheme="minorHAnsi"/>
          <w:lang w:val="en-GB"/>
        </w:rPr>
      </w:pPr>
      <w:r w:rsidRPr="007B6289">
        <w:rPr>
          <w:rFonts w:eastAsia="Times New Roman" w:cstheme="minorHAnsi"/>
          <w:lang w:val="en-GB"/>
        </w:rPr>
        <w:t xml:space="preserve">The syntax of the </w:t>
      </w:r>
      <w:hyperlink r:id="rId29" w:anchor="with" w:history="1">
        <w:r w:rsidRPr="007B6289">
          <w:rPr>
            <w:rFonts w:eastAsiaTheme="majorEastAsia" w:cstheme="minorHAnsi"/>
            <w:kern w:val="28"/>
            <w:lang w:val="en-GB"/>
          </w:rPr>
          <w:t>with</w:t>
        </w:r>
      </w:hyperlink>
      <w:r w:rsidRPr="007B6289">
        <w:rPr>
          <w:rFonts w:eastAsia="Times New Roman" w:cstheme="minorHAnsi"/>
          <w:lang w:val="en-GB"/>
        </w:rPr>
        <w:t xml:space="preserve"> statement now allows multiple context managers in a single statement:</w:t>
      </w:r>
    </w:p>
    <w:p w14:paraId="744A5553"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lang w:val="en-GB"/>
        </w:rPr>
      </w:pPr>
      <w:r w:rsidRPr="00CD6A7E">
        <w:rPr>
          <w:rFonts w:ascii="Courier New" w:eastAsia="Times New Roman" w:hAnsi="Courier New" w:cs="Courier New"/>
          <w:kern w:val="28"/>
          <w:lang w:val="en-GB"/>
        </w:rPr>
        <w:t>with open('mylog.txt') as infile, open('a.out', 'w') as outfile:</w:t>
      </w:r>
    </w:p>
    <w:p w14:paraId="62B84FDB"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lang w:val="en-GB"/>
        </w:rPr>
      </w:pPr>
      <w:r w:rsidRPr="00CD6A7E">
        <w:rPr>
          <w:rFonts w:ascii="Courier New" w:eastAsia="Times New Roman" w:hAnsi="Courier New" w:cs="Courier New"/>
          <w:kern w:val="28"/>
          <w:lang w:val="en-GB"/>
        </w:rPr>
        <w:t xml:space="preserve">    for line in infile:</w:t>
      </w:r>
    </w:p>
    <w:p w14:paraId="53DC6464"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lang w:val="en-GB"/>
        </w:rPr>
      </w:pPr>
      <w:r w:rsidRPr="00CD6A7E">
        <w:rPr>
          <w:rFonts w:ascii="Courier New" w:eastAsia="Times New Roman" w:hAnsi="Courier New" w:cs="Courier New"/>
          <w:kern w:val="28"/>
          <w:lang w:val="en-GB"/>
        </w:rPr>
        <w:t xml:space="preserve">         if '&lt;critical&gt;' in line:</w:t>
      </w:r>
    </w:p>
    <w:p w14:paraId="49043661" w14:textId="77777777"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lang w:val="en-GB"/>
        </w:rPr>
      </w:pPr>
      <w:r w:rsidRPr="00CD6A7E">
        <w:rPr>
          <w:rFonts w:ascii="Courier New" w:eastAsia="Times New Roman" w:hAnsi="Courier New" w:cs="Courier New"/>
          <w:kern w:val="28"/>
          <w:lang w:val="en-GB"/>
        </w:rPr>
        <w:t xml:space="preserve">             outfile.write(line)</w:t>
      </w:r>
    </w:p>
    <w:p w14:paraId="41A71037" w14:textId="0BD068BA" w:rsidR="004C770C" w:rsidRPr="00040085" w:rsidRDefault="004C770C" w:rsidP="004C770C">
      <w:pPr>
        <w:pStyle w:val="Listenabsatz"/>
        <w:widowControl w:val="0"/>
        <w:numPr>
          <w:ilvl w:val="0"/>
          <w:numId w:val="383"/>
        </w:numPr>
        <w:suppressLineNumbers/>
        <w:overflowPunct w:val="0"/>
        <w:adjustRightInd w:val="0"/>
        <w:spacing w:after="120"/>
        <w:rPr>
          <w:rFonts w:eastAsia="Times New Roman" w:cstheme="minorHAnsi"/>
          <w:lang w:val="en-GB"/>
        </w:rPr>
      </w:pPr>
      <w:r w:rsidRPr="00040085">
        <w:rPr>
          <w:rFonts w:eastAsia="Times New Roman" w:cstheme="minorHAnsi"/>
          <w:lang w:val="en-GB"/>
        </w:rPr>
        <w:t xml:space="preserve">With the new syntax, the </w:t>
      </w:r>
      <w:hyperlink r:id="rId30" w:anchor="contextlib.nested" w:tooltip="contextlib.nested" w:history="1">
        <w:r w:rsidRPr="00040085">
          <w:rPr>
            <w:rFonts w:ascii="Courier New" w:eastAsiaTheme="majorEastAsia" w:hAnsi="Courier New" w:cs="Courier New"/>
            <w:kern w:val="28"/>
            <w:lang w:val="en-GB"/>
          </w:rPr>
          <w:t>contextlib.nested()</w:t>
        </w:r>
      </w:hyperlink>
      <w:r w:rsidRPr="00040085">
        <w:rPr>
          <w:rFonts w:ascii="Courier New" w:eastAsiaTheme="majorEastAsia" w:hAnsi="Courier New" w:cs="Courier New"/>
          <w:kern w:val="28"/>
          <w:lang w:val="en-GB"/>
        </w:rPr>
        <w:t xml:space="preserve"> </w:t>
      </w:r>
      <w:r w:rsidRPr="00040085">
        <w:rPr>
          <w:rFonts w:eastAsia="Times New Roman" w:cstheme="minorHAnsi"/>
          <w:lang w:val="en-GB"/>
        </w:rPr>
        <w:t xml:space="preserve">function is no longer needed and is now </w:t>
      </w:r>
      <w:r w:rsidRPr="00040085">
        <w:rPr>
          <w:rFonts w:eastAsia="Times New Roman" w:cstheme="minorHAnsi"/>
          <w:lang w:val="en-GB"/>
        </w:rPr>
        <w:lastRenderedPageBreak/>
        <w:t>deprecated.</w:t>
      </w:r>
    </w:p>
    <w:p w14:paraId="4125D3D0" w14:textId="3C3DF38E" w:rsidR="004C770C" w:rsidRPr="00040085" w:rsidRDefault="004C770C" w:rsidP="004C770C">
      <w:pPr>
        <w:pStyle w:val="Listenabsatz"/>
        <w:widowControl w:val="0"/>
        <w:numPr>
          <w:ilvl w:val="0"/>
          <w:numId w:val="383"/>
        </w:numPr>
        <w:suppressLineNumbers/>
        <w:overflowPunct w:val="0"/>
        <w:adjustRightInd w:val="0"/>
        <w:spacing w:after="120"/>
        <w:rPr>
          <w:rFonts w:eastAsia="Times New Roman" w:cstheme="minorHAnsi"/>
          <w:lang w:val="en-GB"/>
        </w:rPr>
      </w:pPr>
      <w:r w:rsidRPr="00040085">
        <w:rPr>
          <w:rFonts w:cstheme="minorHAnsi"/>
          <w:color w:val="000000"/>
          <w:lang w:val="en-GB"/>
        </w:rPr>
        <w:t>Deprecated</w:t>
      </w:r>
      <w:r w:rsidRPr="00040085">
        <w:rPr>
          <w:rFonts w:eastAsia="MS Mincho" w:cstheme="minorHAnsi"/>
          <w:color w:val="000000"/>
          <w:lang w:val="en-GB"/>
        </w:rPr>
        <w:t xml:space="preserve"> </w:t>
      </w:r>
      <w:hyperlink r:id="rId31" w:anchor="PyNumber_Int" w:tooltip="PyNumber_Int" w:history="1">
        <w:r w:rsidRPr="00040085">
          <w:rPr>
            <w:rFonts w:ascii="Courier New" w:eastAsiaTheme="majorEastAsia" w:hAnsi="Courier New" w:cs="Courier New"/>
            <w:kern w:val="28"/>
            <w:lang w:val="en-GB"/>
          </w:rPr>
          <w:t>PyNumber_Int()</w:t>
        </w:r>
      </w:hyperlink>
      <w:r w:rsidRPr="00040085">
        <w:rPr>
          <w:rFonts w:cstheme="minorHAnsi"/>
          <w:color w:val="000000"/>
          <w:lang w:val="en-GB"/>
        </w:rPr>
        <w:t>. Use</w:t>
      </w:r>
      <w:r w:rsidRPr="00040085">
        <w:rPr>
          <w:rFonts w:eastAsia="MS Mincho" w:cstheme="minorHAnsi"/>
          <w:color w:val="000000"/>
          <w:lang w:val="en-GB"/>
        </w:rPr>
        <w:t xml:space="preserve"> </w:t>
      </w:r>
      <w:hyperlink r:id="rId32" w:anchor="PyNumber_Long" w:tooltip="PyNumber_Long" w:history="1">
        <w:r w:rsidRPr="00040085">
          <w:rPr>
            <w:rFonts w:ascii="Courier New" w:eastAsiaTheme="majorEastAsia" w:hAnsi="Courier New" w:cs="Courier New"/>
            <w:kern w:val="28"/>
            <w:lang w:val="en-GB"/>
          </w:rPr>
          <w:t>PyNumber_Long()</w:t>
        </w:r>
      </w:hyperlink>
      <w:r w:rsidRPr="00040085">
        <w:rPr>
          <w:rFonts w:ascii="Courier New" w:eastAsia="MS Mincho" w:hAnsi="Courier New" w:cs="Courier New"/>
          <w:kern w:val="28"/>
          <w:lang w:val="en-GB"/>
        </w:rPr>
        <w:t xml:space="preserve"> </w:t>
      </w:r>
      <w:r w:rsidRPr="00040085">
        <w:rPr>
          <w:rFonts w:cstheme="minorHAnsi"/>
          <w:color w:val="000000"/>
          <w:lang w:val="en-GB"/>
        </w:rPr>
        <w:t>instead.</w:t>
      </w:r>
    </w:p>
    <w:p w14:paraId="633BB77D" w14:textId="6D34332F" w:rsidR="004C770C" w:rsidRPr="00040085" w:rsidRDefault="004C770C" w:rsidP="004C770C">
      <w:pPr>
        <w:pStyle w:val="Listenabsatz"/>
        <w:widowControl w:val="0"/>
        <w:numPr>
          <w:ilvl w:val="0"/>
          <w:numId w:val="383"/>
        </w:numPr>
        <w:suppressLineNumbers/>
        <w:overflowPunct w:val="0"/>
        <w:adjustRightInd w:val="0"/>
        <w:spacing w:after="120"/>
        <w:rPr>
          <w:rFonts w:cstheme="minorHAnsi"/>
          <w:color w:val="000000"/>
          <w:lang w:val="en-GB"/>
        </w:rPr>
      </w:pPr>
      <w:r w:rsidRPr="00040085">
        <w:rPr>
          <w:rFonts w:cstheme="minorHAnsi"/>
          <w:color w:val="000000"/>
          <w:lang w:val="en-GB"/>
        </w:rPr>
        <w:t>Added a new</w:t>
      </w:r>
      <w:r w:rsidRPr="00040085">
        <w:rPr>
          <w:rFonts w:eastAsia="MS Mincho" w:cstheme="minorHAnsi"/>
          <w:color w:val="000000"/>
          <w:lang w:val="en-GB"/>
        </w:rPr>
        <w:t xml:space="preserve"> </w:t>
      </w:r>
      <w:hyperlink r:id="rId33" w:anchor="PyOS_string_to_double" w:tooltip="PyOS_string_to_double" w:history="1">
        <w:r w:rsidRPr="00040085">
          <w:rPr>
            <w:rFonts w:ascii="Courier New" w:eastAsiaTheme="majorEastAsia" w:hAnsi="Courier New" w:cs="Courier New"/>
            <w:kern w:val="28"/>
            <w:lang w:val="en-GB"/>
          </w:rPr>
          <w:t>PyOS_string_to_double()</w:t>
        </w:r>
      </w:hyperlink>
      <w:r w:rsidRPr="00040085">
        <w:rPr>
          <w:rFonts w:ascii="Courier New" w:eastAsia="MS Mincho" w:hAnsi="Courier New" w:cs="Courier New"/>
          <w:kern w:val="28"/>
          <w:lang w:val="en-GB"/>
        </w:rPr>
        <w:t xml:space="preserve"> </w:t>
      </w:r>
      <w:r w:rsidRPr="00040085">
        <w:rPr>
          <w:rFonts w:cstheme="minorHAnsi"/>
          <w:color w:val="000000"/>
          <w:lang w:val="en-GB"/>
        </w:rPr>
        <w:t xml:space="preserve">function to replace the deprecated functions </w:t>
      </w:r>
      <w:hyperlink r:id="rId34" w:anchor="PyOS_ascii_strtod" w:tooltip="PyOS_ascii_strtod" w:history="1">
        <w:r w:rsidRPr="00040085">
          <w:rPr>
            <w:rFonts w:ascii="Courier New" w:eastAsiaTheme="majorEastAsia" w:hAnsi="Courier New" w:cs="Courier New"/>
            <w:kern w:val="28"/>
            <w:lang w:val="en-GB"/>
          </w:rPr>
          <w:t>PyOS_ascii_strtod()</w:t>
        </w:r>
      </w:hyperlink>
      <w:r w:rsidRPr="00040085">
        <w:rPr>
          <w:rFonts w:ascii="Courier New" w:eastAsia="MS Mincho" w:hAnsi="Courier New" w:cs="Courier New"/>
          <w:kern w:val="28"/>
          <w:lang w:val="en-GB"/>
        </w:rPr>
        <w:t xml:space="preserve"> </w:t>
      </w:r>
      <w:r w:rsidRPr="00040085">
        <w:rPr>
          <w:rFonts w:cstheme="minorHAnsi"/>
          <w:color w:val="000000"/>
          <w:lang w:val="en-GB"/>
        </w:rPr>
        <w:t>and</w:t>
      </w:r>
      <w:r w:rsidRPr="00040085">
        <w:rPr>
          <w:rFonts w:eastAsia="MS Mincho" w:cstheme="minorHAnsi"/>
          <w:color w:val="000000"/>
          <w:lang w:val="en-GB"/>
        </w:rPr>
        <w:t xml:space="preserve"> </w:t>
      </w:r>
      <w:hyperlink r:id="rId35" w:anchor="PyOS_ascii_atof" w:tooltip="PyOS_ascii_atof" w:history="1">
        <w:r w:rsidRPr="00040085">
          <w:rPr>
            <w:rFonts w:ascii="Courier New" w:eastAsiaTheme="majorEastAsia" w:hAnsi="Courier New" w:cs="Courier New"/>
            <w:kern w:val="28"/>
            <w:lang w:val="en-GB"/>
          </w:rPr>
          <w:t>PyOS_ascii_atof()</w:t>
        </w:r>
      </w:hyperlink>
      <w:r w:rsidRPr="00040085">
        <w:rPr>
          <w:rFonts w:cstheme="minorHAnsi"/>
          <w:color w:val="000000"/>
          <w:lang w:val="en-GB"/>
        </w:rPr>
        <w:t>.</w:t>
      </w:r>
    </w:p>
    <w:p w14:paraId="04FB29F4" w14:textId="3EA78AEC" w:rsidR="004C770C" w:rsidRPr="00040085" w:rsidRDefault="004C770C" w:rsidP="004C770C">
      <w:pPr>
        <w:pStyle w:val="Listenabsatz"/>
        <w:widowControl w:val="0"/>
        <w:numPr>
          <w:ilvl w:val="0"/>
          <w:numId w:val="383"/>
        </w:numPr>
        <w:suppressLineNumbers/>
        <w:overflowPunct w:val="0"/>
        <w:adjustRightInd w:val="0"/>
        <w:spacing w:after="120"/>
        <w:rPr>
          <w:rFonts w:cstheme="minorHAnsi"/>
          <w:color w:val="000000"/>
          <w:lang w:val="en-GB"/>
        </w:rPr>
      </w:pPr>
      <w:r w:rsidRPr="00040085">
        <w:rPr>
          <w:rFonts w:cstheme="minorHAnsi"/>
          <w:color w:val="000000"/>
          <w:lang w:val="en-GB"/>
        </w:rPr>
        <w:t>Added</w:t>
      </w:r>
      <w:r w:rsidRPr="00040085">
        <w:rPr>
          <w:rFonts w:eastAsia="MS Mincho" w:cstheme="minorHAnsi"/>
          <w:color w:val="000000"/>
          <w:lang w:val="en-GB"/>
        </w:rPr>
        <w:t xml:space="preserve"> </w:t>
      </w:r>
      <w:hyperlink r:id="rId36" w:anchor="PyCapsule" w:tooltip="PyCapsule" w:history="1">
        <w:r w:rsidRPr="00040085">
          <w:rPr>
            <w:rFonts w:ascii="Courier New" w:eastAsiaTheme="majorEastAsia" w:hAnsi="Courier New" w:cs="Courier New"/>
            <w:kern w:val="28"/>
            <w:lang w:val="en-GB"/>
          </w:rPr>
          <w:t>PyCapsule</w:t>
        </w:r>
      </w:hyperlink>
      <w:r w:rsidRPr="00040085">
        <w:rPr>
          <w:rFonts w:eastAsia="MS Mincho" w:cstheme="minorHAnsi"/>
          <w:color w:val="000000"/>
          <w:lang w:val="en-GB"/>
        </w:rPr>
        <w:t xml:space="preserve"> </w:t>
      </w:r>
      <w:r w:rsidRPr="00040085">
        <w:rPr>
          <w:rFonts w:cstheme="minorHAnsi"/>
          <w:color w:val="000000"/>
          <w:lang w:val="en-GB"/>
        </w:rPr>
        <w:t>as a replacement for the</w:t>
      </w:r>
      <w:r w:rsidRPr="00040085">
        <w:rPr>
          <w:rFonts w:eastAsia="MS Mincho" w:cstheme="minorHAnsi"/>
          <w:color w:val="000000"/>
          <w:lang w:val="en-GB"/>
        </w:rPr>
        <w:t xml:space="preserve"> </w:t>
      </w:r>
      <w:hyperlink r:id="rId37" w:anchor="PyCObject" w:tooltip="PyCObject" w:history="1">
        <w:r w:rsidRPr="00040085">
          <w:rPr>
            <w:rFonts w:ascii="Courier New" w:eastAsiaTheme="majorEastAsia" w:hAnsi="Courier New" w:cs="Courier New"/>
            <w:kern w:val="28"/>
            <w:lang w:val="en-GB"/>
          </w:rPr>
          <w:t>PyCObject</w:t>
        </w:r>
      </w:hyperlink>
      <w:r w:rsidRPr="00040085">
        <w:rPr>
          <w:rFonts w:eastAsia="MS Mincho" w:cstheme="minorHAnsi"/>
          <w:color w:val="000000"/>
          <w:lang w:val="en-GB"/>
        </w:rPr>
        <w:t xml:space="preserve"> </w:t>
      </w:r>
      <w:r w:rsidRPr="00040085">
        <w:rPr>
          <w:rFonts w:cstheme="minorHAnsi"/>
          <w:color w:val="000000"/>
          <w:lang w:val="en-GB"/>
        </w:rPr>
        <w:t>API. The principal difference is that the new type has a well defined interface for passing typing safety information and a less complicated signature for calling a destructor. The old type had a problematic API and is now deprecated.</w:t>
      </w:r>
    </w:p>
    <w:p w14:paraId="32852C90" w14:textId="572AB115" w:rsidR="004C770C" w:rsidRPr="00CD6A7E" w:rsidRDefault="001858A2" w:rsidP="009866F9">
      <w:pPr>
        <w:pStyle w:val="berschrift3"/>
        <w:rPr>
          <w:lang w:bidi="en-US"/>
        </w:rPr>
      </w:pPr>
      <w:r>
        <w:rPr>
          <w:lang w:bidi="en-US"/>
        </w:rPr>
        <w:t>6.5</w:t>
      </w:r>
      <w:r w:rsidR="00B232FA">
        <w:rPr>
          <w:lang w:bidi="en-US"/>
        </w:rPr>
        <w:t>8</w:t>
      </w:r>
      <w:r w:rsidR="004C770C" w:rsidRPr="00CD6A7E">
        <w:rPr>
          <w:lang w:bidi="en-US"/>
        </w:rPr>
        <w:t>.2</w:t>
      </w:r>
      <w:r w:rsidR="00AD5842">
        <w:rPr>
          <w:lang w:bidi="en-US"/>
        </w:rPr>
        <w:t xml:space="preserve"> </w:t>
      </w:r>
      <w:r w:rsidR="004C770C" w:rsidRPr="00CD6A7E">
        <w:rPr>
          <w:lang w:bidi="en-US"/>
        </w:rPr>
        <w:t>Guidance to language users</w:t>
      </w:r>
    </w:p>
    <w:p w14:paraId="3A0B6F9F" w14:textId="77777777" w:rsidR="004C770C" w:rsidRDefault="004C770C" w:rsidP="004C770C">
      <w:pPr>
        <w:pStyle w:val="Listenabsatz"/>
        <w:widowControl w:val="0"/>
        <w:numPr>
          <w:ilvl w:val="0"/>
          <w:numId w:val="384"/>
        </w:numPr>
        <w:suppressLineNumbers/>
        <w:overflowPunct w:val="0"/>
        <w:adjustRightInd w:val="0"/>
        <w:spacing w:after="120"/>
        <w:rPr>
          <w:rFonts w:ascii="Calibri" w:eastAsia="Times New Roman" w:hAnsi="Calibri" w:cstheme="minorHAnsi"/>
          <w:color w:val="000000"/>
          <w:lang w:val="en-GB"/>
        </w:rPr>
      </w:pPr>
      <w:r w:rsidRPr="007B6289">
        <w:rPr>
          <w:rFonts w:ascii="Calibri" w:eastAsia="Times New Roman" w:hAnsi="Calibri" w:cstheme="minorHAnsi"/>
          <w:color w:val="000000"/>
          <w:lang w:val="en-GB"/>
        </w:rPr>
        <w:t>When practicable, migrate Python programs to the current standard.</w:t>
      </w:r>
    </w:p>
    <w:p w14:paraId="563BCE91" w14:textId="77777777" w:rsidR="007530E6" w:rsidRPr="003C747F" w:rsidRDefault="007530E6" w:rsidP="007530E6">
      <w:pPr>
        <w:pStyle w:val="berschrift2"/>
        <w:rPr>
          <w:ins w:id="1270" w:author="Wagoner, Larry D." w:date="2019-05-22T13:42:00Z"/>
        </w:rPr>
      </w:pPr>
      <w:bookmarkStart w:id="1271" w:name="_Toc520721510"/>
      <w:bookmarkStart w:id="1272" w:name="_Toc358896436"/>
      <w:bookmarkStart w:id="1273" w:name="_Toc7089429"/>
      <w:ins w:id="1274" w:author="Wagoner, Larry D." w:date="2019-05-22T13:42:00Z">
        <w:r w:rsidRPr="003C747F">
          <w:t>6.59 Concurrency – Activation [CGA]</w:t>
        </w:r>
        <w:bookmarkEnd w:id="1271"/>
      </w:ins>
    </w:p>
    <w:p w14:paraId="4F708198" w14:textId="77777777" w:rsidR="007530E6" w:rsidRPr="003C747F" w:rsidRDefault="007530E6" w:rsidP="007530E6">
      <w:pPr>
        <w:pStyle w:val="berschrift3"/>
        <w:rPr>
          <w:ins w:id="1275" w:author="Wagoner, Larry D." w:date="2019-05-22T13:42:00Z"/>
        </w:rPr>
      </w:pPr>
      <w:ins w:id="1276" w:author="Wagoner, Larry D." w:date="2019-05-22T13:42:00Z">
        <w:r w:rsidRPr="003C747F">
          <w:t>6.59.1 Applicability to language</w:t>
        </w:r>
      </w:ins>
    </w:p>
    <w:p w14:paraId="2A2873CB" w14:textId="77777777" w:rsidR="007530E6" w:rsidRPr="003C747F" w:rsidRDefault="007530E6" w:rsidP="007530E6">
      <w:pPr>
        <w:jc w:val="both"/>
        <w:rPr>
          <w:ins w:id="1277" w:author="Wagoner, Larry D." w:date="2019-05-22T13:42:00Z"/>
          <w:rFonts w:cstheme="minorHAnsi"/>
        </w:rPr>
      </w:pPr>
      <w:ins w:id="1278" w:author="Wagoner, Larry D." w:date="2019-05-22T13:42:00Z">
        <w:r w:rsidRPr="003C747F">
          <w:rPr>
            <w:rFonts w:cstheme="minorHAnsi"/>
          </w:rPr>
          <w:t xml:space="preserve">Python offers several approaches for handling concurrency, and each method has its own advantages and disadvantages. Python’s </w:t>
        </w:r>
        <w:r w:rsidRPr="003C747F">
          <w:rPr>
            <w:rFonts w:ascii="Courier New" w:hAnsi="Courier New" w:cs="Courier New"/>
            <w:kern w:val="32"/>
            <w:sz w:val="20"/>
            <w:szCs w:val="20"/>
          </w:rPr>
          <w:t>threading</w:t>
        </w:r>
        <w:r w:rsidRPr="003C747F">
          <w:rPr>
            <w:rFonts w:cstheme="minorHAnsi"/>
          </w:rPr>
          <w:t xml:space="preserve"> module provides the ability to perform cooperative multithreading from within a single native thread. Due to the restrictions of Python’s Global Interpreter Lock (GIL), only one thread at a time is permitted to run. Even though multithreading cannot use multiple Central Processing Unit (CPU) cores, it can be useful in situations where the CPU becomes idle such as in I/O-bound applications. Python’s </w:t>
        </w:r>
        <w:r w:rsidRPr="003C747F">
          <w:rPr>
            <w:rFonts w:ascii="Courier New" w:hAnsi="Courier New" w:cs="Courier New"/>
            <w:kern w:val="32"/>
            <w:sz w:val="20"/>
            <w:szCs w:val="20"/>
          </w:rPr>
          <w:t>multiprocessing</w:t>
        </w:r>
        <w:r w:rsidRPr="003C747F">
          <w:rPr>
            <w:rFonts w:cstheme="minorHAnsi"/>
          </w:rPr>
          <w:t xml:space="preserve"> module provides multiprocessing capability and does allow independent processes to run on multiple cores. Unlike threading, these independent processes do not have shared memory and are not prone to the same data race conditions that threads can have. Python’s </w:t>
        </w:r>
        <w:r w:rsidRPr="003C747F">
          <w:rPr>
            <w:rFonts w:ascii="Courier New" w:hAnsi="Courier New" w:cs="Courier New"/>
            <w:kern w:val="32"/>
            <w:sz w:val="20"/>
            <w:szCs w:val="20"/>
          </w:rPr>
          <w:t>asyncio</w:t>
        </w:r>
        <w:r w:rsidRPr="003C747F">
          <w:rPr>
            <w:rFonts w:cstheme="minorHAnsi"/>
          </w:rPr>
          <w:t xml:space="preserve"> module is the newest approach to handling asynchronous concurrency and was introduced in Python 3.4. This new Async IO processing model is typically safer</w:t>
        </w:r>
        <w:r>
          <w:rPr>
            <w:rFonts w:cstheme="minorHAnsi"/>
          </w:rPr>
          <w:t xml:space="preserve"> </w:t>
        </w:r>
        <w:r w:rsidRPr="003C747F">
          <w:rPr>
            <w:rFonts w:cstheme="minorHAnsi"/>
          </w:rPr>
          <w:t xml:space="preserve">and faster than implementations that use traditional threads and multiprocessing.  </w:t>
        </w:r>
      </w:ins>
    </w:p>
    <w:p w14:paraId="6CEF08D6" w14:textId="77777777" w:rsidR="007530E6" w:rsidRPr="003C747F" w:rsidRDefault="007530E6" w:rsidP="007530E6">
      <w:pPr>
        <w:pStyle w:val="berschrift3"/>
        <w:keepNext w:val="0"/>
        <w:rPr>
          <w:ins w:id="1279" w:author="Wagoner, Larry D." w:date="2019-05-22T13:42:00Z"/>
        </w:rPr>
      </w:pPr>
      <w:ins w:id="1280" w:author="Wagoner, Larry D." w:date="2019-05-22T13:42:00Z">
        <w:r w:rsidRPr="003C747F">
          <w:t>6.59.2 Guidance to language users</w:t>
        </w:r>
      </w:ins>
    </w:p>
    <w:p w14:paraId="2932EEA2" w14:textId="77777777" w:rsidR="007530E6" w:rsidRPr="003C747F" w:rsidRDefault="007530E6" w:rsidP="007530E6">
      <w:pPr>
        <w:pStyle w:val="Listenabsatz"/>
        <w:numPr>
          <w:ilvl w:val="0"/>
          <w:numId w:val="600"/>
        </w:numPr>
        <w:jc w:val="both"/>
        <w:outlineLvl w:val="0"/>
        <w:rPr>
          <w:ins w:id="1281" w:author="Wagoner, Larry D." w:date="2019-05-22T13:42:00Z"/>
        </w:rPr>
      </w:pPr>
      <w:ins w:id="1282" w:author="Wagoner, Larry D." w:date="2019-05-22T13:42:00Z">
        <w:r w:rsidRPr="003C747F">
          <w:t>Follow the guidance contained in TR 24772-1 clause 6.59.5.</w:t>
        </w:r>
      </w:ins>
    </w:p>
    <w:p w14:paraId="21F97E1E" w14:textId="77777777" w:rsidR="007530E6" w:rsidRPr="003C747F" w:rsidRDefault="007530E6" w:rsidP="007530E6">
      <w:pPr>
        <w:pStyle w:val="Listenabsatz"/>
        <w:numPr>
          <w:ilvl w:val="0"/>
          <w:numId w:val="600"/>
        </w:numPr>
        <w:jc w:val="both"/>
        <w:outlineLvl w:val="0"/>
        <w:rPr>
          <w:ins w:id="1283" w:author="Wagoner, Larry D." w:date="2019-05-22T13:42:00Z"/>
        </w:rPr>
      </w:pPr>
      <w:ins w:id="1284" w:author="Wagoner, Larry D." w:date="2019-05-22T13:42:00Z">
        <w:r w:rsidRPr="003C747F">
          <w:t>For any thread that has already been started, ensure that additional starts on that same thread are not attempted. Multiple attempts to start any single thread object will raise a runtime error.</w:t>
        </w:r>
      </w:ins>
    </w:p>
    <w:p w14:paraId="7B680063" w14:textId="77777777" w:rsidR="007530E6" w:rsidRPr="003C747F" w:rsidRDefault="007530E6" w:rsidP="007530E6">
      <w:pPr>
        <w:pStyle w:val="Listenabsatz"/>
        <w:numPr>
          <w:ilvl w:val="0"/>
          <w:numId w:val="600"/>
        </w:numPr>
        <w:jc w:val="both"/>
        <w:outlineLvl w:val="0"/>
        <w:rPr>
          <w:ins w:id="1285" w:author="Wagoner, Larry D." w:date="2019-05-22T13:42:00Z"/>
        </w:rPr>
      </w:pPr>
      <w:ins w:id="1286" w:author="Wagoner, Larry D." w:date="2019-05-22T13:42:00Z">
        <w:r w:rsidRPr="003C747F">
          <w:t>If a thread is unable to be created and an exception is thrown, always handle the exception.</w:t>
        </w:r>
      </w:ins>
    </w:p>
    <w:p w14:paraId="5FE3DEB5" w14:textId="77777777" w:rsidR="007530E6" w:rsidRPr="003C747F" w:rsidRDefault="007530E6" w:rsidP="007530E6">
      <w:pPr>
        <w:pStyle w:val="Listenabsatz"/>
        <w:numPr>
          <w:ilvl w:val="0"/>
          <w:numId w:val="600"/>
        </w:numPr>
        <w:jc w:val="both"/>
        <w:outlineLvl w:val="0"/>
        <w:rPr>
          <w:ins w:id="1287" w:author="Wagoner, Larry D." w:date="2019-05-22T13:42:00Z"/>
        </w:rPr>
      </w:pPr>
      <w:ins w:id="1288" w:author="Wagoner, Larry D." w:date="2019-05-22T13:42:00Z">
        <w:r w:rsidRPr="003C747F">
          <w:t>For any process that has already been started, ensure that additional starts on that same process are not attempted. Multiple attempts to start any process object will raise a runtime error.</w:t>
        </w:r>
      </w:ins>
    </w:p>
    <w:p w14:paraId="43E3B2A0" w14:textId="77777777" w:rsidR="007530E6" w:rsidRPr="003C747F" w:rsidRDefault="007530E6" w:rsidP="007530E6">
      <w:pPr>
        <w:pStyle w:val="Listenabsatz"/>
        <w:numPr>
          <w:ilvl w:val="0"/>
          <w:numId w:val="600"/>
        </w:numPr>
        <w:jc w:val="both"/>
        <w:outlineLvl w:val="0"/>
        <w:rPr>
          <w:ins w:id="1289" w:author="Wagoner, Larry D." w:date="2019-05-22T13:42:00Z"/>
        </w:rPr>
      </w:pPr>
      <w:ins w:id="1290" w:author="Wagoner, Larry D." w:date="2019-05-22T13:42:00Z">
        <w:r w:rsidRPr="003C747F">
          <w:t xml:space="preserve">Starting Async IO tasks using the </w:t>
        </w:r>
        <w:r w:rsidRPr="003C747F">
          <w:rPr>
            <w:rFonts w:ascii="Courier New" w:hAnsi="Courier New" w:cs="Courier New"/>
            <w:sz w:val="20"/>
            <w:szCs w:val="20"/>
          </w:rPr>
          <w:t>asyncio</w:t>
        </w:r>
        <w:r w:rsidRPr="003C747F">
          <w:t xml:space="preserve"> module can only occur on a thread that is not running. Duri</w:t>
        </w:r>
        <w:r>
          <w:t>ng development, it is recommended</w:t>
        </w:r>
        <w:r w:rsidRPr="003C747F">
          <w:t xml:space="preserve"> to run the Async IO</w:t>
        </w:r>
        <w:r>
          <w:t xml:space="preserve"> code in</w:t>
        </w:r>
        <w:r w:rsidRPr="003C747F">
          <w:t xml:space="preserve"> debug mode. This will help detect never-awaited coroutines, non-threadsafe Async IO APIs, excessive execution times for I/O and callback functions, and never-retrieved exceptions.  To reduce the chance of excessive delays, all concurrent Async IO operations need to be performed on non-blocking code.</w:t>
        </w:r>
      </w:ins>
    </w:p>
    <w:p w14:paraId="11487B0C" w14:textId="77777777" w:rsidR="007530E6" w:rsidRPr="003C747F" w:rsidRDefault="007530E6" w:rsidP="007530E6">
      <w:pPr>
        <w:pStyle w:val="berschrift2"/>
        <w:rPr>
          <w:ins w:id="1291" w:author="Wagoner, Larry D." w:date="2019-05-22T13:42:00Z"/>
        </w:rPr>
      </w:pPr>
      <w:bookmarkStart w:id="1292" w:name="_Toc520721511"/>
      <w:ins w:id="1293" w:author="Wagoner, Larry D." w:date="2019-05-22T13:42:00Z">
        <w:r w:rsidRPr="003C747F">
          <w:rPr>
            <w:lang w:val="en-CA"/>
          </w:rPr>
          <w:lastRenderedPageBreak/>
          <w:t>6.60 Concurrency – Directed termination [CGT]</w:t>
        </w:r>
        <w:bookmarkEnd w:id="1292"/>
      </w:ins>
    </w:p>
    <w:p w14:paraId="24A52373" w14:textId="77777777" w:rsidR="007530E6" w:rsidRPr="003C747F" w:rsidRDefault="007530E6" w:rsidP="007530E6">
      <w:pPr>
        <w:pStyle w:val="berschrift3"/>
        <w:rPr>
          <w:ins w:id="1294" w:author="Wagoner, Larry D." w:date="2019-05-22T13:42:00Z"/>
        </w:rPr>
      </w:pPr>
      <w:ins w:id="1295" w:author="Wagoner, Larry D." w:date="2019-05-22T13:42:00Z">
        <w:r w:rsidRPr="003C747F">
          <w:t>6.60.1 Applicability to language</w:t>
        </w:r>
      </w:ins>
    </w:p>
    <w:p w14:paraId="6E4DAD12" w14:textId="77777777" w:rsidR="007530E6" w:rsidRPr="003C747F" w:rsidRDefault="007530E6" w:rsidP="007530E6">
      <w:pPr>
        <w:rPr>
          <w:ins w:id="1296" w:author="Wagoner, Larry D." w:date="2019-05-22T13:42:00Z"/>
        </w:rPr>
      </w:pPr>
      <w:ins w:id="1297" w:author="Wagoner, Larry D." w:date="2019-05-22T13:42:00Z">
        <w:r w:rsidRPr="003C747F">
          <w:t>In Python, a thread may terminate by coming to the end of its e</w:t>
        </w:r>
        <w:r>
          <w:t xml:space="preserve">xecutable code or by raising an </w:t>
        </w:r>
        <w:r w:rsidRPr="003C747F">
          <w:t xml:space="preserve">exception. Python does not have an API to kill a thread. This is by design since killing a thread is not recommended due to the unpredictable behavior that results. If a thread is killed in between an </w:t>
        </w:r>
        <w:r w:rsidRPr="003C747F">
          <w:rPr>
            <w:rFonts w:ascii="Courier New" w:hAnsi="Courier New" w:cs="Courier New"/>
            <w:sz w:val="20"/>
            <w:szCs w:val="20"/>
          </w:rPr>
          <w:t>acquire()</w:t>
        </w:r>
        <w:r w:rsidRPr="003C747F">
          <w:t xml:space="preserve"> and </w:t>
        </w:r>
        <w:r w:rsidRPr="003C747F">
          <w:rPr>
            <w:rFonts w:ascii="Courier New" w:hAnsi="Courier New" w:cs="Courier New"/>
            <w:sz w:val="20"/>
            <w:szCs w:val="20"/>
          </w:rPr>
          <w:t>release()</w:t>
        </w:r>
        <w:r w:rsidRPr="003C747F">
          <w:t>, every other thread that waits on that lock will be deadlocked.</w:t>
        </w:r>
        <w:r>
          <w:t xml:space="preserve"> </w:t>
        </w:r>
        <w:r w:rsidRPr="003C747F">
          <w:t xml:space="preserve">Terminating processes in Python is possible but there are scenarios that may leave the system in a vulnerable state. </w:t>
        </w:r>
      </w:ins>
    </w:p>
    <w:p w14:paraId="34F57184" w14:textId="77777777" w:rsidR="007530E6" w:rsidRPr="003C747F" w:rsidRDefault="007530E6" w:rsidP="007530E6">
      <w:pPr>
        <w:pStyle w:val="berschrift3"/>
        <w:rPr>
          <w:ins w:id="1298" w:author="Wagoner, Larry D." w:date="2019-05-22T13:42:00Z"/>
        </w:rPr>
      </w:pPr>
      <w:ins w:id="1299" w:author="Wagoner, Larry D." w:date="2019-05-22T13:42:00Z">
        <w:r w:rsidRPr="003C747F">
          <w:t>6.60.2 Guidance to language users</w:t>
        </w:r>
      </w:ins>
    </w:p>
    <w:p w14:paraId="4710B709" w14:textId="77777777" w:rsidR="007530E6" w:rsidRPr="003C747F" w:rsidRDefault="007530E6" w:rsidP="007530E6">
      <w:pPr>
        <w:pStyle w:val="Listenabsatz"/>
        <w:numPr>
          <w:ilvl w:val="0"/>
          <w:numId w:val="592"/>
        </w:numPr>
        <w:rPr>
          <w:ins w:id="1300" w:author="Wagoner, Larry D." w:date="2019-05-22T13:42:00Z"/>
        </w:rPr>
      </w:pPr>
      <w:ins w:id="1301" w:author="Wagoner, Larry D." w:date="2019-05-22T13:42:00Z">
        <w:r w:rsidRPr="003C747F">
          <w:t>Follow the guidance contained in TR 24772-1 clause 6.60.5.</w:t>
        </w:r>
      </w:ins>
    </w:p>
    <w:p w14:paraId="674AA531" w14:textId="77777777" w:rsidR="007530E6" w:rsidRPr="003C747F" w:rsidRDefault="007530E6" w:rsidP="007530E6">
      <w:pPr>
        <w:pStyle w:val="Listenabsatz"/>
        <w:numPr>
          <w:ilvl w:val="0"/>
          <w:numId w:val="592"/>
        </w:numPr>
        <w:rPr>
          <w:ins w:id="1302" w:author="Wagoner, Larry D." w:date="2019-05-22T13:42:00Z"/>
        </w:rPr>
      </w:pPr>
      <w:ins w:id="1303" w:author="Wagoner, Larry D." w:date="2019-05-22T13:42:00Z">
        <w:r w:rsidRPr="003C747F">
          <w:t xml:space="preserve">Avoid killing threads since it is only safe if extreme measures are taken. </w:t>
        </w:r>
      </w:ins>
    </w:p>
    <w:p w14:paraId="35B0293C" w14:textId="77777777" w:rsidR="007530E6" w:rsidRPr="003C747F" w:rsidRDefault="007530E6" w:rsidP="007530E6">
      <w:pPr>
        <w:pStyle w:val="Listenabsatz"/>
        <w:numPr>
          <w:ilvl w:val="0"/>
          <w:numId w:val="592"/>
        </w:numPr>
        <w:rPr>
          <w:ins w:id="1304" w:author="Wagoner, Larry D." w:date="2019-05-22T13:42:00Z"/>
        </w:rPr>
      </w:pPr>
      <w:ins w:id="1305" w:author="Wagoner, Larry D." w:date="2019-05-22T13:42:00Z">
        <w:r w:rsidRPr="003C747F">
          <w:t>If necessary, the preferred method for killing a thread is natively from within the thread itself using a watchdog message queue or global variable that signals the thread to terminate itself. This will enable the thread to perform proper cleanup and eliminate deadlocks.</w:t>
        </w:r>
      </w:ins>
    </w:p>
    <w:p w14:paraId="422AB3DF" w14:textId="77777777" w:rsidR="007530E6" w:rsidRPr="003C747F" w:rsidRDefault="007530E6" w:rsidP="007530E6">
      <w:pPr>
        <w:pStyle w:val="Listenabsatz"/>
        <w:numPr>
          <w:ilvl w:val="0"/>
          <w:numId w:val="592"/>
        </w:numPr>
        <w:rPr>
          <w:ins w:id="1306" w:author="Wagoner, Larry D." w:date="2019-05-22T13:42:00Z"/>
        </w:rPr>
      </w:pPr>
      <w:ins w:id="1307" w:author="Wagoner, Larry D." w:date="2019-05-22T13:42:00Z">
        <w:r w:rsidRPr="003C747F">
          <w:t xml:space="preserve">Use care when terminating processes since </w:t>
        </w:r>
        <w:r w:rsidRPr="003C747F">
          <w:rPr>
            <w:rFonts w:ascii="Courier New" w:hAnsi="Courier New" w:cs="Courier New"/>
            <w:sz w:val="20"/>
            <w:szCs w:val="20"/>
          </w:rPr>
          <w:t>finally</w:t>
        </w:r>
        <w:r w:rsidRPr="003C747F">
          <w:t xml:space="preserve"> clauses will not be executed, and descendant processes will not be terminated. Design the code to be fail-safe since terminating a process may corrupt data associated with pipes and queues.  </w:t>
        </w:r>
      </w:ins>
    </w:p>
    <w:p w14:paraId="7B433A04" w14:textId="77777777" w:rsidR="007530E6" w:rsidRPr="003C747F" w:rsidRDefault="007530E6" w:rsidP="007530E6">
      <w:pPr>
        <w:pStyle w:val="berschrift2"/>
        <w:rPr>
          <w:ins w:id="1308" w:author="Wagoner, Larry D." w:date="2019-05-22T13:42:00Z"/>
        </w:rPr>
      </w:pPr>
      <w:bookmarkStart w:id="1309" w:name="_Toc520721512"/>
      <w:ins w:id="1310" w:author="Wagoner, Larry D." w:date="2019-05-22T13:42:00Z">
        <w:r w:rsidRPr="003C747F">
          <w:t>6.61 Concurrency - Data Access [CGX]</w:t>
        </w:r>
        <w:bookmarkEnd w:id="1309"/>
        <w:r w:rsidRPr="003C747F">
          <w:t xml:space="preserve"> </w:t>
        </w:r>
      </w:ins>
    </w:p>
    <w:p w14:paraId="5D159AA5" w14:textId="77777777" w:rsidR="007530E6" w:rsidRPr="003C747F" w:rsidRDefault="007530E6" w:rsidP="007530E6">
      <w:pPr>
        <w:pStyle w:val="berschrift3"/>
        <w:rPr>
          <w:ins w:id="1311" w:author="Wagoner, Larry D." w:date="2019-05-22T13:42:00Z"/>
        </w:rPr>
      </w:pPr>
      <w:ins w:id="1312" w:author="Wagoner, Larry D." w:date="2019-05-22T13:42:00Z">
        <w:r w:rsidRPr="003C747F">
          <w:t>6.61.1 Applicability to language</w:t>
        </w:r>
      </w:ins>
    </w:p>
    <w:p w14:paraId="20DA9B10" w14:textId="77777777" w:rsidR="007530E6" w:rsidRPr="003C747F" w:rsidRDefault="007530E6" w:rsidP="007530E6">
      <w:pPr>
        <w:rPr>
          <w:ins w:id="1313" w:author="Wagoner, Larry D." w:date="2019-05-22T13:42:00Z"/>
          <w:rFonts w:cstheme="minorHAnsi"/>
        </w:rPr>
      </w:pPr>
      <w:ins w:id="1314" w:author="Wagoner, Larry D." w:date="2019-05-22T13:42:00Z">
        <w:r w:rsidRPr="003C747F">
          <w:rPr>
            <w:rFonts w:cstheme="minorHAnsi"/>
          </w:rPr>
          <w:t>The preemptive task-switching nature of threads can create opportunities for certain vulnerabilities such as race conditions and deadlocks. These vulnerabilities can be mitigated by using locks around critical sections</w:t>
        </w:r>
        <w:r>
          <w:rPr>
            <w:rFonts w:cstheme="minorHAnsi"/>
          </w:rPr>
          <w:t xml:space="preserve"> of code</w:t>
        </w:r>
        <w:r w:rsidRPr="003C747F">
          <w:rPr>
            <w:rFonts w:cstheme="minorHAnsi"/>
          </w:rPr>
          <w:t>, but the excessive use of locks becomes difficult to manage and will also negatively impact performance. Identify</w:t>
        </w:r>
        <w:r>
          <w:rPr>
            <w:rFonts w:cstheme="minorHAnsi"/>
          </w:rPr>
          <w:t>ing</w:t>
        </w:r>
        <w:r w:rsidRPr="003C747F">
          <w:rPr>
            <w:rFonts w:cstheme="minorHAnsi"/>
          </w:rPr>
          <w:t xml:space="preserve"> all locations where locks are needed can be complicated and the use of locks does not guarantee security since locks are only effective if all other threads check for the locks. A locked critical section in one thread can be modified by another thread if it does not first check for the lock. Since threads use shared memory, the overhead costs are typically less than they are for multiprocessing scenarios and often run faster.</w:t>
        </w:r>
      </w:ins>
    </w:p>
    <w:p w14:paraId="7D7B7699" w14:textId="77777777" w:rsidR="007530E6" w:rsidRPr="003C747F" w:rsidRDefault="007530E6" w:rsidP="007530E6">
      <w:pPr>
        <w:rPr>
          <w:ins w:id="1315" w:author="Wagoner, Larry D." w:date="2019-05-22T13:42:00Z"/>
          <w:rFonts w:cstheme="minorHAnsi"/>
        </w:rPr>
      </w:pPr>
      <w:ins w:id="1316" w:author="Wagoner, Larry D." w:date="2019-05-22T13:42:00Z">
        <w:r w:rsidRPr="003C747F">
          <w:rPr>
            <w:rFonts w:cstheme="minorHAnsi"/>
          </w:rPr>
          <w:t>Processes, unlike threads, do not need locks and are easier to terminate safely. However, because processes do not have a shared state, communicating between processes comes at a higher overhead cost.</w:t>
        </w:r>
      </w:ins>
    </w:p>
    <w:p w14:paraId="0481B7DB" w14:textId="77777777" w:rsidR="007530E6" w:rsidRPr="00221092" w:rsidRDefault="007530E6" w:rsidP="007530E6">
      <w:pPr>
        <w:jc w:val="both"/>
        <w:rPr>
          <w:ins w:id="1317" w:author="Wagoner, Larry D." w:date="2019-05-22T13:42:00Z"/>
          <w:rFonts w:cstheme="minorHAnsi"/>
        </w:rPr>
      </w:pPr>
      <w:ins w:id="1318" w:author="Wagoner, Larry D." w:date="2019-05-22T13:42:00Z">
        <w:r>
          <w:rPr>
            <w:rFonts w:cstheme="minorHAnsi"/>
          </w:rPr>
          <w:t>Unlike threads, Async IO</w:t>
        </w:r>
        <w:r w:rsidRPr="003C747F">
          <w:rPr>
            <w:rFonts w:cstheme="minorHAnsi"/>
          </w:rPr>
          <w:t xml:space="preserve"> swit</w:t>
        </w:r>
        <w:r>
          <w:rPr>
            <w:rFonts w:cstheme="minorHAnsi"/>
          </w:rPr>
          <w:t>ches cooperatively from an Async IO</w:t>
        </w:r>
        <w:r w:rsidRPr="003C747F">
          <w:rPr>
            <w:rFonts w:cstheme="minorHAnsi"/>
          </w:rPr>
          <w:t xml:space="preserve"> manager and</w:t>
        </w:r>
        <w:r>
          <w:rPr>
            <w:rFonts w:cstheme="minorHAnsi"/>
          </w:rPr>
          <w:t>,</w:t>
        </w:r>
        <w:r w:rsidRPr="003C747F">
          <w:rPr>
            <w:rFonts w:cstheme="minorHAnsi"/>
          </w:rPr>
          <w:t xml:space="preserve"> since task switching is less arbitrary, there is less of a need for locks. Asynchronous code uses </w:t>
        </w:r>
        <w:r w:rsidRPr="003C747F">
          <w:rPr>
            <w:rFonts w:ascii="Courier New" w:hAnsi="Courier New" w:cs="Courier New"/>
            <w:kern w:val="32"/>
            <w:sz w:val="20"/>
            <w:szCs w:val="20"/>
          </w:rPr>
          <w:t>await</w:t>
        </w:r>
        <w:r w:rsidRPr="003C747F">
          <w:rPr>
            <w:rFonts w:cstheme="minorHAnsi"/>
          </w:rPr>
          <w:t xml:space="preserve"> and </w:t>
        </w:r>
        <w:r w:rsidRPr="003C747F">
          <w:rPr>
            <w:rFonts w:ascii="Courier New" w:hAnsi="Courier New" w:cs="Courier New"/>
            <w:kern w:val="32"/>
            <w:sz w:val="20"/>
            <w:szCs w:val="20"/>
          </w:rPr>
          <w:t>yield</w:t>
        </w:r>
        <w:r w:rsidRPr="003C747F">
          <w:rPr>
            <w:rFonts w:cstheme="minorHAnsi"/>
          </w:rPr>
          <w:t xml:space="preserve"> to provide predictable control over the task switching process</w:t>
        </w:r>
        <w:r>
          <w:rPr>
            <w:rFonts w:cstheme="minorHAnsi"/>
          </w:rPr>
          <w:t xml:space="preserve">. Async IO is safer and faster </w:t>
        </w:r>
        <w:r w:rsidRPr="003C747F">
          <w:rPr>
            <w:rFonts w:cstheme="minorHAnsi"/>
          </w:rPr>
          <w:t>than other task switching techniques,</w:t>
        </w:r>
        <w:r>
          <w:rPr>
            <w:rFonts w:cstheme="minorHAnsi"/>
          </w:rPr>
          <w:t xml:space="preserve"> but it does require all calls to be non-blocking. </w:t>
        </w:r>
      </w:ins>
    </w:p>
    <w:p w14:paraId="7F77122A" w14:textId="77777777" w:rsidR="007530E6" w:rsidRPr="003C747F" w:rsidRDefault="007530E6" w:rsidP="007530E6">
      <w:pPr>
        <w:pStyle w:val="berschrift3"/>
        <w:rPr>
          <w:ins w:id="1319" w:author="Wagoner, Larry D." w:date="2019-05-22T13:42:00Z"/>
        </w:rPr>
      </w:pPr>
      <w:ins w:id="1320" w:author="Wagoner, Larry D." w:date="2019-05-22T13:42:00Z">
        <w:r w:rsidRPr="003C747F">
          <w:t>6.61.2 Guidance to language users</w:t>
        </w:r>
      </w:ins>
    </w:p>
    <w:p w14:paraId="1600CBA6" w14:textId="77777777" w:rsidR="007530E6" w:rsidRPr="003C747F" w:rsidRDefault="007530E6" w:rsidP="007530E6">
      <w:pPr>
        <w:pStyle w:val="Listenabsatz"/>
        <w:numPr>
          <w:ilvl w:val="0"/>
          <w:numId w:val="601"/>
        </w:numPr>
        <w:spacing w:before="120" w:after="120" w:line="240" w:lineRule="auto"/>
        <w:rPr>
          <w:ins w:id="1321" w:author="Wagoner, Larry D." w:date="2019-05-22T13:42:00Z"/>
          <w:kern w:val="32"/>
        </w:rPr>
      </w:pPr>
      <w:ins w:id="1322" w:author="Wagoner, Larry D." w:date="2019-05-22T13:42:00Z">
        <w:r w:rsidRPr="003C747F">
          <w:rPr>
            <w:kern w:val="32"/>
          </w:rPr>
          <w:t>Follow the guidance contained in TR 24772-1 clause 6.61.5.</w:t>
        </w:r>
      </w:ins>
    </w:p>
    <w:p w14:paraId="3791527B" w14:textId="11101F90" w:rsidR="007530E6" w:rsidRPr="003C747F" w:rsidRDefault="007530E6" w:rsidP="007530E6">
      <w:pPr>
        <w:pStyle w:val="Listenabsatz"/>
        <w:numPr>
          <w:ilvl w:val="0"/>
          <w:numId w:val="601"/>
        </w:numPr>
        <w:rPr>
          <w:ins w:id="1323" w:author="Wagoner, Larry D." w:date="2019-05-22T13:42:00Z"/>
        </w:rPr>
      </w:pPr>
      <w:ins w:id="1324" w:author="Wagoner, Larry D." w:date="2019-05-22T13:42:00Z">
        <w:r w:rsidRPr="003C747F">
          <w:t xml:space="preserve">Use </w:t>
        </w:r>
        <w:del w:id="1325" w:author="Stephen Michell" w:date="2019-07-15T08:52:00Z">
          <w:r w:rsidRPr="003C747F" w:rsidDel="004931B2">
            <w:delText>j</w:delText>
          </w:r>
          <w:r w:rsidRPr="003C747F" w:rsidDel="004931B2">
            <w:rPr>
              <w:rFonts w:ascii="Courier New" w:hAnsi="Courier New" w:cs="Courier New"/>
              <w:sz w:val="20"/>
              <w:szCs w:val="20"/>
            </w:rPr>
            <w:delText>o</w:delText>
          </w:r>
        </w:del>
      </w:ins>
      <w:ins w:id="1326" w:author="Stephen Michell" w:date="2019-07-15T08:52:00Z">
        <w:r w:rsidR="004931B2">
          <w:rPr>
            <w:rFonts w:ascii="Courier New" w:hAnsi="Courier New" w:cs="Courier New"/>
            <w:sz w:val="20"/>
            <w:szCs w:val="20"/>
          </w:rPr>
          <w:t>jo</w:t>
        </w:r>
      </w:ins>
      <w:ins w:id="1327" w:author="Wagoner, Larry D." w:date="2019-05-22T13:42:00Z">
        <w:r w:rsidRPr="003C747F">
          <w:rPr>
            <w:rFonts w:ascii="Courier New" w:hAnsi="Courier New" w:cs="Courier New"/>
            <w:sz w:val="20"/>
            <w:szCs w:val="20"/>
          </w:rPr>
          <w:t>in()</w:t>
        </w:r>
        <w:r w:rsidRPr="003C747F">
          <w:t xml:space="preserve"> to ensure that the calling thread is blocked until all joined threads have either terminated normally, thrown an exception, or timed out (if implemented). Ensure that </w:t>
        </w:r>
        <w:r w:rsidRPr="003C747F">
          <w:rPr>
            <w:rFonts w:ascii="Courier New" w:hAnsi="Courier New" w:cs="Courier New"/>
            <w:sz w:val="20"/>
            <w:szCs w:val="20"/>
          </w:rPr>
          <w:t>join()</w:t>
        </w:r>
        <w:r w:rsidRPr="003C747F">
          <w:t xml:space="preserve"> is not used on a </w:t>
        </w:r>
        <w:r w:rsidRPr="003C747F">
          <w:lastRenderedPageBreak/>
          <w:t xml:space="preserve">thread before it is started since this will throw an exception. Verify that the opportunity does not exist for any thread to perform multiple joins since this would result in a deadlock condition. Be sure that no thread is waiting on daemon threads to complete since these threads are always running. Performing a </w:t>
        </w:r>
        <w:r w:rsidRPr="003C747F">
          <w:rPr>
            <w:rFonts w:ascii="Courier New" w:hAnsi="Courier New" w:cs="Courier New"/>
            <w:sz w:val="20"/>
            <w:szCs w:val="20"/>
          </w:rPr>
          <w:t>join()</w:t>
        </w:r>
        <w:r w:rsidRPr="003C747F">
          <w:t xml:space="preserve"> on a daemon thread will result in a deadlock condition and it is recommended to use a </w:t>
        </w:r>
        <w:r w:rsidRPr="003C747F">
          <w:rPr>
            <w:rFonts w:ascii="Courier New" w:hAnsi="Courier New" w:cs="Courier New"/>
            <w:sz w:val="20"/>
            <w:szCs w:val="20"/>
          </w:rPr>
          <w:t>join()</w:t>
        </w:r>
        <w:r w:rsidRPr="003C747F">
          <w:t xml:space="preserve"> on the message queue instead.</w:t>
        </w:r>
      </w:ins>
    </w:p>
    <w:p w14:paraId="5D1614D8" w14:textId="77777777" w:rsidR="007530E6" w:rsidRPr="003C747F" w:rsidRDefault="007530E6" w:rsidP="007530E6">
      <w:pPr>
        <w:pStyle w:val="Listenabsatz"/>
        <w:numPr>
          <w:ilvl w:val="0"/>
          <w:numId w:val="601"/>
        </w:numPr>
        <w:rPr>
          <w:ins w:id="1328" w:author="Wagoner, Larry D." w:date="2019-05-22T13:42:00Z"/>
        </w:rPr>
      </w:pPr>
      <w:ins w:id="1329" w:author="Wagoner, Larry D." w:date="2019-05-22T13:42:00Z">
        <w:r w:rsidRPr="003C747F">
          <w:t xml:space="preserve">If two or more items need to occur sequentially, ensure that they are ordered correctly and reside in the same thread. </w:t>
        </w:r>
      </w:ins>
    </w:p>
    <w:p w14:paraId="332A8C58" w14:textId="77777777" w:rsidR="007530E6" w:rsidRPr="003C747F" w:rsidRDefault="007530E6" w:rsidP="007530E6">
      <w:pPr>
        <w:pStyle w:val="Listenabsatz"/>
        <w:numPr>
          <w:ilvl w:val="0"/>
          <w:numId w:val="592"/>
        </w:numPr>
        <w:spacing w:before="120" w:after="120" w:line="240" w:lineRule="auto"/>
        <w:rPr>
          <w:ins w:id="1330" w:author="Wagoner, Larry D." w:date="2019-05-22T13:42:00Z"/>
          <w:kern w:val="32"/>
        </w:rPr>
      </w:pPr>
      <w:ins w:id="1331" w:author="Wagoner, Larry D." w:date="2019-05-22T13:42:00Z">
        <w:r w:rsidRPr="003C747F">
          <w:rPr>
            <w:kern w:val="32"/>
          </w:rPr>
          <w:t xml:space="preserve">When using multiple processes, avoid using global variables and consider using the </w:t>
        </w:r>
        <w:r w:rsidRPr="003C747F">
          <w:rPr>
            <w:rFonts w:ascii="Courier New" w:hAnsi="Courier New" w:cs="Courier New"/>
            <w:sz w:val="20"/>
            <w:szCs w:val="20"/>
          </w:rPr>
          <w:t>multiprocessing.Queue()</w:t>
        </w:r>
        <w:r w:rsidRPr="003C747F">
          <w:rPr>
            <w:kern w:val="32"/>
          </w:rPr>
          <w:t xml:space="preserve"> function to share data between processes.</w:t>
        </w:r>
      </w:ins>
    </w:p>
    <w:p w14:paraId="0256D8B3" w14:textId="77777777" w:rsidR="007530E6" w:rsidRPr="003C747F" w:rsidRDefault="007530E6" w:rsidP="007530E6">
      <w:pPr>
        <w:pStyle w:val="Listenabsatz"/>
        <w:numPr>
          <w:ilvl w:val="0"/>
          <w:numId w:val="592"/>
        </w:numPr>
        <w:spacing w:before="120" w:after="120" w:line="240" w:lineRule="auto"/>
        <w:rPr>
          <w:ins w:id="1332" w:author="Wagoner, Larry D." w:date="2019-05-22T13:42:00Z"/>
          <w:kern w:val="32"/>
        </w:rPr>
      </w:pPr>
      <w:ins w:id="1333" w:author="Wagoner, Larry D." w:date="2019-05-22T13:42:00Z">
        <w:r w:rsidRPr="003C747F">
          <w:rPr>
            <w:kern w:val="32"/>
          </w:rPr>
          <w:t>When using multiple threads, avoid using global variables and consider using the</w:t>
        </w:r>
        <w:r>
          <w:rPr>
            <w:kern w:val="32"/>
          </w:rPr>
          <w:t xml:space="preserve"> </w:t>
        </w:r>
        <w:r w:rsidRPr="003C747F">
          <w:rPr>
            <w:rFonts w:ascii="Courier New" w:hAnsi="Courier New" w:cs="Courier New"/>
            <w:sz w:val="20"/>
            <w:szCs w:val="20"/>
          </w:rPr>
          <w:t>queue.Queue()</w:t>
        </w:r>
        <w:r w:rsidRPr="003C747F">
          <w:rPr>
            <w:kern w:val="32"/>
          </w:rPr>
          <w:t xml:space="preserve"> function to share data between threads.</w:t>
        </w:r>
      </w:ins>
    </w:p>
    <w:p w14:paraId="58C3FE80" w14:textId="77777777" w:rsidR="007530E6" w:rsidRPr="003C747F" w:rsidRDefault="007530E6" w:rsidP="007530E6">
      <w:pPr>
        <w:pStyle w:val="Listenabsatz"/>
        <w:numPr>
          <w:ilvl w:val="0"/>
          <w:numId w:val="592"/>
        </w:numPr>
        <w:spacing w:before="120" w:after="120" w:line="240" w:lineRule="auto"/>
        <w:rPr>
          <w:ins w:id="1334" w:author="Wagoner, Larry D." w:date="2019-05-22T13:42:00Z"/>
          <w:kern w:val="32"/>
        </w:rPr>
      </w:pPr>
      <w:ins w:id="1335" w:author="Wagoner, Larry D." w:date="2019-05-22T13:42:00Z">
        <w:r w:rsidRPr="003C747F">
          <w:rPr>
            <w:kern w:val="32"/>
          </w:rPr>
          <w:t>When using multiple threads, verify that no unprotected data is used directly by more than one thread.</w:t>
        </w:r>
      </w:ins>
    </w:p>
    <w:p w14:paraId="72076C89" w14:textId="77777777" w:rsidR="007530E6" w:rsidRPr="003C747F" w:rsidRDefault="007530E6" w:rsidP="007530E6">
      <w:pPr>
        <w:pStyle w:val="Listenabsatz"/>
        <w:numPr>
          <w:ilvl w:val="0"/>
          <w:numId w:val="592"/>
        </w:numPr>
        <w:spacing w:before="120" w:after="120" w:line="240" w:lineRule="auto"/>
        <w:rPr>
          <w:ins w:id="1336" w:author="Wagoner, Larry D." w:date="2019-05-22T13:42:00Z"/>
          <w:kern w:val="32"/>
        </w:rPr>
      </w:pPr>
      <w:ins w:id="1337" w:author="Wagoner, Larry D." w:date="2019-05-22T13:42:00Z">
        <w:r w:rsidRPr="003C747F">
          <w:rPr>
            <w:kern w:val="32"/>
          </w:rPr>
          <w:t xml:space="preserve">When using multiple threads, consider using the </w:t>
        </w:r>
        <w:r w:rsidRPr="003C747F">
          <w:rPr>
            <w:rFonts w:ascii="Courier New" w:hAnsi="Courier New" w:cs="Courier New"/>
            <w:sz w:val="20"/>
            <w:szCs w:val="20"/>
          </w:rPr>
          <w:t>ThreadPoolExecutor</w:t>
        </w:r>
        <w:r w:rsidRPr="003C747F">
          <w:rPr>
            <w:kern w:val="32"/>
          </w:rPr>
          <w:t xml:space="preserve"> within the </w:t>
        </w:r>
        <w:r w:rsidRPr="003C747F">
          <w:rPr>
            <w:rFonts w:ascii="Courier New" w:hAnsi="Courier New" w:cs="Courier New"/>
            <w:sz w:val="20"/>
            <w:szCs w:val="20"/>
          </w:rPr>
          <w:t>concurrent.futures</w:t>
        </w:r>
        <w:r w:rsidRPr="003C747F">
          <w:rPr>
            <w:kern w:val="32"/>
          </w:rPr>
          <w:t xml:space="preserve"> module to help maintain and control the number of threads being implemented. </w:t>
        </w:r>
      </w:ins>
    </w:p>
    <w:p w14:paraId="21DBB42A" w14:textId="77777777" w:rsidR="007530E6" w:rsidRPr="003C747F" w:rsidRDefault="007530E6" w:rsidP="007530E6">
      <w:pPr>
        <w:pStyle w:val="Listenabsatz"/>
        <w:numPr>
          <w:ilvl w:val="0"/>
          <w:numId w:val="592"/>
        </w:numPr>
        <w:spacing w:before="120" w:after="120" w:line="240" w:lineRule="auto"/>
        <w:rPr>
          <w:ins w:id="1338" w:author="Wagoner, Larry D." w:date="2019-05-22T13:42:00Z"/>
          <w:kern w:val="32"/>
        </w:rPr>
      </w:pPr>
      <w:ins w:id="1339" w:author="Wagoner, Larry D." w:date="2019-05-22T13:42:00Z">
        <w:r w:rsidRPr="003C747F">
          <w:rPr>
            <w:kern w:val="32"/>
          </w:rPr>
          <w:t xml:space="preserve">When using multiple threads, check for race conditions and deadlocks by using fuzzing techniques during development. </w:t>
        </w:r>
      </w:ins>
    </w:p>
    <w:p w14:paraId="049B746C" w14:textId="77777777" w:rsidR="007530E6" w:rsidRPr="003C747F" w:rsidRDefault="007530E6" w:rsidP="007530E6">
      <w:pPr>
        <w:pStyle w:val="Listenabsatz"/>
        <w:numPr>
          <w:ilvl w:val="0"/>
          <w:numId w:val="592"/>
        </w:numPr>
        <w:rPr>
          <w:ins w:id="1340" w:author="Wagoner, Larry D." w:date="2019-05-22T13:42:00Z"/>
        </w:rPr>
      </w:pPr>
      <w:ins w:id="1341" w:author="Wagoner, Larry D." w:date="2019-05-22T13:42:00Z">
        <w:r w:rsidRPr="003C747F">
          <w:rPr>
            <w:kern w:val="32"/>
          </w:rPr>
          <w:t>If shared variables must be used in multithreaded applications, use model checking or equivalent methodologies to prove the absence of race conditions.</w:t>
        </w:r>
        <w:r w:rsidRPr="003C747F">
          <w:t xml:space="preserve"> </w:t>
        </w:r>
      </w:ins>
    </w:p>
    <w:p w14:paraId="5ACDF972" w14:textId="77777777" w:rsidR="007530E6" w:rsidRPr="003C747F" w:rsidRDefault="007530E6" w:rsidP="007530E6">
      <w:pPr>
        <w:pStyle w:val="Listenabsatz"/>
        <w:numPr>
          <w:ilvl w:val="0"/>
          <w:numId w:val="592"/>
        </w:numPr>
        <w:rPr>
          <w:ins w:id="1342" w:author="Wagoner, Larry D." w:date="2019-05-22T13:42:00Z"/>
          <w:kern w:val="32"/>
        </w:rPr>
      </w:pPr>
      <w:ins w:id="1343" w:author="Wagoner, Larry D." w:date="2019-05-22T13:42:00Z">
        <w:r w:rsidRPr="003C747F">
          <w:rPr>
            <w:kern w:val="32"/>
          </w:rPr>
          <w:t>For all new applications that require con</w:t>
        </w:r>
        <w:r>
          <w:rPr>
            <w:kern w:val="32"/>
          </w:rPr>
          <w:t>currency, consider using Async IO</w:t>
        </w:r>
        <w:r w:rsidRPr="003C747F">
          <w:rPr>
            <w:kern w:val="32"/>
          </w:rPr>
          <w:t xml:space="preserve"> instead of threads or processes whenever possible. The reliability, speed,</w:t>
        </w:r>
        <w:r>
          <w:rPr>
            <w:kern w:val="32"/>
          </w:rPr>
          <w:t xml:space="preserve"> and maintainability of Async IO</w:t>
        </w:r>
        <w:r w:rsidRPr="003C747F">
          <w:rPr>
            <w:kern w:val="32"/>
          </w:rPr>
          <w:t xml:space="preserve"> code is superior even though there is a steep learning curve. </w:t>
        </w:r>
      </w:ins>
    </w:p>
    <w:p w14:paraId="2AE77CAE" w14:textId="77777777" w:rsidR="007530E6" w:rsidRPr="003C747F" w:rsidRDefault="007530E6" w:rsidP="007530E6">
      <w:pPr>
        <w:pStyle w:val="Listenabsatz"/>
        <w:numPr>
          <w:ilvl w:val="0"/>
          <w:numId w:val="592"/>
        </w:numPr>
        <w:rPr>
          <w:ins w:id="1344" w:author="Wagoner, Larry D." w:date="2019-05-22T13:42:00Z"/>
          <w:kern w:val="32"/>
        </w:rPr>
      </w:pPr>
      <w:ins w:id="1345" w:author="Wagoner, Larry D." w:date="2019-05-22T13:42:00Z">
        <w:r w:rsidRPr="003C747F">
          <w:rPr>
            <w:kern w:val="32"/>
          </w:rPr>
          <w:t>When con</w:t>
        </w:r>
        <w:r>
          <w:rPr>
            <w:kern w:val="32"/>
          </w:rPr>
          <w:t xml:space="preserve">verting existing code to Async IO, </w:t>
        </w:r>
        <w:r w:rsidRPr="003C747F">
          <w:rPr>
            <w:rFonts w:ascii="Courier New" w:hAnsi="Courier New" w:cs="Courier New"/>
            <w:sz w:val="20"/>
            <w:szCs w:val="20"/>
          </w:rPr>
          <w:t>yield</w:t>
        </w:r>
        <w:r w:rsidRPr="003C747F">
          <w:rPr>
            <w:kern w:val="32"/>
          </w:rPr>
          <w:t xml:space="preserve"> and </w:t>
        </w:r>
        <w:r w:rsidRPr="003C747F">
          <w:rPr>
            <w:rFonts w:ascii="Courier New" w:hAnsi="Courier New" w:cs="Courier New"/>
            <w:sz w:val="20"/>
            <w:szCs w:val="20"/>
          </w:rPr>
          <w:t>await</w:t>
        </w:r>
        <w:r w:rsidRPr="003C747F">
          <w:rPr>
            <w:kern w:val="32"/>
          </w:rPr>
          <w:t xml:space="preserve"> statements must be added to the code. </w:t>
        </w:r>
      </w:ins>
    </w:p>
    <w:p w14:paraId="0DA6F921" w14:textId="77777777" w:rsidR="007530E6" w:rsidRPr="003C747F" w:rsidRDefault="007530E6" w:rsidP="007530E6">
      <w:pPr>
        <w:pStyle w:val="Listenabsatz"/>
        <w:numPr>
          <w:ilvl w:val="0"/>
          <w:numId w:val="592"/>
        </w:numPr>
        <w:rPr>
          <w:ins w:id="1346" w:author="Wagoner, Larry D." w:date="2019-05-22T13:42:00Z"/>
          <w:kern w:val="32"/>
        </w:rPr>
      </w:pPr>
      <w:ins w:id="1347" w:author="Wagoner, Larry D." w:date="2019-05-22T13:42:00Z">
        <w:r w:rsidRPr="003C747F">
          <w:rPr>
            <w:kern w:val="32"/>
          </w:rPr>
          <w:t>When using Async IO, all tasks must be non-blocking and use Async IO calls from an event loop. Locks and other synchronization techniques are usually not needed when implementing Async IO.</w:t>
        </w:r>
      </w:ins>
    </w:p>
    <w:p w14:paraId="59B01944" w14:textId="77777777" w:rsidR="007530E6" w:rsidRPr="003C747F" w:rsidRDefault="007530E6" w:rsidP="007530E6">
      <w:pPr>
        <w:pStyle w:val="berschrift2"/>
        <w:rPr>
          <w:ins w:id="1348" w:author="Wagoner, Larry D." w:date="2019-05-22T13:42:00Z"/>
          <w:lang w:val="en-CA"/>
        </w:rPr>
      </w:pPr>
      <w:bookmarkStart w:id="1349" w:name="_Toc520721513"/>
      <w:ins w:id="1350" w:author="Wagoner, Larry D." w:date="2019-05-22T13:42:00Z">
        <w:r w:rsidRPr="003C747F">
          <w:rPr>
            <w:lang w:val="en-CA"/>
          </w:rPr>
          <w:t>6.62 Concurrency – Premature Termination [CGS]</w:t>
        </w:r>
        <w:bookmarkEnd w:id="1349"/>
        <w:r w:rsidRPr="003C747F">
          <w:rPr>
            <w:lang w:val="en-CA"/>
          </w:rPr>
          <w:fldChar w:fldCharType="begin"/>
        </w:r>
        <w:r w:rsidRPr="003C747F">
          <w:instrText xml:space="preserve"> XE "Language Vulnerabilities:</w:instrText>
        </w:r>
        <w:r>
          <w:instrText xml:space="preserve"> </w:instrText>
        </w:r>
        <w:r w:rsidRPr="003C747F">
          <w:instrText xml:space="preserve">Concurrency – Premature Termination [CGS]" </w:instrText>
        </w:r>
        <w:r w:rsidRPr="003C747F">
          <w:rPr>
            <w:lang w:val="en-CA"/>
          </w:rPr>
          <w:fldChar w:fldCharType="end"/>
        </w:r>
        <w:r w:rsidRPr="003C747F">
          <w:rPr>
            <w:lang w:val="en-CA"/>
          </w:rPr>
          <w:fldChar w:fldCharType="begin"/>
        </w:r>
        <w:r w:rsidRPr="003C747F">
          <w:instrText xml:space="preserve"> XE "</w:instrText>
        </w:r>
        <w:r w:rsidRPr="003C747F">
          <w:rPr>
            <w:lang w:val="en-CA"/>
          </w:rPr>
          <w:instrText>CGS – Concurrency – Premature Termination</w:instrText>
        </w:r>
        <w:r w:rsidRPr="003C747F">
          <w:instrText xml:space="preserve">" </w:instrText>
        </w:r>
        <w:r w:rsidRPr="003C747F">
          <w:rPr>
            <w:lang w:val="en-CA"/>
          </w:rPr>
          <w:fldChar w:fldCharType="end"/>
        </w:r>
      </w:ins>
    </w:p>
    <w:p w14:paraId="53C61AF8" w14:textId="77777777" w:rsidR="007530E6" w:rsidRPr="003C747F" w:rsidRDefault="007530E6" w:rsidP="007530E6">
      <w:pPr>
        <w:pStyle w:val="berschrift3"/>
        <w:rPr>
          <w:ins w:id="1351" w:author="Wagoner, Larry D." w:date="2019-05-22T13:42:00Z"/>
        </w:rPr>
      </w:pPr>
      <w:ins w:id="1352" w:author="Wagoner, Larry D." w:date="2019-05-22T13:42:00Z">
        <w:r w:rsidRPr="003C747F">
          <w:t>6.62.1 Applicability to language</w:t>
        </w:r>
        <w:bookmarkStart w:id="1353" w:name="_Toc520721514"/>
      </w:ins>
    </w:p>
    <w:p w14:paraId="7205910E" w14:textId="77777777" w:rsidR="007530E6" w:rsidRPr="003C747F" w:rsidRDefault="007530E6" w:rsidP="007530E6">
      <w:pPr>
        <w:rPr>
          <w:ins w:id="1354" w:author="Wagoner, Larry D." w:date="2019-05-22T13:42:00Z"/>
        </w:rPr>
      </w:pPr>
      <w:ins w:id="1355" w:author="Wagoner, Larry D." w:date="2019-05-22T13:42:00Z">
        <w:r>
          <w:t>A Python thread</w:t>
        </w:r>
        <w:r w:rsidRPr="003C747F">
          <w:t xml:space="preserve"> will terminate when its </w:t>
        </w:r>
        <w:r w:rsidRPr="003C747F">
          <w:rPr>
            <w:rFonts w:ascii="Courier New" w:hAnsi="Courier New" w:cs="Courier New"/>
            <w:sz w:val="20"/>
            <w:szCs w:val="20"/>
          </w:rPr>
          <w:t>r</w:t>
        </w:r>
        <w:r w:rsidRPr="009E06C9">
          <w:rPr>
            <w:rFonts w:ascii="Courier New" w:hAnsi="Courier New" w:cs="Courier New"/>
            <w:kern w:val="32"/>
            <w:sz w:val="20"/>
            <w:szCs w:val="20"/>
          </w:rPr>
          <w:t>un()</w:t>
        </w:r>
        <w:r w:rsidRPr="003C747F">
          <w:t xml:space="preserve"> method terminates or if an unhandled exception occurs. Python does not permit other threads to abort or prematurely terminate other threads when using the threading library, but does provide </w:t>
        </w:r>
        <w:r w:rsidRPr="003C747F">
          <w:rPr>
            <w:rFonts w:ascii="Courier New" w:hAnsi="Courier New" w:cs="Courier New"/>
            <w:sz w:val="20"/>
            <w:szCs w:val="20"/>
          </w:rPr>
          <w:t>terminate</w:t>
        </w:r>
        <w:r w:rsidRPr="003C747F">
          <w:rPr>
            <w:rFonts w:ascii="Courier New" w:hAnsi="Courier New" w:cs="Courier New"/>
            <w:kern w:val="32"/>
            <w:sz w:val="20"/>
            <w:szCs w:val="20"/>
          </w:rPr>
          <w:t>(),</w:t>
        </w:r>
        <w:r w:rsidRPr="003C747F">
          <w:t xml:space="preserve"> </w:t>
        </w:r>
        <w:r w:rsidRPr="003C747F">
          <w:rPr>
            <w:rFonts w:ascii="Courier New" w:hAnsi="Courier New" w:cs="Courier New"/>
            <w:kern w:val="32"/>
            <w:sz w:val="20"/>
            <w:szCs w:val="20"/>
          </w:rPr>
          <w:t xml:space="preserve">kill(), </w:t>
        </w:r>
        <w:r w:rsidRPr="003C747F">
          <w:t xml:space="preserve">and </w:t>
        </w:r>
        <w:r w:rsidRPr="003C747F">
          <w:rPr>
            <w:rFonts w:ascii="Courier New" w:hAnsi="Courier New" w:cs="Courier New"/>
            <w:kern w:val="32"/>
            <w:sz w:val="20"/>
            <w:szCs w:val="20"/>
          </w:rPr>
          <w:t>close()</w:t>
        </w:r>
        <w:r w:rsidRPr="003C747F">
          <w:t xml:space="preserve"> methods in the multiprocessing library.</w:t>
        </w:r>
      </w:ins>
    </w:p>
    <w:p w14:paraId="5A9AB4AE" w14:textId="77777777" w:rsidR="007530E6" w:rsidRPr="003C747F" w:rsidRDefault="007530E6" w:rsidP="007530E6">
      <w:pPr>
        <w:pStyle w:val="berschrift3"/>
        <w:rPr>
          <w:ins w:id="1356" w:author="Wagoner, Larry D." w:date="2019-05-22T13:42:00Z"/>
        </w:rPr>
      </w:pPr>
      <w:ins w:id="1357" w:author="Wagoner, Larry D." w:date="2019-05-22T13:42:00Z">
        <w:r w:rsidRPr="003C747F">
          <w:t>6.62.2 Guidance to language users</w:t>
        </w:r>
      </w:ins>
    </w:p>
    <w:p w14:paraId="7C1254F1" w14:textId="77777777" w:rsidR="007530E6" w:rsidRPr="003C747F" w:rsidRDefault="007530E6" w:rsidP="007530E6">
      <w:pPr>
        <w:pStyle w:val="Listenabsatz"/>
        <w:numPr>
          <w:ilvl w:val="0"/>
          <w:numId w:val="601"/>
        </w:numPr>
        <w:spacing w:before="120" w:after="120" w:line="240" w:lineRule="auto"/>
        <w:rPr>
          <w:ins w:id="1358" w:author="Wagoner, Larry D." w:date="2019-05-22T13:42:00Z"/>
          <w:kern w:val="32"/>
        </w:rPr>
      </w:pPr>
      <w:ins w:id="1359" w:author="Wagoner, Larry D." w:date="2019-05-22T13:42:00Z">
        <w:r w:rsidRPr="003C747F">
          <w:rPr>
            <w:kern w:val="32"/>
          </w:rPr>
          <w:t>Follow the guidance contained in TR 24772-1 clause 6.62.5.</w:t>
        </w:r>
      </w:ins>
    </w:p>
    <w:p w14:paraId="6651AAAB" w14:textId="77777777" w:rsidR="007530E6" w:rsidRPr="003C747F" w:rsidRDefault="007530E6" w:rsidP="007530E6">
      <w:pPr>
        <w:pStyle w:val="Listenabsatz"/>
        <w:numPr>
          <w:ilvl w:val="0"/>
          <w:numId w:val="601"/>
        </w:numPr>
        <w:spacing w:before="120" w:after="120" w:line="240" w:lineRule="auto"/>
        <w:rPr>
          <w:ins w:id="1360" w:author="Wagoner, Larry D." w:date="2019-05-22T13:42:00Z"/>
          <w:kern w:val="32"/>
        </w:rPr>
      </w:pPr>
      <w:ins w:id="1361" w:author="Wagoner, Larry D." w:date="2019-05-22T13:42:00Z">
        <w:r w:rsidRPr="003C747F">
          <w:rPr>
            <w:kern w:val="32"/>
          </w:rPr>
          <w:t xml:space="preserve">Use the </w:t>
        </w:r>
        <w:r w:rsidRPr="003C747F">
          <w:rPr>
            <w:rFonts w:ascii="Courier New" w:hAnsi="Courier New" w:cs="Courier New"/>
            <w:sz w:val="20"/>
            <w:szCs w:val="20"/>
          </w:rPr>
          <w:t>finally</w:t>
        </w:r>
        <w:r w:rsidRPr="003C747F">
          <w:rPr>
            <w:kern w:val="32"/>
          </w:rPr>
          <w:t xml:space="preserve"> keyword for each thread method that notifies a higher-level construct of the termination so that corrective action can be taken.</w:t>
        </w:r>
      </w:ins>
    </w:p>
    <w:p w14:paraId="660D4B8B" w14:textId="77777777" w:rsidR="007530E6" w:rsidRPr="003C747F" w:rsidRDefault="007530E6" w:rsidP="007530E6">
      <w:pPr>
        <w:pStyle w:val="Listenabsatz"/>
        <w:numPr>
          <w:ilvl w:val="0"/>
          <w:numId w:val="601"/>
        </w:numPr>
        <w:spacing w:before="120" w:after="120" w:line="240" w:lineRule="auto"/>
        <w:rPr>
          <w:ins w:id="1362" w:author="Wagoner, Larry D." w:date="2019-05-22T13:42:00Z"/>
          <w:kern w:val="32"/>
        </w:rPr>
      </w:pPr>
      <w:ins w:id="1363" w:author="Wagoner, Larry D." w:date="2019-05-22T13:42:00Z">
        <w:r w:rsidRPr="003C747F">
          <w:rPr>
            <w:kern w:val="32"/>
          </w:rPr>
          <w:t xml:space="preserve">Use one or more of the </w:t>
        </w:r>
        <w:r w:rsidRPr="003C747F">
          <w:rPr>
            <w:rFonts w:ascii="Courier New" w:hAnsi="Courier New" w:cs="Courier New"/>
            <w:sz w:val="20"/>
            <w:szCs w:val="20"/>
          </w:rPr>
          <w:t>threading.is_alive()</w:t>
        </w:r>
        <w:r w:rsidRPr="003C747F">
          <w:rPr>
            <w:kern w:val="32"/>
          </w:rPr>
          <w:t xml:space="preserve">, </w:t>
        </w:r>
        <w:r w:rsidRPr="003C747F">
          <w:rPr>
            <w:rFonts w:ascii="Courier New" w:hAnsi="Courier New" w:cs="Courier New"/>
            <w:sz w:val="20"/>
            <w:szCs w:val="20"/>
          </w:rPr>
          <w:t>threading.active_count()</w:t>
        </w:r>
        <w:r w:rsidRPr="003C747F">
          <w:rPr>
            <w:kern w:val="32"/>
          </w:rPr>
          <w:t xml:space="preserve">, and </w:t>
        </w:r>
        <w:r w:rsidRPr="003C747F">
          <w:rPr>
            <w:rFonts w:ascii="Courier New" w:hAnsi="Courier New" w:cs="Courier New"/>
            <w:sz w:val="20"/>
            <w:szCs w:val="20"/>
          </w:rPr>
          <w:t>threading.enumerate()</w:t>
        </w:r>
        <w:r w:rsidRPr="003C747F">
          <w:rPr>
            <w:kern w:val="32"/>
          </w:rPr>
          <w:t xml:space="preserve"> methods to determine if a thread’s execution state is as-expected</w:t>
        </w:r>
        <w:r>
          <w:rPr>
            <w:kern w:val="32"/>
          </w:rPr>
          <w:t>.</w:t>
        </w:r>
      </w:ins>
    </w:p>
    <w:p w14:paraId="27180324" w14:textId="77777777" w:rsidR="007530E6" w:rsidRPr="003C747F" w:rsidRDefault="007530E6" w:rsidP="007530E6">
      <w:pPr>
        <w:pStyle w:val="Listenabsatz"/>
        <w:numPr>
          <w:ilvl w:val="0"/>
          <w:numId w:val="601"/>
        </w:numPr>
        <w:spacing w:before="120" w:after="120" w:line="240" w:lineRule="auto"/>
        <w:rPr>
          <w:ins w:id="1364" w:author="Wagoner, Larry D." w:date="2019-05-22T13:42:00Z"/>
          <w:kern w:val="32"/>
        </w:rPr>
      </w:pPr>
      <w:ins w:id="1365" w:author="Wagoner, Larry D." w:date="2019-05-22T13:42:00Z">
        <w:r w:rsidRPr="003C747F">
          <w:rPr>
            <w:kern w:val="32"/>
          </w:rPr>
          <w:t>Protect data that would be vulnerable to premature termination, such as by using locks or protected regions, or by retaining the last consistent version of the data</w:t>
        </w:r>
        <w:r>
          <w:rPr>
            <w:kern w:val="32"/>
          </w:rPr>
          <w:t>.</w:t>
        </w:r>
        <w:r w:rsidRPr="003C747F">
          <w:rPr>
            <w:kern w:val="32"/>
          </w:rPr>
          <w:t xml:space="preserve"> </w:t>
        </w:r>
      </w:ins>
    </w:p>
    <w:p w14:paraId="5F3D4847" w14:textId="77777777" w:rsidR="007530E6" w:rsidRPr="003C747F" w:rsidRDefault="007530E6" w:rsidP="007530E6">
      <w:pPr>
        <w:pStyle w:val="Listenabsatz"/>
        <w:numPr>
          <w:ilvl w:val="0"/>
          <w:numId w:val="601"/>
        </w:numPr>
        <w:spacing w:before="120" w:after="120" w:line="240" w:lineRule="auto"/>
        <w:rPr>
          <w:ins w:id="1366" w:author="Wagoner, Larry D." w:date="2019-05-22T13:42:00Z"/>
          <w:kern w:val="32"/>
        </w:rPr>
      </w:pPr>
      <w:ins w:id="1367" w:author="Wagoner, Larry D." w:date="2019-05-22T13:42:00Z">
        <w:r w:rsidRPr="003C747F">
          <w:rPr>
            <w:kern w:val="32"/>
          </w:rPr>
          <w:t>Handle exceptions and clean up nested threads and potentially shared data before termination.</w:t>
        </w:r>
      </w:ins>
    </w:p>
    <w:p w14:paraId="4D0AC194" w14:textId="77777777" w:rsidR="007530E6" w:rsidRPr="003C747F" w:rsidRDefault="007530E6" w:rsidP="007530E6">
      <w:pPr>
        <w:pStyle w:val="berschrift2"/>
        <w:rPr>
          <w:ins w:id="1368" w:author="Wagoner, Larry D." w:date="2019-05-22T13:42:00Z"/>
          <w:lang w:val="en-CA"/>
        </w:rPr>
      </w:pPr>
      <w:ins w:id="1369" w:author="Wagoner, Larry D." w:date="2019-05-22T13:42:00Z">
        <w:r w:rsidRPr="003C747F">
          <w:rPr>
            <w:bCs/>
            <w:lang w:val="en-CA"/>
          </w:rPr>
          <w:lastRenderedPageBreak/>
          <w:t>6.63 Concurrency - Lock Protocol Errors [CGM</w:t>
        </w:r>
        <w:bookmarkEnd w:id="1353"/>
        <w:r w:rsidRPr="003C747F">
          <w:rPr>
            <w:bCs/>
            <w:lang w:val="en-CA"/>
          </w:rPr>
          <w:t>]</w:t>
        </w:r>
        <w:r w:rsidRPr="003C747F">
          <w:rPr>
            <w:lang w:val="en-CA"/>
          </w:rPr>
          <w:fldChar w:fldCharType="begin"/>
        </w:r>
        <w:r w:rsidRPr="003C747F">
          <w:instrText xml:space="preserve"> XE "Language Vulnerabilities:Protocol Lock Errors [CGM]" </w:instrText>
        </w:r>
        <w:r w:rsidRPr="003C747F">
          <w:rPr>
            <w:lang w:val="en-CA"/>
          </w:rPr>
          <w:fldChar w:fldCharType="end"/>
        </w:r>
        <w:r w:rsidRPr="003C747F">
          <w:rPr>
            <w:lang w:val="en-CA"/>
          </w:rPr>
          <w:fldChar w:fldCharType="begin"/>
        </w:r>
        <w:r w:rsidRPr="003C747F">
          <w:instrText xml:space="preserve"> XE "</w:instrText>
        </w:r>
        <w:r w:rsidRPr="003C747F">
          <w:rPr>
            <w:lang w:val="en-CA"/>
          </w:rPr>
          <w:instrText>CGM – Protocol Lock Errors</w:instrText>
        </w:r>
        <w:r w:rsidRPr="003C747F">
          <w:instrText xml:space="preserve">" </w:instrText>
        </w:r>
        <w:r w:rsidRPr="003C747F">
          <w:rPr>
            <w:lang w:val="en-CA"/>
          </w:rPr>
          <w:fldChar w:fldCharType="end"/>
        </w:r>
      </w:ins>
    </w:p>
    <w:p w14:paraId="30B13949" w14:textId="77777777" w:rsidR="007530E6" w:rsidRPr="003C747F" w:rsidRDefault="007530E6" w:rsidP="007530E6">
      <w:pPr>
        <w:pStyle w:val="berschrift3"/>
        <w:rPr>
          <w:ins w:id="1370" w:author="Wagoner, Larry D." w:date="2019-05-22T13:42:00Z"/>
        </w:rPr>
      </w:pPr>
      <w:ins w:id="1371" w:author="Wagoner, Larry D." w:date="2019-05-22T13:42:00Z">
        <w:r w:rsidRPr="003C747F">
          <w:t>6.63.1 Applicability to language</w:t>
        </w:r>
      </w:ins>
    </w:p>
    <w:p w14:paraId="19EF7C4A" w14:textId="77777777" w:rsidR="007530E6" w:rsidRPr="003C747F" w:rsidRDefault="007530E6" w:rsidP="007530E6">
      <w:pPr>
        <w:rPr>
          <w:ins w:id="1372" w:author="Wagoner, Larry D." w:date="2019-05-22T13:42:00Z"/>
        </w:rPr>
      </w:pPr>
      <w:ins w:id="1373" w:author="Wagoner, Larry D." w:date="2019-05-22T13:42:00Z">
        <w:r w:rsidRPr="003C747F">
          <w:t>Python provides locks and s</w:t>
        </w:r>
        <w:r>
          <w:t>emaphores that are intended to protect critical sections of data</w:t>
        </w:r>
        <w:r w:rsidRPr="003C747F">
          <w:t xml:space="preserve">. Python also provides event objects that permit programmed-specific notification between </w:t>
        </w:r>
        <w:r>
          <w:t>two</w:t>
        </w:r>
        <w:r w:rsidRPr="003C747F">
          <w:t xml:space="preserve"> threads, as well as barriers </w:t>
        </w:r>
        <w:r>
          <w:t xml:space="preserve">and </w:t>
        </w:r>
        <w:r w:rsidRPr="003C747F">
          <w:t>condition objects that permit the release of groups of threads upon a single condition becoming true.</w:t>
        </w:r>
      </w:ins>
    </w:p>
    <w:p w14:paraId="137FE366" w14:textId="77777777" w:rsidR="007530E6" w:rsidRPr="003C747F" w:rsidRDefault="007530E6" w:rsidP="007530E6">
      <w:pPr>
        <w:pStyle w:val="berschrift3"/>
        <w:rPr>
          <w:ins w:id="1374" w:author="Wagoner, Larry D." w:date="2019-05-22T13:42:00Z"/>
        </w:rPr>
      </w:pPr>
      <w:ins w:id="1375" w:author="Wagoner, Larry D." w:date="2019-05-22T13:42:00Z">
        <w:r w:rsidRPr="003C747F">
          <w:t>6.63.2 Guidance to language users</w:t>
        </w:r>
      </w:ins>
    </w:p>
    <w:p w14:paraId="2C438298" w14:textId="77777777" w:rsidR="007530E6" w:rsidRPr="003C747F" w:rsidRDefault="007530E6" w:rsidP="007530E6">
      <w:pPr>
        <w:pStyle w:val="Listenabsatz"/>
        <w:numPr>
          <w:ilvl w:val="0"/>
          <w:numId w:val="601"/>
        </w:numPr>
        <w:spacing w:before="120" w:after="120" w:line="240" w:lineRule="auto"/>
        <w:rPr>
          <w:ins w:id="1376" w:author="Wagoner, Larry D." w:date="2019-05-22T13:42:00Z"/>
          <w:kern w:val="32"/>
        </w:rPr>
      </w:pPr>
      <w:ins w:id="1377" w:author="Wagoner, Larry D." w:date="2019-05-22T13:42:00Z">
        <w:r w:rsidRPr="003C747F">
          <w:rPr>
            <w:kern w:val="32"/>
          </w:rPr>
          <w:t>Follow the guidance contained in TR 24772-1 clause 6.63.5.</w:t>
        </w:r>
      </w:ins>
    </w:p>
    <w:p w14:paraId="34F5C016" w14:textId="77777777" w:rsidR="007530E6" w:rsidRPr="00710E98" w:rsidRDefault="007530E6" w:rsidP="007530E6">
      <w:pPr>
        <w:pStyle w:val="Listenabsatz"/>
        <w:numPr>
          <w:ilvl w:val="0"/>
          <w:numId w:val="601"/>
        </w:numPr>
        <w:rPr>
          <w:ins w:id="1378" w:author="Wagoner, Larry D." w:date="2019-05-22T13:42:00Z"/>
        </w:rPr>
      </w:pPr>
      <w:commentRangeStart w:id="1379"/>
      <w:ins w:id="1380" w:author="Wagoner, Larry D." w:date="2019-05-22T13:42:00Z">
        <w:r w:rsidRPr="003C747F">
          <w:t xml:space="preserve">If global variables are used in multi-threaded code, be sure to use locks around them. </w:t>
        </w:r>
        <w:r w:rsidRPr="003C747F">
          <w:rPr>
            <w:rFonts w:cstheme="minorHAnsi"/>
          </w:rPr>
          <w:t>Identify all locations where locks should be used but realize that the use of locks does not guarantee security since locks are only effective if all other threads check for the locks. A locked critical section in one thread can be modified by another thread if it does not first check for the lock.</w:t>
        </w:r>
      </w:ins>
      <w:commentRangeEnd w:id="1379"/>
      <w:r w:rsidR="004931B2">
        <w:rPr>
          <w:rStyle w:val="Kommentarzeichen"/>
        </w:rPr>
        <w:commentReference w:id="1379"/>
      </w:r>
    </w:p>
    <w:p w14:paraId="52D6CEAD" w14:textId="77777777" w:rsidR="007530E6" w:rsidRPr="003C747F" w:rsidRDefault="007530E6" w:rsidP="007530E6">
      <w:pPr>
        <w:pStyle w:val="Listenabsatz"/>
        <w:numPr>
          <w:ilvl w:val="0"/>
          <w:numId w:val="601"/>
        </w:numPr>
        <w:rPr>
          <w:ins w:id="1381" w:author="Wagoner, Larry D." w:date="2019-05-22T13:42:00Z"/>
        </w:rPr>
      </w:pPr>
      <w:ins w:id="1382" w:author="Wagoner, Larry D." w:date="2019-05-22T13:42:00Z">
        <w:r>
          <w:rPr>
            <w:rFonts w:cstheme="minorHAnsi"/>
          </w:rPr>
          <w:t xml:space="preserve">Verify that all sections of code that have access to critical sections check for a lock prior to using the data. </w:t>
        </w:r>
      </w:ins>
    </w:p>
    <w:p w14:paraId="15C3B604" w14:textId="77777777" w:rsidR="007530E6" w:rsidRPr="003C747F" w:rsidRDefault="007530E6" w:rsidP="007530E6">
      <w:pPr>
        <w:pStyle w:val="Listenabsatz"/>
        <w:numPr>
          <w:ilvl w:val="0"/>
          <w:numId w:val="601"/>
        </w:numPr>
        <w:rPr>
          <w:ins w:id="1383" w:author="Wagoner, Larry D." w:date="2019-05-22T13:42:00Z"/>
        </w:rPr>
      </w:pPr>
      <w:ins w:id="1384" w:author="Wagoner, Larry D." w:date="2019-05-22T13:42:00Z">
        <w:r w:rsidRPr="003C747F">
          <w:t xml:space="preserve">When using global variables in multi-threaded code, use </w:t>
        </w:r>
        <w:r w:rsidRPr="003C747F">
          <w:rPr>
            <w:rFonts w:ascii="Courier New" w:hAnsi="Courier New" w:cs="Courier New"/>
            <w:sz w:val="20"/>
            <w:szCs w:val="20"/>
          </w:rPr>
          <w:t>threading_local()</w:t>
        </w:r>
        <w:r w:rsidRPr="003C747F">
          <w:t xml:space="preserve"> which creates a local copy of the global variable within each thread.</w:t>
        </w:r>
      </w:ins>
    </w:p>
    <w:p w14:paraId="102A71E7" w14:textId="77777777" w:rsidR="007530E6" w:rsidRPr="003C747F" w:rsidRDefault="007530E6" w:rsidP="007530E6">
      <w:pPr>
        <w:pStyle w:val="Listenabsatz"/>
        <w:numPr>
          <w:ilvl w:val="0"/>
          <w:numId w:val="601"/>
        </w:numPr>
        <w:rPr>
          <w:ins w:id="1385" w:author="Wagoner, Larry D." w:date="2019-05-22T13:42:00Z"/>
        </w:rPr>
      </w:pPr>
      <w:ins w:id="1386" w:author="Wagoner, Larry D." w:date="2019-05-22T13:42:00Z">
        <w:r w:rsidRPr="003C747F">
          <w:t xml:space="preserve">When using multiple threads, consider using semaphores to manage access to critical sections of data.  </w:t>
        </w:r>
      </w:ins>
    </w:p>
    <w:p w14:paraId="4760521B" w14:textId="77777777" w:rsidR="007530E6" w:rsidRPr="003C747F" w:rsidRDefault="007530E6" w:rsidP="007530E6">
      <w:pPr>
        <w:pStyle w:val="berschrift2"/>
        <w:rPr>
          <w:ins w:id="1387" w:author="Wagoner, Larry D." w:date="2019-05-22T13:42:00Z"/>
          <w:rFonts w:eastAsia="MS PGothic"/>
          <w:lang w:eastAsia="ja-JP"/>
        </w:rPr>
      </w:pPr>
      <w:bookmarkStart w:id="1388" w:name="_Toc520721515"/>
      <w:ins w:id="1389" w:author="Wagoner, Larry D." w:date="2019-05-22T13:42:00Z">
        <w:r w:rsidRPr="003C747F">
          <w:rPr>
            <w:rFonts w:eastAsia="MS PGothic"/>
            <w:lang w:eastAsia="ja-JP"/>
          </w:rPr>
          <w:t xml:space="preserve">6.64 Reliance on External Format String </w:t>
        </w:r>
        <w:r w:rsidRPr="003C747F">
          <w:rPr>
            <w:rFonts w:eastAsia="MS PGothic"/>
            <w:lang w:eastAsia="ja-JP"/>
          </w:rPr>
          <w:fldChar w:fldCharType="begin"/>
        </w:r>
        <w:r w:rsidRPr="003C747F">
          <w:instrText xml:space="preserve"> XE "Language Vulnerabilities: Uncontrolled Fromat String [SHL]" </w:instrText>
        </w:r>
        <w:r w:rsidRPr="003C747F">
          <w:rPr>
            <w:rFonts w:eastAsia="MS PGothic"/>
            <w:lang w:eastAsia="ja-JP"/>
          </w:rPr>
          <w:fldChar w:fldCharType="end"/>
        </w:r>
        <w:r w:rsidRPr="003C747F">
          <w:rPr>
            <w:rFonts w:eastAsia="MS PGothic"/>
            <w:lang w:eastAsia="ja-JP"/>
          </w:rPr>
          <w:fldChar w:fldCharType="begin"/>
        </w:r>
        <w:r w:rsidRPr="003C747F">
          <w:instrText xml:space="preserve"> XE "SHL – Uncontrolled Format String" </w:instrText>
        </w:r>
        <w:r w:rsidRPr="003C747F">
          <w:rPr>
            <w:rFonts w:eastAsia="MS PGothic"/>
            <w:lang w:eastAsia="ja-JP"/>
          </w:rPr>
          <w:fldChar w:fldCharType="end"/>
        </w:r>
        <w:r w:rsidRPr="003C747F">
          <w:rPr>
            <w:rFonts w:eastAsia="MS PGothic"/>
            <w:lang w:eastAsia="ja-JP"/>
          </w:rPr>
          <w:t xml:space="preserve"> [SHL]</w:t>
        </w:r>
        <w:bookmarkEnd w:id="1388"/>
      </w:ins>
    </w:p>
    <w:p w14:paraId="553AAF92" w14:textId="77777777" w:rsidR="007530E6" w:rsidRDefault="007530E6" w:rsidP="007530E6">
      <w:pPr>
        <w:pStyle w:val="berschrift3"/>
        <w:rPr>
          <w:ins w:id="1390" w:author="Wagoner, Larry D." w:date="2019-05-22T13:42:00Z"/>
        </w:rPr>
      </w:pPr>
      <w:ins w:id="1391" w:author="Wagoner, Larry D." w:date="2019-05-22T13:42:00Z">
        <w:r w:rsidRPr="003C747F">
          <w:rPr>
            <w:rFonts w:eastAsia="MS PGothic"/>
            <w:lang w:eastAsia="ja-JP"/>
          </w:rPr>
          <w:t xml:space="preserve">6.64.1 </w:t>
        </w:r>
        <w:r w:rsidRPr="003C747F">
          <w:t>Applicability to language</w:t>
        </w:r>
      </w:ins>
    </w:p>
    <w:p w14:paraId="476E651B" w14:textId="77777777" w:rsidR="007530E6" w:rsidRPr="00744EDF" w:rsidRDefault="007530E6" w:rsidP="007530E6">
      <w:pPr>
        <w:widowControl w:val="0"/>
        <w:suppressLineNumbers/>
        <w:overflowPunct w:val="0"/>
        <w:adjustRightInd w:val="0"/>
        <w:spacing w:after="0"/>
        <w:ind w:left="360"/>
        <w:rPr>
          <w:ins w:id="1392" w:author="Wagoner, Larry D." w:date="2019-05-22T13:42:00Z"/>
          <w:rFonts w:ascii="Calibri" w:eastAsia="Times New Roman" w:hAnsi="Calibri"/>
          <w:bCs/>
          <w:color w:val="000000" w:themeColor="text1"/>
        </w:rPr>
      </w:pPr>
      <w:ins w:id="1393" w:author="Wagoner, Larry D." w:date="2019-05-22T13:42:00Z">
        <w:r>
          <w:rPr>
            <w:color w:val="000000" w:themeColor="text1"/>
          </w:rPr>
          <w:t xml:space="preserve">Externally controllable strings can result in unexpected behavior such as buffer overruns, exposure of private data, and other malicious exploits. </w:t>
        </w:r>
        <w:r w:rsidRPr="00744EDF">
          <w:rPr>
            <w:color w:val="000000" w:themeColor="text1"/>
          </w:rPr>
          <w:t xml:space="preserve">Python strings </w:t>
        </w:r>
        <w:r>
          <w:rPr>
            <w:color w:val="000000" w:themeColor="text1"/>
          </w:rPr>
          <w:t xml:space="preserve">share most of the potential security vulnerabilities </w:t>
        </w:r>
        <w:r w:rsidRPr="00744EDF">
          <w:rPr>
            <w:color w:val="000000" w:themeColor="text1"/>
          </w:rPr>
          <w:t xml:space="preserve">described in </w:t>
        </w:r>
        <w:r w:rsidRPr="00744EDF">
          <w:rPr>
            <w:rFonts w:ascii="Calibri" w:eastAsia="Times New Roman" w:hAnsi="Calibri"/>
            <w:bCs/>
            <w:color w:val="000000" w:themeColor="text1"/>
          </w:rPr>
          <w:t>TR 24772-1 clause 6.64</w:t>
        </w:r>
        <w:r>
          <w:rPr>
            <w:rFonts w:ascii="Calibri" w:eastAsia="Times New Roman" w:hAnsi="Calibri"/>
            <w:bCs/>
            <w:color w:val="000000" w:themeColor="text1"/>
          </w:rPr>
          <w:t xml:space="preserve">. </w:t>
        </w:r>
      </w:ins>
    </w:p>
    <w:p w14:paraId="71299A51" w14:textId="77777777" w:rsidR="007530E6" w:rsidRDefault="007530E6" w:rsidP="007530E6">
      <w:pPr>
        <w:pStyle w:val="berschrift3"/>
        <w:rPr>
          <w:ins w:id="1394" w:author="Wagoner, Larry D." w:date="2019-05-22T13:42:00Z"/>
        </w:rPr>
      </w:pPr>
      <w:ins w:id="1395" w:author="Wagoner, Larry D." w:date="2019-05-22T13:42:00Z">
        <w:r w:rsidRPr="003C747F">
          <w:t>6.64.2 Guidance to language users</w:t>
        </w:r>
      </w:ins>
    </w:p>
    <w:p w14:paraId="641209A3" w14:textId="77777777" w:rsidR="007530E6" w:rsidRPr="001C07B0" w:rsidRDefault="007530E6" w:rsidP="007530E6">
      <w:pPr>
        <w:pStyle w:val="Listenabsatz"/>
        <w:widowControl w:val="0"/>
        <w:numPr>
          <w:ilvl w:val="0"/>
          <w:numId w:val="381"/>
        </w:numPr>
        <w:suppressLineNumbers/>
        <w:overflowPunct w:val="0"/>
        <w:adjustRightInd w:val="0"/>
        <w:spacing w:after="0"/>
        <w:rPr>
          <w:ins w:id="1396" w:author="Wagoner, Larry D." w:date="2019-05-22T13:42:00Z"/>
          <w:rFonts w:ascii="Calibri" w:eastAsia="Times New Roman" w:hAnsi="Calibri"/>
          <w:bCs/>
          <w:color w:val="000000" w:themeColor="text1"/>
        </w:rPr>
      </w:pPr>
      <w:ins w:id="1397" w:author="Wagoner, Larry D." w:date="2019-05-22T13:42:00Z">
        <w:r w:rsidRPr="001C07B0">
          <w:rPr>
            <w:rFonts w:ascii="Calibri" w:eastAsia="Times New Roman" w:hAnsi="Calibri"/>
            <w:bCs/>
            <w:color w:val="000000" w:themeColor="text1"/>
          </w:rPr>
          <w:t>Follow the guidance contained in TR 24772-1 clause 6.64</w:t>
        </w:r>
        <w:r>
          <w:rPr>
            <w:rFonts w:ascii="Calibri" w:eastAsia="Times New Roman" w:hAnsi="Calibri"/>
            <w:bCs/>
            <w:color w:val="000000" w:themeColor="text1"/>
          </w:rPr>
          <w:t>.3</w:t>
        </w:r>
        <w:r w:rsidRPr="001C07B0">
          <w:rPr>
            <w:rFonts w:ascii="Calibri" w:eastAsia="Times New Roman" w:hAnsi="Calibri"/>
            <w:bCs/>
            <w:color w:val="000000" w:themeColor="text1"/>
          </w:rPr>
          <w:t>.</w:t>
        </w:r>
      </w:ins>
    </w:p>
    <w:p w14:paraId="2308A7EE" w14:textId="77777777" w:rsidR="007530E6" w:rsidRPr="001C07B0" w:rsidRDefault="007530E6" w:rsidP="007530E6">
      <w:pPr>
        <w:pStyle w:val="Listenabsatz"/>
        <w:numPr>
          <w:ilvl w:val="0"/>
          <w:numId w:val="381"/>
        </w:numPr>
        <w:autoSpaceDE w:val="0"/>
        <w:autoSpaceDN w:val="0"/>
        <w:adjustRightInd w:val="0"/>
        <w:spacing w:after="0" w:line="240" w:lineRule="auto"/>
        <w:rPr>
          <w:ins w:id="1398" w:author="Wagoner, Larry D." w:date="2019-05-22T13:42:00Z"/>
          <w:rFonts w:ascii="Calibri" w:eastAsiaTheme="minorHAnsi" w:hAnsi="Calibri" w:cs="Calibri"/>
          <w:color w:val="000000" w:themeColor="text1"/>
        </w:rPr>
      </w:pPr>
      <w:ins w:id="1399" w:author="Wagoner, Larry D." w:date="2019-05-22T13:42:00Z">
        <w:r w:rsidRPr="001C07B0">
          <w:rPr>
            <w:rFonts w:ascii="Calibri" w:eastAsiaTheme="minorHAnsi" w:hAnsi="Calibri" w:cs="Calibri"/>
            <w:color w:val="000000" w:themeColor="text1"/>
          </w:rPr>
          <w:t>Limit the size of input strings</w:t>
        </w:r>
      </w:ins>
    </w:p>
    <w:p w14:paraId="1E1F16A7" w14:textId="77777777" w:rsidR="007530E6" w:rsidRPr="001C07B0" w:rsidRDefault="007530E6" w:rsidP="007530E6">
      <w:pPr>
        <w:pStyle w:val="Listenabsatz"/>
        <w:numPr>
          <w:ilvl w:val="0"/>
          <w:numId w:val="381"/>
        </w:numPr>
        <w:autoSpaceDE w:val="0"/>
        <w:autoSpaceDN w:val="0"/>
        <w:adjustRightInd w:val="0"/>
        <w:spacing w:after="0" w:line="240" w:lineRule="auto"/>
        <w:rPr>
          <w:ins w:id="1400" w:author="Wagoner, Larry D." w:date="2019-05-22T13:42:00Z"/>
          <w:rFonts w:ascii="Calibri" w:eastAsiaTheme="minorHAnsi" w:hAnsi="Calibri" w:cs="Calibri"/>
          <w:color w:val="000000" w:themeColor="text1"/>
        </w:rPr>
      </w:pPr>
      <w:ins w:id="1401" w:author="Wagoner, Larry D." w:date="2019-05-22T13:42:00Z">
        <w:r w:rsidRPr="001C07B0">
          <w:rPr>
            <w:rFonts w:ascii="Calibri" w:eastAsiaTheme="minorHAnsi" w:hAnsi="Calibri" w:cs="Calibri"/>
            <w:color w:val="000000" w:themeColor="text1"/>
          </w:rPr>
          <w:t xml:space="preserve">Limit the number of </w:t>
        </w:r>
        <w:r>
          <w:rPr>
            <w:rFonts w:ascii="Calibri" w:eastAsiaTheme="minorHAnsi" w:hAnsi="Calibri" w:cs="Calibri"/>
            <w:color w:val="000000" w:themeColor="text1"/>
          </w:rPr>
          <w:t>input arguments to the expected values</w:t>
        </w:r>
      </w:ins>
    </w:p>
    <w:p w14:paraId="25213D65" w14:textId="66A58A73" w:rsidR="007530E6" w:rsidRPr="007530E6" w:rsidRDefault="007530E6">
      <w:pPr>
        <w:pStyle w:val="Listenabsatz"/>
        <w:numPr>
          <w:ilvl w:val="0"/>
          <w:numId w:val="381"/>
        </w:numPr>
        <w:autoSpaceDE w:val="0"/>
        <w:autoSpaceDN w:val="0"/>
        <w:adjustRightInd w:val="0"/>
        <w:spacing w:after="0" w:line="240" w:lineRule="auto"/>
        <w:rPr>
          <w:ins w:id="1402" w:author="Wagoner, Larry D." w:date="2019-05-22T13:42:00Z"/>
          <w:rFonts w:ascii="Calibri" w:eastAsiaTheme="minorHAnsi" w:hAnsi="Calibri" w:cs="Calibri"/>
          <w:color w:val="000000" w:themeColor="text1"/>
          <w:rPrChange w:id="1403" w:author="Wagoner, Larry D." w:date="2019-05-22T13:42:00Z">
            <w:rPr>
              <w:ins w:id="1404" w:author="Wagoner, Larry D." w:date="2019-05-22T13:42:00Z"/>
            </w:rPr>
          </w:rPrChange>
        </w:rPr>
        <w:pPrChange w:id="1405" w:author="Wagoner, Larry D." w:date="2019-05-22T13:42:00Z">
          <w:pPr/>
        </w:pPrChange>
      </w:pPr>
      <w:ins w:id="1406" w:author="Wagoner, Larry D." w:date="2019-05-22T13:42:00Z">
        <w:r w:rsidRPr="001C07B0">
          <w:rPr>
            <w:rFonts w:ascii="Calibri" w:eastAsiaTheme="minorHAnsi" w:hAnsi="Calibri" w:cs="Calibri"/>
            <w:color w:val="000000" w:themeColor="text1"/>
          </w:rPr>
          <w:t xml:space="preserve">Review the Python format string specifiers and do not allow </w:t>
        </w:r>
        <w:r>
          <w:rPr>
            <w:rFonts w:ascii="Calibri" w:eastAsiaTheme="minorHAnsi" w:hAnsi="Calibri" w:cs="Calibri"/>
            <w:color w:val="000000" w:themeColor="text1"/>
          </w:rPr>
          <w:t xml:space="preserve">formats </w:t>
        </w:r>
        <w:r w:rsidRPr="001C07B0">
          <w:rPr>
            <w:rFonts w:ascii="Calibri" w:eastAsiaTheme="minorHAnsi" w:hAnsi="Calibri" w:cs="Calibri"/>
            <w:color w:val="000000" w:themeColor="text1"/>
          </w:rPr>
          <w:t xml:space="preserve">that should not be </w:t>
        </w:r>
        <w:r>
          <w:rPr>
            <w:rFonts w:ascii="Calibri" w:eastAsiaTheme="minorHAnsi" w:hAnsi="Calibri" w:cs="Calibri"/>
            <w:color w:val="000000" w:themeColor="text1"/>
          </w:rPr>
          <w:t>input</w:t>
        </w:r>
        <w:r w:rsidRPr="001C07B0">
          <w:rPr>
            <w:rFonts w:ascii="Calibri" w:eastAsiaTheme="minorHAnsi" w:hAnsi="Calibri" w:cs="Calibri"/>
            <w:color w:val="000000" w:themeColor="text1"/>
          </w:rPr>
          <w:t xml:space="preserve"> by the user</w:t>
        </w:r>
        <w:r>
          <w:rPr>
            <w:rFonts w:ascii="Calibri" w:eastAsiaTheme="minorHAnsi" w:hAnsi="Calibri" w:cs="Calibri"/>
            <w:color w:val="000000" w:themeColor="text1"/>
          </w:rPr>
          <w:t>.</w:t>
        </w:r>
      </w:ins>
    </w:p>
    <w:p w14:paraId="073D1F2A" w14:textId="77777777" w:rsidR="007530E6" w:rsidRDefault="007530E6" w:rsidP="007530E6">
      <w:pPr>
        <w:rPr>
          <w:ins w:id="1407" w:author="Wagoner, Larry D." w:date="2019-05-22T13:42:00Z"/>
        </w:rPr>
      </w:pPr>
    </w:p>
    <w:p w14:paraId="52B29C5C" w14:textId="77394B91" w:rsidR="00440C04" w:rsidDel="007530E6" w:rsidRDefault="00B232FA" w:rsidP="00440C04">
      <w:pPr>
        <w:pStyle w:val="berschrift2"/>
        <w:rPr>
          <w:del w:id="1408" w:author="Wagoner, Larry D." w:date="2019-05-22T13:42:00Z"/>
        </w:rPr>
      </w:pPr>
      <w:del w:id="1409" w:author="Wagoner, Larry D." w:date="2019-05-22T13:42:00Z">
        <w:r w:rsidDel="007530E6">
          <w:delText>6.59</w:delText>
        </w:r>
        <w:r w:rsidR="00440C04" w:rsidDel="007530E6">
          <w:delText xml:space="preserve"> Concurrency – Activation [CGA]</w:delText>
        </w:r>
        <w:bookmarkEnd w:id="1272"/>
        <w:bookmarkEnd w:id="1273"/>
      </w:del>
    </w:p>
    <w:p w14:paraId="1AA5E940" w14:textId="1A75551B" w:rsidR="00440C04" w:rsidDel="007530E6" w:rsidRDefault="00B232FA" w:rsidP="00F615BA">
      <w:pPr>
        <w:pStyle w:val="berschrift3"/>
        <w:rPr>
          <w:del w:id="1410" w:author="Wagoner, Larry D." w:date="2019-05-22T13:42:00Z"/>
        </w:rPr>
      </w:pPr>
      <w:del w:id="1411" w:author="Wagoner, Larry D." w:date="2019-05-22T13:42:00Z">
        <w:r w:rsidDel="007530E6">
          <w:delText>6.59</w:delText>
        </w:r>
        <w:r w:rsidR="00440C04" w:rsidDel="007530E6">
          <w:delText>.1 Applicability to language</w:delText>
        </w:r>
      </w:del>
    </w:p>
    <w:p w14:paraId="4C880504" w14:textId="5CA821C7" w:rsidR="00EB6140" w:rsidDel="007530E6" w:rsidRDefault="00EB6140" w:rsidP="00F615BA">
      <w:pPr>
        <w:rPr>
          <w:del w:id="1412" w:author="Wagoner, Larry D." w:date="2019-05-22T13:42:00Z"/>
        </w:rPr>
      </w:pPr>
      <w:del w:id="1413" w:author="Wagoner, Larry D." w:date="2019-05-22T13:42:00Z">
        <w:r w:rsidDel="007530E6">
          <w:delText xml:space="preserve">Python  is open to this vulnerability but provides features for its mitigation. </w:delText>
        </w:r>
        <w:r w:rsidR="00790AE5" w:rsidDel="007530E6">
          <w:delText xml:space="preserve"> Python provides the module “threading” for thread-level concurrency, and “multipr</w:delText>
        </w:r>
        <w:r w:rsidR="00C907BE" w:rsidDel="007530E6">
          <w:delText xml:space="preserve">ocessing” for </w:delText>
        </w:r>
        <w:r w:rsidR="00334E81" w:rsidDel="007530E6">
          <w:delText>creating threads that execute on multiple processors.</w:delText>
        </w:r>
      </w:del>
    </w:p>
    <w:p w14:paraId="40EBB0FD" w14:textId="7365DEF0" w:rsidR="00790AE5" w:rsidDel="007530E6" w:rsidRDefault="00790AE5" w:rsidP="00F615BA">
      <w:pPr>
        <w:rPr>
          <w:del w:id="1414" w:author="Wagoner, Larry D." w:date="2019-05-22T13:42:00Z"/>
        </w:rPr>
      </w:pPr>
      <w:del w:id="1415" w:author="Wagoner, Larry D." w:date="2019-05-22T13:42:00Z">
        <w:r w:rsidDel="007530E6">
          <w:lastRenderedPageBreak/>
          <w:delText xml:space="preserve">The threading module provides mechanisms to create, run, </w:delText>
        </w:r>
        <w:r w:rsidR="00334E81" w:rsidDel="007530E6">
          <w:delText>monitor, terminate and communicate with other threads.</w:delText>
        </w:r>
      </w:del>
    </w:p>
    <w:p w14:paraId="20789BD1" w14:textId="53B26437" w:rsidR="00323720" w:rsidDel="007530E6" w:rsidRDefault="00323720" w:rsidP="00F615BA">
      <w:pPr>
        <w:rPr>
          <w:del w:id="1416" w:author="Wagoner, Larry D." w:date="2019-05-22T13:42:00Z"/>
        </w:rPr>
      </w:pPr>
      <w:del w:id="1417" w:author="Wagoner, Larry D." w:date="2019-05-22T13:42:00Z">
        <w:r w:rsidDel="007530E6">
          <w:delText>Reference implemenations</w:delText>
        </w:r>
      </w:del>
      <w:ins w:id="1418" w:author="Sean McDonagh" w:date="2019-04-25T12:07:00Z">
        <w:del w:id="1419" w:author="Wagoner, Larry D." w:date="2019-05-22T13:42:00Z">
          <w:r w:rsidR="0056735F" w:rsidDel="007530E6">
            <w:delText>implementations</w:delText>
          </w:r>
        </w:del>
      </w:ins>
      <w:del w:id="1420" w:author="Wagoner, Larry D." w:date="2019-05-22T13:42:00Z">
        <w:r w:rsidDel="007530E6">
          <w:delText xml:space="preserve"> examined raise an exception if the start() method cannot create a thread. This is not documented in the Python specification. Created threads execute initialization code and can terminate silently before reaching user code.</w:delText>
        </w:r>
      </w:del>
    </w:p>
    <w:p w14:paraId="1189BB10" w14:textId="1A46A769" w:rsidR="00F615BA" w:rsidRPr="00323720" w:rsidDel="007530E6" w:rsidRDefault="00F615BA" w:rsidP="00F615BA">
      <w:pPr>
        <w:rPr>
          <w:del w:id="1421" w:author="Wagoner, Larry D." w:date="2019-05-22T13:42:00Z"/>
        </w:rPr>
      </w:pPr>
      <w:del w:id="1422" w:author="Wagoner, Larry D." w:date="2019-05-22T13:42:00Z">
        <w:r w:rsidDel="007530E6">
          <w:delText xml:space="preserve">The standard python libraries provide additional functionality to support the creation of threads and </w:delText>
        </w:r>
      </w:del>
    </w:p>
    <w:p w14:paraId="5417E5F5" w14:textId="690FE058" w:rsidR="0088024F" w:rsidRPr="00F615BA" w:rsidDel="007530E6" w:rsidRDefault="00C02CA8" w:rsidP="00F615BA">
      <w:pPr>
        <w:outlineLvl w:val="0"/>
        <w:rPr>
          <w:del w:id="1423" w:author="Wagoner, Larry D." w:date="2019-05-22T13:42:00Z"/>
          <w:highlight w:val="yellow"/>
        </w:rPr>
      </w:pPr>
      <w:del w:id="1424" w:author="Wagoner, Larry D." w:date="2019-05-22T13:42:00Z">
        <w:r w:rsidRPr="00F615BA" w:rsidDel="007530E6">
          <w:rPr>
            <w:highlight w:val="yellow"/>
          </w:rPr>
          <w:delText xml:space="preserve">TBW: </w:delText>
        </w:r>
        <w:r w:rsidR="0088024F" w:rsidRPr="00F615BA" w:rsidDel="007530E6">
          <w:rPr>
            <w:highlight w:val="yellow"/>
          </w:rPr>
          <w:delText>Analyze the standard Python libraries:</w:delText>
        </w:r>
      </w:del>
    </w:p>
    <w:p w14:paraId="35E58ABB" w14:textId="6D7B62B4" w:rsidR="0088024F" w:rsidRPr="00F615BA" w:rsidDel="007530E6" w:rsidRDefault="0088024F" w:rsidP="00F615BA">
      <w:pPr>
        <w:pStyle w:val="Listenabsatz"/>
        <w:widowControl w:val="0"/>
        <w:numPr>
          <w:ilvl w:val="0"/>
          <w:numId w:val="377"/>
        </w:numPr>
        <w:suppressLineNumbers/>
        <w:overflowPunct w:val="0"/>
        <w:adjustRightInd w:val="0"/>
        <w:spacing w:after="120"/>
        <w:rPr>
          <w:del w:id="1425" w:author="Wagoner, Larry D." w:date="2019-05-22T13:42:00Z"/>
          <w:rFonts w:ascii="Calibri" w:eastAsia="Times New Roman" w:hAnsi="Calibri"/>
          <w:highlight w:val="yellow"/>
        </w:rPr>
      </w:pPr>
      <w:del w:id="1426" w:author="Wagoner, Larry D." w:date="2019-05-22T13:42:00Z">
        <w:r w:rsidRPr="00F615BA" w:rsidDel="007530E6">
          <w:rPr>
            <w:rFonts w:ascii="Courier New" w:eastAsiaTheme="majorEastAsia" w:hAnsi="Courier New" w:cs="Courier New"/>
            <w:kern w:val="28"/>
            <w:highlight w:val="yellow"/>
            <w:lang w:val="en-GB"/>
          </w:rPr>
          <w:delText>threading</w:delText>
        </w:r>
        <w:r w:rsidRPr="00F615BA" w:rsidDel="007530E6">
          <w:rPr>
            <w:rFonts w:ascii="Calibri" w:eastAsia="Times New Roman" w:hAnsi="Calibri"/>
            <w:highlight w:val="yellow"/>
          </w:rPr>
          <w:delText xml:space="preserve">: </w:delText>
        </w:r>
        <w:r w:rsidR="00F615BA" w:rsidDel="007530E6">
          <w:rPr>
            <w:rFonts w:ascii="Calibri" w:eastAsia="Times New Roman" w:hAnsi="Calibri"/>
            <w:highlight w:val="yellow"/>
          </w:rPr>
          <w:delText>Practical experience shows that the r</w:delText>
        </w:r>
        <w:r w:rsidRPr="00F615BA" w:rsidDel="007530E6">
          <w:rPr>
            <w:rFonts w:ascii="Calibri" w:eastAsia="Times New Roman" w:hAnsi="Calibri"/>
            <w:highlight w:val="yellow"/>
          </w:rPr>
          <w:delText>eference implementation raise</w:delText>
        </w:r>
        <w:r w:rsidR="00F615BA" w:rsidDel="007530E6">
          <w:rPr>
            <w:rFonts w:ascii="Calibri" w:eastAsia="Times New Roman" w:hAnsi="Calibri"/>
            <w:highlight w:val="yellow"/>
          </w:rPr>
          <w:delText>s</w:delText>
        </w:r>
        <w:r w:rsidRPr="00F615BA" w:rsidDel="007530E6">
          <w:rPr>
            <w:rFonts w:ascii="Calibri" w:eastAsia="Times New Roman" w:hAnsi="Calibri"/>
            <w:highlight w:val="yellow"/>
          </w:rPr>
          <w:delText xml:space="preserve"> an exception if </w:delText>
        </w:r>
        <w:r w:rsidRPr="00F615BA" w:rsidDel="007530E6">
          <w:rPr>
            <w:rFonts w:ascii="Courier New" w:eastAsiaTheme="majorEastAsia" w:hAnsi="Courier New" w:cs="Courier New"/>
            <w:kern w:val="28"/>
            <w:highlight w:val="yellow"/>
            <w:lang w:val="en-GB"/>
          </w:rPr>
          <w:delText>start()</w:delText>
        </w:r>
        <w:r w:rsidRPr="00F615BA" w:rsidDel="007530E6">
          <w:rPr>
            <w:rFonts w:ascii="Calibri" w:eastAsia="Times New Roman" w:hAnsi="Calibri"/>
            <w:highlight w:val="yellow"/>
          </w:rPr>
          <w:delText xml:space="preserve"> method is not able to create the thread, but is not documented in the specification and thus the user cannot rely on this</w:delText>
        </w:r>
        <w:r w:rsidDel="007530E6">
          <w:rPr>
            <w:rFonts w:ascii="Calibri" w:eastAsia="Times New Roman" w:hAnsi="Calibri"/>
            <w:highlight w:val="yellow"/>
          </w:rPr>
          <w:delText>. Furthermore, even if the standard library / OS can create the new thread, it can die during the initialization phase when executing the user’s code</w:delText>
        </w:r>
        <w:r w:rsidRPr="00F615BA" w:rsidDel="007530E6">
          <w:rPr>
            <w:rFonts w:ascii="Calibri" w:eastAsia="Times New Roman" w:hAnsi="Calibri"/>
            <w:highlight w:val="yellow"/>
          </w:rPr>
          <w:delText>.</w:delText>
        </w:r>
        <w:r w:rsidDel="007530E6">
          <w:rPr>
            <w:rFonts w:ascii="Calibri" w:eastAsia="Times New Roman" w:hAnsi="Calibri"/>
            <w:highlight w:val="yellow"/>
          </w:rPr>
          <w:delText xml:space="preserve"> Method join() does not return if the thread died through an unhandled exception?</w:delText>
        </w:r>
        <w:r w:rsidRPr="00F615BA" w:rsidDel="007530E6">
          <w:rPr>
            <w:rFonts w:ascii="Calibri" w:eastAsia="Times New Roman" w:hAnsi="Calibri"/>
            <w:highlight w:val="yellow"/>
          </w:rPr>
          <w:delText xml:space="preserve"> Method </w:delText>
        </w:r>
        <w:r w:rsidRPr="00F615BA" w:rsidDel="007530E6">
          <w:rPr>
            <w:rFonts w:ascii="Courier New" w:eastAsiaTheme="majorEastAsia" w:hAnsi="Courier New" w:cs="Courier New"/>
            <w:kern w:val="28"/>
            <w:highlight w:val="yellow"/>
            <w:lang w:val="en-GB"/>
          </w:rPr>
          <w:delText>is_alive()</w:delText>
        </w:r>
        <w:r w:rsidRPr="00F615BA" w:rsidDel="007530E6">
          <w:rPr>
            <w:rFonts w:ascii="Calibri" w:eastAsia="Times New Roman" w:hAnsi="Calibri"/>
            <w:highlight w:val="yellow"/>
          </w:rPr>
          <w:delText xml:space="preserve"> to </w:delText>
        </w:r>
        <w:r w:rsidDel="007530E6">
          <w:rPr>
            <w:rFonts w:ascii="Calibri" w:eastAsia="Times New Roman" w:hAnsi="Calibri"/>
            <w:highlight w:val="yellow"/>
          </w:rPr>
          <w:delText>check whether is still running, and timeouts for lock objects.</w:delText>
        </w:r>
        <w:r w:rsidR="00F750F7" w:rsidDel="007530E6">
          <w:rPr>
            <w:rFonts w:ascii="Calibri" w:eastAsia="Times New Roman" w:hAnsi="Calibri"/>
            <w:highlight w:val="yellow"/>
          </w:rPr>
          <w:delText xml:space="preserve"> Timer object TBA</w:delText>
        </w:r>
      </w:del>
    </w:p>
    <w:p w14:paraId="451E93BB" w14:textId="40960FC0" w:rsidR="0088024F" w:rsidRPr="00F615BA" w:rsidDel="007530E6" w:rsidRDefault="00C02CA8" w:rsidP="00F615BA">
      <w:pPr>
        <w:pStyle w:val="Listenabsatz"/>
        <w:widowControl w:val="0"/>
        <w:numPr>
          <w:ilvl w:val="0"/>
          <w:numId w:val="377"/>
        </w:numPr>
        <w:suppressLineNumbers/>
        <w:overflowPunct w:val="0"/>
        <w:adjustRightInd w:val="0"/>
        <w:spacing w:after="120"/>
        <w:rPr>
          <w:del w:id="1427" w:author="Wagoner, Larry D." w:date="2019-05-22T13:42:00Z"/>
          <w:rFonts w:ascii="Calibri" w:eastAsia="Times New Roman" w:hAnsi="Calibri"/>
          <w:highlight w:val="yellow"/>
        </w:rPr>
      </w:pPr>
      <w:del w:id="1428" w:author="Wagoner, Larry D." w:date="2019-05-22T13:42:00Z">
        <w:r w:rsidRPr="00F615BA" w:rsidDel="007530E6">
          <w:rPr>
            <w:rFonts w:ascii="Courier New" w:eastAsiaTheme="majorEastAsia" w:hAnsi="Courier New" w:cs="Courier New"/>
            <w:kern w:val="28"/>
            <w:highlight w:val="yellow"/>
            <w:lang w:val="en-GB"/>
          </w:rPr>
          <w:delText>multiproc</w:delText>
        </w:r>
        <w:r w:rsidR="0088024F" w:rsidRPr="00F615BA" w:rsidDel="007530E6">
          <w:rPr>
            <w:rFonts w:ascii="Courier New" w:eastAsiaTheme="majorEastAsia" w:hAnsi="Courier New" w:cs="Courier New"/>
            <w:kern w:val="28"/>
            <w:highlight w:val="yellow"/>
            <w:lang w:val="en-GB"/>
          </w:rPr>
          <w:delText>essing</w:delText>
        </w:r>
        <w:r w:rsidR="0088024F" w:rsidRPr="00760979" w:rsidDel="007530E6">
          <w:rPr>
            <w:rFonts w:ascii="Calibri" w:eastAsia="Times New Roman" w:hAnsi="Calibri"/>
            <w:highlight w:val="yellow"/>
          </w:rPr>
          <w:delText xml:space="preserve">: </w:delText>
        </w:r>
        <w:r w:rsidR="00F750F7" w:rsidDel="007530E6">
          <w:rPr>
            <w:rFonts w:ascii="Calibri" w:eastAsia="Times New Roman" w:hAnsi="Calibri"/>
            <w:highlight w:val="yellow"/>
          </w:rPr>
          <w:delText xml:space="preserve">Exception raised if not activated? </w:delText>
        </w:r>
        <w:r w:rsidR="0088024F" w:rsidDel="007530E6">
          <w:rPr>
            <w:rFonts w:ascii="Calibri" w:eastAsia="Times New Roman" w:hAnsi="Calibri"/>
            <w:highlight w:val="yellow"/>
          </w:rPr>
          <w:delText>TBA</w:delText>
        </w:r>
      </w:del>
    </w:p>
    <w:p w14:paraId="62FEC1C1" w14:textId="50CA5528" w:rsidR="00C02CA8" w:rsidRPr="00F615BA" w:rsidDel="007530E6" w:rsidRDefault="00C02CA8" w:rsidP="00F615BA">
      <w:pPr>
        <w:pStyle w:val="Listenabsatz"/>
        <w:widowControl w:val="0"/>
        <w:numPr>
          <w:ilvl w:val="0"/>
          <w:numId w:val="377"/>
        </w:numPr>
        <w:suppressLineNumbers/>
        <w:overflowPunct w:val="0"/>
        <w:adjustRightInd w:val="0"/>
        <w:spacing w:after="120"/>
        <w:rPr>
          <w:del w:id="1429" w:author="Wagoner, Larry D." w:date="2019-05-22T13:42:00Z"/>
          <w:highlight w:val="yellow"/>
        </w:rPr>
      </w:pPr>
      <w:del w:id="1430" w:author="Wagoner, Larry D." w:date="2019-05-22T13:42:00Z">
        <w:r w:rsidRPr="00F615BA" w:rsidDel="007530E6">
          <w:rPr>
            <w:rFonts w:ascii="Courier New" w:eastAsiaTheme="majorEastAsia" w:hAnsi="Courier New" w:cs="Courier New"/>
            <w:kern w:val="28"/>
            <w:highlight w:val="yellow"/>
            <w:lang w:val="en-GB"/>
          </w:rPr>
          <w:delText>concurrency.f</w:delText>
        </w:r>
        <w:r w:rsidR="0088024F" w:rsidRPr="00F615BA" w:rsidDel="007530E6">
          <w:rPr>
            <w:rFonts w:ascii="Courier New" w:eastAsiaTheme="majorEastAsia" w:hAnsi="Courier New" w:cs="Courier New"/>
            <w:kern w:val="28"/>
            <w:highlight w:val="yellow"/>
            <w:lang w:val="en-GB"/>
          </w:rPr>
          <w:delText>utures</w:delText>
        </w:r>
        <w:r w:rsidR="0088024F" w:rsidRPr="00760979" w:rsidDel="007530E6">
          <w:rPr>
            <w:rFonts w:ascii="Calibri" w:eastAsia="Times New Roman" w:hAnsi="Calibri"/>
            <w:highlight w:val="yellow"/>
          </w:rPr>
          <w:delText xml:space="preserve">: </w:delText>
        </w:r>
        <w:r w:rsidR="0088024F" w:rsidDel="007530E6">
          <w:rPr>
            <w:rFonts w:ascii="Calibri" w:eastAsia="Times New Roman" w:hAnsi="Calibri"/>
            <w:highlight w:val="yellow"/>
          </w:rPr>
          <w:delText>TBA</w:delText>
        </w:r>
      </w:del>
    </w:p>
    <w:p w14:paraId="69F2078D" w14:textId="6501D9DD" w:rsidR="00440C04" w:rsidDel="007530E6" w:rsidRDefault="00B232FA" w:rsidP="009866F9">
      <w:pPr>
        <w:pStyle w:val="berschrift3"/>
        <w:rPr>
          <w:del w:id="1431" w:author="Wagoner, Larry D." w:date="2019-05-22T13:42:00Z"/>
        </w:rPr>
      </w:pPr>
      <w:del w:id="1432" w:author="Wagoner, Larry D." w:date="2019-05-22T13:42:00Z">
        <w:r w:rsidDel="007530E6">
          <w:delText>6.59</w:delText>
        </w:r>
        <w:r w:rsidR="00440C04" w:rsidDel="007530E6">
          <w:delText>.2 Guidance to language users</w:delText>
        </w:r>
      </w:del>
    </w:p>
    <w:p w14:paraId="517ACBEB" w14:textId="108053F0" w:rsidR="00334E81" w:rsidRPr="0056735F" w:rsidDel="007530E6" w:rsidRDefault="00990160" w:rsidP="008F5A32">
      <w:pPr>
        <w:pStyle w:val="Listenabsatz"/>
        <w:numPr>
          <w:ilvl w:val="0"/>
          <w:numId w:val="599"/>
        </w:numPr>
        <w:outlineLvl w:val="0"/>
        <w:rPr>
          <w:del w:id="1433" w:author="Wagoner, Larry D." w:date="2019-05-22T13:42:00Z"/>
          <w:highlight w:val="yellow"/>
        </w:rPr>
      </w:pPr>
      <w:del w:id="1434" w:author="Wagoner, Larry D." w:date="2019-05-22T13:42:00Z">
        <w:r w:rsidRPr="0056735F" w:rsidDel="007530E6">
          <w:rPr>
            <w:highlight w:val="yellow"/>
          </w:rPr>
          <w:delText>Follow the guidance of</w:delText>
        </w:r>
      </w:del>
      <w:ins w:id="1435" w:author="Sean McDonagh" w:date="2019-04-25T11:30:00Z">
        <w:del w:id="1436" w:author="Wagoner, Larry D." w:date="2019-05-22T13:42:00Z">
          <w:r w:rsidR="00D01002" w:rsidRPr="0056735F" w:rsidDel="007530E6">
            <w:rPr>
              <w:highlight w:val="yellow"/>
            </w:rPr>
            <w:delText>Follow the guidance contained in</w:delText>
          </w:r>
        </w:del>
      </w:ins>
      <w:del w:id="1437" w:author="Wagoner, Larry D." w:date="2019-05-22T13:42:00Z">
        <w:r w:rsidRPr="0056735F" w:rsidDel="007530E6">
          <w:rPr>
            <w:highlight w:val="yellow"/>
          </w:rPr>
          <w:delText xml:space="preserve"> TR 24772-1 clause 6.59.5.</w:delText>
        </w:r>
      </w:del>
    </w:p>
    <w:p w14:paraId="60C14294" w14:textId="561DA126" w:rsidR="0088024F" w:rsidRPr="000D4F21" w:rsidDel="007530E6" w:rsidRDefault="00334E81" w:rsidP="008F5A32">
      <w:pPr>
        <w:pStyle w:val="Listenabsatz"/>
        <w:numPr>
          <w:ilvl w:val="0"/>
          <w:numId w:val="599"/>
        </w:numPr>
        <w:outlineLvl w:val="0"/>
        <w:rPr>
          <w:del w:id="1438" w:author="Wagoner, Larry D." w:date="2019-05-22T13:42:00Z"/>
        </w:rPr>
      </w:pPr>
      <w:del w:id="1439" w:author="Wagoner, Larry D." w:date="2019-05-22T13:42:00Z">
        <w:r w:rsidRPr="0056735F" w:rsidDel="007530E6">
          <w:rPr>
            <w:highlight w:val="yellow"/>
          </w:rPr>
          <w:delText>Always handle exceptions caused by activation.</w:delText>
        </w:r>
      </w:del>
    </w:p>
    <w:p w14:paraId="1C03A125" w14:textId="18D24EE9" w:rsidR="00440C04" w:rsidDel="007530E6" w:rsidRDefault="00B232FA" w:rsidP="00440C04">
      <w:pPr>
        <w:pStyle w:val="berschrift2"/>
        <w:rPr>
          <w:del w:id="1440" w:author="Wagoner, Larry D." w:date="2019-05-22T13:42:00Z"/>
        </w:rPr>
      </w:pPr>
      <w:bookmarkStart w:id="1441" w:name="_Toc358896437"/>
      <w:bookmarkStart w:id="1442" w:name="_Ref411808169"/>
      <w:bookmarkStart w:id="1443" w:name="_Ref411809401"/>
      <w:bookmarkStart w:id="1444" w:name="_Toc7089430"/>
      <w:del w:id="1445" w:author="Wagoner, Larry D." w:date="2019-05-22T13:42:00Z">
        <w:r w:rsidDel="007530E6">
          <w:rPr>
            <w:lang w:val="en-CA"/>
          </w:rPr>
          <w:delText>6.60</w:delText>
        </w:r>
        <w:r w:rsidR="00440C04" w:rsidDel="007530E6">
          <w:rPr>
            <w:lang w:val="en-CA"/>
          </w:rPr>
          <w:delText xml:space="preserve"> Concurrency – Directed termination [CGT]</w:delText>
        </w:r>
        <w:bookmarkEnd w:id="1441"/>
        <w:bookmarkEnd w:id="1442"/>
        <w:bookmarkEnd w:id="1443"/>
        <w:bookmarkEnd w:id="1444"/>
      </w:del>
    </w:p>
    <w:p w14:paraId="765862E3" w14:textId="715A6C82" w:rsidR="00440C04" w:rsidDel="007530E6" w:rsidRDefault="00B232FA" w:rsidP="00F615BA">
      <w:pPr>
        <w:pStyle w:val="berschrift3"/>
        <w:rPr>
          <w:del w:id="1446" w:author="Wagoner, Larry D." w:date="2019-05-22T13:42:00Z"/>
        </w:rPr>
      </w:pPr>
      <w:del w:id="1447" w:author="Wagoner, Larry D." w:date="2019-05-22T13:42:00Z">
        <w:r w:rsidDel="007530E6">
          <w:delText>6.60</w:delText>
        </w:r>
        <w:r w:rsidR="00440C04" w:rsidDel="007530E6">
          <w:delText>.1 Applicability to language</w:delText>
        </w:r>
      </w:del>
    </w:p>
    <w:p w14:paraId="0F83CFEB" w14:textId="1047F178" w:rsidR="00C5060B" w:rsidDel="007530E6" w:rsidRDefault="00BA4F49" w:rsidP="00F615BA">
      <w:pPr>
        <w:rPr>
          <w:del w:id="1448" w:author="Wagoner, Larry D." w:date="2019-05-22T13:42:00Z"/>
        </w:rPr>
      </w:pPr>
      <w:del w:id="1449" w:author="Wagoner, Larry D." w:date="2019-05-22T13:42:00Z">
        <w:r w:rsidDel="007530E6">
          <w:delText xml:space="preserve">In Python, a thread </w:delText>
        </w:r>
        <w:r w:rsidR="00C5060B" w:rsidDel="007530E6">
          <w:delText xml:space="preserve">(created using the </w:delText>
        </w:r>
        <w:r w:rsidR="00C5060B" w:rsidRPr="00F615BA" w:rsidDel="007530E6">
          <w:rPr>
            <w:rFonts w:ascii="Courier New" w:hAnsi="Courier New" w:cs="Courier New"/>
            <w:sz w:val="20"/>
            <w:szCs w:val="20"/>
          </w:rPr>
          <w:delText>threading</w:delText>
        </w:r>
        <w:r w:rsidR="00C5060B" w:rsidDel="007530E6">
          <w:delText xml:space="preserve"> library </w:delText>
        </w:r>
        <w:r w:rsidDel="007530E6">
          <w:delText>may terminate by coming to the end of its executable code, or may call the “</w:delText>
        </w:r>
        <w:r w:rsidRPr="00F615BA" w:rsidDel="007530E6">
          <w:rPr>
            <w:rFonts w:ascii="Courier New" w:hAnsi="Courier New" w:cs="Courier New"/>
            <w:sz w:val="20"/>
            <w:szCs w:val="20"/>
          </w:rPr>
          <w:delText>terminate</w:delText>
        </w:r>
        <w:r w:rsidDel="007530E6">
          <w:delText>” method. P</w:delText>
        </w:r>
        <w:r w:rsidR="00990160" w:rsidDel="007530E6">
          <w:delText>ython does not provide mechanis</w:delText>
        </w:r>
        <w:r w:rsidDel="007530E6">
          <w:delText>ms to terminate another thread</w:delText>
        </w:r>
        <w:r w:rsidR="00C5060B" w:rsidDel="007530E6">
          <w:delText xml:space="preserve"> using the </w:delText>
        </w:r>
        <w:r w:rsidR="00C5060B" w:rsidRPr="00F615BA" w:rsidDel="007530E6">
          <w:rPr>
            <w:rFonts w:ascii="Courier New" w:hAnsi="Courier New" w:cs="Courier New"/>
            <w:sz w:val="20"/>
            <w:szCs w:val="20"/>
          </w:rPr>
          <w:delText>threadi</w:delText>
        </w:r>
        <w:r w:rsidR="00C5060B" w:rsidDel="007530E6">
          <w:rPr>
            <w:rFonts w:ascii="Courier New" w:hAnsi="Courier New" w:cs="Courier New"/>
            <w:sz w:val="20"/>
            <w:szCs w:val="20"/>
          </w:rPr>
          <w:delText xml:space="preserve">ng </w:delText>
        </w:r>
        <w:r w:rsidR="00C5060B" w:rsidDel="007530E6">
          <w:delText xml:space="preserve">library, </w:delText>
        </w:r>
        <w:r w:rsidDel="007530E6">
          <w:delText>however, it does permit the raising of an asynchronous exception in another thread, which may cause the named thread to terminate if it has no exception handler for that event. Alternate mechanisms are to use shared objects, events, queues or pipes to pass a signal to another thread to terminate itself.</w:delText>
        </w:r>
      </w:del>
    </w:p>
    <w:p w14:paraId="09CCA68C" w14:textId="10A394B5" w:rsidR="00C5060B" w:rsidDel="007530E6" w:rsidRDefault="00C5060B" w:rsidP="00F615BA">
      <w:pPr>
        <w:rPr>
          <w:del w:id="1450" w:author="Wagoner, Larry D." w:date="2019-05-22T13:42:00Z"/>
        </w:rPr>
      </w:pPr>
      <w:del w:id="1451" w:author="Wagoner, Larry D." w:date="2019-05-22T13:42:00Z">
        <w:r w:rsidDel="007530E6">
          <w:delText xml:space="preserve">Using the multiprocessing library, Python provides either the </w:delText>
        </w:r>
        <w:r w:rsidRPr="00E94999" w:rsidDel="007530E6">
          <w:rPr>
            <w:rFonts w:ascii="Courier New" w:hAnsi="Courier New" w:cs="Courier New"/>
            <w:sz w:val="20"/>
            <w:szCs w:val="20"/>
          </w:rPr>
          <w:delText>terminate()</w:delText>
        </w:r>
        <w:r w:rsidR="002C2061" w:rsidDel="007530E6">
          <w:rPr>
            <w:rFonts w:ascii="Courier New" w:hAnsi="Courier New" w:cs="Courier New"/>
            <w:sz w:val="20"/>
            <w:szCs w:val="20"/>
          </w:rPr>
          <w:delText xml:space="preserve">, </w:delText>
        </w:r>
        <w:r w:rsidRPr="00E94999" w:rsidDel="007530E6">
          <w:rPr>
            <w:rFonts w:ascii="Courier New" w:hAnsi="Courier New" w:cs="Courier New"/>
            <w:sz w:val="20"/>
            <w:szCs w:val="20"/>
          </w:rPr>
          <w:delText>kill()</w:delText>
        </w:r>
        <w:r w:rsidR="002C2061" w:rsidRPr="002C2061" w:rsidDel="007530E6">
          <w:rPr>
            <w:rFonts w:ascii="Courier New" w:hAnsi="Courier New" w:cs="Courier New"/>
            <w:sz w:val="20"/>
            <w:szCs w:val="20"/>
          </w:rPr>
          <w:delText xml:space="preserve"> </w:delText>
        </w:r>
        <w:r w:rsidR="002C2061" w:rsidDel="007530E6">
          <w:delText xml:space="preserve">or </w:delText>
        </w:r>
        <w:r w:rsidR="002C2061" w:rsidRPr="00E94999" w:rsidDel="007530E6">
          <w:rPr>
            <w:rFonts w:ascii="Courier New" w:hAnsi="Courier New" w:cs="Courier New"/>
            <w:sz w:val="20"/>
            <w:szCs w:val="20"/>
          </w:rPr>
          <w:delText>clos</w:delText>
        </w:r>
        <w:r w:rsidR="002C2061" w:rsidDel="007530E6">
          <w:rPr>
            <w:rFonts w:ascii="Courier New" w:hAnsi="Courier New" w:cs="Courier New"/>
            <w:sz w:val="20"/>
            <w:szCs w:val="20"/>
          </w:rPr>
          <w:delText xml:space="preserve">e() </w:delText>
        </w:r>
        <w:r w:rsidR="002C2061" w:rsidDel="007530E6">
          <w:delText>m</w:delText>
        </w:r>
        <w:r w:rsidDel="007530E6">
          <w:delText>ethods. Exit handlers and finally clauses will not be executed, and descendant processes will not terminate.</w:delText>
        </w:r>
      </w:del>
    </w:p>
    <w:p w14:paraId="5B7B9EB0" w14:textId="6E8C8E45" w:rsidR="00BA4F49" w:rsidDel="007530E6" w:rsidRDefault="00BA4F49" w:rsidP="00E94999">
      <w:pPr>
        <w:rPr>
          <w:del w:id="1452" w:author="Wagoner, Larry D." w:date="2019-05-22T13:42:00Z"/>
        </w:rPr>
      </w:pPr>
    </w:p>
    <w:p w14:paraId="0F7B19E5" w14:textId="692032A7" w:rsidR="00BA4F49" w:rsidRPr="00990160" w:rsidDel="007530E6" w:rsidRDefault="00BA4F49" w:rsidP="00E94999">
      <w:pPr>
        <w:rPr>
          <w:del w:id="1453" w:author="Wagoner, Larry D." w:date="2019-05-22T13:42:00Z"/>
        </w:rPr>
      </w:pPr>
      <w:del w:id="1454" w:author="Wagoner, Larry D." w:date="2019-05-22T13:42:00Z">
        <w:r w:rsidRPr="008F5A32" w:rsidDel="007530E6">
          <w:rPr>
            <w:highlight w:val="yellow"/>
          </w:rPr>
          <w:delText>&lt;&lt;investigate regions that ignore termination requests&gt;&gt;</w:delText>
        </w:r>
      </w:del>
    </w:p>
    <w:p w14:paraId="1D45341A" w14:textId="13443119" w:rsidR="0088024F" w:rsidRPr="000D4F21" w:rsidDel="007530E6" w:rsidRDefault="0088024F" w:rsidP="00E94999">
      <w:pPr>
        <w:rPr>
          <w:del w:id="1455" w:author="Wagoner, Larry D." w:date="2019-05-22T13:42:00Z"/>
        </w:rPr>
      </w:pPr>
    </w:p>
    <w:p w14:paraId="37D69873" w14:textId="42625890" w:rsidR="00440C04" w:rsidDel="007530E6" w:rsidRDefault="00B232FA" w:rsidP="009866F9">
      <w:pPr>
        <w:pStyle w:val="berschrift3"/>
        <w:rPr>
          <w:del w:id="1456" w:author="Wagoner, Larry D." w:date="2019-05-22T13:42:00Z"/>
        </w:rPr>
      </w:pPr>
      <w:del w:id="1457" w:author="Wagoner, Larry D." w:date="2019-05-22T13:42:00Z">
        <w:r w:rsidDel="007530E6">
          <w:delText>6.60</w:delText>
        </w:r>
        <w:r w:rsidR="00440C04" w:rsidDel="007530E6">
          <w:delText>.2 Guidance to language users</w:delText>
        </w:r>
      </w:del>
    </w:p>
    <w:p w14:paraId="477E3555" w14:textId="014C0779" w:rsidR="00BA4F49" w:rsidDel="007530E6" w:rsidRDefault="00990160" w:rsidP="00E94999">
      <w:pPr>
        <w:pStyle w:val="Listenabsatz"/>
        <w:numPr>
          <w:ilvl w:val="0"/>
          <w:numId w:val="592"/>
        </w:numPr>
        <w:rPr>
          <w:del w:id="1458" w:author="Wagoner, Larry D." w:date="2019-05-22T13:42:00Z"/>
        </w:rPr>
      </w:pPr>
      <w:del w:id="1459" w:author="Wagoner, Larry D." w:date="2019-05-22T13:42:00Z">
        <w:r w:rsidDel="007530E6">
          <w:delText>Follow the guidance of</w:delText>
        </w:r>
      </w:del>
      <w:ins w:id="1460" w:author="Sean McDonagh" w:date="2019-04-25T11:30:00Z">
        <w:del w:id="1461" w:author="Wagoner, Larry D." w:date="2019-05-22T13:42:00Z">
          <w:r w:rsidR="00D01002" w:rsidDel="007530E6">
            <w:delText>Follow the guidance contained in</w:delText>
          </w:r>
        </w:del>
      </w:ins>
      <w:del w:id="1462" w:author="Wagoner, Larry D." w:date="2019-05-22T13:42:00Z">
        <w:r w:rsidDel="007530E6">
          <w:delText xml:space="preserve"> TR 24772-1 clause 6.60.5.</w:delText>
        </w:r>
      </w:del>
    </w:p>
    <w:p w14:paraId="4FEF1A98" w14:textId="4F4783AD" w:rsidR="002C2061" w:rsidDel="007530E6" w:rsidRDefault="002C2061" w:rsidP="00E94999">
      <w:pPr>
        <w:pStyle w:val="Listenabsatz"/>
        <w:numPr>
          <w:ilvl w:val="0"/>
          <w:numId w:val="592"/>
        </w:numPr>
        <w:rPr>
          <w:del w:id="1463" w:author="Wagoner, Larry D." w:date="2019-05-22T13:42:00Z"/>
        </w:rPr>
      </w:pPr>
      <w:del w:id="1464" w:author="Wagoner, Larry D." w:date="2019-05-22T13:42:00Z">
        <w:r w:rsidDel="007530E6">
          <w:lastRenderedPageBreak/>
          <w:delText>Prefer signaling a thread to terminate itself to killing another thread so that proper cleanup happens. This is very important when using pipes and queues to communicate between threads.</w:delText>
        </w:r>
      </w:del>
    </w:p>
    <w:p w14:paraId="397D90FA" w14:textId="7F955097" w:rsidR="0088024F" w:rsidRPr="000D4F21" w:rsidDel="007530E6" w:rsidRDefault="00BA4F49" w:rsidP="00E94999">
      <w:pPr>
        <w:pStyle w:val="Listenabsatz"/>
        <w:numPr>
          <w:ilvl w:val="0"/>
          <w:numId w:val="592"/>
        </w:numPr>
        <w:rPr>
          <w:del w:id="1465" w:author="Wagoner, Larry D." w:date="2019-05-22T13:42:00Z"/>
        </w:rPr>
      </w:pPr>
      <w:del w:id="1466" w:author="Wagoner, Larry D." w:date="2019-05-22T13:42:00Z">
        <w:r w:rsidDel="007530E6">
          <w:delText>Use Python library routines to monitor the existence of a thread before and after termination.</w:delText>
        </w:r>
      </w:del>
    </w:p>
    <w:p w14:paraId="3EA34287" w14:textId="7794ECBC" w:rsidR="00440C04" w:rsidDel="007530E6" w:rsidRDefault="00B232FA" w:rsidP="00440C04">
      <w:pPr>
        <w:pStyle w:val="berschrift2"/>
        <w:rPr>
          <w:del w:id="1467" w:author="Wagoner, Larry D." w:date="2019-05-22T13:42:00Z"/>
        </w:rPr>
      </w:pPr>
      <w:bookmarkStart w:id="1468" w:name="_Toc358896438"/>
      <w:bookmarkStart w:id="1469" w:name="_Ref358977270"/>
      <w:bookmarkStart w:id="1470" w:name="_Toc7089431"/>
      <w:del w:id="1471" w:author="Wagoner, Larry D." w:date="2019-05-22T13:42:00Z">
        <w:r w:rsidDel="007530E6">
          <w:delText>6.61</w:delText>
        </w:r>
        <w:r w:rsidR="00440C04" w:rsidDel="007530E6">
          <w:delText xml:space="preserve"> Concurrent Data Access [CGX]</w:delText>
        </w:r>
        <w:bookmarkEnd w:id="1468"/>
        <w:bookmarkEnd w:id="1469"/>
        <w:bookmarkEnd w:id="1470"/>
        <w:r w:rsidR="00440C04" w:rsidRPr="00A90342" w:rsidDel="007530E6">
          <w:delText xml:space="preserve"> </w:delText>
        </w:r>
      </w:del>
    </w:p>
    <w:p w14:paraId="5286EC1C" w14:textId="3B7F19A5" w:rsidR="00440C04" w:rsidDel="007530E6" w:rsidRDefault="00B232FA" w:rsidP="00E94999">
      <w:pPr>
        <w:pStyle w:val="berschrift3"/>
        <w:rPr>
          <w:del w:id="1472" w:author="Wagoner, Larry D." w:date="2019-05-22T13:42:00Z"/>
        </w:rPr>
      </w:pPr>
      <w:del w:id="1473" w:author="Wagoner, Larry D." w:date="2019-05-22T13:42:00Z">
        <w:r w:rsidDel="007530E6">
          <w:delText>6.61</w:delText>
        </w:r>
        <w:r w:rsidR="00440C04" w:rsidDel="007530E6">
          <w:delText xml:space="preserve">.1 </w:delText>
        </w:r>
        <w:r w:rsidR="00440C04" w:rsidRPr="00FC0BF1" w:rsidDel="007530E6">
          <w:delText>Applicability</w:delText>
        </w:r>
        <w:r w:rsidR="00440C04" w:rsidDel="007530E6">
          <w:delText xml:space="preserve"> to language</w:delText>
        </w:r>
      </w:del>
    </w:p>
    <w:p w14:paraId="63F7B137" w14:textId="3EAF14A8" w:rsidR="00744073" w:rsidDel="007530E6" w:rsidRDefault="00744073" w:rsidP="00E94999">
      <w:pPr>
        <w:rPr>
          <w:del w:id="1474" w:author="Wagoner, Larry D." w:date="2019-05-22T13:42:00Z"/>
        </w:rPr>
      </w:pPr>
      <w:del w:id="1475" w:author="Wagoner, Larry D." w:date="2019-05-22T13:42:00Z">
        <w:r w:rsidDel="007530E6">
          <w:delText xml:space="preserve">Python does permit threads to read and write shared data, as specified in TR 24772-1 clause 6.61. Python also provides: </w:delText>
        </w:r>
      </w:del>
    </w:p>
    <w:p w14:paraId="5631703C" w14:textId="01AA23DC" w:rsidR="00744073" w:rsidDel="007530E6" w:rsidRDefault="00744073" w:rsidP="00E94999">
      <w:pPr>
        <w:pStyle w:val="Listenabsatz"/>
        <w:numPr>
          <w:ilvl w:val="0"/>
          <w:numId w:val="593"/>
        </w:numPr>
        <w:rPr>
          <w:del w:id="1476" w:author="Wagoner, Larry D." w:date="2019-05-22T13:42:00Z"/>
        </w:rPr>
      </w:pPr>
      <w:del w:id="1477" w:author="Wagoner, Larry D." w:date="2019-05-22T13:42:00Z">
        <w:r w:rsidDel="007530E6">
          <w:delText xml:space="preserve">locks to permit user-based protocols to access shared data sequentially, </w:delText>
        </w:r>
      </w:del>
    </w:p>
    <w:p w14:paraId="354F5E7A" w14:textId="44A03502" w:rsidR="0088024F" w:rsidRPr="00760979" w:rsidDel="007530E6" w:rsidRDefault="00744073" w:rsidP="00E94999">
      <w:pPr>
        <w:pStyle w:val="Listenabsatz"/>
        <w:numPr>
          <w:ilvl w:val="0"/>
          <w:numId w:val="593"/>
        </w:numPr>
        <w:rPr>
          <w:del w:id="1478" w:author="Wagoner, Larry D." w:date="2019-05-22T13:42:00Z"/>
          <w:rFonts w:ascii="Calibri" w:eastAsia="Times New Roman" w:hAnsi="Calibri"/>
          <w:highlight w:val="yellow"/>
        </w:rPr>
      </w:pPr>
      <w:del w:id="1479" w:author="Wagoner, Larry D." w:date="2019-05-22T13:42:00Z">
        <w:r w:rsidDel="007530E6">
          <w:delText>queues and pipes to permit two treads to have thread-safe unidirectional  communication,</w:delText>
        </w:r>
      </w:del>
    </w:p>
    <w:p w14:paraId="40E846BC" w14:textId="04295CD9" w:rsidR="0088024F" w:rsidRPr="00760979" w:rsidDel="007530E6" w:rsidRDefault="0088024F" w:rsidP="0088024F">
      <w:pPr>
        <w:pStyle w:val="Listenabsatz"/>
        <w:widowControl w:val="0"/>
        <w:numPr>
          <w:ilvl w:val="0"/>
          <w:numId w:val="377"/>
        </w:numPr>
        <w:suppressLineNumbers/>
        <w:overflowPunct w:val="0"/>
        <w:adjustRightInd w:val="0"/>
        <w:spacing w:after="120"/>
        <w:rPr>
          <w:del w:id="1480" w:author="Wagoner, Larry D." w:date="2019-05-22T13:42:00Z"/>
          <w:highlight w:val="yellow"/>
        </w:rPr>
      </w:pPr>
      <w:del w:id="1481" w:author="Wagoner, Larry D." w:date="2019-05-22T13:42:00Z">
        <w:r w:rsidRPr="00760979" w:rsidDel="007530E6">
          <w:rPr>
            <w:rFonts w:ascii="Courier New" w:eastAsiaTheme="majorEastAsia" w:hAnsi="Courier New" w:cs="Courier New"/>
            <w:kern w:val="28"/>
            <w:highlight w:val="yellow"/>
            <w:lang w:val="en-GB"/>
          </w:rPr>
          <w:delText>concurrency.futures</w:delText>
        </w:r>
        <w:r w:rsidRPr="00760979" w:rsidDel="007530E6">
          <w:rPr>
            <w:rFonts w:ascii="Calibri" w:eastAsia="Times New Roman" w:hAnsi="Calibri"/>
            <w:highlight w:val="yellow"/>
          </w:rPr>
          <w:delText xml:space="preserve">: </w:delText>
        </w:r>
        <w:r w:rsidDel="007530E6">
          <w:rPr>
            <w:rFonts w:ascii="Calibri" w:eastAsia="Times New Roman" w:hAnsi="Calibri"/>
            <w:highlight w:val="yellow"/>
          </w:rPr>
          <w:delText>TBA</w:delText>
        </w:r>
      </w:del>
    </w:p>
    <w:p w14:paraId="4EA7682E" w14:textId="41DB940C" w:rsidR="0088024F" w:rsidRPr="000D4F21" w:rsidDel="007530E6" w:rsidRDefault="0088024F" w:rsidP="00E94999">
      <w:pPr>
        <w:rPr>
          <w:del w:id="1482" w:author="Wagoner, Larry D." w:date="2019-05-22T13:42:00Z"/>
        </w:rPr>
      </w:pPr>
    </w:p>
    <w:p w14:paraId="1D1CD1AE" w14:textId="0D422D25" w:rsidR="00440C04" w:rsidDel="007530E6" w:rsidRDefault="00B232FA" w:rsidP="009866F9">
      <w:pPr>
        <w:pStyle w:val="berschrift3"/>
        <w:rPr>
          <w:del w:id="1483" w:author="Wagoner, Larry D." w:date="2019-05-22T13:42:00Z"/>
        </w:rPr>
      </w:pPr>
      <w:del w:id="1484" w:author="Wagoner, Larry D." w:date="2019-05-22T13:42:00Z">
        <w:r w:rsidDel="007530E6">
          <w:delText>6.61</w:delText>
        </w:r>
        <w:r w:rsidR="00440C04" w:rsidDel="007530E6">
          <w:delText>.2 Guidance to language users</w:delText>
        </w:r>
      </w:del>
    </w:p>
    <w:p w14:paraId="70F356D4" w14:textId="00605F73" w:rsidR="00744073" w:rsidDel="007530E6" w:rsidRDefault="00744073" w:rsidP="00744073">
      <w:pPr>
        <w:pStyle w:val="Listenabsatz"/>
        <w:numPr>
          <w:ilvl w:val="0"/>
          <w:numId w:val="321"/>
        </w:numPr>
        <w:spacing w:before="120" w:after="120" w:line="240" w:lineRule="auto"/>
        <w:rPr>
          <w:del w:id="1485" w:author="Wagoner, Larry D." w:date="2019-05-22T13:42:00Z"/>
          <w:kern w:val="32"/>
        </w:rPr>
      </w:pPr>
      <w:del w:id="1486" w:author="Wagoner, Larry D." w:date="2019-05-22T13:42:00Z">
        <w:r w:rsidRPr="003C44DE" w:rsidDel="007530E6">
          <w:rPr>
            <w:kern w:val="32"/>
          </w:rPr>
          <w:delText>Follow the mitigation mechanisms of subclause 6.61.5 of TR 24772-1.</w:delText>
        </w:r>
      </w:del>
    </w:p>
    <w:p w14:paraId="4256F236" w14:textId="17BC871F" w:rsidR="00744073" w:rsidDel="007530E6" w:rsidRDefault="00744073" w:rsidP="00744073">
      <w:pPr>
        <w:pStyle w:val="Listenabsatz"/>
        <w:numPr>
          <w:ilvl w:val="0"/>
          <w:numId w:val="321"/>
        </w:numPr>
        <w:spacing w:before="120" w:after="120" w:line="240" w:lineRule="auto"/>
        <w:rPr>
          <w:del w:id="1487" w:author="Wagoner, Larry D." w:date="2019-05-22T13:42:00Z"/>
          <w:kern w:val="32"/>
        </w:rPr>
      </w:pPr>
      <w:del w:id="1488" w:author="Wagoner, Larry D." w:date="2019-05-22T13:42:00Z">
        <w:r w:rsidRPr="003C44DE" w:rsidDel="007530E6">
          <w:rPr>
            <w:kern w:val="32"/>
          </w:rPr>
          <w:delText xml:space="preserve">When possible, use </w:delText>
        </w:r>
        <w:r w:rsidDel="007530E6">
          <w:rPr>
            <w:kern w:val="32"/>
          </w:rPr>
          <w:delText>queues or pipes</w:delText>
        </w:r>
        <w:r w:rsidRPr="003C44DE" w:rsidDel="007530E6">
          <w:rPr>
            <w:kern w:val="32"/>
          </w:rPr>
          <w:delText xml:space="preserve"> for </w:delText>
        </w:r>
        <w:r w:rsidDel="007530E6">
          <w:rPr>
            <w:kern w:val="32"/>
          </w:rPr>
          <w:delText>exchanging data</w:delText>
        </w:r>
        <w:r w:rsidRPr="003C44DE" w:rsidDel="007530E6">
          <w:rPr>
            <w:kern w:val="32"/>
          </w:rPr>
          <w:delText>.</w:delText>
        </w:r>
      </w:del>
    </w:p>
    <w:p w14:paraId="1C96CA60" w14:textId="431821AA" w:rsidR="00744073" w:rsidDel="007530E6" w:rsidRDefault="00744073" w:rsidP="00744073">
      <w:pPr>
        <w:pStyle w:val="Listenabsatz"/>
        <w:numPr>
          <w:ilvl w:val="0"/>
          <w:numId w:val="321"/>
        </w:numPr>
        <w:spacing w:before="120" w:after="120" w:line="240" w:lineRule="auto"/>
        <w:rPr>
          <w:del w:id="1489" w:author="Wagoner, Larry D." w:date="2019-05-22T13:42:00Z"/>
          <w:kern w:val="32"/>
        </w:rPr>
      </w:pPr>
      <w:del w:id="1490" w:author="Wagoner, Larry D." w:date="2019-05-22T13:42:00Z">
        <w:r w:rsidRPr="003C44DE" w:rsidDel="007530E6">
          <w:rPr>
            <w:kern w:val="32"/>
          </w:rPr>
          <w:delText>Statically determine that no unprotected data is used</w:delText>
        </w:r>
        <w:r w:rsidDel="007530E6">
          <w:rPr>
            <w:kern w:val="32"/>
          </w:rPr>
          <w:delText xml:space="preserve"> directly by more than one thread</w:delText>
        </w:r>
      </w:del>
    </w:p>
    <w:p w14:paraId="5FDE86A9" w14:textId="15271473" w:rsidR="00744073" w:rsidDel="007530E6" w:rsidRDefault="00744073" w:rsidP="00744073">
      <w:pPr>
        <w:pStyle w:val="Listenabsatz"/>
        <w:numPr>
          <w:ilvl w:val="0"/>
          <w:numId w:val="321"/>
        </w:numPr>
        <w:spacing w:before="120" w:after="120" w:line="240" w:lineRule="auto"/>
        <w:rPr>
          <w:del w:id="1491" w:author="Wagoner, Larry D." w:date="2019-05-22T13:42:00Z"/>
          <w:lang w:val="en-CA"/>
        </w:rPr>
      </w:pPr>
      <w:del w:id="1492" w:author="Wagoner, Larry D." w:date="2019-05-22T13:42:00Z">
        <w:r w:rsidRPr="003C44DE" w:rsidDel="007530E6">
          <w:rPr>
            <w:kern w:val="32"/>
          </w:rPr>
          <w:delText>When shared variables are used, employ model checking or equivalent methodologies to prove the absence of race conditions</w:delText>
        </w:r>
        <w:r w:rsidDel="007530E6">
          <w:rPr>
            <w:lang w:val="en-CA"/>
          </w:rPr>
          <w:delText>.</w:delText>
        </w:r>
      </w:del>
    </w:p>
    <w:p w14:paraId="3020E05B" w14:textId="17482FBC" w:rsidR="00F750F7" w:rsidRPr="000D4F21" w:rsidDel="007530E6" w:rsidRDefault="00F750F7" w:rsidP="00E94999">
      <w:pPr>
        <w:rPr>
          <w:del w:id="1493" w:author="Wagoner, Larry D." w:date="2019-05-22T13:42:00Z"/>
        </w:rPr>
      </w:pPr>
    </w:p>
    <w:p w14:paraId="4BD02A20" w14:textId="035E86B6" w:rsidR="00440C04" w:rsidDel="007530E6" w:rsidRDefault="00B232FA" w:rsidP="00440C04">
      <w:pPr>
        <w:pStyle w:val="berschrift2"/>
        <w:rPr>
          <w:del w:id="1494" w:author="Wagoner, Larry D." w:date="2019-05-22T13:42:00Z"/>
          <w:lang w:val="en-CA"/>
        </w:rPr>
      </w:pPr>
      <w:bookmarkStart w:id="1495" w:name="_Toc358896439"/>
      <w:bookmarkStart w:id="1496" w:name="_Ref411808187"/>
      <w:bookmarkStart w:id="1497" w:name="_Ref411808224"/>
      <w:bookmarkStart w:id="1498" w:name="_Ref411809438"/>
      <w:bookmarkStart w:id="1499" w:name="_Toc7089432"/>
      <w:del w:id="1500" w:author="Wagoner, Larry D." w:date="2019-05-22T13:42:00Z">
        <w:r w:rsidDel="007530E6">
          <w:rPr>
            <w:lang w:val="en-CA"/>
          </w:rPr>
          <w:delText>6.62</w:delText>
        </w:r>
        <w:r w:rsidR="00440C04" w:rsidDel="007530E6">
          <w:rPr>
            <w:lang w:val="en-CA"/>
          </w:rPr>
          <w:delText xml:space="preserve"> Concurrency – Premature Termination [CGS]</w:delText>
        </w:r>
        <w:bookmarkEnd w:id="1495"/>
        <w:bookmarkEnd w:id="1496"/>
        <w:bookmarkEnd w:id="1497"/>
        <w:bookmarkEnd w:id="1498"/>
        <w:bookmarkEnd w:id="1499"/>
        <w:r w:rsidR="00440C04" w:rsidDel="007530E6">
          <w:rPr>
            <w:lang w:val="en-CA"/>
          </w:rPr>
          <w:fldChar w:fldCharType="begin"/>
        </w:r>
        <w:r w:rsidR="00440C04" w:rsidDel="007530E6">
          <w:delInstrText xml:space="preserve"> XE "</w:delInstrText>
        </w:r>
        <w:r w:rsidR="00440C04" w:rsidRPr="00B53360" w:rsidDel="007530E6">
          <w:delInstrText>Language</w:delInstrText>
        </w:r>
        <w:r w:rsidR="00440C04" w:rsidRPr="00B2682E" w:rsidDel="007530E6">
          <w:delInstrText xml:space="preserve"> Vulnerabilities:Concurrency – Premature Termination</w:delInstrText>
        </w:r>
        <w:r w:rsidR="00440C04" w:rsidDel="007530E6">
          <w:delInstrText xml:space="preserve"> </w:delInstrText>
        </w:r>
        <w:r w:rsidR="00440C04" w:rsidRPr="00B2682E" w:rsidDel="007530E6">
          <w:delInstrText>[CGS]</w:delInstrText>
        </w:r>
        <w:r w:rsidR="00440C04" w:rsidDel="007530E6">
          <w:delInstrText xml:space="preserve">" </w:delInstrText>
        </w:r>
        <w:r w:rsidR="00440C04" w:rsidDel="007530E6">
          <w:rPr>
            <w:lang w:val="en-CA"/>
          </w:rPr>
          <w:fldChar w:fldCharType="end"/>
        </w:r>
        <w:r w:rsidR="00440C04" w:rsidDel="007530E6">
          <w:rPr>
            <w:lang w:val="en-CA"/>
          </w:rPr>
          <w:fldChar w:fldCharType="begin"/>
        </w:r>
        <w:r w:rsidR="00440C04" w:rsidDel="007530E6">
          <w:delInstrText xml:space="preserve"> XE "</w:delInstrText>
        </w:r>
        <w:r w:rsidR="00440C04" w:rsidRPr="0096557B" w:rsidDel="007530E6">
          <w:rPr>
            <w:lang w:val="en-CA"/>
          </w:rPr>
          <w:delInstrText xml:space="preserve">CGS </w:delInstrText>
        </w:r>
        <w:r w:rsidR="00440C04" w:rsidDel="007530E6">
          <w:rPr>
            <w:lang w:val="en-CA"/>
          </w:rPr>
          <w:delInstrText>–</w:delInstrText>
        </w:r>
        <w:r w:rsidR="00440C04" w:rsidRPr="0096557B" w:rsidDel="007530E6">
          <w:rPr>
            <w:lang w:val="en-CA"/>
          </w:rPr>
          <w:delInstrText xml:space="preserve"> Concurrency – Premature Termination</w:delInstrText>
        </w:r>
        <w:r w:rsidR="00440C04" w:rsidDel="007530E6">
          <w:delInstrText xml:space="preserve">" </w:delInstrText>
        </w:r>
        <w:r w:rsidR="00440C04" w:rsidDel="007530E6">
          <w:rPr>
            <w:lang w:val="en-CA"/>
          </w:rPr>
          <w:fldChar w:fldCharType="end"/>
        </w:r>
      </w:del>
    </w:p>
    <w:p w14:paraId="1A3F147E" w14:textId="19CDF84D" w:rsidR="00440C04" w:rsidDel="007530E6" w:rsidRDefault="00B232FA" w:rsidP="00E94999">
      <w:pPr>
        <w:pStyle w:val="berschrift3"/>
        <w:rPr>
          <w:del w:id="1501" w:author="Wagoner, Larry D." w:date="2019-05-22T13:42:00Z"/>
        </w:rPr>
      </w:pPr>
      <w:del w:id="1502" w:author="Wagoner, Larry D." w:date="2019-05-22T13:42:00Z">
        <w:r w:rsidDel="007530E6">
          <w:delText>6.62</w:delText>
        </w:r>
        <w:r w:rsidR="00440C04" w:rsidDel="007530E6">
          <w:delText>.1 Applicability to language</w:delText>
        </w:r>
      </w:del>
    </w:p>
    <w:p w14:paraId="74C97329" w14:textId="29C909F5" w:rsidR="005E56C3" w:rsidRPr="005E56C3" w:rsidDel="007530E6" w:rsidRDefault="005E56C3" w:rsidP="00E94999">
      <w:pPr>
        <w:rPr>
          <w:del w:id="1503" w:author="Wagoner, Larry D." w:date="2019-05-22T13:42:00Z"/>
        </w:rPr>
      </w:pPr>
      <w:del w:id="1504" w:author="Wagoner, Larry D." w:date="2019-05-22T13:42:00Z">
        <w:r w:rsidDel="007530E6">
          <w:delText xml:space="preserve">A Python threads will terminate </w:delText>
        </w:r>
        <w:r w:rsidR="00A61484" w:rsidDel="007530E6">
          <w:delText xml:space="preserve">when its </w:delText>
        </w:r>
        <w:r w:rsidR="00A61484" w:rsidRPr="00E94999" w:rsidDel="007530E6">
          <w:rPr>
            <w:rFonts w:ascii="Courier New" w:hAnsi="Courier New" w:cs="Courier New"/>
            <w:sz w:val="20"/>
            <w:szCs w:val="20"/>
          </w:rPr>
          <w:delText>run</w:delText>
        </w:r>
        <w:r w:rsidR="00A61484" w:rsidDel="007530E6">
          <w:delText xml:space="preserve"> method terminates or </w:delText>
        </w:r>
        <w:r w:rsidDel="007530E6">
          <w:delText>if an unhandled exception occurs</w:delText>
        </w:r>
        <w:r w:rsidR="00A61484" w:rsidDel="007530E6">
          <w:delText>, hence the vulnerability as documented in TR24772-1 clause 6.62 exists for Python. Python does not permit other threads to abort or prematurely terminate other threads</w:delText>
        </w:r>
        <w:r w:rsidR="002C2061" w:rsidDel="007530E6">
          <w:delText xml:space="preserve"> when using the threading library, but does provide </w:delText>
        </w:r>
        <w:r w:rsidR="002C2061" w:rsidRPr="00E94999" w:rsidDel="007530E6">
          <w:rPr>
            <w:rFonts w:ascii="Courier New" w:hAnsi="Courier New" w:cs="Courier New"/>
            <w:kern w:val="32"/>
            <w:sz w:val="20"/>
            <w:szCs w:val="20"/>
          </w:rPr>
          <w:delText>terminate(),</w:delText>
        </w:r>
        <w:r w:rsidR="002C2061" w:rsidDel="007530E6">
          <w:delText xml:space="preserve"> </w:delText>
        </w:r>
        <w:r w:rsidR="002C2061" w:rsidRPr="00E94999" w:rsidDel="007530E6">
          <w:rPr>
            <w:rFonts w:ascii="Courier New" w:hAnsi="Courier New" w:cs="Courier New"/>
            <w:kern w:val="32"/>
            <w:sz w:val="20"/>
            <w:szCs w:val="20"/>
          </w:rPr>
          <w:delText>kill()</w:delText>
        </w:r>
        <w:r w:rsidR="002C2061" w:rsidDel="007530E6">
          <w:rPr>
            <w:rFonts w:ascii="Courier New" w:hAnsi="Courier New" w:cs="Courier New"/>
            <w:kern w:val="32"/>
            <w:sz w:val="20"/>
            <w:szCs w:val="20"/>
          </w:rPr>
          <w:delText xml:space="preserve">, </w:delText>
        </w:r>
        <w:r w:rsidR="002C2061" w:rsidDel="007530E6">
          <w:delText xml:space="preserve">and </w:delText>
        </w:r>
        <w:r w:rsidR="002C2061" w:rsidRPr="00E94999" w:rsidDel="007530E6">
          <w:rPr>
            <w:rFonts w:ascii="Courier New" w:hAnsi="Courier New" w:cs="Courier New"/>
            <w:kern w:val="32"/>
            <w:sz w:val="20"/>
            <w:szCs w:val="20"/>
          </w:rPr>
          <w:delText>close()</w:delText>
        </w:r>
        <w:r w:rsidR="002C2061" w:rsidDel="007530E6">
          <w:delText xml:space="preserve"> methods in the multiprocessing library.</w:delText>
        </w:r>
      </w:del>
    </w:p>
    <w:p w14:paraId="29EE8106" w14:textId="44CFE1E5" w:rsidR="0088024F" w:rsidRPr="000D4F21" w:rsidDel="007530E6" w:rsidRDefault="000E3139" w:rsidP="00E94999">
      <w:pPr>
        <w:rPr>
          <w:del w:id="1505" w:author="Wagoner, Larry D." w:date="2019-05-22T13:42:00Z"/>
        </w:rPr>
      </w:pPr>
      <w:del w:id="1506" w:author="Wagoner, Larry D." w:date="2019-05-22T13:42:00Z">
        <w:r w:rsidDel="007530E6">
          <w:rPr>
            <w:highlight w:val="yellow"/>
          </w:rPr>
          <w:delText>TBD – how “futures” affect this vulnerability</w:delText>
        </w:r>
      </w:del>
    </w:p>
    <w:p w14:paraId="0101DE80" w14:textId="38EEA202" w:rsidR="00440C04" w:rsidDel="007530E6" w:rsidRDefault="00B232FA" w:rsidP="009866F9">
      <w:pPr>
        <w:pStyle w:val="berschrift3"/>
        <w:rPr>
          <w:del w:id="1507" w:author="Wagoner, Larry D." w:date="2019-05-22T13:42:00Z"/>
        </w:rPr>
      </w:pPr>
      <w:del w:id="1508" w:author="Wagoner, Larry D." w:date="2019-05-22T13:42:00Z">
        <w:r w:rsidDel="007530E6">
          <w:delText>6.62</w:delText>
        </w:r>
        <w:r w:rsidR="00440C04" w:rsidDel="007530E6">
          <w:delText>.2 Guidance to language users</w:delText>
        </w:r>
      </w:del>
    </w:p>
    <w:p w14:paraId="73BB3FEC" w14:textId="6AD8EEDA" w:rsidR="00A61484" w:rsidRPr="00E94999" w:rsidDel="007530E6" w:rsidRDefault="00A61484" w:rsidP="00E94999">
      <w:pPr>
        <w:pStyle w:val="Listenabsatz"/>
        <w:numPr>
          <w:ilvl w:val="0"/>
          <w:numId w:val="594"/>
        </w:numPr>
        <w:rPr>
          <w:del w:id="1509" w:author="Wagoner, Larry D." w:date="2019-05-22T13:42:00Z"/>
        </w:rPr>
      </w:pPr>
      <w:del w:id="1510" w:author="Wagoner, Larry D." w:date="2019-05-22T13:42:00Z">
        <w:r w:rsidRPr="003C44DE" w:rsidDel="007530E6">
          <w:rPr>
            <w:kern w:val="32"/>
          </w:rPr>
          <w:delText>Follow the mitigat</w:delText>
        </w:r>
        <w:r w:rsidDel="007530E6">
          <w:rPr>
            <w:kern w:val="32"/>
          </w:rPr>
          <w:delText>ion mechanisms of subclause 6.62</w:delText>
        </w:r>
        <w:r w:rsidRPr="003C44DE" w:rsidDel="007530E6">
          <w:rPr>
            <w:kern w:val="32"/>
          </w:rPr>
          <w:delText>.5 of TR 24772-1.</w:delText>
        </w:r>
      </w:del>
    </w:p>
    <w:p w14:paraId="5A146A19" w14:textId="62783963" w:rsidR="00A61484" w:rsidRPr="00E94999" w:rsidDel="007530E6" w:rsidRDefault="00A61484" w:rsidP="00E94999">
      <w:pPr>
        <w:pStyle w:val="Listenabsatz"/>
        <w:numPr>
          <w:ilvl w:val="0"/>
          <w:numId w:val="594"/>
        </w:numPr>
        <w:rPr>
          <w:del w:id="1511" w:author="Wagoner, Larry D." w:date="2019-05-22T13:42:00Z"/>
        </w:rPr>
      </w:pPr>
      <w:del w:id="1512" w:author="Wagoner, Larry D." w:date="2019-05-22T13:42:00Z">
        <w:r w:rsidDel="007530E6">
          <w:rPr>
            <w:kern w:val="32"/>
          </w:rPr>
          <w:delText xml:space="preserve">Provide a </w:delText>
        </w:r>
        <w:r w:rsidRPr="00E94999" w:rsidDel="007530E6">
          <w:rPr>
            <w:rFonts w:ascii="Courier New" w:hAnsi="Courier New" w:cs="Courier New"/>
            <w:kern w:val="32"/>
            <w:sz w:val="20"/>
            <w:szCs w:val="20"/>
          </w:rPr>
          <w:delText>finally</w:delText>
        </w:r>
        <w:r w:rsidDel="007530E6">
          <w:rPr>
            <w:kern w:val="32"/>
          </w:rPr>
          <w:delText xml:space="preserve"> construct for each thread method that notifies a higher-level construct of the termination so that corrective action can be taken</w:delText>
        </w:r>
      </w:del>
    </w:p>
    <w:p w14:paraId="75DF686C" w14:textId="334C03BE" w:rsidR="00A61484" w:rsidDel="007530E6" w:rsidRDefault="000E3139" w:rsidP="00E94999">
      <w:pPr>
        <w:pStyle w:val="Listenabsatz"/>
        <w:numPr>
          <w:ilvl w:val="0"/>
          <w:numId w:val="594"/>
        </w:numPr>
        <w:rPr>
          <w:del w:id="1513" w:author="Wagoner, Larry D." w:date="2019-05-22T13:42:00Z"/>
        </w:rPr>
      </w:pPr>
      <w:del w:id="1514" w:author="Wagoner, Larry D." w:date="2019-05-22T13:42:00Z">
        <w:r w:rsidDel="007530E6">
          <w:delText xml:space="preserve">Use one or more of the </w:delText>
        </w:r>
        <w:r w:rsidDel="007530E6">
          <w:rPr>
            <w:rFonts w:ascii="Courier New" w:hAnsi="Courier New" w:cs="Courier New"/>
            <w:kern w:val="32"/>
            <w:sz w:val="20"/>
            <w:szCs w:val="20"/>
          </w:rPr>
          <w:delText>threading.i</w:delText>
        </w:r>
        <w:r w:rsidRPr="00E94999" w:rsidDel="007530E6">
          <w:rPr>
            <w:rFonts w:ascii="Courier New" w:hAnsi="Courier New" w:cs="Courier New"/>
            <w:kern w:val="32"/>
            <w:sz w:val="20"/>
            <w:szCs w:val="20"/>
          </w:rPr>
          <w:delText>s_alive</w:delText>
        </w:r>
        <w:r w:rsidDel="007530E6">
          <w:rPr>
            <w:rFonts w:ascii="Courier New" w:hAnsi="Courier New" w:cs="Courier New"/>
            <w:kern w:val="32"/>
            <w:sz w:val="20"/>
            <w:szCs w:val="20"/>
          </w:rPr>
          <w:delText>(), threading.active_count threading.enumerate()</w:delText>
        </w:r>
        <w:r w:rsidDel="007530E6">
          <w:delText xml:space="preserve"> methods to determine if a thread’s execution state is as-expected</w:delText>
        </w:r>
      </w:del>
    </w:p>
    <w:p w14:paraId="2616E919" w14:textId="68B01A1D" w:rsidR="00EB7ABD" w:rsidDel="007530E6" w:rsidRDefault="000E3139" w:rsidP="00EB7ABD">
      <w:pPr>
        <w:pStyle w:val="Listenabsatz"/>
        <w:numPr>
          <w:ilvl w:val="0"/>
          <w:numId w:val="595"/>
        </w:numPr>
        <w:rPr>
          <w:del w:id="1515" w:author="Wagoner, Larry D." w:date="2019-05-22T13:42:00Z"/>
        </w:rPr>
      </w:pPr>
      <w:del w:id="1516" w:author="Wagoner, Larry D." w:date="2019-05-22T13:42:00Z">
        <w:r w:rsidDel="007530E6">
          <w:lastRenderedPageBreak/>
          <w:delText>Protect data that would be vulnerable to premature termination, such as by using locks or protected regions, or by retaining the last consistent version of the data</w:delText>
        </w:r>
        <w:r w:rsidR="00EB7ABD" w:rsidRPr="00EB7ABD" w:rsidDel="007530E6">
          <w:delText xml:space="preserve"> </w:delText>
        </w:r>
      </w:del>
    </w:p>
    <w:p w14:paraId="1868E695" w14:textId="1AB277BD" w:rsidR="000E3139" w:rsidRPr="00A61484" w:rsidDel="007530E6" w:rsidRDefault="00EB7ABD" w:rsidP="00E94999">
      <w:pPr>
        <w:pStyle w:val="Listenabsatz"/>
        <w:numPr>
          <w:ilvl w:val="0"/>
          <w:numId w:val="594"/>
        </w:numPr>
        <w:rPr>
          <w:del w:id="1517" w:author="Wagoner, Larry D." w:date="2019-05-22T13:42:00Z"/>
        </w:rPr>
      </w:pPr>
      <w:del w:id="1518" w:author="Wagoner, Larry D." w:date="2019-05-22T13:42:00Z">
        <w:r w:rsidDel="007530E6">
          <w:delText>Handle exceptions and clean up nested threads and potentially shared data before termination.</w:delText>
        </w:r>
      </w:del>
    </w:p>
    <w:p w14:paraId="3FC174DF" w14:textId="6F566060" w:rsidR="00440C04" w:rsidDel="007530E6" w:rsidRDefault="00A640DF" w:rsidP="00B11943">
      <w:pPr>
        <w:pStyle w:val="berschrift2"/>
        <w:rPr>
          <w:del w:id="1519" w:author="Wagoner, Larry D." w:date="2019-05-22T13:42:00Z"/>
          <w:lang w:val="en-CA"/>
        </w:rPr>
      </w:pPr>
      <w:bookmarkStart w:id="1520" w:name="_Toc358896440"/>
      <w:bookmarkStart w:id="1521" w:name="_Toc7089433"/>
      <w:del w:id="1522" w:author="Wagoner, Larry D." w:date="2019-05-22T13:42:00Z">
        <w:r w:rsidDel="007530E6">
          <w:rPr>
            <w:lang w:val="en-CA"/>
          </w:rPr>
          <w:delText>6.</w:delText>
        </w:r>
        <w:r w:rsidR="0088024F" w:rsidDel="007530E6">
          <w:rPr>
            <w:lang w:val="en-CA"/>
          </w:rPr>
          <w:delText>6</w:delText>
        </w:r>
        <w:r w:rsidR="00B232FA" w:rsidDel="007530E6">
          <w:rPr>
            <w:lang w:val="en-CA"/>
          </w:rPr>
          <w:delText xml:space="preserve">3 </w:delText>
        </w:r>
        <w:r w:rsidR="00E0433A" w:rsidDel="007530E6">
          <w:rPr>
            <w:lang w:val="en-CA"/>
          </w:rPr>
          <w:delText xml:space="preserve">Lock </w:delText>
        </w:r>
        <w:r w:rsidR="00440C04" w:rsidDel="007530E6">
          <w:rPr>
            <w:lang w:val="en-CA"/>
          </w:rPr>
          <w:delText>Protocol Errors [CGM</w:delText>
        </w:r>
        <w:bookmarkEnd w:id="1520"/>
        <w:bookmarkEnd w:id="1521"/>
        <w:r w:rsidR="00440C04" w:rsidDel="007530E6">
          <w:rPr>
            <w:lang w:val="en-CA"/>
          </w:rPr>
          <w:fldChar w:fldCharType="begin"/>
        </w:r>
        <w:r w:rsidR="00440C04" w:rsidDel="007530E6">
          <w:delInstrText xml:space="preserve"> XE "</w:delInstrText>
        </w:r>
        <w:r w:rsidR="00440C04" w:rsidRPr="00B53360" w:rsidDel="007530E6">
          <w:delInstrText>Language</w:delInstrText>
        </w:r>
        <w:r w:rsidR="00440C04" w:rsidRPr="00771AF9" w:rsidDel="007530E6">
          <w:delInstrText xml:space="preserve"> Vulnerabilities:</w:delInstrText>
        </w:r>
        <w:r w:rsidR="00440C04" w:rsidDel="007530E6">
          <w:delInstrText>Protoco</w:delInstrText>
        </w:r>
        <w:r w:rsidR="00440C04" w:rsidRPr="00771AF9" w:rsidDel="007530E6">
          <w:delInstrText>l Lock Errors</w:delInstrText>
        </w:r>
        <w:r w:rsidR="00440C04" w:rsidDel="007530E6">
          <w:delInstrText xml:space="preserve"> </w:delInstrText>
        </w:r>
        <w:r w:rsidR="00440C04" w:rsidRPr="00771AF9" w:rsidDel="007530E6">
          <w:delInstrText>[CGM]</w:delInstrText>
        </w:r>
        <w:r w:rsidR="00440C04" w:rsidDel="007530E6">
          <w:delInstrText xml:space="preserve">" </w:delInstrText>
        </w:r>
        <w:r w:rsidR="00440C04" w:rsidDel="007530E6">
          <w:rPr>
            <w:lang w:val="en-CA"/>
          </w:rPr>
          <w:fldChar w:fldCharType="end"/>
        </w:r>
        <w:r w:rsidR="00440C04" w:rsidDel="007530E6">
          <w:rPr>
            <w:lang w:val="en-CA"/>
          </w:rPr>
          <w:fldChar w:fldCharType="begin"/>
        </w:r>
        <w:r w:rsidR="00440C04" w:rsidDel="007530E6">
          <w:delInstrText xml:space="preserve"> XE "</w:delInstrText>
        </w:r>
        <w:r w:rsidR="00440C04" w:rsidRPr="0096557B" w:rsidDel="007530E6">
          <w:rPr>
            <w:lang w:val="en-CA"/>
          </w:rPr>
          <w:delInstrText xml:space="preserve">CGM </w:delInstrText>
        </w:r>
        <w:r w:rsidR="00440C04" w:rsidDel="007530E6">
          <w:rPr>
            <w:lang w:val="en-CA"/>
          </w:rPr>
          <w:delInstrText>–</w:delInstrText>
        </w:r>
        <w:r w:rsidR="00440C04" w:rsidRPr="0096557B" w:rsidDel="007530E6">
          <w:rPr>
            <w:lang w:val="en-CA"/>
          </w:rPr>
          <w:delInstrText xml:space="preserve"> Protocol Lock Errors</w:delInstrText>
        </w:r>
        <w:r w:rsidR="00440C04" w:rsidDel="007530E6">
          <w:delInstrText xml:space="preserve">" </w:delInstrText>
        </w:r>
        <w:r w:rsidR="00440C04" w:rsidDel="007530E6">
          <w:rPr>
            <w:lang w:val="en-CA"/>
          </w:rPr>
          <w:fldChar w:fldCharType="end"/>
        </w:r>
      </w:del>
    </w:p>
    <w:p w14:paraId="438E7382" w14:textId="5E664682" w:rsidR="00440C04" w:rsidDel="007530E6" w:rsidRDefault="00B232FA" w:rsidP="00E94999">
      <w:pPr>
        <w:pStyle w:val="berschrift3"/>
        <w:rPr>
          <w:del w:id="1523" w:author="Wagoner, Larry D." w:date="2019-05-22T13:42:00Z"/>
        </w:rPr>
      </w:pPr>
      <w:del w:id="1524" w:author="Wagoner, Larry D." w:date="2019-05-22T13:42:00Z">
        <w:r w:rsidDel="007530E6">
          <w:delText>6.63</w:delText>
        </w:r>
        <w:r w:rsidR="00440C04" w:rsidDel="007530E6">
          <w:delText>.1 Applicability to language</w:delText>
        </w:r>
      </w:del>
    </w:p>
    <w:p w14:paraId="168292B3" w14:textId="1E38DFE6" w:rsidR="00B11943" w:rsidDel="007530E6" w:rsidRDefault="00B11943" w:rsidP="00E94999">
      <w:pPr>
        <w:rPr>
          <w:del w:id="1525" w:author="Wagoner, Larry D." w:date="2019-05-22T13:42:00Z"/>
        </w:rPr>
      </w:pPr>
      <w:del w:id="1526" w:author="Wagoner, Larry D." w:date="2019-05-22T13:42:00Z">
        <w:r w:rsidDel="007530E6">
          <w:delText xml:space="preserve">Python is open to the errors identified in TR 24772-1 subclause 6.62.1. </w:delText>
        </w:r>
      </w:del>
    </w:p>
    <w:p w14:paraId="67E59D1F" w14:textId="4EA4DA58" w:rsidR="00B11943" w:rsidRPr="00B11943" w:rsidDel="007530E6" w:rsidRDefault="00B11943" w:rsidP="00E94999">
      <w:pPr>
        <w:rPr>
          <w:del w:id="1527" w:author="Wagoner, Larry D." w:date="2019-05-22T13:42:00Z"/>
        </w:rPr>
      </w:pPr>
      <w:del w:id="1528" w:author="Wagoner, Larry D." w:date="2019-05-22T13:42:00Z">
        <w:r w:rsidDel="007530E6">
          <w:delText>Python provides locks and semaphores that show the classic behaviours. Python also provides event objects that permit programmed-specific notification between 2 threads, as well as</w:delText>
        </w:r>
        <w:r w:rsidR="00C5060B" w:rsidDel="007530E6">
          <w:delText xml:space="preserve"> barriers and </w:delText>
        </w:r>
        <w:r w:rsidDel="007530E6">
          <w:delText xml:space="preserve"> </w:delText>
        </w:r>
        <w:r w:rsidR="00C5060B" w:rsidDel="007530E6">
          <w:delText>condition objects that permit the release of groups of threads upon a single condition becoming true.</w:delText>
        </w:r>
      </w:del>
    </w:p>
    <w:p w14:paraId="7B5EB00C" w14:textId="2559355E" w:rsidR="0088024F" w:rsidRPr="00760979" w:rsidDel="007530E6" w:rsidRDefault="0088024F" w:rsidP="0088024F">
      <w:pPr>
        <w:pStyle w:val="Listenabsatz"/>
        <w:widowControl w:val="0"/>
        <w:numPr>
          <w:ilvl w:val="0"/>
          <w:numId w:val="377"/>
        </w:numPr>
        <w:suppressLineNumbers/>
        <w:overflowPunct w:val="0"/>
        <w:adjustRightInd w:val="0"/>
        <w:spacing w:after="120"/>
        <w:rPr>
          <w:del w:id="1529" w:author="Wagoner, Larry D." w:date="2019-05-22T13:42:00Z"/>
          <w:rFonts w:ascii="Calibri" w:eastAsia="Times New Roman" w:hAnsi="Calibri"/>
          <w:highlight w:val="yellow"/>
        </w:rPr>
      </w:pPr>
    </w:p>
    <w:p w14:paraId="7A94BBA9" w14:textId="5C3BDDB0" w:rsidR="0088024F" w:rsidRPr="00760979" w:rsidDel="007530E6" w:rsidRDefault="0088024F" w:rsidP="0088024F">
      <w:pPr>
        <w:pStyle w:val="Listenabsatz"/>
        <w:widowControl w:val="0"/>
        <w:numPr>
          <w:ilvl w:val="0"/>
          <w:numId w:val="377"/>
        </w:numPr>
        <w:suppressLineNumbers/>
        <w:overflowPunct w:val="0"/>
        <w:adjustRightInd w:val="0"/>
        <w:spacing w:after="120"/>
        <w:rPr>
          <w:del w:id="1530" w:author="Wagoner, Larry D." w:date="2019-05-22T13:42:00Z"/>
          <w:highlight w:val="yellow"/>
        </w:rPr>
      </w:pPr>
      <w:del w:id="1531" w:author="Wagoner, Larry D." w:date="2019-05-22T13:42:00Z">
        <w:r w:rsidRPr="00760979" w:rsidDel="007530E6">
          <w:rPr>
            <w:rFonts w:ascii="Courier New" w:eastAsiaTheme="majorEastAsia" w:hAnsi="Courier New" w:cs="Courier New"/>
            <w:kern w:val="28"/>
            <w:highlight w:val="yellow"/>
            <w:lang w:val="en-GB"/>
          </w:rPr>
          <w:delText>concurrency.futures</w:delText>
        </w:r>
        <w:r w:rsidRPr="00760979" w:rsidDel="007530E6">
          <w:rPr>
            <w:rFonts w:ascii="Calibri" w:eastAsia="Times New Roman" w:hAnsi="Calibri"/>
            <w:highlight w:val="yellow"/>
          </w:rPr>
          <w:delText xml:space="preserve">: </w:delText>
        </w:r>
        <w:r w:rsidDel="007530E6">
          <w:rPr>
            <w:rFonts w:ascii="Calibri" w:eastAsia="Times New Roman" w:hAnsi="Calibri"/>
            <w:highlight w:val="yellow"/>
          </w:rPr>
          <w:delText>TBA</w:delText>
        </w:r>
      </w:del>
    </w:p>
    <w:p w14:paraId="2E1731FE" w14:textId="7FB4822C" w:rsidR="00EE2DCC" w:rsidRPr="000D4F21" w:rsidDel="007530E6" w:rsidRDefault="00EE2DCC" w:rsidP="00E94999">
      <w:pPr>
        <w:rPr>
          <w:del w:id="1532" w:author="Wagoner, Larry D." w:date="2019-05-22T13:42:00Z"/>
        </w:rPr>
      </w:pPr>
    </w:p>
    <w:p w14:paraId="30C3EC81" w14:textId="0F373CFF" w:rsidR="00531CFD" w:rsidDel="007530E6" w:rsidRDefault="00531CFD" w:rsidP="009866F9">
      <w:pPr>
        <w:pStyle w:val="berschrift3"/>
        <w:rPr>
          <w:del w:id="1533" w:author="Wagoner, Larry D." w:date="2019-05-22T13:42:00Z"/>
        </w:rPr>
      </w:pPr>
      <w:del w:id="1534" w:author="Wagoner, Larry D." w:date="2019-05-22T13:42:00Z">
        <w:r w:rsidDel="007530E6">
          <w:delText>6.6</w:delText>
        </w:r>
        <w:r w:rsidR="00B232FA" w:rsidDel="007530E6">
          <w:delText>3</w:delText>
        </w:r>
        <w:r w:rsidDel="007530E6">
          <w:delText>.2 Guidance to language users</w:delText>
        </w:r>
      </w:del>
    </w:p>
    <w:p w14:paraId="15F410AC" w14:textId="7416EE01" w:rsidR="002C2061" w:rsidDel="007530E6" w:rsidRDefault="002C2061" w:rsidP="00E94999">
      <w:pPr>
        <w:pStyle w:val="Listenabsatz"/>
        <w:numPr>
          <w:ilvl w:val="0"/>
          <w:numId w:val="595"/>
        </w:numPr>
        <w:rPr>
          <w:del w:id="1535" w:author="Wagoner, Larry D." w:date="2019-05-22T13:42:00Z"/>
        </w:rPr>
      </w:pPr>
      <w:del w:id="1536" w:author="Wagoner, Larry D." w:date="2019-05-22T13:42:00Z">
        <w:r w:rsidDel="007530E6">
          <w:delText>Follow the guidance of</w:delText>
        </w:r>
      </w:del>
      <w:ins w:id="1537" w:author="Sean McDonagh" w:date="2019-04-25T11:30:00Z">
        <w:del w:id="1538" w:author="Wagoner, Larry D." w:date="2019-05-22T13:42:00Z">
          <w:r w:rsidR="00D01002" w:rsidDel="007530E6">
            <w:delText>Follow the guidance contained in</w:delText>
          </w:r>
        </w:del>
      </w:ins>
      <w:del w:id="1539" w:author="Wagoner, Larry D." w:date="2019-05-22T13:42:00Z">
        <w:r w:rsidDel="007530E6">
          <w:delText xml:space="preserve"> TR 24772-1 </w:delText>
        </w:r>
        <w:r w:rsidR="00EB7ABD" w:rsidDel="007530E6">
          <w:delText>sub</w:delText>
        </w:r>
        <w:r w:rsidDel="007530E6">
          <w:delText xml:space="preserve">clause 6.63.5 </w:delText>
        </w:r>
      </w:del>
    </w:p>
    <w:p w14:paraId="3AD0CA02" w14:textId="07418411" w:rsidR="00EB7ABD" w:rsidRPr="002C2061" w:rsidDel="007530E6" w:rsidRDefault="00EB7ABD" w:rsidP="00E94999">
      <w:pPr>
        <w:pStyle w:val="Listenabsatz"/>
        <w:numPr>
          <w:ilvl w:val="0"/>
          <w:numId w:val="595"/>
        </w:numPr>
        <w:rPr>
          <w:del w:id="1540" w:author="Wagoner, Larry D." w:date="2019-05-22T13:42:00Z"/>
        </w:rPr>
      </w:pPr>
      <w:del w:id="1541" w:author="Wagoner, Larry D." w:date="2019-05-22T13:42:00Z">
        <w:r w:rsidDel="007530E6">
          <w:delText>Prefer higher level constructs for exchanging data between threads</w:delText>
        </w:r>
      </w:del>
    </w:p>
    <w:p w14:paraId="0141BBAC" w14:textId="77742D6E" w:rsidR="00F750F7" w:rsidRPr="00760979" w:rsidDel="007530E6" w:rsidRDefault="00F750F7" w:rsidP="00E94999">
      <w:pPr>
        <w:rPr>
          <w:del w:id="1542" w:author="Wagoner, Larry D." w:date="2019-05-22T13:42:00Z"/>
          <w:rFonts w:ascii="Calibri" w:eastAsia="Times New Roman" w:hAnsi="Calibri"/>
          <w:highlight w:val="yellow"/>
        </w:rPr>
      </w:pPr>
    </w:p>
    <w:p w14:paraId="51C95B06" w14:textId="1F7B4174" w:rsidR="00F750F7" w:rsidRPr="00760979" w:rsidDel="007530E6" w:rsidRDefault="00F750F7" w:rsidP="00F750F7">
      <w:pPr>
        <w:pStyle w:val="Listenabsatz"/>
        <w:widowControl w:val="0"/>
        <w:numPr>
          <w:ilvl w:val="0"/>
          <w:numId w:val="377"/>
        </w:numPr>
        <w:suppressLineNumbers/>
        <w:overflowPunct w:val="0"/>
        <w:adjustRightInd w:val="0"/>
        <w:spacing w:after="120"/>
        <w:rPr>
          <w:del w:id="1543" w:author="Wagoner, Larry D." w:date="2019-05-22T13:42:00Z"/>
          <w:highlight w:val="yellow"/>
        </w:rPr>
      </w:pPr>
      <w:del w:id="1544" w:author="Wagoner, Larry D." w:date="2019-05-22T13:42:00Z">
        <w:r w:rsidRPr="00760979" w:rsidDel="007530E6">
          <w:rPr>
            <w:rFonts w:ascii="Courier New" w:eastAsiaTheme="majorEastAsia" w:hAnsi="Courier New" w:cs="Courier New"/>
            <w:kern w:val="28"/>
            <w:highlight w:val="yellow"/>
            <w:lang w:val="en-GB"/>
          </w:rPr>
          <w:delText>concurrency.futures</w:delText>
        </w:r>
        <w:r w:rsidRPr="00760979" w:rsidDel="007530E6">
          <w:rPr>
            <w:rFonts w:ascii="Calibri" w:eastAsia="Times New Roman" w:hAnsi="Calibri"/>
            <w:highlight w:val="yellow"/>
          </w:rPr>
          <w:delText xml:space="preserve">: </w:delText>
        </w:r>
        <w:r w:rsidDel="007530E6">
          <w:rPr>
            <w:rFonts w:ascii="Calibri" w:eastAsia="Times New Roman" w:hAnsi="Calibri"/>
            <w:highlight w:val="yellow"/>
          </w:rPr>
          <w:delText>TBA</w:delText>
        </w:r>
      </w:del>
    </w:p>
    <w:p w14:paraId="57CF6D1D" w14:textId="3DAD3C6E" w:rsidR="00EB7ABD" w:rsidRPr="00EB7ABD" w:rsidDel="007530E6" w:rsidRDefault="00B232FA" w:rsidP="00EB7ABD">
      <w:pPr>
        <w:pStyle w:val="berschrift2"/>
        <w:rPr>
          <w:del w:id="1545" w:author="Wagoner, Larry D." w:date="2019-05-22T13:42:00Z"/>
          <w:rFonts w:eastAsia="MS PGothic"/>
          <w:lang w:eastAsia="ja-JP"/>
        </w:rPr>
      </w:pPr>
      <w:bookmarkStart w:id="1546" w:name="_Toc358896443"/>
      <w:bookmarkStart w:id="1547" w:name="_Toc440397690"/>
      <w:bookmarkStart w:id="1548" w:name="_Toc346883653"/>
      <w:bookmarkStart w:id="1549" w:name="_Toc7089434"/>
      <w:del w:id="1550" w:author="Wagoner, Larry D." w:date="2019-05-22T13:42:00Z">
        <w:r w:rsidDel="007530E6">
          <w:rPr>
            <w:rFonts w:eastAsia="MS PGothic"/>
            <w:lang w:eastAsia="ja-JP"/>
          </w:rPr>
          <w:delText>6.64</w:delText>
        </w:r>
        <w:r w:rsidRPr="00A7194A" w:rsidDel="007530E6">
          <w:rPr>
            <w:rFonts w:eastAsia="MS PGothic"/>
            <w:lang w:eastAsia="ja-JP"/>
          </w:rPr>
          <w:delText xml:space="preserve"> </w:delText>
        </w:r>
        <w:r w:rsidDel="007530E6">
          <w:rPr>
            <w:rFonts w:eastAsia="MS PGothic"/>
            <w:lang w:eastAsia="ja-JP"/>
          </w:rPr>
          <w:delText>Reliance on External</w:delText>
        </w:r>
        <w:r w:rsidRPr="00A7194A" w:rsidDel="007530E6">
          <w:rPr>
            <w:rFonts w:eastAsia="MS PGothic"/>
            <w:lang w:eastAsia="ja-JP"/>
          </w:rPr>
          <w:delText xml:space="preserve"> Format String</w:delText>
        </w:r>
        <w:r w:rsidDel="007530E6">
          <w:rPr>
            <w:rFonts w:eastAsia="MS PGothic"/>
            <w:lang w:eastAsia="ja-JP"/>
          </w:rPr>
          <w:delText xml:space="preserve"> </w:delText>
        </w:r>
        <w:r w:rsidDel="007530E6">
          <w:rPr>
            <w:rFonts w:eastAsia="MS PGothic"/>
            <w:lang w:eastAsia="ja-JP"/>
          </w:rPr>
          <w:fldChar w:fldCharType="begin"/>
        </w:r>
        <w:r w:rsidDel="007530E6">
          <w:delInstrText xml:space="preserve"> XE "</w:delInstrText>
        </w:r>
        <w:r w:rsidRPr="00B53360" w:rsidDel="007530E6">
          <w:delInstrText>Language</w:delInstrText>
        </w:r>
        <w:r w:rsidRPr="00C21FB4" w:rsidDel="007530E6">
          <w:delInstrText xml:space="preserve"> </w:delInstrText>
        </w:r>
        <w:r w:rsidRPr="008516FF" w:rsidDel="007530E6">
          <w:delInstrText>Vulnerabilities</w:delInstrText>
        </w:r>
        <w:r w:rsidRPr="00C21FB4" w:rsidDel="007530E6">
          <w:delInstrText>:</w:delInstrText>
        </w:r>
        <w:r w:rsidDel="007530E6">
          <w:delInstrText xml:space="preserve"> </w:delInstrText>
        </w:r>
        <w:r w:rsidRPr="00C21FB4" w:rsidDel="007530E6">
          <w:delInstrText>Uncontrolled Fromat String</w:delInstrText>
        </w:r>
        <w:r w:rsidDel="007530E6">
          <w:delInstrText xml:space="preserve"> [SHL]" </w:delInstrText>
        </w:r>
        <w:r w:rsidDel="007530E6">
          <w:rPr>
            <w:rFonts w:eastAsia="MS PGothic"/>
            <w:lang w:eastAsia="ja-JP"/>
          </w:rPr>
          <w:fldChar w:fldCharType="end"/>
        </w:r>
        <w:r w:rsidDel="007530E6">
          <w:rPr>
            <w:rFonts w:eastAsia="MS PGothic"/>
            <w:lang w:eastAsia="ja-JP"/>
          </w:rPr>
          <w:fldChar w:fldCharType="begin"/>
        </w:r>
        <w:r w:rsidDel="007530E6">
          <w:delInstrText xml:space="preserve"> XE "S</w:delInstrText>
        </w:r>
        <w:r w:rsidRPr="00886DD6" w:rsidDel="007530E6">
          <w:delInstrText>H</w:delInstrText>
        </w:r>
        <w:r w:rsidDel="007530E6">
          <w:delInstrText>L</w:delInstrText>
        </w:r>
        <w:r w:rsidRPr="00886DD6" w:rsidDel="007530E6">
          <w:delInstrText xml:space="preserve"> </w:delInstrText>
        </w:r>
        <w:r w:rsidDel="007530E6">
          <w:delInstrText xml:space="preserve">– </w:delInstrText>
        </w:r>
        <w:r w:rsidRPr="00886DD6" w:rsidDel="007530E6">
          <w:delInstrText>Uncontrolled Format String</w:delInstrText>
        </w:r>
        <w:r w:rsidDel="007530E6">
          <w:delInstrText xml:space="preserve">" </w:delInstrText>
        </w:r>
        <w:r w:rsidDel="007530E6">
          <w:rPr>
            <w:rFonts w:eastAsia="MS PGothic"/>
            <w:lang w:eastAsia="ja-JP"/>
          </w:rPr>
          <w:fldChar w:fldCharType="end"/>
        </w:r>
        <w:r w:rsidRPr="00A7194A" w:rsidDel="007530E6">
          <w:rPr>
            <w:rFonts w:eastAsia="MS PGothic"/>
            <w:lang w:eastAsia="ja-JP"/>
          </w:rPr>
          <w:delText xml:space="preserve"> [</w:delText>
        </w:r>
        <w:r w:rsidDel="007530E6">
          <w:rPr>
            <w:rFonts w:eastAsia="MS PGothic"/>
            <w:lang w:eastAsia="ja-JP"/>
          </w:rPr>
          <w:delText>SHL</w:delText>
        </w:r>
        <w:r w:rsidRPr="00A7194A" w:rsidDel="007530E6">
          <w:rPr>
            <w:rFonts w:eastAsia="MS PGothic"/>
            <w:lang w:eastAsia="ja-JP"/>
          </w:rPr>
          <w:delText>]</w:delText>
        </w:r>
        <w:bookmarkEnd w:id="1546"/>
        <w:bookmarkEnd w:id="1547"/>
        <w:bookmarkEnd w:id="1548"/>
        <w:bookmarkEnd w:id="1549"/>
      </w:del>
    </w:p>
    <w:p w14:paraId="376BA109" w14:textId="7BBC8AB0" w:rsidR="00B232FA" w:rsidDel="007530E6" w:rsidRDefault="0004365E" w:rsidP="00E94999">
      <w:pPr>
        <w:pStyle w:val="berschrift3"/>
        <w:rPr>
          <w:del w:id="1551" w:author="Wagoner, Larry D." w:date="2019-05-22T13:42:00Z"/>
        </w:rPr>
      </w:pPr>
      <w:del w:id="1552" w:author="Wagoner, Larry D." w:date="2019-05-22T13:42:00Z">
        <w:r w:rsidDel="007530E6">
          <w:rPr>
            <w:rFonts w:eastAsia="MS PGothic"/>
            <w:lang w:eastAsia="ja-JP"/>
          </w:rPr>
          <w:delText>6.64</w:delText>
        </w:r>
        <w:r w:rsidRPr="00A7194A" w:rsidDel="007530E6">
          <w:rPr>
            <w:rFonts w:eastAsia="MS PGothic"/>
            <w:lang w:eastAsia="ja-JP"/>
          </w:rPr>
          <w:delText>.1</w:delText>
        </w:r>
        <w:r w:rsidDel="007530E6">
          <w:rPr>
            <w:rFonts w:eastAsia="MS PGothic"/>
            <w:lang w:eastAsia="ja-JP"/>
          </w:rPr>
          <w:delText xml:space="preserve"> </w:delText>
        </w:r>
        <w:r w:rsidDel="007530E6">
          <w:delText>Applicability to language</w:delText>
        </w:r>
      </w:del>
    </w:p>
    <w:p w14:paraId="22ECD206" w14:textId="208D2530" w:rsidR="0004365E" w:rsidDel="007530E6" w:rsidRDefault="0004365E" w:rsidP="00E94999">
      <w:pPr>
        <w:outlineLvl w:val="0"/>
        <w:rPr>
          <w:del w:id="1553" w:author="Wagoner, Larry D." w:date="2019-05-22T13:42:00Z"/>
        </w:rPr>
      </w:pPr>
      <w:del w:id="1554" w:author="Wagoner, Larry D." w:date="2019-05-22T13:42:00Z">
        <w:r w:rsidDel="007530E6">
          <w:delText>TBD</w:delText>
        </w:r>
      </w:del>
    </w:p>
    <w:p w14:paraId="5D56AB62" w14:textId="46478271" w:rsidR="0004365E" w:rsidDel="007530E6" w:rsidRDefault="0004365E" w:rsidP="009866F9">
      <w:pPr>
        <w:pStyle w:val="berschrift3"/>
        <w:rPr>
          <w:del w:id="1555" w:author="Wagoner, Larry D." w:date="2019-05-22T13:42:00Z"/>
        </w:rPr>
      </w:pPr>
      <w:del w:id="1556" w:author="Wagoner, Larry D." w:date="2019-05-22T13:42:00Z">
        <w:r w:rsidDel="007530E6">
          <w:delText>6.64.2 Guidance to language users</w:delText>
        </w:r>
      </w:del>
    </w:p>
    <w:p w14:paraId="736A9308" w14:textId="5A003D48" w:rsidR="0004365E" w:rsidRPr="0004365E" w:rsidDel="007530E6" w:rsidRDefault="0004365E" w:rsidP="00E94999">
      <w:pPr>
        <w:outlineLvl w:val="0"/>
        <w:rPr>
          <w:del w:id="1557" w:author="Wagoner, Larry D." w:date="2019-05-22T13:42:00Z"/>
        </w:rPr>
      </w:pPr>
      <w:del w:id="1558" w:author="Wagoner, Larry D." w:date="2019-05-22T13:42:00Z">
        <w:r w:rsidDel="007530E6">
          <w:delText>TBD</w:delText>
        </w:r>
      </w:del>
    </w:p>
    <w:p w14:paraId="7596DB65" w14:textId="55CA97E3" w:rsidR="00B232FA" w:rsidRPr="00B232FA" w:rsidDel="0056735F" w:rsidRDefault="00B232FA" w:rsidP="00E94999">
      <w:pPr>
        <w:rPr>
          <w:del w:id="1559" w:author="Sean McDonagh" w:date="2019-04-25T12:12:00Z"/>
        </w:rPr>
      </w:pPr>
    </w:p>
    <w:p w14:paraId="63C60266" w14:textId="77777777" w:rsidR="00581C25" w:rsidRDefault="00581C25" w:rsidP="00E94999">
      <w:pPr>
        <w:pStyle w:val="berschrift1"/>
      </w:pPr>
      <w:bookmarkStart w:id="1560" w:name="_Toc7089435"/>
      <w:r>
        <w:t xml:space="preserve">7. Language specific vulnerabilities for </w:t>
      </w:r>
      <w:commentRangeStart w:id="1561"/>
      <w:commentRangeStart w:id="1562"/>
      <w:r>
        <w:t>Python</w:t>
      </w:r>
      <w:commentRangeEnd w:id="1561"/>
      <w:r w:rsidR="00C337DA">
        <w:rPr>
          <w:rStyle w:val="Kommentarzeichen"/>
          <w:rFonts w:asciiTheme="minorHAnsi" w:eastAsiaTheme="minorEastAsia" w:hAnsiTheme="minorHAnsi" w:cstheme="minorBidi"/>
          <w:b w:val="0"/>
          <w:bCs w:val="0"/>
        </w:rPr>
        <w:commentReference w:id="1561"/>
      </w:r>
      <w:commentRangeEnd w:id="1562"/>
      <w:r w:rsidR="009866F9">
        <w:rPr>
          <w:rStyle w:val="Kommentarzeichen"/>
          <w:rFonts w:asciiTheme="minorHAnsi" w:eastAsiaTheme="minorEastAsia" w:hAnsiTheme="minorHAnsi" w:cstheme="minorBidi"/>
          <w:b w:val="0"/>
          <w:bCs w:val="0"/>
        </w:rPr>
        <w:commentReference w:id="1562"/>
      </w:r>
      <w:bookmarkEnd w:id="1560"/>
    </w:p>
    <w:p w14:paraId="077AC09B" w14:textId="77777777" w:rsidR="003D55B7" w:rsidRPr="000D4F21" w:rsidRDefault="003D55B7" w:rsidP="00E94999"/>
    <w:p w14:paraId="263CA52A" w14:textId="3586F849" w:rsidR="001858A2" w:rsidRDefault="001858A2" w:rsidP="009866F9">
      <w:pPr>
        <w:pStyle w:val="berschrift1"/>
      </w:pPr>
      <w:bookmarkStart w:id="1563" w:name="_Toc7089436"/>
      <w:r>
        <w:lastRenderedPageBreak/>
        <w:t>8</w:t>
      </w:r>
      <w:r w:rsidR="00581C25">
        <w:t>.</w:t>
      </w:r>
      <w:r>
        <w:t xml:space="preserve"> Implications for standardization</w:t>
      </w:r>
      <w:r w:rsidR="00FC0BF1">
        <w:t xml:space="preserve"> or future revision</w:t>
      </w:r>
      <w:bookmarkEnd w:id="1563"/>
    </w:p>
    <w:p w14:paraId="7F991379" w14:textId="363A3BF4" w:rsidR="001858A2" w:rsidDel="00E67E5C" w:rsidRDefault="001858A2" w:rsidP="001858A2">
      <w:pPr>
        <w:rPr>
          <w:del w:id="1564" w:author="Sean McDonagh [2]" w:date="2019-05-31T08:37:00Z"/>
        </w:rPr>
      </w:pPr>
      <w:del w:id="1565" w:author="Sean McDonagh [2]" w:date="2019-05-31T08:37:00Z">
        <w:r w:rsidRPr="00832091" w:rsidDel="00E67E5C">
          <w:delText>Future standardization efforts should consider</w:delText>
        </w:r>
        <w:r w:rsidDel="00E67E5C">
          <w:delText xml:space="preserve"> the following items to address vulnerability issues identified earlier in this Technical Report.</w:delText>
        </w:r>
      </w:del>
    </w:p>
    <w:p w14:paraId="1F5EB942" w14:textId="349DA5C1" w:rsidR="00C02CA8" w:rsidRPr="00832091" w:rsidDel="00E902C7" w:rsidRDefault="00C02CA8" w:rsidP="009866F9">
      <w:pPr>
        <w:outlineLvl w:val="0"/>
        <w:rPr>
          <w:del w:id="1566" w:author="Sean McDonagh [2]" w:date="2019-05-31T08:36:00Z"/>
        </w:rPr>
      </w:pPr>
      <w:del w:id="1567" w:author="Sean McDonagh [2]" w:date="2019-05-31T08:36:00Z">
        <w:r w:rsidRPr="00E94999" w:rsidDel="00E902C7">
          <w:rPr>
            <w:highlight w:val="yellow"/>
          </w:rPr>
          <w:delText>This is a dummy citation</w:delText>
        </w:r>
        <w:r w:rsidR="00A34E55" w:rsidDel="00E902C7">
          <w:rPr>
            <w:highlight w:val="yellow"/>
          </w:rPr>
          <w:delText xml:space="preserve"> </w:delText>
        </w:r>
        <w:r w:rsidR="00A34E55" w:rsidRPr="00E94999" w:rsidDel="00E902C7">
          <w:delText>with</w:delText>
        </w:r>
        <w:r w:rsidR="00A34E55" w:rsidDel="00E902C7">
          <w:delText xml:space="preserve"> the Word bibliography feature</w:delText>
        </w:r>
      </w:del>
      <w:customXmlDelRangeStart w:id="1568" w:author="Sean McDonagh [2]" w:date="2019-05-31T08:36:00Z"/>
      <w:sdt>
        <w:sdtPr>
          <w:id w:val="58368648"/>
          <w:citation/>
        </w:sdtPr>
        <w:sdtContent>
          <w:customXmlDelRangeEnd w:id="1568"/>
          <w:del w:id="1569" w:author="Sean McDonagh [2]" w:date="2019-05-31T08:36:00Z">
            <w:r w:rsidR="00A34E55" w:rsidRPr="00E94999" w:rsidDel="00E902C7">
              <w:fldChar w:fldCharType="begin"/>
            </w:r>
            <w:r w:rsidR="00A34E55" w:rsidRPr="00E94999" w:rsidDel="00E902C7">
              <w:rPr>
                <w:lang w:val="en-GB"/>
              </w:rPr>
              <w:delInstrText xml:space="preserve"> CITATION Mar04 \l 3082 </w:delInstrText>
            </w:r>
            <w:r w:rsidR="00A34E55" w:rsidRPr="00E94999" w:rsidDel="00E902C7">
              <w:fldChar w:fldCharType="separate"/>
            </w:r>
          </w:del>
          <w:ins w:id="1570" w:author="Sean McDonagh" w:date="2019-04-25T12:55:00Z">
            <w:del w:id="1571" w:author="Sean McDonagh [2]" w:date="2019-05-31T08:36:00Z">
              <w:r w:rsidR="00DE5F8F" w:rsidDel="00E902C7">
                <w:rPr>
                  <w:noProof/>
                  <w:lang w:val="en-GB"/>
                </w:rPr>
                <w:delText xml:space="preserve"> </w:delText>
              </w:r>
              <w:r w:rsidR="00DE5F8F" w:rsidRPr="008F5A32" w:rsidDel="00E902C7">
                <w:rPr>
                  <w:noProof/>
                  <w:lang w:val="en-GB"/>
                </w:rPr>
                <w:delText>[2]</w:delText>
              </w:r>
            </w:del>
          </w:ins>
          <w:del w:id="1572" w:author="Sean McDonagh [2]" w:date="2019-05-31T08:36:00Z">
            <w:r w:rsidR="00A34E55" w:rsidRPr="00E94999" w:rsidDel="00E902C7">
              <w:rPr>
                <w:noProof/>
                <w:lang w:val="en-GB"/>
              </w:rPr>
              <w:delText xml:space="preserve"> [2]</w:delText>
            </w:r>
            <w:r w:rsidR="00A34E55" w:rsidRPr="00E94999" w:rsidDel="00E902C7">
              <w:fldChar w:fldCharType="end"/>
            </w:r>
          </w:del>
          <w:customXmlDelRangeStart w:id="1573" w:author="Sean McDonagh [2]" w:date="2019-05-31T08:36:00Z"/>
        </w:sdtContent>
      </w:sdt>
      <w:customXmlDelRangeEnd w:id="1573"/>
      <w:del w:id="1574" w:author="Sean McDonagh [2]" w:date="2019-05-31T08:36:00Z">
        <w:r w:rsidR="00A34E55" w:rsidRPr="00E94999" w:rsidDel="00E902C7">
          <w:delText xml:space="preserve"> </w:delText>
        </w:r>
        <w:r w:rsidR="00A34E55" w:rsidDel="00E902C7">
          <w:delText xml:space="preserve">, and the following one using </w:delText>
        </w:r>
        <w:r w:rsidR="00A34E55" w:rsidRPr="00E94999" w:rsidDel="00E902C7">
          <w:delText>bookmar</w:delText>
        </w:r>
      </w:del>
      <w:ins w:id="1575" w:author="Sean McDonagh" w:date="2019-04-25T12:13:00Z">
        <w:del w:id="1576" w:author="Sean McDonagh [2]" w:date="2019-05-31T08:36:00Z">
          <w:r w:rsidR="0056735F" w:rsidDel="00E902C7">
            <w:delText>ks</w:delText>
          </w:r>
        </w:del>
      </w:ins>
      <w:del w:id="1577" w:author="Sean McDonagh [2]" w:date="2019-05-31T08:36:00Z">
        <w:r w:rsidR="00A34E55" w:rsidRPr="00E94999" w:rsidDel="00E902C7">
          <w:delText>s</w:delText>
        </w:r>
        <w:r w:rsidRPr="00A34E55" w:rsidDel="00E902C7">
          <w:delText xml:space="preserve"> </w:delText>
        </w:r>
        <w:r w:rsidRPr="00371A8F" w:rsidDel="00E902C7">
          <w:fldChar w:fldCharType="begin"/>
        </w:r>
        <w:r w:rsidRPr="00A34E55" w:rsidDel="00E902C7">
          <w:delInstrText xml:space="preserve"> REF ISO_Dir_Part2 \h </w:delInstrText>
        </w:r>
        <w:r w:rsidRPr="00E94999" w:rsidDel="00E902C7">
          <w:delInstrText xml:space="preserve"> \* MERGEFORMAT </w:delInstrText>
        </w:r>
        <w:r w:rsidRPr="00371A8F" w:rsidDel="00E902C7">
          <w:fldChar w:fldCharType="separate"/>
        </w:r>
        <w:r w:rsidR="00DE5F8F" w:rsidDel="00E902C7">
          <w:delText>[</w:delText>
        </w:r>
        <w:r w:rsidR="00DE5F8F" w:rsidDel="00E902C7">
          <w:rPr>
            <w:noProof/>
          </w:rPr>
          <w:delText>1</w:delText>
        </w:r>
        <w:r w:rsidR="00DE5F8F" w:rsidDel="00E902C7">
          <w:delText>]</w:delText>
        </w:r>
        <w:r w:rsidRPr="00371A8F" w:rsidDel="00E902C7">
          <w:fldChar w:fldCharType="end"/>
        </w:r>
        <w:r w:rsidRPr="00A34E55" w:rsidDel="00E902C7">
          <w:delText>.</w:delText>
        </w:r>
      </w:del>
    </w:p>
    <w:p w14:paraId="2E8CF348" w14:textId="27D80C8B" w:rsidR="00BA518A" w:rsidRPr="00C02C0F" w:rsidRDefault="00BA518A" w:rsidP="00E94999">
      <w:pPr>
        <w:widowControl w:val="0"/>
        <w:suppressLineNumbers/>
        <w:overflowPunct w:val="0"/>
        <w:adjustRightInd w:val="0"/>
        <w:spacing w:after="120"/>
        <w:rPr>
          <w:rFonts w:eastAsia="Times New Roman"/>
          <w:shd w:val="clear" w:color="auto" w:fill="FFFFFF"/>
          <w:lang w:val="en-GB"/>
        </w:rPr>
      </w:pPr>
      <w:bookmarkStart w:id="1578" w:name="_Python.3_Type_System"/>
      <w:bookmarkStart w:id="1579" w:name="_Python.19_Dead_Store"/>
      <w:bookmarkStart w:id="1580" w:name="I3468"/>
      <w:bookmarkStart w:id="1581" w:name="_Toc443470372"/>
      <w:bookmarkStart w:id="1582" w:name="_Toc450303224"/>
      <w:bookmarkEnd w:id="1578"/>
      <w:bookmarkEnd w:id="1579"/>
      <w:bookmarkEnd w:id="1580"/>
    </w:p>
    <w:p w14:paraId="705DE167" w14:textId="77777777" w:rsidR="001610CB" w:rsidRDefault="00A32382" w:rsidP="009866F9">
      <w:pPr>
        <w:pStyle w:val="berschrift1"/>
        <w:spacing w:before="0" w:after="360"/>
        <w:jc w:val="center"/>
      </w:pPr>
      <w:bookmarkStart w:id="1583" w:name="_Toc7089437"/>
      <w:r>
        <w:t>Bibliography</w:t>
      </w:r>
      <w:bookmarkEnd w:id="1581"/>
      <w:bookmarkEnd w:id="1582"/>
      <w:bookmarkEnd w:id="1583"/>
    </w:p>
    <w:p w14:paraId="5C9D1ADC" w14:textId="7711E2E4" w:rsidR="00A32382" w:rsidRDefault="00A32382">
      <w:pPr>
        <w:pStyle w:val="Bibliography1"/>
      </w:pPr>
      <w:bookmarkStart w:id="1584" w:name="ISO_Dir_Part2"/>
      <w:r>
        <w:t>[</w:t>
      </w:r>
      <w:r w:rsidR="00434597" w:rsidRPr="0020479B">
        <w:fldChar w:fldCharType="begin"/>
      </w:r>
      <w:r w:rsidR="00434597" w:rsidRPr="0020479B">
        <w:instrText xml:space="preserve"> SEQ [</w:instrText>
      </w:r>
      <w:r w:rsidR="00434597">
        <w:instrText>bib</w:instrText>
      </w:r>
      <w:r w:rsidR="00434597" w:rsidRPr="0020479B">
        <w:instrText xml:space="preserve">. \* ARABIC </w:instrText>
      </w:r>
      <w:r w:rsidR="00434597" w:rsidRPr="0020479B">
        <w:fldChar w:fldCharType="separate"/>
      </w:r>
      <w:r w:rsidR="00DE5F8F">
        <w:rPr>
          <w:noProof/>
        </w:rPr>
        <w:t>1</w:t>
      </w:r>
      <w:r w:rsidR="00434597" w:rsidRPr="0020479B">
        <w:fldChar w:fldCharType="end"/>
      </w:r>
      <w:r>
        <w:t>]</w:t>
      </w:r>
      <w:bookmarkEnd w:id="1584"/>
      <w:r>
        <w:tab/>
        <w:t xml:space="preserve">ISO/IEC Directives, Part 2, </w:t>
      </w:r>
      <w:r>
        <w:rPr>
          <w:i/>
          <w:iCs/>
        </w:rPr>
        <w:t>Rules for the structure and drafting of International Standards</w:t>
      </w:r>
      <w:r>
        <w:t xml:space="preserve">, </w:t>
      </w:r>
      <w:r w:rsidR="00EB5EBE">
        <w:t>2004</w:t>
      </w:r>
    </w:p>
    <w:p w14:paraId="121C603D" w14:textId="26E0CF23" w:rsidR="00A32382" w:rsidRDefault="00A32382">
      <w:pPr>
        <w:pStyle w:val="Bibliography1"/>
      </w:pPr>
      <w:r>
        <w:t>[</w:t>
      </w:r>
      <w:r w:rsidR="00434597" w:rsidRPr="0020479B">
        <w:fldChar w:fldCharType="begin"/>
      </w:r>
      <w:r w:rsidR="00434597" w:rsidRPr="0020479B">
        <w:instrText xml:space="preserve"> SEQ [</w:instrText>
      </w:r>
      <w:r w:rsidR="00434597">
        <w:instrText>bib</w:instrText>
      </w:r>
      <w:r w:rsidR="00434597" w:rsidRPr="0020479B">
        <w:instrText xml:space="preserve">. \* ARABIC </w:instrText>
      </w:r>
      <w:r w:rsidR="00434597" w:rsidRPr="0020479B">
        <w:fldChar w:fldCharType="separate"/>
      </w:r>
      <w:r w:rsidR="00DE5F8F">
        <w:rPr>
          <w:noProof/>
        </w:rPr>
        <w:t>2</w:t>
      </w:r>
      <w:r w:rsidR="00434597" w:rsidRPr="0020479B">
        <w:fldChar w:fldCharType="end"/>
      </w:r>
      <w:r>
        <w:t>]</w:t>
      </w:r>
      <w:r>
        <w:tab/>
        <w:t>ISO/IEC TR 10000</w:t>
      </w:r>
      <w:r>
        <w:noBreakHyphen/>
        <w:t xml:space="preserve">1, </w:t>
      </w:r>
      <w:r>
        <w:rPr>
          <w:i/>
          <w:iCs/>
        </w:rPr>
        <w:t>Information technology — Framework and taxonomy of International Standardized Profiles — Part 1: General principles and documentation framework</w:t>
      </w:r>
    </w:p>
    <w:p w14:paraId="65A4B05E" w14:textId="33872A2B" w:rsidR="00A32382" w:rsidRDefault="00A32382">
      <w:pPr>
        <w:pStyle w:val="Bibliography1"/>
        <w:rPr>
          <w:i/>
          <w:iCs/>
        </w:rPr>
      </w:pPr>
      <w:bookmarkStart w:id="1585" w:name="ISO_10241"/>
      <w:r>
        <w:t>[</w:t>
      </w:r>
      <w:r w:rsidR="00434597" w:rsidRPr="0020479B">
        <w:fldChar w:fldCharType="begin"/>
      </w:r>
      <w:r w:rsidR="00434597" w:rsidRPr="0020479B">
        <w:instrText xml:space="preserve"> SEQ [</w:instrText>
      </w:r>
      <w:r w:rsidR="00434597">
        <w:instrText>bib</w:instrText>
      </w:r>
      <w:r w:rsidR="00434597" w:rsidRPr="0020479B">
        <w:instrText xml:space="preserve">. \* ARABIC </w:instrText>
      </w:r>
      <w:r w:rsidR="00434597" w:rsidRPr="0020479B">
        <w:fldChar w:fldCharType="separate"/>
      </w:r>
      <w:r w:rsidR="00DE5F8F">
        <w:rPr>
          <w:noProof/>
        </w:rPr>
        <w:t>3</w:t>
      </w:r>
      <w:r w:rsidR="00434597" w:rsidRPr="0020479B">
        <w:fldChar w:fldCharType="end"/>
      </w:r>
      <w:r>
        <w:t>]</w:t>
      </w:r>
      <w:bookmarkEnd w:id="1585"/>
      <w:r>
        <w:tab/>
        <w:t>ISO 10241</w:t>
      </w:r>
      <w:r w:rsidR="004A155C">
        <w:t xml:space="preserve"> (all parts)</w:t>
      </w:r>
      <w:r>
        <w:t xml:space="preserve">, </w:t>
      </w:r>
      <w:r>
        <w:rPr>
          <w:i/>
          <w:iCs/>
        </w:rPr>
        <w:t>International terminology standards</w:t>
      </w:r>
    </w:p>
    <w:p w14:paraId="5A016390" w14:textId="2828F483" w:rsidR="00A32382" w:rsidRDefault="00A32382" w:rsidP="00A32382">
      <w:pPr>
        <w:pStyle w:val="Bibliography1"/>
      </w:pPr>
      <w:r>
        <w:t>[</w:t>
      </w:r>
      <w:r w:rsidR="00434597" w:rsidRPr="0020479B">
        <w:fldChar w:fldCharType="begin"/>
      </w:r>
      <w:r w:rsidR="00434597" w:rsidRPr="0020479B">
        <w:instrText xml:space="preserve"> SEQ [</w:instrText>
      </w:r>
      <w:r w:rsidR="00434597">
        <w:instrText>bib</w:instrText>
      </w:r>
      <w:r w:rsidR="00434597" w:rsidRPr="0020479B">
        <w:instrText xml:space="preserve">. \* ARABIC </w:instrText>
      </w:r>
      <w:r w:rsidR="00434597" w:rsidRPr="0020479B">
        <w:fldChar w:fldCharType="separate"/>
      </w:r>
      <w:r w:rsidR="00DE5F8F">
        <w:rPr>
          <w:noProof/>
        </w:rPr>
        <w:t>4</w:t>
      </w:r>
      <w:r w:rsidR="00434597" w:rsidRPr="0020479B">
        <w:fldChar w:fldCharType="end"/>
      </w:r>
      <w:r>
        <w:t>]</w:t>
      </w:r>
      <w:r>
        <w:tab/>
        <w:t xml:space="preserve">Steve Christy, </w:t>
      </w:r>
      <w:r>
        <w:rPr>
          <w:i/>
        </w:rPr>
        <w:t>Vulnerability Type Distributions in CVE</w:t>
      </w:r>
      <w:r>
        <w:t>, V1.0, 2006/10/04</w:t>
      </w:r>
    </w:p>
    <w:p w14:paraId="59BD0CC4" w14:textId="439DA83B" w:rsidR="00612C10" w:rsidRDefault="00B6475C" w:rsidP="00737DBE">
      <w:pPr>
        <w:pStyle w:val="Bibliography1"/>
      </w:pPr>
      <w:r>
        <w:t>[</w:t>
      </w:r>
      <w:r w:rsidR="00434597" w:rsidRPr="0020479B">
        <w:fldChar w:fldCharType="begin"/>
      </w:r>
      <w:r w:rsidR="00434597" w:rsidRPr="0020479B">
        <w:instrText xml:space="preserve"> SEQ [</w:instrText>
      </w:r>
      <w:r w:rsidR="00434597">
        <w:instrText>bib</w:instrText>
      </w:r>
      <w:r w:rsidR="00434597" w:rsidRPr="0020479B">
        <w:instrText xml:space="preserve">. \* ARABIC </w:instrText>
      </w:r>
      <w:r w:rsidR="00434597" w:rsidRPr="0020479B">
        <w:fldChar w:fldCharType="separate"/>
      </w:r>
      <w:r w:rsidR="00DE5F8F">
        <w:rPr>
          <w:noProof/>
        </w:rPr>
        <w:t>5</w:t>
      </w:r>
      <w:r w:rsidR="00434597" w:rsidRPr="0020479B">
        <w:fldChar w:fldCharType="end"/>
      </w:r>
      <w:r w:rsidR="00737DBE">
        <w:t>]</w:t>
      </w:r>
      <w:r w:rsidR="00DA464A">
        <w:tab/>
      </w:r>
      <w:r w:rsidR="00612C10" w:rsidRPr="000F6B54">
        <w:t>Carlo Ghezzi and Mehdi Jazayeri, Programming Language Concepts, 3</w:t>
      </w:r>
      <w:r w:rsidR="00612C10" w:rsidRPr="000F6B54">
        <w:rPr>
          <w:vertAlign w:val="superscript"/>
        </w:rPr>
        <w:t>rd</w:t>
      </w:r>
      <w:r w:rsidR="00612C10" w:rsidRPr="000F6B54">
        <w:t xml:space="preserve"> edition, ISBN-0-471-10426-4, John Wiley &amp; Sons, 1998</w:t>
      </w:r>
    </w:p>
    <w:p w14:paraId="67C4373A" w14:textId="3D01F0B5" w:rsidR="00DA464A" w:rsidRDefault="00B6475C" w:rsidP="00436E81">
      <w:pPr>
        <w:pStyle w:val="Bibliography1"/>
      </w:pPr>
      <w:r>
        <w:t>[</w:t>
      </w:r>
      <w:r w:rsidR="00434597" w:rsidRPr="0020479B">
        <w:fldChar w:fldCharType="begin"/>
      </w:r>
      <w:r w:rsidR="00434597" w:rsidRPr="0020479B">
        <w:instrText xml:space="preserve"> SEQ [</w:instrText>
      </w:r>
      <w:r w:rsidR="00434597">
        <w:instrText>bib</w:instrText>
      </w:r>
      <w:r w:rsidR="00434597" w:rsidRPr="0020479B">
        <w:instrText xml:space="preserve">. \* ARABIC </w:instrText>
      </w:r>
      <w:r w:rsidR="00434597" w:rsidRPr="0020479B">
        <w:fldChar w:fldCharType="separate"/>
      </w:r>
      <w:r w:rsidR="00DE5F8F">
        <w:rPr>
          <w:noProof/>
        </w:rPr>
        <w:t>6</w:t>
      </w:r>
      <w:r w:rsidR="00434597" w:rsidRPr="0020479B">
        <w:fldChar w:fldCharType="end"/>
      </w:r>
      <w:r w:rsidR="00DA464A">
        <w:t>]</w:t>
      </w:r>
      <w:r w:rsidR="00DA464A">
        <w:tab/>
      </w:r>
      <w:r w:rsidR="00DA464A" w:rsidRPr="00B7795D">
        <w:t xml:space="preserve">John David N. Dionisio. Type Checking.  </w:t>
      </w:r>
      <w:hyperlink r:id="rId38" w:history="1">
        <w:r w:rsidR="00DA464A" w:rsidRPr="00B7795D">
          <w:rPr>
            <w:rStyle w:val="Hyperlink"/>
          </w:rPr>
          <w:t>http://myweb.lmu.edu/dondi/share/pl/type-checking-v02.pdf</w:t>
        </w:r>
      </w:hyperlink>
    </w:p>
    <w:p w14:paraId="1A481BFB" w14:textId="0F8A3AE8" w:rsidR="00561A3D" w:rsidRPr="00DA464A" w:rsidRDefault="00436E81" w:rsidP="00561A3D">
      <w:pPr>
        <w:pStyle w:val="Bibliography1"/>
      </w:pPr>
      <w:r>
        <w:t>[</w:t>
      </w:r>
      <w:r w:rsidR="00434597" w:rsidRPr="0020479B">
        <w:fldChar w:fldCharType="begin"/>
      </w:r>
      <w:r w:rsidR="00434597" w:rsidRPr="0020479B">
        <w:instrText xml:space="preserve"> SEQ [</w:instrText>
      </w:r>
      <w:r w:rsidR="00434597">
        <w:instrText>bib</w:instrText>
      </w:r>
      <w:r w:rsidR="00434597" w:rsidRPr="0020479B">
        <w:instrText xml:space="preserve">. \* ARABIC </w:instrText>
      </w:r>
      <w:r w:rsidR="00434597" w:rsidRPr="0020479B">
        <w:fldChar w:fldCharType="separate"/>
      </w:r>
      <w:r w:rsidR="00DE5F8F">
        <w:rPr>
          <w:noProof/>
        </w:rPr>
        <w:t>7</w:t>
      </w:r>
      <w:r w:rsidR="00434597" w:rsidRPr="0020479B">
        <w:fldChar w:fldCharType="end"/>
      </w:r>
      <w:r w:rsidR="005E35D3">
        <w:t>]</w:t>
      </w:r>
      <w:r w:rsidR="005E35D3">
        <w:tab/>
      </w:r>
      <w:r w:rsidR="00DA464A">
        <w:t>The Common Weakness Enumeration (CWE) Initiative, MITRE Corporation, (</w:t>
      </w:r>
      <w:hyperlink r:id="rId39" w:history="1">
        <w:r w:rsidR="00DA464A" w:rsidRPr="00BF68F7">
          <w:rPr>
            <w:rStyle w:val="Hyperlink"/>
          </w:rPr>
          <w:t>http://cwe.mitre.org/</w:t>
        </w:r>
      </w:hyperlink>
      <w:r w:rsidR="00561A3D">
        <w:t>)</w:t>
      </w:r>
    </w:p>
    <w:p w14:paraId="38CEDD4C" w14:textId="7E97F785" w:rsidR="00896FE0" w:rsidRPr="00044A93" w:rsidRDefault="005E35D3" w:rsidP="005E35D3">
      <w:pPr>
        <w:pStyle w:val="Bibliography1"/>
      </w:pPr>
      <w:r>
        <w:t>[</w:t>
      </w:r>
      <w:r w:rsidR="00434597" w:rsidRPr="0020479B">
        <w:fldChar w:fldCharType="begin"/>
      </w:r>
      <w:r w:rsidR="00434597" w:rsidRPr="0020479B">
        <w:instrText xml:space="preserve"> SEQ [</w:instrText>
      </w:r>
      <w:r w:rsidR="00434597">
        <w:instrText>bib</w:instrText>
      </w:r>
      <w:r w:rsidR="00434597" w:rsidRPr="0020479B">
        <w:instrText xml:space="preserve">. \* ARABIC </w:instrText>
      </w:r>
      <w:r w:rsidR="00434597" w:rsidRPr="0020479B">
        <w:fldChar w:fldCharType="separate"/>
      </w:r>
      <w:r w:rsidR="00DE5F8F">
        <w:rPr>
          <w:noProof/>
        </w:rPr>
        <w:t>8</w:t>
      </w:r>
      <w:r w:rsidR="00434597" w:rsidRPr="0020479B">
        <w:fldChar w:fldCharType="end"/>
      </w:r>
      <w:r>
        <w:t>]</w:t>
      </w:r>
      <w:r>
        <w:tab/>
      </w:r>
      <w:r w:rsidR="00896FE0" w:rsidRPr="00044A93">
        <w:t xml:space="preserve">Goldberg, David, </w:t>
      </w:r>
      <w:r w:rsidR="00896FE0" w:rsidRPr="00044A93">
        <w:rPr>
          <w:i/>
        </w:rPr>
        <w:t>What Every Computer Scientist Should Know About Floating-Point Arithmetic</w:t>
      </w:r>
      <w:r w:rsidR="00896FE0" w:rsidRPr="00044A93">
        <w:t>, ACM Computing Surveys, vol 23, issue 1 (March 1991), ISSN 0360-0300, pp 5-48.</w:t>
      </w:r>
    </w:p>
    <w:p w14:paraId="730C84DF" w14:textId="23768C0F" w:rsidR="00896FE0" w:rsidRDefault="005E35D3" w:rsidP="005E35D3">
      <w:pPr>
        <w:pStyle w:val="Bibliography1"/>
      </w:pPr>
      <w:r>
        <w:t>[</w:t>
      </w:r>
      <w:r w:rsidR="00434597" w:rsidRPr="0020479B">
        <w:fldChar w:fldCharType="begin"/>
      </w:r>
      <w:r w:rsidR="00434597" w:rsidRPr="0020479B">
        <w:instrText xml:space="preserve"> SEQ [</w:instrText>
      </w:r>
      <w:r w:rsidR="00434597">
        <w:instrText>bib</w:instrText>
      </w:r>
      <w:r w:rsidR="00434597" w:rsidRPr="0020479B">
        <w:instrText xml:space="preserve">. \* ARABIC </w:instrText>
      </w:r>
      <w:r w:rsidR="00434597" w:rsidRPr="0020479B">
        <w:fldChar w:fldCharType="separate"/>
      </w:r>
      <w:r w:rsidR="00DE5F8F">
        <w:rPr>
          <w:noProof/>
        </w:rPr>
        <w:t>9</w:t>
      </w:r>
      <w:r w:rsidR="00434597" w:rsidRPr="0020479B">
        <w:fldChar w:fldCharType="end"/>
      </w:r>
      <w:r>
        <w:t>]</w:t>
      </w:r>
      <w:r>
        <w:tab/>
      </w:r>
      <w:r w:rsidR="00896FE0" w:rsidRPr="00044A93">
        <w:t>IEEE Standards Committee 754. IEEE Standard for Binary Floating-Point Arithmetic, ANSI/IEEE Standard 754-</w:t>
      </w:r>
      <w:r w:rsidR="00896FE0">
        <w:t>2008</w:t>
      </w:r>
      <w:r w:rsidR="00896FE0" w:rsidRPr="00044A93">
        <w:t xml:space="preserve">. Institute of Electrical and Electronics Engineers, New York, </w:t>
      </w:r>
      <w:r w:rsidR="00896FE0">
        <w:t>2008</w:t>
      </w:r>
      <w:r w:rsidR="00896FE0" w:rsidRPr="00044A93">
        <w:t>.</w:t>
      </w:r>
    </w:p>
    <w:p w14:paraId="42525E2A" w14:textId="5BA92314" w:rsidR="00F97AE5" w:rsidRPr="00044A93" w:rsidRDefault="00F97AE5" w:rsidP="00F97AE5">
      <w:pPr>
        <w:pStyle w:val="Bibliography1"/>
      </w:pPr>
      <w:r w:rsidRPr="000F6B54">
        <w:t>[</w:t>
      </w:r>
      <w:r w:rsidR="00434597" w:rsidRPr="0020479B">
        <w:fldChar w:fldCharType="begin"/>
      </w:r>
      <w:r w:rsidR="00434597" w:rsidRPr="0020479B">
        <w:instrText xml:space="preserve"> SEQ [</w:instrText>
      </w:r>
      <w:r w:rsidR="00434597">
        <w:instrText>bib</w:instrText>
      </w:r>
      <w:r w:rsidR="00434597" w:rsidRPr="0020479B">
        <w:instrText xml:space="preserve">. \* ARABIC </w:instrText>
      </w:r>
      <w:r w:rsidR="00434597" w:rsidRPr="0020479B">
        <w:fldChar w:fldCharType="separate"/>
      </w:r>
      <w:r w:rsidR="00DE5F8F">
        <w:rPr>
          <w:noProof/>
        </w:rPr>
        <w:t>10</w:t>
      </w:r>
      <w:r w:rsidR="00434597" w:rsidRPr="0020479B">
        <w:fldChar w:fldCharType="end"/>
      </w:r>
      <w:r>
        <w:t>]</w:t>
      </w:r>
      <w:r>
        <w:tab/>
      </w:r>
      <w:r w:rsidRPr="000F6B54">
        <w:t>Robert W. Sebesta, Concepts of Programming Languages, 8</w:t>
      </w:r>
      <w:r w:rsidRPr="000F6B54">
        <w:rPr>
          <w:vertAlign w:val="superscript"/>
        </w:rPr>
        <w:t>th</w:t>
      </w:r>
      <w:r w:rsidRPr="000F6B54">
        <w:t xml:space="preserve"> edition, ISBN-13: 978-0-321-49362-0, ISBN-10: 0-321-49362-1, Pearson Education, Boston, MA, 2008</w:t>
      </w:r>
    </w:p>
    <w:p w14:paraId="6CF35489" w14:textId="3CBE56FE" w:rsidR="00896FE0" w:rsidRPr="00044A93" w:rsidRDefault="00B6475C" w:rsidP="005E35D3">
      <w:pPr>
        <w:pStyle w:val="Bibliography1"/>
      </w:pPr>
      <w:r>
        <w:t>[</w:t>
      </w:r>
      <w:r w:rsidR="00434597" w:rsidRPr="0020479B">
        <w:fldChar w:fldCharType="begin"/>
      </w:r>
      <w:r w:rsidR="00434597" w:rsidRPr="0020479B">
        <w:instrText xml:space="preserve"> SEQ [</w:instrText>
      </w:r>
      <w:r w:rsidR="00434597">
        <w:instrText>bib</w:instrText>
      </w:r>
      <w:r w:rsidR="00434597" w:rsidRPr="0020479B">
        <w:instrText xml:space="preserve">. \* ARABIC </w:instrText>
      </w:r>
      <w:r w:rsidR="00434597" w:rsidRPr="0020479B">
        <w:fldChar w:fldCharType="separate"/>
      </w:r>
      <w:r w:rsidR="00DE5F8F">
        <w:rPr>
          <w:noProof/>
        </w:rPr>
        <w:t>11</w:t>
      </w:r>
      <w:r w:rsidR="00434597" w:rsidRPr="0020479B">
        <w:fldChar w:fldCharType="end"/>
      </w:r>
      <w:r w:rsidR="005E35D3">
        <w:t>]</w:t>
      </w:r>
      <w:r w:rsidR="005E35D3">
        <w:tab/>
      </w:r>
      <w:r w:rsidR="00896FE0" w:rsidRPr="00044A93">
        <w:t xml:space="preserve">Bo Einarsson, ed. Accuracy and Reliability in Scientific Computing, SIAM, July 2005 </w:t>
      </w:r>
      <w:hyperlink r:id="rId40" w:history="1">
        <w:r w:rsidR="00896FE0" w:rsidRPr="00044A93">
          <w:rPr>
            <w:rStyle w:val="Hyperlink"/>
          </w:rPr>
          <w:t>http://www.nsc.liu.se/wg25/book</w:t>
        </w:r>
      </w:hyperlink>
    </w:p>
    <w:sdt>
      <w:sdtPr>
        <w:rPr>
          <w:rFonts w:asciiTheme="majorHAnsi" w:eastAsiaTheme="majorEastAsia" w:hAnsiTheme="majorHAnsi" w:cstheme="majorBidi"/>
          <w:b/>
          <w:bCs/>
          <w:color w:val="000000" w:themeColor="text1"/>
          <w:kern w:val="1"/>
          <w:sz w:val="28"/>
          <w:szCs w:val="28"/>
        </w:rPr>
        <w:id w:val="1920365568"/>
        <w:bibliography/>
      </w:sdtPr>
      <w:sdtEndPr>
        <w:rPr>
          <w:rFonts w:asciiTheme="minorHAnsi" w:eastAsiaTheme="minorEastAsia" w:hAnsiTheme="minorHAnsi" w:cstheme="minorBidi"/>
          <w:b w:val="0"/>
          <w:bCs w:val="0"/>
          <w:color w:val="auto"/>
          <w:kern w:val="0"/>
          <w:sz w:val="22"/>
          <w:szCs w:val="22"/>
          <w:lang w:bidi="en-US"/>
        </w:rPr>
      </w:sdtEndPr>
      <w:sdtContent>
        <w:commentRangeStart w:id="1586" w:displacedByCustomXml="prev"/>
        <w:p w14:paraId="43821D24" w14:textId="77777777" w:rsidR="00DE5F8F" w:rsidRDefault="00561A3D">
          <w:pPr>
            <w:rPr>
              <w:noProof/>
            </w:rPr>
          </w:pPr>
          <w:r w:rsidRPr="00EC2958">
            <w:rPr>
              <w:rFonts w:cstheme="minorHAnsi"/>
              <w:lang w:bidi="en-US"/>
            </w:rPr>
            <w:fldChar w:fldCharType="begin"/>
          </w:r>
          <w:r w:rsidRPr="00EC2958">
            <w:rPr>
              <w:rFonts w:cstheme="minorHAnsi"/>
            </w:rPr>
            <w:instrText xml:space="preserve"> BIBLIOGRAPHY </w:instrText>
          </w:r>
          <w:r w:rsidRPr="00EC2958">
            <w:rPr>
              <w:rFonts w:cstheme="minorHAnsi"/>
              <w:lang w:bidi="en-US"/>
            </w:rPr>
            <w:fldChar w:fldCharType="separate"/>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75"/>
            <w:gridCol w:w="9735"/>
          </w:tblGrid>
          <w:tr w:rsidR="00DE5F8F" w14:paraId="0CD0543A" w14:textId="77777777">
            <w:trPr>
              <w:divId w:val="1823810743"/>
              <w:tblCellSpacing w:w="15" w:type="dxa"/>
              <w:ins w:id="1587" w:author="Sean McDonagh" w:date="2019-04-25T12:55:00Z"/>
            </w:trPr>
            <w:tc>
              <w:tcPr>
                <w:tcW w:w="50" w:type="pct"/>
                <w:hideMark/>
              </w:tcPr>
              <w:p w14:paraId="1C25766C" w14:textId="463D94CB" w:rsidR="00DE5F8F" w:rsidRDefault="00DE5F8F">
                <w:pPr>
                  <w:pStyle w:val="Literaturverzeichnis"/>
                  <w:rPr>
                    <w:ins w:id="1588" w:author="Sean McDonagh" w:date="2019-04-25T12:55:00Z"/>
                    <w:noProof/>
                    <w:szCs w:val="24"/>
                  </w:rPr>
                </w:pPr>
                <w:ins w:id="1589" w:author="Sean McDonagh" w:date="2019-04-25T12:55:00Z">
                  <w:r>
                    <w:rPr>
                      <w:noProof/>
                    </w:rPr>
                    <w:t xml:space="preserve">[1] </w:t>
                  </w:r>
                </w:ins>
              </w:p>
            </w:tc>
            <w:tc>
              <w:tcPr>
                <w:tcW w:w="0" w:type="auto"/>
                <w:hideMark/>
              </w:tcPr>
              <w:p w14:paraId="643CD550" w14:textId="77777777" w:rsidR="00DE5F8F" w:rsidRDefault="00DE5F8F">
                <w:pPr>
                  <w:pStyle w:val="Literaturverzeichnis"/>
                  <w:rPr>
                    <w:ins w:id="1590" w:author="Sean McDonagh" w:date="2019-04-25T12:55:00Z"/>
                    <w:noProof/>
                  </w:rPr>
                </w:pPr>
                <w:ins w:id="1591" w:author="Sean McDonagh" w:date="2019-04-25T12:55:00Z">
                  <w:r>
                    <w:rPr>
                      <w:noProof/>
                    </w:rPr>
                    <w:t>"Enums for Python (Python recipe)," [Online]. Available: http://code.activestate.com/recipes/67107/.</w:t>
                  </w:r>
                </w:ins>
              </w:p>
            </w:tc>
          </w:tr>
          <w:tr w:rsidR="00DE5F8F" w14:paraId="07FE37C3" w14:textId="77777777">
            <w:trPr>
              <w:divId w:val="1823810743"/>
              <w:tblCellSpacing w:w="15" w:type="dxa"/>
              <w:ins w:id="1592" w:author="Sean McDonagh" w:date="2019-04-25T12:55:00Z"/>
            </w:trPr>
            <w:tc>
              <w:tcPr>
                <w:tcW w:w="50" w:type="pct"/>
                <w:hideMark/>
              </w:tcPr>
              <w:p w14:paraId="2F3BF9B5" w14:textId="77777777" w:rsidR="00DE5F8F" w:rsidRDefault="00DE5F8F">
                <w:pPr>
                  <w:pStyle w:val="Literaturverzeichnis"/>
                  <w:rPr>
                    <w:ins w:id="1593" w:author="Sean McDonagh" w:date="2019-04-25T12:55:00Z"/>
                    <w:noProof/>
                  </w:rPr>
                </w:pPr>
                <w:ins w:id="1594" w:author="Sean McDonagh" w:date="2019-04-25T12:55:00Z">
                  <w:r>
                    <w:rPr>
                      <w:noProof/>
                    </w:rPr>
                    <w:t xml:space="preserve">[2] </w:t>
                  </w:r>
                </w:ins>
              </w:p>
            </w:tc>
            <w:tc>
              <w:tcPr>
                <w:tcW w:w="0" w:type="auto"/>
                <w:hideMark/>
              </w:tcPr>
              <w:p w14:paraId="2AE756EB" w14:textId="77777777" w:rsidR="00DE5F8F" w:rsidRDefault="00DE5F8F">
                <w:pPr>
                  <w:pStyle w:val="Literaturverzeichnis"/>
                  <w:rPr>
                    <w:ins w:id="1595" w:author="Sean McDonagh" w:date="2019-04-25T12:55:00Z"/>
                    <w:noProof/>
                  </w:rPr>
                </w:pPr>
                <w:ins w:id="1596" w:author="Sean McDonagh" w:date="2019-04-25T12:55:00Z">
                  <w:r>
                    <w:rPr>
                      <w:noProof/>
                    </w:rPr>
                    <w:t xml:space="preserve">M. Pilgrim, Dive Into Python, 2004. </w:t>
                  </w:r>
                </w:ins>
              </w:p>
            </w:tc>
          </w:tr>
          <w:tr w:rsidR="00DE5F8F" w14:paraId="753AE830" w14:textId="77777777">
            <w:trPr>
              <w:divId w:val="1823810743"/>
              <w:tblCellSpacing w:w="15" w:type="dxa"/>
              <w:ins w:id="1597" w:author="Sean McDonagh" w:date="2019-04-25T12:55:00Z"/>
            </w:trPr>
            <w:tc>
              <w:tcPr>
                <w:tcW w:w="50" w:type="pct"/>
                <w:hideMark/>
              </w:tcPr>
              <w:p w14:paraId="3EADE4C5" w14:textId="77777777" w:rsidR="00DE5F8F" w:rsidRDefault="00DE5F8F">
                <w:pPr>
                  <w:pStyle w:val="Literaturverzeichnis"/>
                  <w:rPr>
                    <w:ins w:id="1598" w:author="Sean McDonagh" w:date="2019-04-25T12:55:00Z"/>
                    <w:noProof/>
                  </w:rPr>
                </w:pPr>
                <w:ins w:id="1599" w:author="Sean McDonagh" w:date="2019-04-25T12:55:00Z">
                  <w:r>
                    <w:rPr>
                      <w:noProof/>
                    </w:rPr>
                    <w:t xml:space="preserve">[3] </w:t>
                  </w:r>
                </w:ins>
              </w:p>
            </w:tc>
            <w:tc>
              <w:tcPr>
                <w:tcW w:w="0" w:type="auto"/>
                <w:hideMark/>
              </w:tcPr>
              <w:p w14:paraId="302E247F" w14:textId="77777777" w:rsidR="00DE5F8F" w:rsidRDefault="00DE5F8F">
                <w:pPr>
                  <w:pStyle w:val="Literaturverzeichnis"/>
                  <w:rPr>
                    <w:ins w:id="1600" w:author="Sean McDonagh" w:date="2019-04-25T12:55:00Z"/>
                    <w:noProof/>
                  </w:rPr>
                </w:pPr>
                <w:ins w:id="1601" w:author="Sean McDonagh" w:date="2019-04-25T12:55:00Z">
                  <w:r>
                    <w:rPr>
                      <w:noProof/>
                    </w:rPr>
                    <w:t xml:space="preserve">M. Lutz, Learning Python, Sebastopol, CA: O'Reilly Media, Inc, 2009. </w:t>
                  </w:r>
                </w:ins>
              </w:p>
            </w:tc>
          </w:tr>
          <w:tr w:rsidR="00DE5F8F" w14:paraId="46B973FD" w14:textId="77777777">
            <w:trPr>
              <w:divId w:val="1823810743"/>
              <w:tblCellSpacing w:w="15" w:type="dxa"/>
              <w:ins w:id="1602" w:author="Sean McDonagh" w:date="2019-04-25T12:55:00Z"/>
            </w:trPr>
            <w:tc>
              <w:tcPr>
                <w:tcW w:w="50" w:type="pct"/>
                <w:hideMark/>
              </w:tcPr>
              <w:p w14:paraId="6FEA6149" w14:textId="77777777" w:rsidR="00DE5F8F" w:rsidRDefault="00DE5F8F">
                <w:pPr>
                  <w:pStyle w:val="Literaturverzeichnis"/>
                  <w:rPr>
                    <w:ins w:id="1603" w:author="Sean McDonagh" w:date="2019-04-25T12:55:00Z"/>
                    <w:noProof/>
                  </w:rPr>
                </w:pPr>
                <w:ins w:id="1604" w:author="Sean McDonagh" w:date="2019-04-25T12:55:00Z">
                  <w:r>
                    <w:rPr>
                      <w:noProof/>
                    </w:rPr>
                    <w:lastRenderedPageBreak/>
                    <w:t xml:space="preserve">[4] </w:t>
                  </w:r>
                </w:ins>
              </w:p>
            </w:tc>
            <w:tc>
              <w:tcPr>
                <w:tcW w:w="0" w:type="auto"/>
                <w:hideMark/>
              </w:tcPr>
              <w:p w14:paraId="0DA3246F" w14:textId="77777777" w:rsidR="00DE5F8F" w:rsidRDefault="00DE5F8F">
                <w:pPr>
                  <w:pStyle w:val="Literaturverzeichnis"/>
                  <w:rPr>
                    <w:ins w:id="1605" w:author="Sean McDonagh" w:date="2019-04-25T12:55:00Z"/>
                    <w:noProof/>
                  </w:rPr>
                </w:pPr>
                <w:ins w:id="1606" w:author="Sean McDonagh" w:date="2019-04-25T12:55:00Z">
                  <w:r>
                    <w:rPr>
                      <w:noProof/>
                    </w:rPr>
                    <w:t>"The Python Language Reference," [Online]. Available: http://docs.python.org/reference/index.html#reference-index.</w:t>
                  </w:r>
                </w:ins>
              </w:p>
            </w:tc>
          </w:tr>
          <w:tr w:rsidR="00DE5F8F" w14:paraId="22F6102F" w14:textId="77777777">
            <w:trPr>
              <w:divId w:val="1823810743"/>
              <w:tblCellSpacing w:w="15" w:type="dxa"/>
              <w:ins w:id="1607" w:author="Sean McDonagh" w:date="2019-04-25T12:55:00Z"/>
            </w:trPr>
            <w:tc>
              <w:tcPr>
                <w:tcW w:w="50" w:type="pct"/>
                <w:hideMark/>
              </w:tcPr>
              <w:p w14:paraId="53A39D8E" w14:textId="77777777" w:rsidR="00DE5F8F" w:rsidRDefault="00DE5F8F">
                <w:pPr>
                  <w:pStyle w:val="Literaturverzeichnis"/>
                  <w:rPr>
                    <w:ins w:id="1608" w:author="Sean McDonagh" w:date="2019-04-25T12:55:00Z"/>
                    <w:noProof/>
                  </w:rPr>
                </w:pPr>
                <w:ins w:id="1609" w:author="Sean McDonagh" w:date="2019-04-25T12:55:00Z">
                  <w:r>
                    <w:rPr>
                      <w:noProof/>
                    </w:rPr>
                    <w:t xml:space="preserve">[5] </w:t>
                  </w:r>
                </w:ins>
              </w:p>
            </w:tc>
            <w:tc>
              <w:tcPr>
                <w:tcW w:w="0" w:type="auto"/>
                <w:hideMark/>
              </w:tcPr>
              <w:p w14:paraId="46E038F6" w14:textId="77777777" w:rsidR="00DE5F8F" w:rsidRDefault="00DE5F8F">
                <w:pPr>
                  <w:pStyle w:val="Literaturverzeichnis"/>
                  <w:rPr>
                    <w:ins w:id="1610" w:author="Sean McDonagh" w:date="2019-04-25T12:55:00Z"/>
                    <w:noProof/>
                  </w:rPr>
                </w:pPr>
                <w:ins w:id="1611" w:author="Sean McDonagh" w:date="2019-04-25T12:55:00Z">
                  <w:r>
                    <w:rPr>
                      <w:noProof/>
                    </w:rPr>
                    <w:t xml:space="preserve">A. Martelli, Python in a Nutshell, Sebastopol, CA: O'Reilly Media, Inc., 2006. </w:t>
                  </w:r>
                </w:ins>
              </w:p>
            </w:tc>
          </w:tr>
          <w:tr w:rsidR="00DE5F8F" w14:paraId="706C0245" w14:textId="77777777">
            <w:trPr>
              <w:divId w:val="1823810743"/>
              <w:tblCellSpacing w:w="15" w:type="dxa"/>
              <w:ins w:id="1612" w:author="Sean McDonagh" w:date="2019-04-25T12:55:00Z"/>
            </w:trPr>
            <w:tc>
              <w:tcPr>
                <w:tcW w:w="50" w:type="pct"/>
                <w:hideMark/>
              </w:tcPr>
              <w:p w14:paraId="54D7943E" w14:textId="77777777" w:rsidR="00DE5F8F" w:rsidRDefault="00DE5F8F">
                <w:pPr>
                  <w:pStyle w:val="Literaturverzeichnis"/>
                  <w:rPr>
                    <w:ins w:id="1613" w:author="Sean McDonagh" w:date="2019-04-25T12:55:00Z"/>
                    <w:noProof/>
                  </w:rPr>
                </w:pPr>
                <w:ins w:id="1614" w:author="Sean McDonagh" w:date="2019-04-25T12:55:00Z">
                  <w:r>
                    <w:rPr>
                      <w:noProof/>
                    </w:rPr>
                    <w:t xml:space="preserve">[6] </w:t>
                  </w:r>
                </w:ins>
              </w:p>
            </w:tc>
            <w:tc>
              <w:tcPr>
                <w:tcW w:w="0" w:type="auto"/>
                <w:hideMark/>
              </w:tcPr>
              <w:p w14:paraId="6D5EFF10" w14:textId="77777777" w:rsidR="00DE5F8F" w:rsidRDefault="00DE5F8F">
                <w:pPr>
                  <w:pStyle w:val="Literaturverzeichnis"/>
                  <w:rPr>
                    <w:ins w:id="1615" w:author="Sean McDonagh" w:date="2019-04-25T12:55:00Z"/>
                    <w:noProof/>
                  </w:rPr>
                </w:pPr>
                <w:ins w:id="1616" w:author="Sean McDonagh" w:date="2019-04-25T12:55:00Z">
                  <w:r>
                    <w:rPr>
                      <w:noProof/>
                    </w:rPr>
                    <w:t xml:space="preserve">M. Lutz, Programming Python, Sebastopol, CA: O'Reilly Media, Inc., 2011. </w:t>
                  </w:r>
                </w:ins>
              </w:p>
            </w:tc>
          </w:tr>
          <w:tr w:rsidR="00DE5F8F" w14:paraId="5315A044" w14:textId="77777777">
            <w:trPr>
              <w:divId w:val="1823810743"/>
              <w:tblCellSpacing w:w="15" w:type="dxa"/>
              <w:ins w:id="1617" w:author="Sean McDonagh" w:date="2019-04-25T12:55:00Z"/>
            </w:trPr>
            <w:tc>
              <w:tcPr>
                <w:tcW w:w="50" w:type="pct"/>
                <w:hideMark/>
              </w:tcPr>
              <w:p w14:paraId="7A9FFBD6" w14:textId="77777777" w:rsidR="00DE5F8F" w:rsidRDefault="00DE5F8F">
                <w:pPr>
                  <w:pStyle w:val="Literaturverzeichnis"/>
                  <w:rPr>
                    <w:ins w:id="1618" w:author="Sean McDonagh" w:date="2019-04-25T12:55:00Z"/>
                    <w:noProof/>
                  </w:rPr>
                </w:pPr>
                <w:ins w:id="1619" w:author="Sean McDonagh" w:date="2019-04-25T12:55:00Z">
                  <w:r>
                    <w:rPr>
                      <w:noProof/>
                    </w:rPr>
                    <w:t xml:space="preserve">[7] </w:t>
                  </w:r>
                </w:ins>
              </w:p>
            </w:tc>
            <w:tc>
              <w:tcPr>
                <w:tcW w:w="0" w:type="auto"/>
                <w:hideMark/>
              </w:tcPr>
              <w:p w14:paraId="668D3ACC" w14:textId="77777777" w:rsidR="00DE5F8F" w:rsidRDefault="00DE5F8F">
                <w:pPr>
                  <w:pStyle w:val="Literaturverzeichnis"/>
                  <w:rPr>
                    <w:ins w:id="1620" w:author="Sean McDonagh" w:date="2019-04-25T12:55:00Z"/>
                    <w:noProof/>
                  </w:rPr>
                </w:pPr>
                <w:ins w:id="1621" w:author="Sean McDonagh" w:date="2019-04-25T12:55:00Z">
                  <w:r>
                    <w:rPr>
                      <w:noProof/>
                    </w:rPr>
                    <w:t>A. G. Isaac, "Python Introduction," 23 06 2010. [Online]. Available: https://subversion.american.edu/aisaac/notes/python4class.xhtml#introduction-to-the-interpreter. [Accessed 12 05 2011].</w:t>
                  </w:r>
                </w:ins>
              </w:p>
            </w:tc>
          </w:tr>
          <w:tr w:rsidR="00DE5F8F" w14:paraId="59CF0649" w14:textId="77777777">
            <w:trPr>
              <w:divId w:val="1823810743"/>
              <w:tblCellSpacing w:w="15" w:type="dxa"/>
              <w:ins w:id="1622" w:author="Sean McDonagh" w:date="2019-04-25T12:55:00Z"/>
            </w:trPr>
            <w:tc>
              <w:tcPr>
                <w:tcW w:w="50" w:type="pct"/>
                <w:hideMark/>
              </w:tcPr>
              <w:p w14:paraId="7FB229B7" w14:textId="77777777" w:rsidR="00DE5F8F" w:rsidRDefault="00DE5F8F">
                <w:pPr>
                  <w:pStyle w:val="Literaturverzeichnis"/>
                  <w:rPr>
                    <w:ins w:id="1623" w:author="Sean McDonagh" w:date="2019-04-25T12:55:00Z"/>
                    <w:noProof/>
                  </w:rPr>
                </w:pPr>
                <w:ins w:id="1624" w:author="Sean McDonagh" w:date="2019-04-25T12:55:00Z">
                  <w:r>
                    <w:rPr>
                      <w:noProof/>
                    </w:rPr>
                    <w:t xml:space="preserve">[8] </w:t>
                  </w:r>
                </w:ins>
              </w:p>
            </w:tc>
            <w:tc>
              <w:tcPr>
                <w:tcW w:w="0" w:type="auto"/>
                <w:hideMark/>
              </w:tcPr>
              <w:p w14:paraId="70F74996" w14:textId="77777777" w:rsidR="00DE5F8F" w:rsidRDefault="00DE5F8F">
                <w:pPr>
                  <w:pStyle w:val="Literaturverzeichnis"/>
                  <w:rPr>
                    <w:ins w:id="1625" w:author="Sean McDonagh" w:date="2019-04-25T12:55:00Z"/>
                    <w:noProof/>
                  </w:rPr>
                </w:pPr>
                <w:ins w:id="1626" w:author="Sean McDonagh" w:date="2019-04-25T12:55:00Z">
                  <w:r>
                    <w:rPr>
                      <w:noProof/>
                    </w:rPr>
                    <w:t>H. Norwak, "10 Python Pitfalls," [Online]. Available: http://zephyrfalcon.org/labs/python_pitfalls.html. [Accessed 13 05 2011].</w:t>
                  </w:r>
                </w:ins>
              </w:p>
            </w:tc>
          </w:tr>
          <w:tr w:rsidR="00DE5F8F" w14:paraId="773345F5" w14:textId="77777777">
            <w:trPr>
              <w:divId w:val="1823810743"/>
              <w:tblCellSpacing w:w="15" w:type="dxa"/>
              <w:ins w:id="1627" w:author="Sean McDonagh" w:date="2019-04-25T12:55:00Z"/>
            </w:trPr>
            <w:tc>
              <w:tcPr>
                <w:tcW w:w="50" w:type="pct"/>
                <w:hideMark/>
              </w:tcPr>
              <w:p w14:paraId="76311607" w14:textId="77777777" w:rsidR="00DE5F8F" w:rsidRDefault="00DE5F8F">
                <w:pPr>
                  <w:pStyle w:val="Literaturverzeichnis"/>
                  <w:rPr>
                    <w:ins w:id="1628" w:author="Sean McDonagh" w:date="2019-04-25T12:55:00Z"/>
                    <w:noProof/>
                  </w:rPr>
                </w:pPr>
                <w:ins w:id="1629" w:author="Sean McDonagh" w:date="2019-04-25T12:55:00Z">
                  <w:r>
                    <w:rPr>
                      <w:noProof/>
                    </w:rPr>
                    <w:t xml:space="preserve">[9] </w:t>
                  </w:r>
                </w:ins>
              </w:p>
            </w:tc>
            <w:tc>
              <w:tcPr>
                <w:tcW w:w="0" w:type="auto"/>
                <w:hideMark/>
              </w:tcPr>
              <w:p w14:paraId="5426FFE1" w14:textId="77777777" w:rsidR="00DE5F8F" w:rsidRDefault="00DE5F8F">
                <w:pPr>
                  <w:pStyle w:val="Literaturverzeichnis"/>
                  <w:rPr>
                    <w:ins w:id="1630" w:author="Sean McDonagh" w:date="2019-04-25T12:55:00Z"/>
                    <w:noProof/>
                  </w:rPr>
                </w:pPr>
                <w:ins w:id="1631" w:author="Sean McDonagh" w:date="2019-04-25T12:55:00Z">
                  <w:r>
                    <w:rPr>
                      <w:noProof/>
                    </w:rPr>
                    <w:t>"Python Gotchas," [Online]. Available: http://www.ferg.org/projects/python_gotchas.html.</w:t>
                  </w:r>
                </w:ins>
              </w:p>
            </w:tc>
          </w:tr>
          <w:tr w:rsidR="00DE5F8F" w14:paraId="6E6B5145" w14:textId="77777777">
            <w:trPr>
              <w:divId w:val="1823810743"/>
              <w:tblCellSpacing w:w="15" w:type="dxa"/>
              <w:ins w:id="1632" w:author="Sean McDonagh" w:date="2019-04-25T12:55:00Z"/>
            </w:trPr>
            <w:tc>
              <w:tcPr>
                <w:tcW w:w="50" w:type="pct"/>
                <w:hideMark/>
              </w:tcPr>
              <w:p w14:paraId="050FC570" w14:textId="77777777" w:rsidR="00DE5F8F" w:rsidRDefault="00DE5F8F">
                <w:pPr>
                  <w:pStyle w:val="Literaturverzeichnis"/>
                  <w:rPr>
                    <w:ins w:id="1633" w:author="Sean McDonagh" w:date="2019-04-25T12:55:00Z"/>
                    <w:noProof/>
                  </w:rPr>
                </w:pPr>
                <w:ins w:id="1634" w:author="Sean McDonagh" w:date="2019-04-25T12:55:00Z">
                  <w:r>
                    <w:rPr>
                      <w:noProof/>
                    </w:rPr>
                    <w:t xml:space="preserve">[10] </w:t>
                  </w:r>
                </w:ins>
              </w:p>
            </w:tc>
            <w:tc>
              <w:tcPr>
                <w:tcW w:w="0" w:type="auto"/>
                <w:hideMark/>
              </w:tcPr>
              <w:p w14:paraId="49160FDC" w14:textId="77777777" w:rsidR="00DE5F8F" w:rsidRDefault="00DE5F8F">
                <w:pPr>
                  <w:pStyle w:val="Literaturverzeichnis"/>
                  <w:rPr>
                    <w:ins w:id="1635" w:author="Sean McDonagh" w:date="2019-04-25T12:55:00Z"/>
                    <w:noProof/>
                  </w:rPr>
                </w:pPr>
                <w:ins w:id="1636" w:author="Sean McDonagh" w:date="2019-04-25T12:55:00Z">
                  <w:r>
                    <w:rPr>
                      <w:noProof/>
                    </w:rPr>
                    <w:t>G. source, "Big List of Portabilty in Python," [Online]. Available: http://stackoverflow.com/questions/1883118/big-list-of-portability-in-python. [Accessed 12 6 2011].</w:t>
                  </w:r>
                </w:ins>
              </w:p>
            </w:tc>
          </w:tr>
        </w:tbl>
        <w:p w14:paraId="2619C8EB" w14:textId="77777777" w:rsidR="00DE5F8F" w:rsidRDefault="00DE5F8F">
          <w:pPr>
            <w:divId w:val="1823810743"/>
            <w:rPr>
              <w:ins w:id="1637" w:author="Sean McDonagh" w:date="2019-04-25T12:55:00Z"/>
              <w:rFonts w:eastAsia="Times New Roman"/>
              <w:noProof/>
            </w:rPr>
          </w:pPr>
        </w:p>
        <w:p w14:paraId="7E33BEB7" w14:textId="77777777" w:rsidR="00A34E55" w:rsidDel="00DE5F8F" w:rsidRDefault="00A34E55">
          <w:pPr>
            <w:rPr>
              <w:del w:id="1638" w:author="Sean McDonagh" w:date="2019-04-25T12:55:00Z"/>
              <w:noProof/>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75"/>
            <w:gridCol w:w="9735"/>
          </w:tblGrid>
          <w:tr w:rsidR="00A34E55" w:rsidRPr="00A34E55" w:rsidDel="00DE5F8F" w14:paraId="325EB842" w14:textId="77777777">
            <w:trPr>
              <w:divId w:val="2108883663"/>
              <w:tblCellSpacing w:w="15" w:type="dxa"/>
              <w:del w:id="1639" w:author="Sean McDonagh" w:date="2019-04-25T12:55:00Z"/>
            </w:trPr>
            <w:tc>
              <w:tcPr>
                <w:tcW w:w="50" w:type="pct"/>
                <w:hideMark/>
              </w:tcPr>
              <w:p w14:paraId="4A3C50EE" w14:textId="77777777" w:rsidR="00A34E55" w:rsidDel="00DE5F8F" w:rsidRDefault="00A34E55">
                <w:pPr>
                  <w:pStyle w:val="Literaturverzeichnis"/>
                  <w:rPr>
                    <w:del w:id="1640" w:author="Sean McDonagh" w:date="2019-04-25T12:55:00Z"/>
                    <w:noProof/>
                    <w:szCs w:val="24"/>
                  </w:rPr>
                </w:pPr>
                <w:del w:id="1641" w:author="Sean McDonagh" w:date="2019-04-25T12:55:00Z">
                  <w:r w:rsidDel="00DE5F8F">
                    <w:rPr>
                      <w:noProof/>
                    </w:rPr>
                    <w:delText xml:space="preserve">[1] </w:delText>
                  </w:r>
                </w:del>
              </w:p>
            </w:tc>
            <w:tc>
              <w:tcPr>
                <w:tcW w:w="0" w:type="auto"/>
                <w:hideMark/>
              </w:tcPr>
              <w:p w14:paraId="06F9A5EA" w14:textId="77777777" w:rsidR="00A34E55" w:rsidRPr="00E94999" w:rsidDel="00DE5F8F" w:rsidRDefault="00A34E55">
                <w:pPr>
                  <w:pStyle w:val="Literaturverzeichnis"/>
                  <w:rPr>
                    <w:del w:id="1642" w:author="Sean McDonagh" w:date="2019-04-25T12:55:00Z"/>
                    <w:noProof/>
                    <w:lang w:val="fr-FR"/>
                  </w:rPr>
                </w:pPr>
                <w:del w:id="1643" w:author="Sean McDonagh" w:date="2019-04-25T12:55:00Z">
                  <w:r w:rsidDel="00DE5F8F">
                    <w:rPr>
                      <w:noProof/>
                    </w:rPr>
                    <w:delText xml:space="preserve">"Enums for Python (Python recipe)," [Online]. </w:delText>
                  </w:r>
                  <w:r w:rsidRPr="00E94999" w:rsidDel="00DE5F8F">
                    <w:rPr>
                      <w:noProof/>
                      <w:lang w:val="fr-FR"/>
                    </w:rPr>
                    <w:delText>Available: http://code.activestate.com/recipes/67107/.</w:delText>
                  </w:r>
                </w:del>
              </w:p>
            </w:tc>
          </w:tr>
          <w:tr w:rsidR="00A34E55" w:rsidDel="00DE5F8F" w14:paraId="2F0B3EAD" w14:textId="77777777">
            <w:trPr>
              <w:divId w:val="2108883663"/>
              <w:tblCellSpacing w:w="15" w:type="dxa"/>
              <w:del w:id="1644" w:author="Sean McDonagh" w:date="2019-04-25T12:55:00Z"/>
            </w:trPr>
            <w:tc>
              <w:tcPr>
                <w:tcW w:w="50" w:type="pct"/>
                <w:hideMark/>
              </w:tcPr>
              <w:p w14:paraId="76CF82EE" w14:textId="77777777" w:rsidR="00A34E55" w:rsidDel="00DE5F8F" w:rsidRDefault="00A34E55">
                <w:pPr>
                  <w:pStyle w:val="Literaturverzeichnis"/>
                  <w:rPr>
                    <w:del w:id="1645" w:author="Sean McDonagh" w:date="2019-04-25T12:55:00Z"/>
                    <w:noProof/>
                  </w:rPr>
                </w:pPr>
                <w:del w:id="1646" w:author="Sean McDonagh" w:date="2019-04-25T12:55:00Z">
                  <w:r w:rsidDel="00DE5F8F">
                    <w:rPr>
                      <w:noProof/>
                    </w:rPr>
                    <w:delText xml:space="preserve">[2] </w:delText>
                  </w:r>
                </w:del>
              </w:p>
            </w:tc>
            <w:tc>
              <w:tcPr>
                <w:tcW w:w="0" w:type="auto"/>
                <w:hideMark/>
              </w:tcPr>
              <w:p w14:paraId="11DEE531" w14:textId="77777777" w:rsidR="00A34E55" w:rsidDel="00DE5F8F" w:rsidRDefault="00A34E55">
                <w:pPr>
                  <w:pStyle w:val="Literaturverzeichnis"/>
                  <w:rPr>
                    <w:del w:id="1647" w:author="Sean McDonagh" w:date="2019-04-25T12:55:00Z"/>
                    <w:noProof/>
                  </w:rPr>
                </w:pPr>
                <w:del w:id="1648" w:author="Sean McDonagh" w:date="2019-04-25T12:55:00Z">
                  <w:r w:rsidDel="00DE5F8F">
                    <w:rPr>
                      <w:noProof/>
                    </w:rPr>
                    <w:delText xml:space="preserve">M. Pilgrim, Dive Into Python, 2004. </w:delText>
                  </w:r>
                </w:del>
              </w:p>
            </w:tc>
          </w:tr>
          <w:tr w:rsidR="00A34E55" w:rsidDel="00DE5F8F" w14:paraId="748BE779" w14:textId="77777777">
            <w:trPr>
              <w:divId w:val="2108883663"/>
              <w:tblCellSpacing w:w="15" w:type="dxa"/>
              <w:del w:id="1649" w:author="Sean McDonagh" w:date="2019-04-25T12:55:00Z"/>
            </w:trPr>
            <w:tc>
              <w:tcPr>
                <w:tcW w:w="50" w:type="pct"/>
                <w:hideMark/>
              </w:tcPr>
              <w:p w14:paraId="5D703D53" w14:textId="77777777" w:rsidR="00A34E55" w:rsidDel="00DE5F8F" w:rsidRDefault="00A34E55">
                <w:pPr>
                  <w:pStyle w:val="Literaturverzeichnis"/>
                  <w:rPr>
                    <w:del w:id="1650" w:author="Sean McDonagh" w:date="2019-04-25T12:55:00Z"/>
                    <w:noProof/>
                  </w:rPr>
                </w:pPr>
                <w:del w:id="1651" w:author="Sean McDonagh" w:date="2019-04-25T12:55:00Z">
                  <w:r w:rsidDel="00DE5F8F">
                    <w:rPr>
                      <w:noProof/>
                    </w:rPr>
                    <w:delText xml:space="preserve">[3] </w:delText>
                  </w:r>
                </w:del>
              </w:p>
            </w:tc>
            <w:tc>
              <w:tcPr>
                <w:tcW w:w="0" w:type="auto"/>
                <w:hideMark/>
              </w:tcPr>
              <w:p w14:paraId="35ED881F" w14:textId="77777777" w:rsidR="00A34E55" w:rsidDel="00DE5F8F" w:rsidRDefault="00A34E55">
                <w:pPr>
                  <w:pStyle w:val="Literaturverzeichnis"/>
                  <w:rPr>
                    <w:del w:id="1652" w:author="Sean McDonagh" w:date="2019-04-25T12:55:00Z"/>
                    <w:noProof/>
                  </w:rPr>
                </w:pPr>
                <w:del w:id="1653" w:author="Sean McDonagh" w:date="2019-04-25T12:55:00Z">
                  <w:r w:rsidDel="00DE5F8F">
                    <w:rPr>
                      <w:noProof/>
                    </w:rPr>
                    <w:delText xml:space="preserve">M. Lutz, Learning Python, Sebastopol, CA: O'Reilly Media, Inc, 2009. </w:delText>
                  </w:r>
                </w:del>
              </w:p>
            </w:tc>
          </w:tr>
          <w:tr w:rsidR="00A34E55" w:rsidRPr="00A34E55" w:rsidDel="00DE5F8F" w14:paraId="2C637FFE" w14:textId="77777777">
            <w:trPr>
              <w:divId w:val="2108883663"/>
              <w:tblCellSpacing w:w="15" w:type="dxa"/>
              <w:del w:id="1654" w:author="Sean McDonagh" w:date="2019-04-25T12:55:00Z"/>
            </w:trPr>
            <w:tc>
              <w:tcPr>
                <w:tcW w:w="50" w:type="pct"/>
                <w:hideMark/>
              </w:tcPr>
              <w:p w14:paraId="363C0179" w14:textId="77777777" w:rsidR="00A34E55" w:rsidDel="00DE5F8F" w:rsidRDefault="00A34E55">
                <w:pPr>
                  <w:pStyle w:val="Literaturverzeichnis"/>
                  <w:rPr>
                    <w:del w:id="1655" w:author="Sean McDonagh" w:date="2019-04-25T12:55:00Z"/>
                    <w:noProof/>
                  </w:rPr>
                </w:pPr>
                <w:del w:id="1656" w:author="Sean McDonagh" w:date="2019-04-25T12:55:00Z">
                  <w:r w:rsidDel="00DE5F8F">
                    <w:rPr>
                      <w:noProof/>
                    </w:rPr>
                    <w:delText xml:space="preserve">[4] </w:delText>
                  </w:r>
                </w:del>
              </w:p>
            </w:tc>
            <w:tc>
              <w:tcPr>
                <w:tcW w:w="0" w:type="auto"/>
                <w:hideMark/>
              </w:tcPr>
              <w:p w14:paraId="371143D1" w14:textId="77777777" w:rsidR="00A34E55" w:rsidRPr="00E94999" w:rsidDel="00DE5F8F" w:rsidRDefault="00A34E55">
                <w:pPr>
                  <w:pStyle w:val="Literaturverzeichnis"/>
                  <w:rPr>
                    <w:del w:id="1657" w:author="Sean McDonagh" w:date="2019-04-25T12:55:00Z"/>
                    <w:noProof/>
                    <w:lang w:val="fr-FR"/>
                  </w:rPr>
                </w:pPr>
                <w:del w:id="1658" w:author="Sean McDonagh" w:date="2019-04-25T12:55:00Z">
                  <w:r w:rsidDel="00DE5F8F">
                    <w:rPr>
                      <w:noProof/>
                    </w:rPr>
                    <w:delText xml:space="preserve">"The Python Language Reference," [Online]. </w:delText>
                  </w:r>
                  <w:r w:rsidRPr="00E94999" w:rsidDel="00DE5F8F">
                    <w:rPr>
                      <w:noProof/>
                      <w:lang w:val="fr-FR"/>
                    </w:rPr>
                    <w:delText>Available: http://docs.python.org/reference/index.html#reference-index.</w:delText>
                  </w:r>
                </w:del>
              </w:p>
            </w:tc>
          </w:tr>
          <w:tr w:rsidR="00A34E55" w:rsidDel="00DE5F8F" w14:paraId="6FCC51ED" w14:textId="77777777">
            <w:trPr>
              <w:divId w:val="2108883663"/>
              <w:tblCellSpacing w:w="15" w:type="dxa"/>
              <w:del w:id="1659" w:author="Sean McDonagh" w:date="2019-04-25T12:55:00Z"/>
            </w:trPr>
            <w:tc>
              <w:tcPr>
                <w:tcW w:w="50" w:type="pct"/>
                <w:hideMark/>
              </w:tcPr>
              <w:p w14:paraId="00320FAA" w14:textId="77777777" w:rsidR="00A34E55" w:rsidDel="00DE5F8F" w:rsidRDefault="00A34E55">
                <w:pPr>
                  <w:pStyle w:val="Literaturverzeichnis"/>
                  <w:rPr>
                    <w:del w:id="1660" w:author="Sean McDonagh" w:date="2019-04-25T12:55:00Z"/>
                    <w:noProof/>
                  </w:rPr>
                </w:pPr>
                <w:del w:id="1661" w:author="Sean McDonagh" w:date="2019-04-25T12:55:00Z">
                  <w:r w:rsidDel="00DE5F8F">
                    <w:rPr>
                      <w:noProof/>
                    </w:rPr>
                    <w:delText xml:space="preserve">[5] </w:delText>
                  </w:r>
                </w:del>
              </w:p>
            </w:tc>
            <w:tc>
              <w:tcPr>
                <w:tcW w:w="0" w:type="auto"/>
                <w:hideMark/>
              </w:tcPr>
              <w:p w14:paraId="1B8F9ED0" w14:textId="77777777" w:rsidR="00A34E55" w:rsidDel="00DE5F8F" w:rsidRDefault="00A34E55">
                <w:pPr>
                  <w:pStyle w:val="Literaturverzeichnis"/>
                  <w:rPr>
                    <w:del w:id="1662" w:author="Sean McDonagh" w:date="2019-04-25T12:55:00Z"/>
                    <w:noProof/>
                  </w:rPr>
                </w:pPr>
                <w:del w:id="1663" w:author="Sean McDonagh" w:date="2019-04-25T12:55:00Z">
                  <w:r w:rsidDel="00DE5F8F">
                    <w:rPr>
                      <w:noProof/>
                    </w:rPr>
                    <w:delText xml:space="preserve">A. Martelli, Python in a Nutshell, Sebastopol, CA: O'Reilly Media, Inc., 2006. </w:delText>
                  </w:r>
                </w:del>
              </w:p>
            </w:tc>
          </w:tr>
          <w:tr w:rsidR="00A34E55" w:rsidDel="00DE5F8F" w14:paraId="6673726B" w14:textId="77777777">
            <w:trPr>
              <w:divId w:val="2108883663"/>
              <w:tblCellSpacing w:w="15" w:type="dxa"/>
              <w:del w:id="1664" w:author="Sean McDonagh" w:date="2019-04-25T12:55:00Z"/>
            </w:trPr>
            <w:tc>
              <w:tcPr>
                <w:tcW w:w="50" w:type="pct"/>
                <w:hideMark/>
              </w:tcPr>
              <w:p w14:paraId="0C6FDA73" w14:textId="77777777" w:rsidR="00A34E55" w:rsidDel="00DE5F8F" w:rsidRDefault="00A34E55">
                <w:pPr>
                  <w:pStyle w:val="Literaturverzeichnis"/>
                  <w:rPr>
                    <w:del w:id="1665" w:author="Sean McDonagh" w:date="2019-04-25T12:55:00Z"/>
                    <w:noProof/>
                  </w:rPr>
                </w:pPr>
                <w:del w:id="1666" w:author="Sean McDonagh" w:date="2019-04-25T12:55:00Z">
                  <w:r w:rsidDel="00DE5F8F">
                    <w:rPr>
                      <w:noProof/>
                    </w:rPr>
                    <w:delText xml:space="preserve">[6] </w:delText>
                  </w:r>
                </w:del>
              </w:p>
            </w:tc>
            <w:tc>
              <w:tcPr>
                <w:tcW w:w="0" w:type="auto"/>
                <w:hideMark/>
              </w:tcPr>
              <w:p w14:paraId="3A1C303D" w14:textId="77777777" w:rsidR="00A34E55" w:rsidDel="00DE5F8F" w:rsidRDefault="00A34E55">
                <w:pPr>
                  <w:pStyle w:val="Literaturverzeichnis"/>
                  <w:rPr>
                    <w:del w:id="1667" w:author="Sean McDonagh" w:date="2019-04-25T12:55:00Z"/>
                    <w:noProof/>
                  </w:rPr>
                </w:pPr>
                <w:del w:id="1668" w:author="Sean McDonagh" w:date="2019-04-25T12:55:00Z">
                  <w:r w:rsidDel="00DE5F8F">
                    <w:rPr>
                      <w:noProof/>
                    </w:rPr>
                    <w:delText xml:space="preserve">M. Lutz, Programming Python, Sebastopol, CA: O'Reilly Media, Inc., 2011. </w:delText>
                  </w:r>
                </w:del>
              </w:p>
            </w:tc>
          </w:tr>
          <w:tr w:rsidR="00A34E55" w:rsidDel="00DE5F8F" w14:paraId="70F4DD90" w14:textId="77777777">
            <w:trPr>
              <w:divId w:val="2108883663"/>
              <w:tblCellSpacing w:w="15" w:type="dxa"/>
              <w:del w:id="1669" w:author="Sean McDonagh" w:date="2019-04-25T12:55:00Z"/>
            </w:trPr>
            <w:tc>
              <w:tcPr>
                <w:tcW w:w="50" w:type="pct"/>
                <w:hideMark/>
              </w:tcPr>
              <w:p w14:paraId="75F9600A" w14:textId="77777777" w:rsidR="00A34E55" w:rsidDel="00DE5F8F" w:rsidRDefault="00A34E55">
                <w:pPr>
                  <w:pStyle w:val="Literaturverzeichnis"/>
                  <w:rPr>
                    <w:del w:id="1670" w:author="Sean McDonagh" w:date="2019-04-25T12:55:00Z"/>
                    <w:noProof/>
                  </w:rPr>
                </w:pPr>
                <w:del w:id="1671" w:author="Sean McDonagh" w:date="2019-04-25T12:55:00Z">
                  <w:r w:rsidDel="00DE5F8F">
                    <w:rPr>
                      <w:noProof/>
                    </w:rPr>
                    <w:delText xml:space="preserve">[7] </w:delText>
                  </w:r>
                </w:del>
              </w:p>
            </w:tc>
            <w:tc>
              <w:tcPr>
                <w:tcW w:w="0" w:type="auto"/>
                <w:hideMark/>
              </w:tcPr>
              <w:p w14:paraId="7AE6526B" w14:textId="77777777" w:rsidR="00A34E55" w:rsidDel="00DE5F8F" w:rsidRDefault="00A34E55">
                <w:pPr>
                  <w:pStyle w:val="Literaturverzeichnis"/>
                  <w:rPr>
                    <w:del w:id="1672" w:author="Sean McDonagh" w:date="2019-04-25T12:55:00Z"/>
                    <w:noProof/>
                  </w:rPr>
                </w:pPr>
                <w:del w:id="1673" w:author="Sean McDonagh" w:date="2019-04-25T12:55:00Z">
                  <w:r w:rsidDel="00DE5F8F">
                    <w:rPr>
                      <w:noProof/>
                    </w:rPr>
                    <w:delText>A. G. Isaac, "Python Introduction," 23 06 2010. [Online]. Available: https://subversion.american.edu/aisaac/notes/python4class.xhtml#introduction-to-the-interpreter. [Accessed 12 05 2011].</w:delText>
                  </w:r>
                </w:del>
              </w:p>
            </w:tc>
          </w:tr>
          <w:tr w:rsidR="00A34E55" w:rsidDel="00DE5F8F" w14:paraId="688A5931" w14:textId="77777777">
            <w:trPr>
              <w:divId w:val="2108883663"/>
              <w:tblCellSpacing w:w="15" w:type="dxa"/>
              <w:del w:id="1674" w:author="Sean McDonagh" w:date="2019-04-25T12:55:00Z"/>
            </w:trPr>
            <w:tc>
              <w:tcPr>
                <w:tcW w:w="50" w:type="pct"/>
                <w:hideMark/>
              </w:tcPr>
              <w:p w14:paraId="7CE4BF8A" w14:textId="77777777" w:rsidR="00A34E55" w:rsidDel="00DE5F8F" w:rsidRDefault="00A34E55">
                <w:pPr>
                  <w:pStyle w:val="Literaturverzeichnis"/>
                  <w:rPr>
                    <w:del w:id="1675" w:author="Sean McDonagh" w:date="2019-04-25T12:55:00Z"/>
                    <w:noProof/>
                  </w:rPr>
                </w:pPr>
                <w:del w:id="1676" w:author="Sean McDonagh" w:date="2019-04-25T12:55:00Z">
                  <w:r w:rsidDel="00DE5F8F">
                    <w:rPr>
                      <w:noProof/>
                    </w:rPr>
                    <w:delText xml:space="preserve">[8] </w:delText>
                  </w:r>
                </w:del>
              </w:p>
            </w:tc>
            <w:tc>
              <w:tcPr>
                <w:tcW w:w="0" w:type="auto"/>
                <w:hideMark/>
              </w:tcPr>
              <w:p w14:paraId="6E95166D" w14:textId="77777777" w:rsidR="00A34E55" w:rsidDel="00DE5F8F" w:rsidRDefault="00A34E55">
                <w:pPr>
                  <w:pStyle w:val="Literaturverzeichnis"/>
                  <w:rPr>
                    <w:del w:id="1677" w:author="Sean McDonagh" w:date="2019-04-25T12:55:00Z"/>
                    <w:noProof/>
                  </w:rPr>
                </w:pPr>
                <w:del w:id="1678" w:author="Sean McDonagh" w:date="2019-04-25T12:55:00Z">
                  <w:r w:rsidDel="00DE5F8F">
                    <w:rPr>
                      <w:noProof/>
                    </w:rPr>
                    <w:delText>H. Norwak, "10 Python Pitfalls," [Online]. Available: http://zephyrfalcon.org/labs/python_pitfalls.html. [Accessed 13 05 2011].</w:delText>
                  </w:r>
                </w:del>
              </w:p>
            </w:tc>
          </w:tr>
          <w:tr w:rsidR="00A34E55" w:rsidDel="00DE5F8F" w14:paraId="7C0CFF17" w14:textId="77777777">
            <w:trPr>
              <w:divId w:val="2108883663"/>
              <w:tblCellSpacing w:w="15" w:type="dxa"/>
              <w:del w:id="1679" w:author="Sean McDonagh" w:date="2019-04-25T12:55:00Z"/>
            </w:trPr>
            <w:tc>
              <w:tcPr>
                <w:tcW w:w="50" w:type="pct"/>
                <w:hideMark/>
              </w:tcPr>
              <w:p w14:paraId="1E8CA7E9" w14:textId="77777777" w:rsidR="00A34E55" w:rsidDel="00DE5F8F" w:rsidRDefault="00A34E55">
                <w:pPr>
                  <w:pStyle w:val="Literaturverzeichnis"/>
                  <w:rPr>
                    <w:del w:id="1680" w:author="Sean McDonagh" w:date="2019-04-25T12:55:00Z"/>
                    <w:noProof/>
                  </w:rPr>
                </w:pPr>
                <w:del w:id="1681" w:author="Sean McDonagh" w:date="2019-04-25T12:55:00Z">
                  <w:r w:rsidDel="00DE5F8F">
                    <w:rPr>
                      <w:noProof/>
                    </w:rPr>
                    <w:lastRenderedPageBreak/>
                    <w:delText xml:space="preserve">[9] </w:delText>
                  </w:r>
                </w:del>
              </w:p>
            </w:tc>
            <w:tc>
              <w:tcPr>
                <w:tcW w:w="0" w:type="auto"/>
                <w:hideMark/>
              </w:tcPr>
              <w:p w14:paraId="151259D5" w14:textId="77777777" w:rsidR="00A34E55" w:rsidDel="00DE5F8F" w:rsidRDefault="00A34E55">
                <w:pPr>
                  <w:pStyle w:val="Literaturverzeichnis"/>
                  <w:rPr>
                    <w:del w:id="1682" w:author="Sean McDonagh" w:date="2019-04-25T12:55:00Z"/>
                    <w:noProof/>
                  </w:rPr>
                </w:pPr>
                <w:del w:id="1683" w:author="Sean McDonagh" w:date="2019-04-25T12:55:00Z">
                  <w:r w:rsidDel="00DE5F8F">
                    <w:rPr>
                      <w:noProof/>
                    </w:rPr>
                    <w:delText>"Python Gotchas," [Online]. Available: http://www.ferg.org/projects/python_gotchas.html.</w:delText>
                  </w:r>
                </w:del>
              </w:p>
            </w:tc>
          </w:tr>
          <w:tr w:rsidR="00A34E55" w:rsidDel="00DE5F8F" w14:paraId="1129154C" w14:textId="77777777">
            <w:trPr>
              <w:divId w:val="2108883663"/>
              <w:tblCellSpacing w:w="15" w:type="dxa"/>
              <w:del w:id="1684" w:author="Sean McDonagh" w:date="2019-04-25T12:55:00Z"/>
            </w:trPr>
            <w:tc>
              <w:tcPr>
                <w:tcW w:w="50" w:type="pct"/>
                <w:hideMark/>
              </w:tcPr>
              <w:p w14:paraId="19A316D6" w14:textId="77777777" w:rsidR="00A34E55" w:rsidDel="00DE5F8F" w:rsidRDefault="00A34E55">
                <w:pPr>
                  <w:pStyle w:val="Literaturverzeichnis"/>
                  <w:rPr>
                    <w:del w:id="1685" w:author="Sean McDonagh" w:date="2019-04-25T12:55:00Z"/>
                    <w:noProof/>
                  </w:rPr>
                </w:pPr>
                <w:del w:id="1686" w:author="Sean McDonagh" w:date="2019-04-25T12:55:00Z">
                  <w:r w:rsidDel="00DE5F8F">
                    <w:rPr>
                      <w:noProof/>
                    </w:rPr>
                    <w:delText xml:space="preserve">[10] </w:delText>
                  </w:r>
                </w:del>
              </w:p>
            </w:tc>
            <w:tc>
              <w:tcPr>
                <w:tcW w:w="0" w:type="auto"/>
                <w:hideMark/>
              </w:tcPr>
              <w:p w14:paraId="20AFBE6D" w14:textId="77777777" w:rsidR="00A34E55" w:rsidDel="00DE5F8F" w:rsidRDefault="00A34E55">
                <w:pPr>
                  <w:pStyle w:val="Literaturverzeichnis"/>
                  <w:rPr>
                    <w:del w:id="1687" w:author="Sean McDonagh" w:date="2019-04-25T12:55:00Z"/>
                    <w:noProof/>
                  </w:rPr>
                </w:pPr>
                <w:del w:id="1688" w:author="Sean McDonagh" w:date="2019-04-25T12:55:00Z">
                  <w:r w:rsidDel="00DE5F8F">
                    <w:rPr>
                      <w:noProof/>
                    </w:rPr>
                    <w:delText xml:space="preserve">G. source, "Big List of Portabilty in Python," [Online]. </w:delText>
                  </w:r>
                  <w:r w:rsidRPr="00E94999" w:rsidDel="00DE5F8F">
                    <w:rPr>
                      <w:noProof/>
                      <w:lang w:val="fr-FR"/>
                    </w:rPr>
                    <w:delText xml:space="preserve">Available: http://stackoverflow.com/questions/1883118/big-list-of-portability-in-python. </w:delText>
                  </w:r>
                  <w:r w:rsidDel="00DE5F8F">
                    <w:rPr>
                      <w:noProof/>
                    </w:rPr>
                    <w:delText>[Accessed 12 6 2011].</w:delText>
                  </w:r>
                </w:del>
              </w:p>
            </w:tc>
          </w:tr>
        </w:tbl>
        <w:p w14:paraId="7022B2D6" w14:textId="22E91682" w:rsidR="00A34E55" w:rsidDel="0056735F" w:rsidRDefault="00A34E55">
          <w:pPr>
            <w:divId w:val="2108883663"/>
            <w:rPr>
              <w:del w:id="1689" w:author="Sean McDonagh" w:date="2019-04-25T12:12:00Z"/>
              <w:rFonts w:eastAsia="Times New Roman"/>
              <w:noProof/>
            </w:rPr>
          </w:pPr>
        </w:p>
        <w:p w14:paraId="64932EDE" w14:textId="4A34294C" w:rsidR="00561A3D" w:rsidRDefault="00561A3D">
          <w:pPr>
            <w:rPr>
              <w:lang w:bidi="en-US"/>
            </w:rPr>
          </w:pPr>
          <w:r w:rsidRPr="00EC2958">
            <w:rPr>
              <w:rFonts w:cstheme="minorHAnsi"/>
              <w:lang w:bidi="en-US"/>
            </w:rPr>
            <w:fldChar w:fldCharType="end"/>
          </w:r>
          <w:commentRangeEnd w:id="1586"/>
          <w:r w:rsidR="0012451F">
            <w:rPr>
              <w:rStyle w:val="Kommentarzeichen"/>
            </w:rPr>
            <w:commentReference w:id="1586"/>
          </w:r>
        </w:p>
      </w:sdtContent>
    </w:sdt>
    <w:p w14:paraId="5E24A44D" w14:textId="1EE1A38C" w:rsidR="001060CD" w:rsidDel="0056735F" w:rsidRDefault="00561A3D" w:rsidP="0071177D">
      <w:pPr>
        <w:spacing w:after="240"/>
        <w:ind w:left="630" w:hanging="630"/>
        <w:rPr>
          <w:del w:id="1690" w:author="Sean McDonagh" w:date="2019-04-25T12:12:00Z"/>
          <w:lang w:val="en-CA"/>
        </w:rPr>
      </w:pPr>
      <w:r w:rsidDel="00C07348">
        <w:t xml:space="preserve"> </w:t>
      </w:r>
    </w:p>
    <w:p w14:paraId="3EBFFD82" w14:textId="77777777" w:rsidR="00741C0D" w:rsidRDefault="00741C0D">
      <w:pPr>
        <w:spacing w:after="240"/>
        <w:pPrChange w:id="1691" w:author="Sean McDonagh" w:date="2019-04-25T12:12:00Z">
          <w:pPr>
            <w:spacing w:after="240"/>
            <w:ind w:left="630" w:hanging="720"/>
          </w:pPr>
        </w:pPrChange>
      </w:pPr>
      <w:r>
        <w:br w:type="page"/>
      </w:r>
    </w:p>
    <w:p w14:paraId="666D2E67" w14:textId="77777777" w:rsidR="001610CB" w:rsidRDefault="00650C36" w:rsidP="009866F9">
      <w:pPr>
        <w:pStyle w:val="berschrift1"/>
        <w:jc w:val="center"/>
      </w:pPr>
      <w:bookmarkStart w:id="1692" w:name="_Toc7089438"/>
      <w:r w:rsidRPr="00AB6756">
        <w:lastRenderedPageBreak/>
        <w:t>Index</w:t>
      </w:r>
      <w:bookmarkEnd w:id="1692"/>
    </w:p>
    <w:p w14:paraId="059A1EE1" w14:textId="77777777" w:rsidR="001610CB" w:rsidRDefault="001610CB"/>
    <w:p w14:paraId="59CA7DE0" w14:textId="77777777" w:rsidR="00DE5F8F" w:rsidRDefault="003E6398" w:rsidP="008216A8">
      <w:pPr>
        <w:pStyle w:val="Bibliography1"/>
        <w:rPr>
          <w:ins w:id="1693" w:author="Sean McDonagh" w:date="2019-04-25T12:55:00Z"/>
          <w:noProof/>
        </w:rPr>
        <w:sectPr w:rsidR="00DE5F8F" w:rsidSect="000E26A0">
          <w:headerReference w:type="even" r:id="rId41"/>
          <w:headerReference w:type="default" r:id="rId42"/>
          <w:footerReference w:type="even" r:id="rId43"/>
          <w:footerReference w:type="default" r:id="rId44"/>
          <w:headerReference w:type="first" r:id="rId45"/>
          <w:footerReference w:type="first" r:id="rId46"/>
          <w:type w:val="continuous"/>
          <w:pgSz w:w="11909" w:h="16834" w:code="9"/>
          <w:pgMar w:top="792" w:right="734" w:bottom="821" w:left="821" w:header="706" w:footer="576" w:gutter="144"/>
          <w:cols w:space="720"/>
          <w:titlePg/>
          <w:docGrid w:linePitch="272"/>
        </w:sectPr>
      </w:pPr>
      <w:r>
        <w:fldChar w:fldCharType="begin"/>
      </w:r>
      <w:r w:rsidR="009B0BDE">
        <w:instrText xml:space="preserve"> INDEX \h " " \c "2" \z "1033" </w:instrText>
      </w:r>
      <w:r>
        <w:fldChar w:fldCharType="separate"/>
      </w:r>
    </w:p>
    <w:p w14:paraId="484BEE10" w14:textId="77777777" w:rsidR="00DE5F8F" w:rsidRDefault="00DE5F8F">
      <w:pPr>
        <w:pStyle w:val="Indexberschrift"/>
        <w:keepNext/>
        <w:tabs>
          <w:tab w:val="right" w:pos="4735"/>
        </w:tabs>
        <w:rPr>
          <w:ins w:id="1694" w:author="Sean McDonagh" w:date="2019-04-25T12:55:00Z"/>
          <w:rFonts w:cstheme="minorBidi"/>
          <w:b/>
          <w:bCs/>
          <w:noProof/>
        </w:rPr>
      </w:pPr>
      <w:ins w:id="1695" w:author="Sean McDonagh" w:date="2019-04-25T12:55:00Z">
        <w:r>
          <w:rPr>
            <w:noProof/>
          </w:rPr>
          <w:t xml:space="preserve"> </w:t>
        </w:r>
      </w:ins>
    </w:p>
    <w:p w14:paraId="23F8C709" w14:textId="77777777" w:rsidR="00DE5F8F" w:rsidRDefault="00DE5F8F">
      <w:pPr>
        <w:pStyle w:val="Index1"/>
        <w:tabs>
          <w:tab w:val="right" w:pos="4735"/>
        </w:tabs>
        <w:rPr>
          <w:ins w:id="1696" w:author="Sean McDonagh" w:date="2019-04-25T12:55:00Z"/>
          <w:noProof/>
        </w:rPr>
      </w:pPr>
      <w:ins w:id="1697" w:author="Sean McDonagh" w:date="2019-04-25T12:55:00Z">
        <w:r w:rsidRPr="00287143">
          <w:rPr>
            <w:noProof/>
            <w:lang w:val="en-CA"/>
          </w:rPr>
          <w:t>CGM – Protocol Lock Errors</w:t>
        </w:r>
        <w:r>
          <w:rPr>
            <w:noProof/>
          </w:rPr>
          <w:t>, 47</w:t>
        </w:r>
      </w:ins>
    </w:p>
    <w:p w14:paraId="19F87B57" w14:textId="77777777" w:rsidR="00DE5F8F" w:rsidRDefault="00DE5F8F">
      <w:pPr>
        <w:pStyle w:val="Index1"/>
        <w:tabs>
          <w:tab w:val="right" w:pos="4735"/>
        </w:tabs>
        <w:rPr>
          <w:ins w:id="1698" w:author="Sean McDonagh" w:date="2019-04-25T12:55:00Z"/>
          <w:noProof/>
        </w:rPr>
      </w:pPr>
      <w:ins w:id="1699" w:author="Sean McDonagh" w:date="2019-04-25T12:55:00Z">
        <w:r w:rsidRPr="00287143">
          <w:rPr>
            <w:noProof/>
            <w:lang w:val="en-CA"/>
          </w:rPr>
          <w:t>CGS – Concurrency – Premature Termination</w:t>
        </w:r>
        <w:r>
          <w:rPr>
            <w:noProof/>
          </w:rPr>
          <w:t>, 46</w:t>
        </w:r>
      </w:ins>
    </w:p>
    <w:p w14:paraId="6CA06EA0" w14:textId="77777777" w:rsidR="00DE5F8F" w:rsidRDefault="00DE5F8F">
      <w:pPr>
        <w:pStyle w:val="Indexberschrift"/>
        <w:keepNext/>
        <w:tabs>
          <w:tab w:val="right" w:pos="4735"/>
        </w:tabs>
        <w:rPr>
          <w:ins w:id="1700" w:author="Sean McDonagh" w:date="2019-04-25T12:55:00Z"/>
          <w:rFonts w:cstheme="minorBidi"/>
          <w:b/>
          <w:bCs/>
          <w:noProof/>
        </w:rPr>
      </w:pPr>
      <w:ins w:id="1701" w:author="Sean McDonagh" w:date="2019-04-25T12:55:00Z">
        <w:r>
          <w:rPr>
            <w:noProof/>
          </w:rPr>
          <w:t xml:space="preserve"> </w:t>
        </w:r>
      </w:ins>
    </w:p>
    <w:p w14:paraId="61C0EEE7" w14:textId="77777777" w:rsidR="00DE5F8F" w:rsidRDefault="00DE5F8F">
      <w:pPr>
        <w:pStyle w:val="Index1"/>
        <w:tabs>
          <w:tab w:val="right" w:pos="4735"/>
        </w:tabs>
        <w:rPr>
          <w:ins w:id="1702" w:author="Sean McDonagh" w:date="2019-04-25T12:55:00Z"/>
          <w:noProof/>
        </w:rPr>
      </w:pPr>
      <w:ins w:id="1703" w:author="Sean McDonagh" w:date="2019-04-25T12:55:00Z">
        <w:r>
          <w:rPr>
            <w:noProof/>
          </w:rPr>
          <w:t>Language Vulnerabilities</w:t>
        </w:r>
      </w:ins>
    </w:p>
    <w:p w14:paraId="4199FAA5" w14:textId="77777777" w:rsidR="00DE5F8F" w:rsidRDefault="00DE5F8F">
      <w:pPr>
        <w:pStyle w:val="Index2"/>
        <w:tabs>
          <w:tab w:val="right" w:pos="4735"/>
        </w:tabs>
        <w:rPr>
          <w:ins w:id="1704" w:author="Sean McDonagh" w:date="2019-04-25T12:55:00Z"/>
          <w:noProof/>
        </w:rPr>
      </w:pPr>
      <w:ins w:id="1705" w:author="Sean McDonagh" w:date="2019-04-25T12:55:00Z">
        <w:r>
          <w:rPr>
            <w:noProof/>
          </w:rPr>
          <w:t>Concurrency – Premature Termination [CGS], 46</w:t>
        </w:r>
      </w:ins>
    </w:p>
    <w:p w14:paraId="4B3166E7" w14:textId="77777777" w:rsidR="00DE5F8F" w:rsidRDefault="00DE5F8F">
      <w:pPr>
        <w:pStyle w:val="Index2"/>
        <w:tabs>
          <w:tab w:val="right" w:pos="4735"/>
        </w:tabs>
        <w:rPr>
          <w:ins w:id="1706" w:author="Sean McDonagh" w:date="2019-04-25T12:55:00Z"/>
          <w:noProof/>
        </w:rPr>
      </w:pPr>
      <w:ins w:id="1707" w:author="Sean McDonagh" w:date="2019-04-25T12:55:00Z">
        <w:r>
          <w:rPr>
            <w:noProof/>
          </w:rPr>
          <w:t>Protocol Lock Errors [CGM], 47</w:t>
        </w:r>
      </w:ins>
    </w:p>
    <w:p w14:paraId="41459963" w14:textId="77777777" w:rsidR="00DE5F8F" w:rsidRDefault="00DE5F8F">
      <w:pPr>
        <w:pStyle w:val="Index2"/>
        <w:tabs>
          <w:tab w:val="right" w:pos="4735"/>
        </w:tabs>
        <w:rPr>
          <w:ins w:id="1708" w:author="Sean McDonagh" w:date="2019-04-25T12:55:00Z"/>
          <w:noProof/>
        </w:rPr>
      </w:pPr>
      <w:ins w:id="1709" w:author="Sean McDonagh" w:date="2019-04-25T12:55:00Z">
        <w:r>
          <w:rPr>
            <w:noProof/>
          </w:rPr>
          <w:t>Uncontrolled Fromat String [SHL], 47</w:t>
        </w:r>
      </w:ins>
    </w:p>
    <w:p w14:paraId="261A5344" w14:textId="77777777" w:rsidR="00DE5F8F" w:rsidRDefault="00DE5F8F">
      <w:pPr>
        <w:pStyle w:val="Index1"/>
        <w:tabs>
          <w:tab w:val="right" w:pos="4735"/>
        </w:tabs>
        <w:rPr>
          <w:ins w:id="1710" w:author="Sean McDonagh" w:date="2019-04-25T12:55:00Z"/>
          <w:noProof/>
        </w:rPr>
      </w:pPr>
      <w:ins w:id="1711" w:author="Sean McDonagh" w:date="2019-04-25T12:55:00Z">
        <w:r>
          <w:rPr>
            <w:noProof/>
          </w:rPr>
          <w:t>LHS (left-hand side), 23</w:t>
        </w:r>
      </w:ins>
    </w:p>
    <w:p w14:paraId="5AF92B8C" w14:textId="77777777" w:rsidR="00DE5F8F" w:rsidRDefault="00DE5F8F">
      <w:pPr>
        <w:pStyle w:val="Indexberschrift"/>
        <w:keepNext/>
        <w:tabs>
          <w:tab w:val="right" w:pos="4735"/>
        </w:tabs>
        <w:rPr>
          <w:ins w:id="1712" w:author="Sean McDonagh" w:date="2019-04-25T12:55:00Z"/>
          <w:rFonts w:cstheme="minorBidi"/>
          <w:b/>
          <w:bCs/>
          <w:noProof/>
        </w:rPr>
      </w:pPr>
      <w:ins w:id="1713" w:author="Sean McDonagh" w:date="2019-04-25T12:55:00Z">
        <w:r>
          <w:rPr>
            <w:noProof/>
          </w:rPr>
          <w:t xml:space="preserve"> </w:t>
        </w:r>
      </w:ins>
    </w:p>
    <w:p w14:paraId="24087D84" w14:textId="77777777" w:rsidR="00DE5F8F" w:rsidRDefault="00DE5F8F">
      <w:pPr>
        <w:pStyle w:val="Index1"/>
        <w:tabs>
          <w:tab w:val="right" w:pos="4735"/>
        </w:tabs>
        <w:rPr>
          <w:ins w:id="1714" w:author="Sean McDonagh" w:date="2019-04-25T12:55:00Z"/>
          <w:noProof/>
        </w:rPr>
      </w:pPr>
      <w:ins w:id="1715" w:author="Sean McDonagh" w:date="2019-04-25T12:55:00Z">
        <w:r>
          <w:rPr>
            <w:noProof/>
          </w:rPr>
          <w:t>SHL – Uncontrolled Format String, 47</w:t>
        </w:r>
      </w:ins>
    </w:p>
    <w:p w14:paraId="35DB33EE" w14:textId="3564096D" w:rsidR="00DE5F8F" w:rsidRDefault="00DE5F8F" w:rsidP="008216A8">
      <w:pPr>
        <w:pStyle w:val="Bibliography1"/>
        <w:rPr>
          <w:ins w:id="1716" w:author="Sean McDonagh" w:date="2019-04-25T12:55:00Z"/>
          <w:noProof/>
        </w:rPr>
        <w:sectPr w:rsidR="00DE5F8F" w:rsidSect="008F5A32">
          <w:type w:val="continuous"/>
          <w:pgSz w:w="11909" w:h="16834" w:code="9"/>
          <w:pgMar w:top="792" w:right="734" w:bottom="821" w:left="821" w:header="706" w:footer="576" w:gutter="144"/>
          <w:cols w:num="2" w:space="720"/>
          <w:titlePg/>
          <w:docGrid w:linePitch="272"/>
        </w:sectPr>
      </w:pPr>
    </w:p>
    <w:p w14:paraId="049F6214" w14:textId="4CF032D7" w:rsidR="00C02C0F" w:rsidDel="00DE5F8F" w:rsidRDefault="00C02C0F" w:rsidP="008216A8">
      <w:pPr>
        <w:pStyle w:val="Bibliography1"/>
        <w:rPr>
          <w:del w:id="1717" w:author="Sean McDonagh" w:date="2019-04-25T12:55:00Z"/>
          <w:noProof/>
        </w:rPr>
        <w:sectPr w:rsidR="00C02C0F" w:rsidDel="00DE5F8F" w:rsidSect="00DE5F8F">
          <w:type w:val="continuous"/>
          <w:pgSz w:w="11909" w:h="16834" w:code="9"/>
          <w:pgMar w:top="792" w:right="734" w:bottom="821" w:left="821" w:header="706" w:footer="576" w:gutter="144"/>
          <w:pgNumType w:start="1"/>
          <w:cols w:space="720"/>
          <w:titlePg/>
          <w:docGrid w:linePitch="272"/>
        </w:sectPr>
      </w:pPr>
    </w:p>
    <w:p w14:paraId="71823F8D" w14:textId="77777777" w:rsidR="00C02C0F" w:rsidDel="00DE5F8F" w:rsidRDefault="00C02C0F">
      <w:pPr>
        <w:pStyle w:val="Indexberschrift"/>
        <w:keepNext/>
        <w:tabs>
          <w:tab w:val="right" w:pos="4735"/>
        </w:tabs>
        <w:rPr>
          <w:del w:id="1718" w:author="Sean McDonagh" w:date="2019-04-25T12:55:00Z"/>
          <w:rFonts w:cstheme="minorBidi"/>
          <w:b/>
          <w:bCs/>
          <w:noProof/>
        </w:rPr>
      </w:pPr>
      <w:del w:id="1719" w:author="Sean McDonagh" w:date="2019-04-25T12:55:00Z">
        <w:r w:rsidDel="00DE5F8F">
          <w:rPr>
            <w:noProof/>
          </w:rPr>
          <w:delText xml:space="preserve"> </w:delText>
        </w:r>
      </w:del>
    </w:p>
    <w:p w14:paraId="2CCCFD75" w14:textId="77777777" w:rsidR="00C02C0F" w:rsidDel="00DE5F8F" w:rsidRDefault="00C02C0F" w:rsidP="009866F9">
      <w:pPr>
        <w:pStyle w:val="Index1"/>
        <w:tabs>
          <w:tab w:val="right" w:pos="4735"/>
        </w:tabs>
        <w:outlineLvl w:val="0"/>
        <w:rPr>
          <w:del w:id="1720" w:author="Sean McDonagh" w:date="2019-04-25T12:55:00Z"/>
          <w:noProof/>
        </w:rPr>
      </w:pPr>
      <w:del w:id="1721" w:author="Sean McDonagh" w:date="2019-04-25T12:55:00Z">
        <w:r w:rsidDel="00DE5F8F">
          <w:rPr>
            <w:noProof/>
          </w:rPr>
          <w:delText>LHS (left-hand side), 22</w:delText>
        </w:r>
      </w:del>
    </w:p>
    <w:p w14:paraId="4F244772" w14:textId="77777777" w:rsidR="00C02C0F" w:rsidDel="00DE5F8F" w:rsidRDefault="00C02C0F" w:rsidP="008216A8">
      <w:pPr>
        <w:pStyle w:val="Bibliography1"/>
        <w:rPr>
          <w:del w:id="1722" w:author="Sean McDonagh" w:date="2019-04-25T12:55:00Z"/>
          <w:noProof/>
        </w:rPr>
        <w:sectPr w:rsidR="00C02C0F" w:rsidDel="00DE5F8F" w:rsidSect="00E94999">
          <w:type w:val="continuous"/>
          <w:pgSz w:w="11909" w:h="16834" w:code="9"/>
          <w:pgMar w:top="792" w:right="734" w:bottom="821" w:left="821" w:header="706" w:footer="576" w:gutter="144"/>
          <w:pgNumType w:start="1"/>
          <w:cols w:num="2" w:space="720"/>
          <w:titlePg/>
          <w:docGrid w:linePitch="272"/>
        </w:sectPr>
      </w:pPr>
    </w:p>
    <w:p w14:paraId="14C10E3A" w14:textId="77777777" w:rsidR="00346841" w:rsidRPr="00FB65C1" w:rsidRDefault="003E6398" w:rsidP="008216A8">
      <w:pPr>
        <w:pStyle w:val="Bibliography1"/>
      </w:pPr>
      <w:r>
        <w:fldChar w:fldCharType="end"/>
      </w:r>
    </w:p>
    <w:sectPr w:rsidR="00346841" w:rsidRPr="00FB65C1" w:rsidSect="000E26A0">
      <w:type w:val="continuous"/>
      <w:pgSz w:w="11909" w:h="16834" w:code="9"/>
      <w:pgMar w:top="792" w:right="734" w:bottom="821" w:left="821" w:header="706" w:footer="576" w:gutter="144"/>
      <w:cols w:space="720"/>
      <w:titlePg/>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55" w:author="Stephen Michell" w:date="2019-07-16T04:01:00Z" w:initials="SGM">
    <w:p w14:paraId="449DF83E" w14:textId="7B802459" w:rsidR="00B62E57" w:rsidRDefault="00B62E57">
      <w:pPr>
        <w:pStyle w:val="Kommentartext"/>
      </w:pPr>
      <w:r>
        <w:rPr>
          <w:rStyle w:val="Kommentarzeichen"/>
        </w:rPr>
        <w:annotationRef/>
      </w:r>
      <w:r>
        <w:t>Change these to correspond to the ISO way of definitions, where the definition can textually replace the word and additional sentences become notes to the particular entry.</w:t>
      </w:r>
    </w:p>
  </w:comment>
  <w:comment w:id="82" w:author="Stephen Michell" w:date="2019-07-16T09:00:00Z" w:initials="SGM">
    <w:p w14:paraId="6BEB7F36" w14:textId="77777777" w:rsidR="00B62E57" w:rsidRDefault="00B62E57" w:rsidP="00063F2C">
      <w:pPr>
        <w:pStyle w:val="Kommentartext"/>
      </w:pPr>
      <w:r>
        <w:rPr>
          <w:rStyle w:val="Kommentarzeichen"/>
        </w:rPr>
        <w:annotationRef/>
      </w:r>
      <w:r>
        <w:t>moved from 6.18, consider integrating with existing 6.22 text</w:t>
      </w:r>
    </w:p>
  </w:comment>
  <w:comment w:id="166" w:author="Stephen Michell" w:date="2019-07-16T04:09:00Z" w:initials="SGM">
    <w:p w14:paraId="130E3323" w14:textId="02DA74B7" w:rsidR="00B62E57" w:rsidRDefault="00B62E57" w:rsidP="00F359AE">
      <w:pPr>
        <w:rPr>
          <w:i/>
        </w:rPr>
      </w:pPr>
      <w:r>
        <w:rPr>
          <w:rStyle w:val="Kommentarzeichen"/>
        </w:rPr>
        <w:annotationRef/>
      </w:r>
      <w:r>
        <w:rPr>
          <w:i/>
        </w:rPr>
        <w:t>How do we treat libraries? Python has many libraries that essentially change the programming paradigm.</w:t>
      </w:r>
    </w:p>
    <w:p w14:paraId="61C575F0" w14:textId="6F4A5E3D" w:rsidR="00B62E57" w:rsidRDefault="00B62E57">
      <w:pPr>
        <w:pStyle w:val="Kommentartext"/>
      </w:pPr>
    </w:p>
  </w:comment>
  <w:comment w:id="167" w:author="Sean McDonagh [2]" w:date="2019-09-12T11:46:00Z" w:initials="SM">
    <w:p w14:paraId="03AA557F" w14:textId="02691DD6" w:rsidR="00B62E57" w:rsidRPr="006C4256" w:rsidRDefault="00B62E57" w:rsidP="00200A0B">
      <w:pPr>
        <w:pStyle w:val="Listenabsatz"/>
        <w:spacing w:after="0" w:line="240" w:lineRule="auto"/>
        <w:ind w:left="0"/>
        <w:rPr>
          <w:i/>
          <w:sz w:val="18"/>
          <w:szCs w:val="18"/>
        </w:rPr>
      </w:pPr>
      <w:r>
        <w:rPr>
          <w:rStyle w:val="Kommentarzeichen"/>
        </w:rPr>
        <w:annotationRef/>
      </w:r>
      <w:r>
        <w:rPr>
          <w:sz w:val="18"/>
          <w:szCs w:val="18"/>
        </w:rPr>
        <w:t>Also</w:t>
      </w:r>
      <w:r w:rsidRPr="006C4256">
        <w:rPr>
          <w:sz w:val="18"/>
          <w:szCs w:val="18"/>
        </w:rPr>
        <w:t xml:space="preserve">, library names need to be verified for accuracy since “typo-squatted” names have been used to inject malicious code. </w:t>
      </w:r>
      <w:r w:rsidRPr="006C4256">
        <w:rPr>
          <w:i/>
          <w:sz w:val="18"/>
          <w:szCs w:val="18"/>
        </w:rPr>
        <w:t xml:space="preserve">Ref: </w:t>
      </w:r>
      <w:hyperlink r:id="rId1" w:history="1">
        <w:r w:rsidRPr="006C4256">
          <w:rPr>
            <w:rStyle w:val="Hyperlink"/>
            <w:i/>
            <w:sz w:val="18"/>
            <w:szCs w:val="18"/>
          </w:rPr>
          <w:t>https://www.zdnet.com/article/twelve-malicious-python-libraries-found-and-removed-from-pypi/</w:t>
        </w:r>
      </w:hyperlink>
    </w:p>
    <w:p w14:paraId="77EF47B0" w14:textId="319E3196" w:rsidR="00B62E57" w:rsidRDefault="00B62E57">
      <w:pPr>
        <w:pStyle w:val="Kommentartext"/>
      </w:pPr>
    </w:p>
  </w:comment>
  <w:comment w:id="170" w:author="Stephen Michell" w:date="2019-07-16T05:30:00Z" w:initials="SGM">
    <w:p w14:paraId="7EAF0F3E" w14:textId="77777777" w:rsidR="00B62E57" w:rsidRDefault="00B62E57">
      <w:pPr>
        <w:pStyle w:val="Kommentartext"/>
      </w:pPr>
      <w:r>
        <w:t xml:space="preserve">Global comment: </w:t>
      </w:r>
      <w:r>
        <w:rPr>
          <w:rStyle w:val="Kommentarzeichen"/>
        </w:rPr>
        <w:annotationRef/>
      </w:r>
      <w:r>
        <w:t>Identify which vulnerabilities identified in Part 1 are applicable (and which ones are not).</w:t>
      </w:r>
    </w:p>
    <w:p w14:paraId="54B58358" w14:textId="77777777" w:rsidR="00B62E57" w:rsidRDefault="00B62E57">
      <w:pPr>
        <w:pStyle w:val="Kommentartext"/>
      </w:pPr>
      <w:r>
        <w:t>Question for Nick. How does Python handle parameters on functions where a parameter of the wrong type is passed.</w:t>
      </w:r>
    </w:p>
    <w:p w14:paraId="368C8EA5" w14:textId="2338EB7A" w:rsidR="00B62E57" w:rsidRDefault="00B62E57">
      <w:pPr>
        <w:pStyle w:val="Kommentartext"/>
      </w:pPr>
      <w:r>
        <w:t>Can programmers coerce the wrong type into a conversion?</w:t>
      </w:r>
    </w:p>
  </w:comment>
  <w:comment w:id="171" w:author="Stephen Michell" w:date="2019-09-26T10:55:00Z" w:initials="SM">
    <w:p w14:paraId="59AE7027" w14:textId="5DE47AC8" w:rsidR="00B62E57" w:rsidRDefault="00B62E57">
      <w:pPr>
        <w:pStyle w:val="Kommentartext"/>
      </w:pPr>
      <w:r>
        <w:rPr>
          <w:rStyle w:val="Kommentarzeichen"/>
        </w:rPr>
        <w:annotationRef/>
      </w:r>
      <w:r>
        <w:t>Erhard proposes that we say that Python does not have this vulnerability, and move the verbiage here to clause 4.</w:t>
      </w:r>
    </w:p>
  </w:comment>
  <w:comment w:id="172" w:author="Microsoft" w:date="2019-09-27T05:05:00Z" w:initials="M">
    <w:p w14:paraId="7BA9432F" w14:textId="74B8F95C" w:rsidR="00B62E57" w:rsidRDefault="00B62E57">
      <w:pPr>
        <w:pStyle w:val="Kommentartext"/>
      </w:pPr>
      <w:r>
        <w:rPr>
          <w:rStyle w:val="Kommentarzeichen"/>
        </w:rPr>
        <w:annotationRef/>
      </w:r>
      <w:r>
        <w:t>clearly clause 6.2.5 ; this looks like a global edit, since I see quite a few copies referring to 6.3.5</w:t>
      </w:r>
    </w:p>
    <w:p w14:paraId="77433987" w14:textId="27F992BE" w:rsidR="00B62E57" w:rsidRDefault="00B62E57">
      <w:pPr>
        <w:pStyle w:val="Kommentartext"/>
      </w:pPr>
      <w:r>
        <w:t xml:space="preserve">Furthermore, if the vulnerability does not exist at all, no point in referring back to Part 1. </w:t>
      </w:r>
    </w:p>
    <w:p w14:paraId="2C7F4017" w14:textId="590D9268" w:rsidR="00B62E57" w:rsidRDefault="00B62E57">
      <w:pPr>
        <w:pStyle w:val="Kommentartext"/>
      </w:pPr>
      <w:r>
        <w:t>Lastly, if most of the vulnerability is mitigated, it would be best to copy the remaining guidance from Part 1.</w:t>
      </w:r>
    </w:p>
    <w:p w14:paraId="78B683A8" w14:textId="5B5D2455" w:rsidR="00B62E57" w:rsidRDefault="00B62E57">
      <w:pPr>
        <w:pStyle w:val="Kommentartext"/>
      </w:pPr>
      <w:r>
        <w:t>These are all global comments to be applied everywhere.</w:t>
      </w:r>
    </w:p>
  </w:comment>
  <w:comment w:id="176" w:author="Microsoft" w:date="2019-09-27T05:08:00Z" w:initials="M">
    <w:p w14:paraId="3D8D0E7F" w14:textId="1ECDB5A5" w:rsidR="00B62E57" w:rsidRDefault="00B62E57">
      <w:pPr>
        <w:pStyle w:val="Kommentartext"/>
      </w:pPr>
      <w:r>
        <w:rPr>
          <w:rStyle w:val="Kommentarzeichen"/>
        </w:rPr>
        <w:annotationRef/>
      </w:r>
      <w:r>
        <w:t xml:space="preserve">Which of the vulnerabilities of Part 1 apply and which do not? </w:t>
      </w:r>
    </w:p>
  </w:comment>
  <w:comment w:id="177" w:author="Microsoft" w:date="2019-09-27T05:10:00Z" w:initials="M">
    <w:p w14:paraId="7D91101D" w14:textId="6A32AB32" w:rsidR="00B62E57" w:rsidRDefault="00B62E57">
      <w:pPr>
        <w:pStyle w:val="Kommentartext"/>
      </w:pPr>
      <w:r>
        <w:rPr>
          <w:rStyle w:val="Kommentarzeichen"/>
        </w:rPr>
        <w:annotationRef/>
      </w:r>
      <w:r>
        <w:t xml:space="preserve">I think tht we convincec ourselves that this is not the case. </w:t>
      </w:r>
    </w:p>
    <w:p w14:paraId="34DE8E02" w14:textId="3B65D2B2" w:rsidR="00B62E57" w:rsidRDefault="00B62E57">
      <w:pPr>
        <w:pStyle w:val="Kommentartext"/>
      </w:pPr>
      <w:r>
        <w:t xml:space="preserve">Exept maybe that -1 &gt;&gt; 10 == -1 and not 0. Arguably surprising. </w:t>
      </w:r>
    </w:p>
  </w:comment>
  <w:comment w:id="181" w:author="Stephen Michell" w:date="2019-07-16T05:34:00Z" w:initials="SGM">
    <w:p w14:paraId="4FE4CE2E" w14:textId="77777777" w:rsidR="00B62E57" w:rsidRDefault="00B62E57">
      <w:pPr>
        <w:pStyle w:val="Kommentartext"/>
      </w:pPr>
      <w:r>
        <w:rPr>
          <w:rStyle w:val="Kommentarzeichen"/>
        </w:rPr>
        <w:annotationRef/>
      </w:r>
      <w:r>
        <w:t xml:space="preserve">Is there a defined bit order or is it implementation defined? In either case </w:t>
      </w:r>
    </w:p>
    <w:p w14:paraId="20A4893B" w14:textId="77777777" w:rsidR="00B62E57" w:rsidRDefault="00B62E57">
      <w:pPr>
        <w:pStyle w:val="Kommentartext"/>
      </w:pPr>
      <w:r>
        <w:t>Does Python specify whether or not the “sign bit” gets shifted? If yes or if no, there are different vulnerabilities.</w:t>
      </w:r>
    </w:p>
    <w:p w14:paraId="75BC7059" w14:textId="77777777" w:rsidR="00B62E57" w:rsidRDefault="00B62E57">
      <w:pPr>
        <w:pStyle w:val="Kommentartext"/>
      </w:pPr>
    </w:p>
    <w:p w14:paraId="4B55A959" w14:textId="2F39BDF4" w:rsidR="00B62E57" w:rsidRDefault="00B62E57">
      <w:pPr>
        <w:pStyle w:val="Kommentartext"/>
      </w:pPr>
      <w:r>
        <w:t xml:space="preserve">What happens when you shift a maximally sized number? </w:t>
      </w:r>
    </w:p>
  </w:comment>
  <w:comment w:id="182" w:author="Microsoft" w:date="2019-09-27T05:14:00Z" w:initials="M">
    <w:p w14:paraId="165446BB" w14:textId="6070B69A" w:rsidR="00B62E57" w:rsidRDefault="00B62E57">
      <w:pPr>
        <w:pStyle w:val="Kommentartext"/>
      </w:pPr>
      <w:r>
        <w:rPr>
          <w:rStyle w:val="Kommentarzeichen"/>
        </w:rPr>
        <w:annotationRef/>
      </w:r>
      <w:r>
        <w:t>over- or underflow  ?</w:t>
      </w:r>
    </w:p>
  </w:comment>
  <w:comment w:id="184" w:author="Microsoft" w:date="2019-09-27T05:12:00Z" w:initials="M">
    <w:p w14:paraId="68D17BB1" w14:textId="05B285A7" w:rsidR="00B62E57" w:rsidRDefault="00B62E57">
      <w:pPr>
        <w:pStyle w:val="Kommentartext"/>
      </w:pPr>
      <w:r>
        <w:rPr>
          <w:rStyle w:val="Kommentarzeichen"/>
        </w:rPr>
        <w:annotationRef/>
      </w:r>
      <w:r>
        <w:t xml:space="preserve">presumably not. </w:t>
      </w:r>
    </w:p>
  </w:comment>
  <w:comment w:id="208" w:author="Stephen Michell" w:date="2017-09-22T09:43:00Z" w:initials="SGM">
    <w:p w14:paraId="25C23C6A" w14:textId="2ABB095B" w:rsidR="00B62E57" w:rsidRDefault="00B62E57">
      <w:pPr>
        <w:pStyle w:val="Kommentartext"/>
      </w:pPr>
      <w:r>
        <w:rPr>
          <w:rStyle w:val="Kommentarzeichen"/>
        </w:rPr>
        <w:annotationRef/>
      </w:r>
      <w:r>
        <w:t xml:space="preserve">From Nick Coghlan (2017-09-21) </w:t>
      </w:r>
    </w:p>
    <w:p w14:paraId="649FB454" w14:textId="77777777" w:rsidR="00B62E57" w:rsidRDefault="00B62E57" w:rsidP="00263434">
      <w:pPr>
        <w:spacing w:after="0" w:line="240" w:lineRule="auto"/>
        <w:rPr>
          <w:rFonts w:ascii="Helvetica" w:eastAsia="Times New Roman" w:hAnsi="Helvetica" w:cs="Times New Roman"/>
          <w:color w:val="000000"/>
          <w:sz w:val="18"/>
          <w:szCs w:val="18"/>
        </w:rPr>
      </w:pPr>
      <w:r w:rsidRPr="00263434">
        <w:rPr>
          <w:rFonts w:ascii="Helvetica" w:eastAsia="Times New Roman" w:hAnsi="Helvetica" w:cs="Times New Roman"/>
          <w:color w:val="000000"/>
          <w:sz w:val="18"/>
          <w:szCs w:val="18"/>
        </w:rPr>
        <w:t>- the section on enumerations should discuss the standard library's</w:t>
      </w:r>
      <w:r w:rsidRPr="00263434">
        <w:rPr>
          <w:rFonts w:ascii="Helvetica" w:eastAsia="Times New Roman" w:hAnsi="Helvetica" w:cs="Times New Roman"/>
          <w:color w:val="000000"/>
          <w:sz w:val="18"/>
          <w:szCs w:val="18"/>
        </w:rPr>
        <w:br/>
        <w:t>enum module (added in Python 3.4, available for 2.7 on PyPI as enum34)</w:t>
      </w:r>
    </w:p>
    <w:p w14:paraId="6FBC6D53" w14:textId="2E0533AA" w:rsidR="00B62E57" w:rsidRPr="00263434" w:rsidRDefault="00B62E57" w:rsidP="00263434">
      <w:pPr>
        <w:spacing w:after="0" w:line="240" w:lineRule="auto"/>
        <w:rPr>
          <w:rFonts w:ascii="Times New Roman" w:eastAsia="Times New Roman" w:hAnsi="Times New Roman" w:cs="Times New Roman"/>
          <w:sz w:val="24"/>
          <w:szCs w:val="24"/>
        </w:rPr>
      </w:pPr>
    </w:p>
  </w:comment>
  <w:comment w:id="209" w:author="Stephen Michell" w:date="2019-07-16T05:53:00Z" w:initials="SGM">
    <w:p w14:paraId="68690E74" w14:textId="61C38FF4" w:rsidR="00B62E57" w:rsidRDefault="00B62E57">
      <w:pPr>
        <w:pStyle w:val="Kommentartext"/>
      </w:pPr>
      <w:r>
        <w:rPr>
          <w:rStyle w:val="Kommentarzeichen"/>
        </w:rPr>
        <w:annotationRef/>
      </w:r>
      <w:r>
        <w:t>Questions for Nick:</w:t>
      </w:r>
    </w:p>
    <w:p w14:paraId="7D4EA2DE" w14:textId="6F8F7607" w:rsidR="00B62E57" w:rsidRDefault="00B62E57">
      <w:pPr>
        <w:pStyle w:val="Kommentartext"/>
      </w:pPr>
      <w:r>
        <w:t>Can arrays indexed by enums (new or old style)?</w:t>
      </w:r>
    </w:p>
    <w:p w14:paraId="794E930A" w14:textId="2CF2D652" w:rsidR="00B62E57" w:rsidRDefault="00B62E57">
      <w:pPr>
        <w:pStyle w:val="Kommentartext"/>
      </w:pPr>
      <w:r>
        <w:t>Can I specify a mapping enum -&gt; value?  Yes using Enum class.</w:t>
      </w:r>
    </w:p>
    <w:p w14:paraId="04869494" w14:textId="2B8B4196" w:rsidR="00B62E57" w:rsidRDefault="00B62E57">
      <w:pPr>
        <w:pStyle w:val="Kommentartext"/>
      </w:pPr>
      <w:r>
        <w:t>Can &lt; and &gt; be applied to enums? If so, how are they applied, by the enum sequence order or by the order of the value?</w:t>
      </w:r>
    </w:p>
    <w:p w14:paraId="32757AAE" w14:textId="77777777" w:rsidR="00B62E57" w:rsidRDefault="00B62E57">
      <w:pPr>
        <w:pStyle w:val="Kommentartext"/>
      </w:pPr>
      <w:r>
        <w:t>Can enums be partially initialized?</w:t>
      </w:r>
    </w:p>
    <w:p w14:paraId="6BAF6838" w14:textId="05EF5A46" w:rsidR="00B62E57" w:rsidRDefault="00B62E57">
      <w:pPr>
        <w:pStyle w:val="Kommentartext"/>
      </w:pPr>
      <w:r>
        <w:t>Document what the new enumeration module does to eliminate some vulnerabilities and document what vulnerabilities are left.</w:t>
      </w:r>
    </w:p>
  </w:comment>
  <w:comment w:id="210" w:author="Sean McDonagh [2]" w:date="2019-09-12T12:20:00Z" w:initials="SM">
    <w:p w14:paraId="13A71CF0" w14:textId="52708436" w:rsidR="00B62E57" w:rsidRDefault="00B62E57">
      <w:pPr>
        <w:pStyle w:val="Kommentartext"/>
      </w:pPr>
      <w:r>
        <w:rPr>
          <w:rStyle w:val="Kommentarzeichen"/>
        </w:rPr>
        <w:annotationRef/>
      </w:r>
      <w:r>
        <w:t>enums can be compared using ‘.value’</w:t>
      </w:r>
    </w:p>
  </w:comment>
  <w:comment w:id="211" w:author="Microsoft" w:date="2019-09-27T05:16:00Z" w:initials="M">
    <w:p w14:paraId="10DEBC53" w14:textId="673CE7C4" w:rsidR="00C729B0" w:rsidRDefault="00C729B0">
      <w:pPr>
        <w:pStyle w:val="Kommentartext"/>
      </w:pPr>
      <w:r>
        <w:rPr>
          <w:rStyle w:val="Kommentarzeichen"/>
        </w:rPr>
        <w:annotationRef/>
      </w:r>
      <w:r>
        <w:t>… and, as a consequence, put in the right words. “The vulnerabilities apply/apply ont/are mitigated, etc.</w:t>
      </w:r>
    </w:p>
  </w:comment>
  <w:comment w:id="236" w:author="Stephen Michell" w:date="2015-09-18T15:34:00Z" w:initials="SM">
    <w:p w14:paraId="61E3E8A6" w14:textId="1FD2FF3C" w:rsidR="00B62E57" w:rsidRDefault="00B62E57">
      <w:pPr>
        <w:pStyle w:val="Kommentartext"/>
      </w:pPr>
      <w:r>
        <w:rPr>
          <w:rStyle w:val="Kommentarzeichen"/>
        </w:rPr>
        <w:annotationRef/>
      </w:r>
      <w:r>
        <w:t>We removed “Numeric” from “Numeric Conversion Error” and are generalizing the issues. Please try to ensure that Python 6.6 is in sync.</w:t>
      </w:r>
    </w:p>
  </w:comment>
  <w:comment w:id="237" w:author="Stephen Michell" w:date="2019-09-26T11:27:00Z" w:initials="SM">
    <w:p w14:paraId="6E5C3BEA" w14:textId="77777777" w:rsidR="00B62E57" w:rsidRDefault="00B62E57">
      <w:pPr>
        <w:pStyle w:val="Kommentartext"/>
      </w:pPr>
      <w:r>
        <w:rPr>
          <w:rStyle w:val="Kommentarzeichen"/>
        </w:rPr>
        <w:annotationRef/>
      </w:r>
      <w:r>
        <w:t>Problem areas:</w:t>
      </w:r>
    </w:p>
    <w:p w14:paraId="2A4E67D4" w14:textId="4EED0C49" w:rsidR="00B62E57" w:rsidRDefault="00B62E57" w:rsidP="005F0C6C">
      <w:pPr>
        <w:pStyle w:val="Kommentartext"/>
        <w:numPr>
          <w:ilvl w:val="0"/>
          <w:numId w:val="609"/>
        </w:numPr>
      </w:pPr>
      <w:r>
        <w:t xml:space="preserve">Narrowing, i.e. from a less restrictive type to a more restrictive type. Leads to out-of-bounds errors either on representation or in </w:t>
      </w:r>
    </w:p>
    <w:p w14:paraId="185FD6E3" w14:textId="17E6F7B6" w:rsidR="00B62E57" w:rsidRDefault="00B62E57" w:rsidP="005F0C6C">
      <w:pPr>
        <w:pStyle w:val="Kommentartext"/>
        <w:numPr>
          <w:ilvl w:val="0"/>
          <w:numId w:val="609"/>
        </w:numPr>
      </w:pPr>
      <w:r>
        <w:t xml:space="preserve"> Conversion between unrelated types that may have similar underlying representations (such as feet – meters). Can this be solved by wrapping in classes and </w:t>
      </w:r>
    </w:p>
  </w:comment>
  <w:comment w:id="240" w:author="Microsoft" w:date="2019-09-27T05:18:00Z" w:initials="M">
    <w:p w14:paraId="46B3EBC7" w14:textId="18F1C29D" w:rsidR="00C729B0" w:rsidRDefault="00C729B0">
      <w:pPr>
        <w:pStyle w:val="Kommentartext"/>
      </w:pPr>
      <w:r>
        <w:rPr>
          <w:rStyle w:val="Kommentarzeichen"/>
        </w:rPr>
        <w:annotationRef/>
      </w:r>
      <w:r>
        <w:t>??? does not apply, I presume.</w:t>
      </w:r>
    </w:p>
  </w:comment>
  <w:comment w:id="244" w:author="Stephen Michell" w:date="2019-07-16T06:05:00Z" w:initials="SGM">
    <w:p w14:paraId="4D0A6296" w14:textId="77777777" w:rsidR="00B62E57" w:rsidRDefault="00B62E57">
      <w:pPr>
        <w:pStyle w:val="Kommentartext"/>
      </w:pPr>
      <w:r>
        <w:rPr>
          <w:rStyle w:val="Kommentarzeichen"/>
        </w:rPr>
        <w:annotationRef/>
      </w:r>
      <w:r>
        <w:t xml:space="preserve">Does Python have range checks?, permit truncation? On conversion? </w:t>
      </w:r>
    </w:p>
    <w:p w14:paraId="26F0CB20" w14:textId="30A763B6" w:rsidR="00B62E57" w:rsidRDefault="00B62E57">
      <w:pPr>
        <w:pStyle w:val="Kommentartext"/>
      </w:pPr>
      <w:r>
        <w:t>Does Python permit the concept of units systems (programmed)</w:t>
      </w:r>
    </w:p>
  </w:comment>
  <w:comment w:id="245" w:author="Sean McDonagh [2]" w:date="2019-09-12T12:33:00Z" w:initials="SM">
    <w:p w14:paraId="39E98C6C" w14:textId="29071F75" w:rsidR="00B62E57" w:rsidRDefault="00B62E57">
      <w:pPr>
        <w:pStyle w:val="Kommentartext"/>
      </w:pPr>
      <w:r>
        <w:rPr>
          <w:rStyle w:val="Kommentarzeichen"/>
        </w:rPr>
        <w:annotationRef/>
      </w:r>
      <w:r>
        <w:t xml:space="preserve">Python has range() and trunc() </w:t>
      </w:r>
      <w:r w:rsidRPr="00E460D4">
        <w:rPr>
          <w:i/>
        </w:rPr>
        <w:t>explicit</w:t>
      </w:r>
      <w:r>
        <w:t xml:space="preserve"> functions, and the current text addresses </w:t>
      </w:r>
      <w:r w:rsidRPr="00E460D4">
        <w:rPr>
          <w:i/>
        </w:rPr>
        <w:t>implicit</w:t>
      </w:r>
      <w:r>
        <w:t xml:space="preserve"> conversion</w:t>
      </w:r>
    </w:p>
  </w:comment>
  <w:comment w:id="246" w:author="Stephen Michell" w:date="2015-09-18T15:29:00Z" w:initials="SM">
    <w:p w14:paraId="5987AC63" w14:textId="39BEC8B8" w:rsidR="00B62E57" w:rsidRDefault="00B62E57">
      <w:pPr>
        <w:pStyle w:val="Kommentartext"/>
      </w:pPr>
      <w:r>
        <w:rPr>
          <w:rStyle w:val="Kommentarzeichen"/>
        </w:rPr>
        <w:annotationRef/>
      </w:r>
      <w:r>
        <w:t>Put in bibliography and reference.</w:t>
      </w:r>
    </w:p>
  </w:comment>
  <w:comment w:id="268" w:author="Microsoft" w:date="2019-09-27T05:19:00Z" w:initials="M">
    <w:p w14:paraId="4610D7F2" w14:textId="490BF1D8" w:rsidR="00C729B0" w:rsidRDefault="00C729B0">
      <w:pPr>
        <w:pStyle w:val="Kommentartext"/>
      </w:pPr>
      <w:r>
        <w:rPr>
          <w:rStyle w:val="Kommentarzeichen"/>
        </w:rPr>
        <w:annotationRef/>
      </w:r>
      <w:r>
        <w:t>shorten and fix the example</w:t>
      </w:r>
    </w:p>
  </w:comment>
  <w:comment w:id="374" w:author="Stephen Michell" w:date="2019-07-16T06:24:00Z" w:initials="SGM">
    <w:p w14:paraId="47A3FDB1" w14:textId="274F12D0" w:rsidR="00B62E57" w:rsidRDefault="00B62E57">
      <w:pPr>
        <w:pStyle w:val="Kommentartext"/>
      </w:pPr>
      <w:r>
        <w:rPr>
          <w:rStyle w:val="Kommentarzeichen"/>
        </w:rPr>
        <w:annotationRef/>
      </w:r>
      <w:r>
        <w:t>The vulnerabilities for pointers apply equally to general references.. We need convincing that Python’s specific references do not exhibit the vulnerabilities of Part 1 clause 6.11.</w:t>
      </w:r>
    </w:p>
  </w:comment>
  <w:comment w:id="395" w:author="Stephen Michell" w:date="2019-07-16T06:40:00Z" w:initials="SGM">
    <w:p w14:paraId="76EC1E24" w14:textId="6AF7BC11" w:rsidR="00B62E57" w:rsidRDefault="00B62E57">
      <w:pPr>
        <w:pStyle w:val="Kommentartext"/>
      </w:pPr>
      <w:r>
        <w:rPr>
          <w:rStyle w:val="Kommentarzeichen"/>
        </w:rPr>
        <w:annotationRef/>
      </w:r>
      <w:r>
        <w:t>Python lets one “del” a part of a class or of a complete class. Needs refinement.</w:t>
      </w:r>
    </w:p>
  </w:comment>
  <w:comment w:id="415" w:author="Stephen Michell" w:date="2019-09-26T12:47:00Z" w:initials="SM">
    <w:p w14:paraId="140A724D" w14:textId="48EC6AC2" w:rsidR="00B62E57" w:rsidRDefault="00B62E57">
      <w:pPr>
        <w:pStyle w:val="Kommentartext"/>
      </w:pPr>
      <w:r>
        <w:rPr>
          <w:rStyle w:val="Kommentarzeichen"/>
        </w:rPr>
        <w:annotationRef/>
      </w:r>
      <w:r>
        <w:t>This may change somewhat when we resolve &lt;&lt; and &gt;&gt; operators.</w:t>
      </w:r>
    </w:p>
  </w:comment>
  <w:comment w:id="424" w:author="Stephen Michell" w:date="2019-09-26T12:52:00Z" w:initials="SM">
    <w:p w14:paraId="5B4A8970" w14:textId="02DCD249" w:rsidR="00B62E57" w:rsidRDefault="00B62E57">
      <w:pPr>
        <w:pStyle w:val="Kommentartext"/>
      </w:pPr>
      <w:r>
        <w:rPr>
          <w:rStyle w:val="Kommentarzeichen"/>
        </w:rPr>
        <w:annotationRef/>
      </w:r>
      <w:r>
        <w:t>Still researching shift operations in Python.</w:t>
      </w:r>
    </w:p>
  </w:comment>
  <w:comment w:id="434" w:author="Stephen Michell" w:date="2017-09-22T09:44:00Z" w:initials="SGM">
    <w:p w14:paraId="444C73FF" w14:textId="04A18B2E" w:rsidR="00B62E57" w:rsidRDefault="00B62E57">
      <w:pPr>
        <w:pStyle w:val="Kommentartext"/>
      </w:pPr>
      <w:r>
        <w:rPr>
          <w:rStyle w:val="Kommentarzeichen"/>
        </w:rPr>
        <w:annotationRef/>
      </w:r>
      <w:r>
        <w:t>Email from Nick Coghlan (2017-09-21)</w:t>
      </w:r>
    </w:p>
    <w:p w14:paraId="25265650" w14:textId="77777777" w:rsidR="00B62E57" w:rsidRDefault="00B62E57" w:rsidP="00263434">
      <w:pPr>
        <w:rPr>
          <w:rFonts w:ascii="Helvetica" w:eastAsia="Times New Roman" w:hAnsi="Helvetica"/>
          <w:color w:val="000000"/>
          <w:sz w:val="18"/>
          <w:szCs w:val="18"/>
        </w:rPr>
      </w:pPr>
      <w:r>
        <w:rPr>
          <w:rFonts w:ascii="Helvetica" w:eastAsia="Times New Roman" w:hAnsi="Helvetica"/>
          <w:color w:val="000000"/>
          <w:sz w:val="18"/>
          <w:szCs w:val="18"/>
        </w:rPr>
        <w:t>- the section on ambiguous naming needs to be updated to account for</w:t>
      </w:r>
      <w:r>
        <w:rPr>
          <w:rFonts w:ascii="Helvetica" w:eastAsia="Times New Roman" w:hAnsi="Helvetica"/>
          <w:color w:val="000000"/>
          <w:sz w:val="18"/>
          <w:szCs w:val="18"/>
        </w:rPr>
        <w:br/>
        <w:t>full Unicode identifier support in Python 3:</w:t>
      </w:r>
    </w:p>
    <w:p w14:paraId="42B0D4B3" w14:textId="77777777" w:rsidR="00B62E57" w:rsidRDefault="00B62E57" w:rsidP="00263434">
      <w:pPr>
        <w:rPr>
          <w:rFonts w:ascii="Helvetica" w:eastAsia="Times New Roman" w:hAnsi="Helvetica"/>
          <w:color w:val="000000"/>
          <w:sz w:val="18"/>
          <w:szCs w:val="18"/>
        </w:rPr>
      </w:pPr>
    </w:p>
    <w:p w14:paraId="4DC130E9" w14:textId="3D470E73" w:rsidR="00B62E57" w:rsidRDefault="00B62E57" w:rsidP="00263434">
      <w:pPr>
        <w:rPr>
          <w:rFonts w:eastAsia="Times New Roman"/>
          <w:sz w:val="24"/>
          <w:szCs w:val="24"/>
        </w:rPr>
      </w:pPr>
      <w:r>
        <w:rPr>
          <w:rFonts w:ascii="Helvetica" w:eastAsia="Times New Roman" w:hAnsi="Helvetica"/>
          <w:color w:val="000000"/>
          <w:sz w:val="18"/>
          <w:szCs w:val="18"/>
        </w:rPr>
        <w:t>DISAGREE – Unicode identifier support does not change these semantics.</w:t>
      </w:r>
      <w:r>
        <w:rPr>
          <w:rFonts w:ascii="Helvetica" w:eastAsia="Times New Roman" w:hAnsi="Helvetica"/>
          <w:color w:val="000000"/>
          <w:sz w:val="18"/>
          <w:szCs w:val="18"/>
        </w:rPr>
        <w:br/>
        <w:t>=============</w:t>
      </w:r>
      <w:r>
        <w:rPr>
          <w:rFonts w:ascii="Helvetica" w:eastAsia="Times New Roman" w:hAnsi="Helvetica"/>
          <w:color w:val="000000"/>
          <w:sz w:val="18"/>
          <w:szCs w:val="18"/>
        </w:rPr>
        <w:br/>
      </w:r>
    </w:p>
    <w:p w14:paraId="077E35B0" w14:textId="77777777" w:rsidR="00B62E57" w:rsidRDefault="00B62E57" w:rsidP="00263434">
      <w:pPr>
        <w:rPr>
          <w:rFonts w:ascii="Helvetica" w:eastAsia="Times New Roman" w:hAnsi="Helvetica"/>
          <w:sz w:val="18"/>
          <w:szCs w:val="18"/>
        </w:rPr>
      </w:pPr>
      <w:r>
        <w:rPr>
          <w:rFonts w:ascii="Helvetica" w:eastAsia="Times New Roman" w:hAnsi="Helvetica"/>
          <w:sz w:val="18"/>
          <w:szCs w:val="18"/>
        </w:rPr>
        <w:t>Сonfused = True</w:t>
      </w:r>
      <w:r>
        <w:rPr>
          <w:rFonts w:ascii="PMingLiU" w:eastAsia="PMingLiU" w:hAnsi="PMingLiU" w:cs="PMingLiU"/>
          <w:sz w:val="18"/>
          <w:szCs w:val="18"/>
        </w:rPr>
        <w:br/>
      </w:r>
      <w:r>
        <w:rPr>
          <w:rFonts w:ascii="Helvetica" w:eastAsia="Times New Roman" w:hAnsi="Helvetica"/>
          <w:sz w:val="18"/>
          <w:szCs w:val="18"/>
        </w:rPr>
        <w:t>Confused = False</w:t>
      </w:r>
      <w:r>
        <w:rPr>
          <w:rFonts w:ascii="PMingLiU" w:eastAsia="PMingLiU" w:hAnsi="PMingLiU" w:cs="PMingLiU"/>
          <w:sz w:val="18"/>
          <w:szCs w:val="18"/>
        </w:rPr>
        <w:br/>
      </w:r>
      <w:r>
        <w:rPr>
          <w:rFonts w:ascii="Helvetica" w:eastAsia="Times New Roman" w:hAnsi="Helvetica"/>
          <w:sz w:val="18"/>
          <w:szCs w:val="18"/>
        </w:rPr>
        <w:t>Сonfused == Confused</w:t>
      </w:r>
    </w:p>
    <w:p w14:paraId="0FDE48A7" w14:textId="77777777" w:rsidR="00B62E57" w:rsidRDefault="00B62E57" w:rsidP="00263434">
      <w:pPr>
        <w:rPr>
          <w:rFonts w:ascii="Times New Roman" w:eastAsia="Times New Roman" w:hAnsi="Times New Roman"/>
          <w:sz w:val="24"/>
          <w:szCs w:val="24"/>
        </w:rPr>
      </w:pPr>
      <w:r>
        <w:rPr>
          <w:rFonts w:ascii="Helvetica" w:eastAsia="Times New Roman" w:hAnsi="Helvetica"/>
          <w:color w:val="000000"/>
          <w:sz w:val="18"/>
          <w:szCs w:val="18"/>
        </w:rPr>
        <w:t>False</w:t>
      </w:r>
      <w:r>
        <w:rPr>
          <w:rFonts w:ascii="Helvetica" w:eastAsia="Times New Roman" w:hAnsi="Helvetica"/>
          <w:color w:val="000000"/>
          <w:sz w:val="18"/>
          <w:szCs w:val="18"/>
        </w:rPr>
        <w:br/>
      </w:r>
    </w:p>
    <w:p w14:paraId="5D95EC7B" w14:textId="77777777" w:rsidR="00B62E57" w:rsidRDefault="00B62E57" w:rsidP="00263434">
      <w:pPr>
        <w:rPr>
          <w:rFonts w:ascii="Helvetica" w:eastAsia="Times New Roman" w:hAnsi="Helvetica"/>
          <w:sz w:val="18"/>
          <w:szCs w:val="18"/>
        </w:rPr>
      </w:pPr>
      <w:r>
        <w:rPr>
          <w:rFonts w:ascii="Helvetica" w:eastAsia="Times New Roman" w:hAnsi="Helvetica"/>
          <w:sz w:val="18"/>
          <w:szCs w:val="18"/>
        </w:rPr>
        <w:t>"Сonfused"</w:t>
      </w:r>
    </w:p>
    <w:p w14:paraId="5B9E2544" w14:textId="77777777" w:rsidR="00B62E57" w:rsidRDefault="00B62E57" w:rsidP="00263434">
      <w:pPr>
        <w:rPr>
          <w:rFonts w:ascii="Times New Roman" w:eastAsia="Times New Roman" w:hAnsi="Times New Roman"/>
          <w:sz w:val="24"/>
          <w:szCs w:val="24"/>
        </w:rPr>
      </w:pPr>
      <w:r>
        <w:rPr>
          <w:rFonts w:ascii="Helvetica" w:eastAsia="Times New Roman" w:hAnsi="Helvetica"/>
          <w:color w:val="000000"/>
          <w:sz w:val="18"/>
          <w:szCs w:val="18"/>
        </w:rPr>
        <w:t>'Сonfused'</w:t>
      </w:r>
      <w:r>
        <w:rPr>
          <w:rFonts w:ascii="Helvetica" w:eastAsia="Times New Roman" w:hAnsi="Helvetica"/>
          <w:color w:val="000000"/>
          <w:sz w:val="18"/>
          <w:szCs w:val="18"/>
        </w:rPr>
        <w:br/>
      </w:r>
    </w:p>
    <w:p w14:paraId="5D0881D6" w14:textId="77777777" w:rsidR="00B62E57" w:rsidRDefault="00B62E57" w:rsidP="00263434">
      <w:pPr>
        <w:rPr>
          <w:rFonts w:ascii="Helvetica" w:eastAsia="Times New Roman" w:hAnsi="Helvetica"/>
          <w:sz w:val="18"/>
          <w:szCs w:val="18"/>
        </w:rPr>
      </w:pPr>
      <w:r>
        <w:rPr>
          <w:rFonts w:ascii="Helvetica" w:eastAsia="Times New Roman" w:hAnsi="Helvetica"/>
          <w:sz w:val="18"/>
          <w:szCs w:val="18"/>
        </w:rPr>
        <w:t>ascii("Сonfused")</w:t>
      </w:r>
    </w:p>
    <w:p w14:paraId="2A69CA4E" w14:textId="77777777" w:rsidR="00B62E57" w:rsidRDefault="00B62E57" w:rsidP="00263434">
      <w:pPr>
        <w:rPr>
          <w:rFonts w:ascii="Times New Roman" w:eastAsia="Times New Roman" w:hAnsi="Times New Roman"/>
          <w:sz w:val="24"/>
          <w:szCs w:val="24"/>
        </w:rPr>
      </w:pPr>
      <w:r>
        <w:rPr>
          <w:rFonts w:ascii="Helvetica" w:eastAsia="Times New Roman" w:hAnsi="Helvetica"/>
          <w:color w:val="000000"/>
          <w:sz w:val="18"/>
          <w:szCs w:val="18"/>
        </w:rPr>
        <w:t>"'</w:t>
      </w:r>
      <w:hyperlink r:id="rId2" w:history="1">
        <w:r>
          <w:rPr>
            <w:rStyle w:val="Hyperlink"/>
            <w:rFonts w:ascii="Helvetica" w:eastAsia="Times New Roman" w:hAnsi="Helvetica"/>
            <w:sz w:val="18"/>
            <w:szCs w:val="18"/>
          </w:rPr>
          <w:t>\\u0421onfused'</w:t>
        </w:r>
      </w:hyperlink>
      <w:r>
        <w:rPr>
          <w:rFonts w:ascii="Helvetica" w:eastAsia="Times New Roman" w:hAnsi="Helvetica"/>
          <w:color w:val="000000"/>
          <w:sz w:val="18"/>
          <w:szCs w:val="18"/>
        </w:rPr>
        <w:t>"</w:t>
      </w:r>
      <w:r>
        <w:rPr>
          <w:rFonts w:ascii="Helvetica" w:eastAsia="Times New Roman" w:hAnsi="Helvetica"/>
          <w:color w:val="000000"/>
          <w:sz w:val="18"/>
          <w:szCs w:val="18"/>
        </w:rPr>
        <w:br/>
      </w:r>
    </w:p>
    <w:p w14:paraId="3782EAD4" w14:textId="77777777" w:rsidR="00B62E57" w:rsidRDefault="00B62E57" w:rsidP="00263434">
      <w:pPr>
        <w:rPr>
          <w:rFonts w:ascii="Helvetica" w:eastAsia="Times New Roman" w:hAnsi="Helvetica"/>
          <w:sz w:val="18"/>
          <w:szCs w:val="18"/>
        </w:rPr>
      </w:pPr>
      <w:r>
        <w:rPr>
          <w:rFonts w:ascii="Helvetica" w:eastAsia="Times New Roman" w:hAnsi="Helvetica"/>
          <w:sz w:val="18"/>
          <w:szCs w:val="18"/>
        </w:rPr>
        <w:t>ascii("Confused")</w:t>
      </w:r>
    </w:p>
    <w:p w14:paraId="3D4E6C67" w14:textId="41288542" w:rsidR="00B62E57" w:rsidRPr="00263434" w:rsidRDefault="00B62E57" w:rsidP="00263434">
      <w:pPr>
        <w:rPr>
          <w:rFonts w:ascii="Times New Roman" w:eastAsia="Times New Roman" w:hAnsi="Times New Roman"/>
          <w:sz w:val="24"/>
          <w:szCs w:val="24"/>
        </w:rPr>
      </w:pPr>
      <w:r>
        <w:rPr>
          <w:rFonts w:ascii="Helvetica" w:eastAsia="Times New Roman" w:hAnsi="Helvetica"/>
          <w:color w:val="000000"/>
          <w:sz w:val="18"/>
          <w:szCs w:val="18"/>
        </w:rPr>
        <w:t>"'Confused'"</w:t>
      </w:r>
      <w:r>
        <w:rPr>
          <w:rFonts w:ascii="Helvetica" w:eastAsia="Times New Roman" w:hAnsi="Helvetica"/>
          <w:color w:val="000000"/>
          <w:sz w:val="18"/>
          <w:szCs w:val="18"/>
        </w:rPr>
        <w:br/>
        <w:t>=============</w:t>
      </w:r>
    </w:p>
  </w:comment>
  <w:comment w:id="445" w:author="Stephen Michell" w:date="2017-09-22T09:46:00Z" w:initials="SGM">
    <w:p w14:paraId="1D1276C2" w14:textId="478FF1D3" w:rsidR="00B62E57" w:rsidRDefault="00B62E57">
      <w:pPr>
        <w:pStyle w:val="Kommentartext"/>
      </w:pPr>
      <w:r>
        <w:rPr>
          <w:rStyle w:val="Kommentarzeichen"/>
        </w:rPr>
        <w:annotationRef/>
      </w:r>
      <w:r>
        <w:t>Email from Nick Coghlan (2017-09-21)</w:t>
      </w:r>
    </w:p>
    <w:p w14:paraId="44A449CA" w14:textId="77777777" w:rsidR="00B62E57" w:rsidRDefault="00B62E57" w:rsidP="00263434">
      <w:pPr>
        <w:spacing w:after="0" w:line="240" w:lineRule="auto"/>
        <w:rPr>
          <w:rFonts w:ascii="Helvetica" w:eastAsia="Times New Roman" w:hAnsi="Helvetica" w:cs="Times New Roman"/>
          <w:color w:val="000000"/>
          <w:sz w:val="18"/>
          <w:szCs w:val="18"/>
        </w:rPr>
      </w:pPr>
      <w:r w:rsidRPr="00263434">
        <w:rPr>
          <w:rFonts w:ascii="Helvetica" w:eastAsia="Times New Roman" w:hAnsi="Helvetica" w:cs="Times New Roman"/>
          <w:color w:val="000000"/>
          <w:sz w:val="18"/>
          <w:szCs w:val="18"/>
        </w:rPr>
        <w:t>- the discussion of dead stores may want to mention ResourceWarning</w:t>
      </w:r>
      <w:r w:rsidRPr="00263434">
        <w:rPr>
          <w:rFonts w:ascii="Helvetica" w:eastAsia="Times New Roman" w:hAnsi="Helvetica" w:cs="Times New Roman"/>
          <w:color w:val="000000"/>
          <w:sz w:val="18"/>
          <w:szCs w:val="18"/>
        </w:rPr>
        <w:br/>
        <w:t>(which emits a warning when ex</w:t>
      </w:r>
      <w:r>
        <w:rPr>
          <w:rFonts w:ascii="Helvetica" w:eastAsia="Times New Roman" w:hAnsi="Helvetica" w:cs="Times New Roman"/>
          <w:color w:val="000000"/>
          <w:sz w:val="18"/>
          <w:szCs w:val="18"/>
        </w:rPr>
        <w:t xml:space="preserve">ternal resources are cleaned up </w:t>
      </w:r>
      <w:r w:rsidRPr="00263434">
        <w:rPr>
          <w:rFonts w:ascii="Helvetica" w:eastAsia="Times New Roman" w:hAnsi="Helvetica" w:cs="Times New Roman"/>
          <w:color w:val="000000"/>
          <w:sz w:val="18"/>
          <w:szCs w:val="18"/>
        </w:rPr>
        <w:t>implicitly rather than explicitly) an</w:t>
      </w:r>
      <w:r>
        <w:rPr>
          <w:rFonts w:ascii="Helvetica" w:eastAsia="Times New Roman" w:hAnsi="Helvetica" w:cs="Times New Roman"/>
          <w:color w:val="000000"/>
          <w:sz w:val="18"/>
          <w:szCs w:val="18"/>
        </w:rPr>
        <w:t xml:space="preserve">d the tracemalloc module (which </w:t>
      </w:r>
      <w:r w:rsidRPr="00263434">
        <w:rPr>
          <w:rFonts w:ascii="Helvetica" w:eastAsia="Times New Roman" w:hAnsi="Helvetica" w:cs="Times New Roman"/>
          <w:color w:val="000000"/>
          <w:sz w:val="18"/>
          <w:szCs w:val="18"/>
        </w:rPr>
        <w:t>allows resource warnings to report whe</w:t>
      </w:r>
      <w:r>
        <w:rPr>
          <w:rFonts w:ascii="Helvetica" w:eastAsia="Times New Roman" w:hAnsi="Helvetica" w:cs="Times New Roman"/>
          <w:color w:val="000000"/>
          <w:sz w:val="18"/>
          <w:szCs w:val="18"/>
        </w:rPr>
        <w:t>re the resource managing object</w:t>
      </w:r>
      <w:r w:rsidRPr="00263434">
        <w:rPr>
          <w:rFonts w:ascii="Helvetica" w:eastAsia="Times New Roman" w:hAnsi="Helvetica" w:cs="Times New Roman"/>
          <w:color w:val="000000"/>
          <w:sz w:val="18"/>
          <w:szCs w:val="18"/>
        </w:rPr>
        <w:t>was allocated)</w:t>
      </w:r>
    </w:p>
    <w:p w14:paraId="4CBE9CBE" w14:textId="1FC1C1CF" w:rsidR="00B62E57" w:rsidRPr="00263434" w:rsidRDefault="00B62E57" w:rsidP="00263434">
      <w:pPr>
        <w:spacing w:after="0" w:line="240" w:lineRule="auto"/>
        <w:rPr>
          <w:rFonts w:ascii="Times New Roman" w:eastAsia="Times New Roman" w:hAnsi="Times New Roman" w:cs="Times New Roman"/>
          <w:sz w:val="24"/>
          <w:szCs w:val="24"/>
        </w:rPr>
      </w:pPr>
      <w:r>
        <w:rPr>
          <w:rFonts w:ascii="Helvetica" w:eastAsia="Times New Roman" w:hAnsi="Helvetica" w:cs="Times New Roman"/>
          <w:color w:val="000000"/>
          <w:sz w:val="18"/>
          <w:szCs w:val="18"/>
        </w:rPr>
        <w:t>Addressed: see last paragraph.</w:t>
      </w:r>
    </w:p>
  </w:comment>
  <w:comment w:id="521" w:author="Stephen Michell" w:date="2019-07-16T09:05:00Z" w:initials="SGM">
    <w:p w14:paraId="5D57D8DD" w14:textId="0E2780C3" w:rsidR="00B62E57" w:rsidRDefault="00B62E57">
      <w:pPr>
        <w:pStyle w:val="Kommentartext"/>
      </w:pPr>
      <w:r>
        <w:rPr>
          <w:rStyle w:val="Kommentarzeichen"/>
        </w:rPr>
        <w:annotationRef/>
      </w:r>
    </w:p>
  </w:comment>
  <w:comment w:id="584" w:author="Stephen Michell" w:date="2019-07-16T10:27:00Z" w:initials="SGM">
    <w:p w14:paraId="2A7DC251" w14:textId="4AED55AD" w:rsidR="00B62E57" w:rsidRDefault="00B62E57">
      <w:pPr>
        <w:pStyle w:val="Kommentartext"/>
      </w:pPr>
      <w:r>
        <w:rPr>
          <w:rStyle w:val="Kommentarzeichen"/>
        </w:rPr>
        <w:annotationRef/>
      </w:r>
      <w:r>
        <w:t>There is a new vulnerability which is the accidental creation of a variable when the intention was to reference the uplevel variable. We can tie it into this, or put in section 7.</w:t>
      </w:r>
    </w:p>
  </w:comment>
  <w:comment w:id="593" w:author="Stephen Michell" w:date="2017-09-22T09:50:00Z" w:initials="SGM">
    <w:p w14:paraId="5C99E8EB" w14:textId="77777777" w:rsidR="00B62E57" w:rsidRDefault="00B62E57" w:rsidP="00D46D22">
      <w:pPr>
        <w:pStyle w:val="Kommentartext"/>
      </w:pPr>
      <w:r>
        <w:rPr>
          <w:rStyle w:val="Kommentarzeichen"/>
        </w:rPr>
        <w:annotationRef/>
      </w:r>
      <w:r>
        <w:rPr>
          <w:rStyle w:val="Kommentarzeichen"/>
        </w:rPr>
        <w:annotationRef/>
      </w:r>
      <w:r>
        <w:t>Email from Nick Coghlan (2017-09-21)</w:t>
      </w:r>
    </w:p>
    <w:p w14:paraId="2FAB98EA" w14:textId="5638A7EA" w:rsidR="00B62E57" w:rsidRPr="00D46D22" w:rsidRDefault="00B62E57" w:rsidP="00D46D22">
      <w:pPr>
        <w:rPr>
          <w:rFonts w:eastAsia="Times New Roman"/>
          <w:sz w:val="24"/>
          <w:szCs w:val="24"/>
        </w:rPr>
      </w:pPr>
      <w:r>
        <w:rPr>
          <w:rFonts w:ascii="Helvetica" w:eastAsia="Times New Roman" w:hAnsi="Helvetica"/>
          <w:color w:val="000000"/>
          <w:sz w:val="18"/>
          <w:szCs w:val="18"/>
        </w:rPr>
        <w:t>metaclass __prepare__ methods can inject extra names into a class body</w:t>
      </w:r>
      <w:r>
        <w:rPr>
          <w:rFonts w:ascii="Helvetica" w:eastAsia="Times New Roman" w:hAnsi="Helvetica"/>
          <w:color w:val="000000"/>
          <w:sz w:val="18"/>
          <w:szCs w:val="18"/>
        </w:rPr>
        <w:br/>
        <w:t>execution namespace that the compiler knows nothing about (see</w:t>
      </w:r>
      <w:r>
        <w:rPr>
          <w:rFonts w:ascii="Helvetica" w:eastAsia="Times New Roman" w:hAnsi="Helvetica"/>
          <w:color w:val="000000"/>
          <w:sz w:val="18"/>
          <w:szCs w:val="18"/>
        </w:rPr>
        <w:br/>
        <w:t>types.prepare_class and</w:t>
      </w:r>
      <w:r>
        <w:rPr>
          <w:rFonts w:ascii="Helvetica" w:eastAsia="Times New Roman" w:hAnsi="Helvetica"/>
          <w:color w:val="000000"/>
          <w:sz w:val="18"/>
          <w:szCs w:val="18"/>
        </w:rPr>
        <w:br/>
      </w:r>
      <w:hyperlink r:id="rId3" w:anchor="preparing-the-class-namespace" w:history="1">
        <w:r w:rsidRPr="00204458">
          <w:rPr>
            <w:rStyle w:val="Hyperlink"/>
            <w:rFonts w:ascii="Helvetica" w:eastAsia="Times New Roman" w:hAnsi="Helvetica"/>
            <w:sz w:val="18"/>
            <w:szCs w:val="18"/>
          </w:rPr>
          <w:t>https://docs.python.org/3/reference/datamodel.html#preparing-the-class-namespace</w:t>
        </w:r>
      </w:hyperlink>
      <w:r>
        <w:rPr>
          <w:rFonts w:ascii="Helvetica" w:eastAsia="Times New Roman" w:hAnsi="Helvetica"/>
          <w:color w:val="000000"/>
          <w:sz w:val="18"/>
          <w:szCs w:val="18"/>
        </w:rPr>
        <w:t>)</w:t>
      </w:r>
    </w:p>
  </w:comment>
  <w:comment w:id="598" w:author="Microsoft" w:date="2019-09-27T05:35:00Z" w:initials="M">
    <w:p w14:paraId="7D99D0A6" w14:textId="400D79F8" w:rsidR="001C527D" w:rsidRDefault="001C527D">
      <w:pPr>
        <w:pStyle w:val="Kommentartext"/>
      </w:pPr>
      <w:r>
        <w:rPr>
          <w:rStyle w:val="Kommentarzeichen"/>
        </w:rPr>
        <w:annotationRef/>
      </w:r>
      <w:r>
        <w:t xml:space="preserve">Is that true? Nested functions have no access to variables in the enclosing function? This text reads like overselling the goodness of Python. </w:t>
      </w:r>
    </w:p>
  </w:comment>
  <w:comment w:id="637" w:author="Stephen Michell" w:date="2019-07-16T10:39:00Z" w:initials="SGM">
    <w:p w14:paraId="624A0AC2" w14:textId="07C951B1" w:rsidR="00B62E57" w:rsidRDefault="00B62E57">
      <w:pPr>
        <w:pStyle w:val="Kommentartext"/>
      </w:pPr>
      <w:r>
        <w:rPr>
          <w:rStyle w:val="Kommentarzeichen"/>
        </w:rPr>
        <w:annotationRef/>
      </w:r>
      <w:r>
        <w:t>Section .1 needs to explain an “absolute import”</w:t>
      </w:r>
    </w:p>
  </w:comment>
  <w:comment w:id="738" w:author="Stephen Michell" w:date="2019-07-16T11:36:00Z" w:initials="SGM">
    <w:p w14:paraId="1761E29C" w14:textId="569CC86D" w:rsidR="00B62E57" w:rsidRDefault="00B62E57">
      <w:pPr>
        <w:pStyle w:val="Kommentartext"/>
      </w:pPr>
      <w:r>
        <w:rPr>
          <w:rStyle w:val="Kommentarzeichen"/>
        </w:rPr>
        <w:annotationRef/>
      </w:r>
      <w:r>
        <w:t>Don’t use a bad example.</w:t>
      </w:r>
    </w:p>
  </w:comment>
  <w:comment w:id="774" w:author="Stephen Michell" w:date="2017-09-22T09:51:00Z" w:initials="SGM">
    <w:p w14:paraId="27697CC2" w14:textId="4DCE0510" w:rsidR="00B62E57" w:rsidRDefault="00B62E57">
      <w:pPr>
        <w:pStyle w:val="Kommentartext"/>
      </w:pPr>
      <w:r>
        <w:rPr>
          <w:rStyle w:val="Kommentarzeichen"/>
        </w:rPr>
        <w:annotationRef/>
      </w:r>
      <w:r>
        <w:t>Email from Nick Coghlan (2017-09-21)</w:t>
      </w:r>
    </w:p>
    <w:p w14:paraId="6F2C89FF" w14:textId="77777777" w:rsidR="00B62E57" w:rsidRDefault="00B62E57" w:rsidP="00D46D22">
      <w:pPr>
        <w:spacing w:after="0" w:line="240" w:lineRule="auto"/>
        <w:rPr>
          <w:rFonts w:ascii="Helvetica" w:eastAsia="Times New Roman" w:hAnsi="Helvetica" w:cs="Times New Roman"/>
          <w:color w:val="000000"/>
          <w:sz w:val="18"/>
          <w:szCs w:val="18"/>
        </w:rPr>
      </w:pPr>
      <w:r w:rsidRPr="00D46D22">
        <w:rPr>
          <w:rFonts w:ascii="Helvetica" w:eastAsia="Times New Roman" w:hAnsi="Helvetica" w:cs="Times New Roman"/>
          <w:color w:val="000000"/>
          <w:sz w:val="18"/>
          <w:szCs w:val="18"/>
        </w:rPr>
        <w:t>- for order of evaluation: it was not</w:t>
      </w:r>
      <w:r>
        <w:rPr>
          <w:rFonts w:ascii="Helvetica" w:eastAsia="Times New Roman" w:hAnsi="Helvetica" w:cs="Times New Roman"/>
          <w:color w:val="000000"/>
          <w:sz w:val="18"/>
          <w:szCs w:val="18"/>
        </w:rPr>
        <w:t xml:space="preserve">iced a couple of years ago that </w:t>
      </w:r>
      <w:r w:rsidRPr="00D46D22">
        <w:rPr>
          <w:rFonts w:ascii="Helvetica" w:eastAsia="Times New Roman" w:hAnsi="Helvetica" w:cs="Times New Roman"/>
          <w:color w:val="000000"/>
          <w:sz w:val="18"/>
          <w:szCs w:val="18"/>
        </w:rPr>
        <w:t>dictionary displays didn't actually e</w:t>
      </w:r>
      <w:r>
        <w:rPr>
          <w:rFonts w:ascii="Helvetica" w:eastAsia="Times New Roman" w:hAnsi="Helvetica" w:cs="Times New Roman"/>
          <w:color w:val="000000"/>
          <w:sz w:val="18"/>
          <w:szCs w:val="18"/>
        </w:rPr>
        <w:t xml:space="preserve">valuate in the expected left to </w:t>
      </w:r>
      <w:r w:rsidRPr="00D46D22">
        <w:rPr>
          <w:rFonts w:ascii="Helvetica" w:eastAsia="Times New Roman" w:hAnsi="Helvetica" w:cs="Times New Roman"/>
          <w:color w:val="000000"/>
          <w:sz w:val="18"/>
          <w:szCs w:val="18"/>
        </w:rPr>
        <w:t>right order (they went value/key rather</w:t>
      </w:r>
      <w:r>
        <w:rPr>
          <w:rFonts w:ascii="Helvetica" w:eastAsia="Times New Roman" w:hAnsi="Helvetica" w:cs="Times New Roman"/>
          <w:color w:val="000000"/>
          <w:sz w:val="18"/>
          <w:szCs w:val="18"/>
        </w:rPr>
        <w:t xml:space="preserve"> than key/value). </w:t>
      </w:r>
    </w:p>
    <w:p w14:paraId="5E7BDBCB" w14:textId="77777777" w:rsidR="00B62E57" w:rsidRDefault="00B62E57" w:rsidP="00D46D22">
      <w:pPr>
        <w:spacing w:after="0" w:line="240" w:lineRule="auto"/>
        <w:rPr>
          <w:rFonts w:ascii="Helvetica" w:eastAsia="Times New Roman" w:hAnsi="Helvetica" w:cs="Times New Roman"/>
          <w:color w:val="000000"/>
          <w:sz w:val="18"/>
          <w:szCs w:val="18"/>
        </w:rPr>
      </w:pPr>
    </w:p>
    <w:p w14:paraId="1F6EE594" w14:textId="1AB6FB18" w:rsidR="00B62E57" w:rsidRPr="00D46D22" w:rsidRDefault="00B62E57" w:rsidP="00D46D22">
      <w:pPr>
        <w:spacing w:after="0" w:line="240" w:lineRule="auto"/>
        <w:rPr>
          <w:rFonts w:ascii="Times New Roman" w:eastAsia="Times New Roman" w:hAnsi="Times New Roman" w:cs="Times New Roman"/>
          <w:sz w:val="24"/>
          <w:szCs w:val="24"/>
        </w:rPr>
      </w:pPr>
      <w:r>
        <w:rPr>
          <w:rFonts w:ascii="Helvetica" w:eastAsia="Times New Roman" w:hAnsi="Helvetica" w:cs="Times New Roman"/>
          <w:color w:val="000000"/>
          <w:sz w:val="18"/>
          <w:szCs w:val="18"/>
        </w:rPr>
        <w:t xml:space="preserve">This has been </w:t>
      </w:r>
      <w:r w:rsidRPr="00D46D22">
        <w:rPr>
          <w:rFonts w:ascii="Helvetica" w:eastAsia="Times New Roman" w:hAnsi="Helvetica" w:cs="Times New Roman"/>
          <w:color w:val="000000"/>
          <w:sz w:val="18"/>
          <w:szCs w:val="18"/>
        </w:rPr>
        <w:t xml:space="preserve">fixed (in 3.6 if I recall correctly), </w:t>
      </w:r>
      <w:r>
        <w:rPr>
          <w:rFonts w:ascii="Helvetica" w:eastAsia="Times New Roman" w:hAnsi="Helvetica" w:cs="Times New Roman"/>
          <w:color w:val="000000"/>
          <w:sz w:val="18"/>
          <w:szCs w:val="18"/>
        </w:rPr>
        <w:t xml:space="preserve">but may be useful as an example </w:t>
      </w:r>
      <w:r w:rsidRPr="00D46D22">
        <w:rPr>
          <w:rFonts w:ascii="Helvetica" w:eastAsia="Times New Roman" w:hAnsi="Helvetica" w:cs="Times New Roman"/>
          <w:color w:val="000000"/>
          <w:sz w:val="18"/>
          <w:szCs w:val="18"/>
        </w:rPr>
        <w:t>of the value of ensuring that operations with side eff</w:t>
      </w:r>
      <w:r>
        <w:rPr>
          <w:rFonts w:ascii="Helvetica" w:eastAsia="Times New Roman" w:hAnsi="Helvetica" w:cs="Times New Roman"/>
          <w:color w:val="000000"/>
          <w:sz w:val="18"/>
          <w:szCs w:val="18"/>
        </w:rPr>
        <w:t xml:space="preserve">ects don't </w:t>
      </w:r>
      <w:r w:rsidRPr="00D46D22">
        <w:rPr>
          <w:rFonts w:ascii="Helvetica" w:eastAsia="Times New Roman" w:hAnsi="Helvetica" w:cs="Times New Roman"/>
          <w:color w:val="000000"/>
          <w:sz w:val="18"/>
          <w:szCs w:val="18"/>
        </w:rPr>
        <w:t>depend on subtle order of evaluation details</w:t>
      </w:r>
    </w:p>
    <w:p w14:paraId="122919C3" w14:textId="77777777" w:rsidR="00B62E57" w:rsidRDefault="00B62E57">
      <w:pPr>
        <w:pStyle w:val="Kommentartext"/>
      </w:pPr>
    </w:p>
  </w:comment>
  <w:comment w:id="775" w:author="Sean McDonagh" w:date="2019-05-30T10:33:00Z" w:initials="SM">
    <w:p w14:paraId="1B09D7D0" w14:textId="6C7F1355" w:rsidR="00B62E57" w:rsidRDefault="00B62E57">
      <w:pPr>
        <w:pStyle w:val="Kommentartext"/>
      </w:pPr>
      <w:r>
        <w:rPr>
          <w:rStyle w:val="Kommentarzeichen"/>
        </w:rPr>
        <w:annotationRef/>
      </w:r>
      <w:r>
        <w:t>Confirmed that the dictionary evaluation order has been fixed in Python v3.5.</w:t>
      </w:r>
    </w:p>
  </w:comment>
  <w:comment w:id="776" w:author="Microsoft" w:date="2019-09-27T05:43:00Z" w:initials="M">
    <w:p w14:paraId="1B7845CD" w14:textId="2E1F035F" w:rsidR="001C527D" w:rsidRDefault="001C527D">
      <w:pPr>
        <w:pStyle w:val="Kommentartext"/>
      </w:pPr>
      <w:r>
        <w:rPr>
          <w:rStyle w:val="Kommentarzeichen"/>
        </w:rPr>
        <w:annotationRef/>
      </w:r>
      <w:r>
        <w:t>Add:</w:t>
      </w:r>
    </w:p>
    <w:p w14:paraId="76D12149" w14:textId="6F9A2C91" w:rsidR="001C527D" w:rsidRDefault="001C527D">
      <w:pPr>
        <w:pStyle w:val="Kommentartext"/>
      </w:pPr>
      <w:r>
        <w:t xml:space="preserve">This vulnerability exists in Python. It is somewhat mitigated by the fact that Python mandates the order of evaluation in some cases. On the other hand, additional vulnerabilities arise from Python semantics of loops that alter data structures. </w:t>
      </w:r>
    </w:p>
  </w:comment>
  <w:comment w:id="889" w:author="Stephen Michell" w:date="2017-09-22T09:53:00Z" w:initials="SGM">
    <w:p w14:paraId="7194BA41" w14:textId="7BA8C7FB" w:rsidR="00B62E57" w:rsidRDefault="00B62E57">
      <w:pPr>
        <w:pStyle w:val="Kommentartext"/>
      </w:pPr>
      <w:r>
        <w:rPr>
          <w:rStyle w:val="Kommentarzeichen"/>
        </w:rPr>
        <w:annotationRef/>
      </w:r>
      <w:r>
        <w:t>Email from Nick Coghlan (2017-09-21)</w:t>
      </w:r>
    </w:p>
    <w:p w14:paraId="7465ACF2" w14:textId="68DCD4EE" w:rsidR="00B62E57" w:rsidRPr="00D46D22" w:rsidRDefault="00B62E57" w:rsidP="00D46D22">
      <w:pPr>
        <w:rPr>
          <w:rFonts w:eastAsia="Times New Roman"/>
          <w:sz w:val="24"/>
          <w:szCs w:val="24"/>
        </w:rPr>
      </w:pPr>
      <w:r>
        <w:rPr>
          <w:rFonts w:ascii="Helvetica" w:eastAsia="Times New Roman" w:hAnsi="Helvetica"/>
          <w:color w:val="000000"/>
          <w:sz w:val="18"/>
          <w:szCs w:val="18"/>
        </w:rPr>
        <w:t>- async/await syntax introduces another opportunity for a "likely</w:t>
      </w:r>
      <w:r>
        <w:rPr>
          <w:rFonts w:ascii="Helvetica" w:eastAsia="Times New Roman" w:hAnsi="Helvetica"/>
          <w:color w:val="000000"/>
          <w:sz w:val="18"/>
          <w:szCs w:val="18"/>
        </w:rPr>
        <w:br/>
        <w:t xml:space="preserve">incorrect expression", which is to forget to await a coroutine – see </w:t>
      </w:r>
      <w:hyperlink r:id="rId4" w:history="1">
        <w:r>
          <w:rPr>
            <w:rStyle w:val="Hyperlink"/>
            <w:rFonts w:ascii="Helvetica" w:eastAsia="Times New Roman" w:hAnsi="Helvetica"/>
            <w:sz w:val="18"/>
            <w:szCs w:val="18"/>
          </w:rPr>
          <w:t>https://github.com/python-trio/trio/issues/79</w:t>
        </w:r>
      </w:hyperlink>
      <w:r>
        <w:rPr>
          <w:rStyle w:val="apple-converted-space"/>
          <w:rFonts w:ascii="Helvetica" w:eastAsia="Times New Roman" w:hAnsi="Helvetica"/>
          <w:color w:val="000000"/>
          <w:sz w:val="18"/>
          <w:szCs w:val="18"/>
        </w:rPr>
        <w:t> </w:t>
      </w:r>
      <w:r>
        <w:rPr>
          <w:rFonts w:ascii="Helvetica" w:eastAsia="Times New Roman" w:hAnsi="Helvetica"/>
          <w:color w:val="000000"/>
          <w:sz w:val="18"/>
          <w:szCs w:val="18"/>
        </w:rPr>
        <w:t>for discussion (it does cause a "Coroutine was never awaited" runtime warning)</w:t>
      </w:r>
    </w:p>
  </w:comment>
  <w:comment w:id="890" w:author="Sean McDonagh [2]" w:date="2019-09-12T14:09:00Z" w:initials="SM">
    <w:p w14:paraId="49B225EF" w14:textId="34683D1D" w:rsidR="00B62E57" w:rsidRDefault="00B62E57">
      <w:pPr>
        <w:pStyle w:val="Kommentartext"/>
      </w:pPr>
      <w:r>
        <w:rPr>
          <w:rStyle w:val="Kommentarzeichen"/>
        </w:rPr>
        <w:annotationRef/>
      </w:r>
      <w:r>
        <w:t>Section 6.61.2 also references this concern</w:t>
      </w:r>
    </w:p>
  </w:comment>
  <w:comment w:id="900" w:author="Stephen Michell" w:date="2019-09-26T15:53:00Z" w:initials="SM">
    <w:p w14:paraId="09BF2259" w14:textId="4170EF27" w:rsidR="00B62E57" w:rsidRDefault="00B62E57">
      <w:pPr>
        <w:pStyle w:val="Kommentartext"/>
      </w:pPr>
      <w:r>
        <w:rPr>
          <w:rStyle w:val="Kommentarzeichen"/>
        </w:rPr>
        <w:annotationRef/>
      </w:r>
      <w:r>
        <w:t>Move to 6.6x about synchronization.</w:t>
      </w:r>
    </w:p>
  </w:comment>
  <w:comment w:id="907" w:author="Stephen Michell" w:date="2019-09-26T15:54:00Z" w:initials="SM">
    <w:p w14:paraId="7906B323" w14:textId="4BDFD223" w:rsidR="00B62E57" w:rsidRDefault="00B62E57">
      <w:pPr>
        <w:pStyle w:val="Kommentartext"/>
      </w:pPr>
      <w:r>
        <w:rPr>
          <w:rStyle w:val="Kommentarzeichen"/>
        </w:rPr>
        <w:annotationRef/>
      </w:r>
      <w:r>
        <w:t>Move to 6.6x about synchronization.</w:t>
      </w:r>
    </w:p>
  </w:comment>
  <w:comment w:id="1068" w:author="Stephen Michell" w:date="2017-09-22T09:55:00Z" w:initials="SGM">
    <w:p w14:paraId="03F607D1" w14:textId="02A5BE14" w:rsidR="00B62E57" w:rsidRDefault="00B62E57">
      <w:pPr>
        <w:pStyle w:val="Kommentartext"/>
      </w:pPr>
      <w:r>
        <w:rPr>
          <w:rStyle w:val="Kommentarzeichen"/>
        </w:rPr>
        <w:annotationRef/>
      </w:r>
      <w:r>
        <w:t>Email from Nick Coghlan (20170921)</w:t>
      </w:r>
    </w:p>
    <w:p w14:paraId="170A5684" w14:textId="3E6BBF9D" w:rsidR="00B62E57" w:rsidRPr="00CE2429" w:rsidRDefault="00B62E57" w:rsidP="00CE2429">
      <w:pPr>
        <w:spacing w:after="0" w:line="240" w:lineRule="auto"/>
        <w:rPr>
          <w:rFonts w:ascii="Times New Roman" w:eastAsia="Times New Roman" w:hAnsi="Times New Roman" w:cs="Times New Roman"/>
          <w:sz w:val="24"/>
          <w:szCs w:val="24"/>
        </w:rPr>
      </w:pPr>
      <w:r w:rsidRPr="00CE2429">
        <w:rPr>
          <w:rFonts w:ascii="Helvetica" w:eastAsia="Times New Roman" w:hAnsi="Helvetica" w:cs="Times New Roman"/>
          <w:color w:val="000000"/>
          <w:sz w:val="18"/>
          <w:szCs w:val="18"/>
        </w:rPr>
        <w:t>- Python 3 makes mixing tabs and spaces for indentation a compile-time error</w:t>
      </w:r>
    </w:p>
  </w:comment>
  <w:comment w:id="1072" w:author="Stephen Michell" w:date="2015-09-18T15:39:00Z" w:initials="SM">
    <w:p w14:paraId="5387F4AE" w14:textId="2679B9A3" w:rsidR="00B62E57" w:rsidRDefault="00B62E57">
      <w:pPr>
        <w:pStyle w:val="Kommentartext"/>
      </w:pPr>
      <w:r>
        <w:rPr>
          <w:rStyle w:val="Kommentarzeichen"/>
        </w:rPr>
        <w:annotationRef/>
      </w:r>
      <w:r>
        <w:t>Check - is it “dendentation” or “undentation”?</w:t>
      </w:r>
    </w:p>
  </w:comment>
  <w:comment w:id="1078" w:author="Microsoft" w:date="2019-09-27T05:50:00Z" w:initials="M">
    <w:p w14:paraId="375AAD71" w14:textId="43646402" w:rsidR="00F22503" w:rsidRDefault="00F22503">
      <w:pPr>
        <w:pStyle w:val="Kommentartext"/>
      </w:pPr>
      <w:r>
        <w:rPr>
          <w:rStyle w:val="Kommentarzeichen"/>
        </w:rPr>
        <w:annotationRef/>
      </w:r>
      <w:r>
        <w:t xml:space="preserve">This is WRONG. Languages without demarcation have no choice but to limit the branches to single statements (thus forcing squigglies if you want more than one stmt in a branch). In all these languages both the second if and the final print would be executed unconditionally. </w:t>
      </w:r>
    </w:p>
  </w:comment>
  <w:comment w:id="1080" w:author="Stephen Michell" w:date="2019-07-14T21:56:00Z" w:initials="SGM">
    <w:p w14:paraId="5734E2DA" w14:textId="2236737D" w:rsidR="00B62E57" w:rsidRDefault="00B62E57">
      <w:pPr>
        <w:pStyle w:val="Kommentartext"/>
      </w:pPr>
      <w:r>
        <w:rPr>
          <w:rStyle w:val="Kommentarzeichen"/>
        </w:rPr>
        <w:annotationRef/>
      </w:r>
      <w:r>
        <w:t>Is this (spaces or tabs but not both) applicable to a single module, or to the complete program? If it is the whole program, then we need guidance about project-level control of spaces vs tabs.</w:t>
      </w:r>
    </w:p>
  </w:comment>
  <w:comment w:id="1083" w:author="Stephen Michell" w:date="2017-09-22T09:56:00Z" w:initials="SGM">
    <w:p w14:paraId="067C0A77" w14:textId="47167459" w:rsidR="00B62E57" w:rsidRDefault="00B62E57">
      <w:pPr>
        <w:pStyle w:val="Kommentartext"/>
      </w:pPr>
      <w:r>
        <w:rPr>
          <w:rStyle w:val="Kommentarzeichen"/>
        </w:rPr>
        <w:annotationRef/>
      </w:r>
      <w:r>
        <w:t>Email from Nick Coghlan (2017-09-21)</w:t>
      </w:r>
    </w:p>
    <w:p w14:paraId="304AF7F0" w14:textId="6C1ECEFA" w:rsidR="00B62E57" w:rsidRPr="00F67ED2" w:rsidRDefault="00B62E57" w:rsidP="00F67ED2">
      <w:pPr>
        <w:spacing w:after="0" w:line="240" w:lineRule="auto"/>
        <w:rPr>
          <w:rFonts w:ascii="Times New Roman" w:eastAsia="Times New Roman" w:hAnsi="Times New Roman" w:cs="Times New Roman"/>
          <w:sz w:val="24"/>
          <w:szCs w:val="24"/>
        </w:rPr>
      </w:pPr>
      <w:r w:rsidRPr="00F67ED2">
        <w:rPr>
          <w:rFonts w:ascii="Helvetica" w:eastAsia="Times New Roman" w:hAnsi="Helvetica" w:cs="Times New Roman"/>
          <w:color w:val="000000"/>
          <w:sz w:val="18"/>
          <w:szCs w:val="18"/>
        </w:rPr>
        <w:t>- in Python 2, a particularly problematic case of loop control</w:t>
      </w:r>
      <w:r w:rsidRPr="00F67ED2">
        <w:rPr>
          <w:rFonts w:ascii="Helvetica" w:eastAsia="Times New Roman" w:hAnsi="Helvetica" w:cs="Times New Roman"/>
          <w:color w:val="000000"/>
          <w:sz w:val="18"/>
          <w:szCs w:val="18"/>
        </w:rPr>
        <w:br/>
        <w:t>variables leaking is in list comprehensions. In Python 3,</w:t>
      </w:r>
      <w:r w:rsidRPr="00F67ED2">
        <w:rPr>
          <w:rFonts w:ascii="Helvetica" w:eastAsia="Times New Roman" w:hAnsi="Helvetica" w:cs="Times New Roman"/>
          <w:color w:val="000000"/>
          <w:sz w:val="18"/>
          <w:szCs w:val="18"/>
        </w:rPr>
        <w:br/>
        <w:t>comprehensions use their own scope, so</w:t>
      </w:r>
      <w:r>
        <w:rPr>
          <w:rFonts w:ascii="Helvetica" w:eastAsia="Times New Roman" w:hAnsi="Helvetica" w:cs="Times New Roman"/>
          <w:color w:val="000000"/>
          <w:sz w:val="18"/>
          <w:szCs w:val="18"/>
        </w:rPr>
        <w:t xml:space="preserve"> the loop variable doesn't leak </w:t>
      </w:r>
      <w:r w:rsidRPr="00F67ED2">
        <w:rPr>
          <w:rFonts w:ascii="Helvetica" w:eastAsia="Times New Roman" w:hAnsi="Helvetica" w:cs="Times New Roman"/>
          <w:color w:val="000000"/>
          <w:sz w:val="18"/>
          <w:szCs w:val="18"/>
        </w:rPr>
        <w:t>anymore</w:t>
      </w:r>
    </w:p>
  </w:comment>
  <w:comment w:id="1131" w:author="Stephen Michell" w:date="2017-09-22T09:57:00Z" w:initials="SGM">
    <w:p w14:paraId="067643A7" w14:textId="0C12D9CA" w:rsidR="00B62E57" w:rsidRDefault="00B62E57">
      <w:pPr>
        <w:pStyle w:val="Kommentartext"/>
      </w:pPr>
      <w:r>
        <w:rPr>
          <w:rStyle w:val="Kommentarzeichen"/>
        </w:rPr>
        <w:annotationRef/>
      </w:r>
      <w:r>
        <w:t>Email from Nick Coghlan (2017-09-21)</w:t>
      </w:r>
    </w:p>
    <w:p w14:paraId="5A586476" w14:textId="7BBA08CB" w:rsidR="00B62E57" w:rsidRPr="00F67ED2" w:rsidRDefault="00B62E57" w:rsidP="00F67ED2">
      <w:pPr>
        <w:spacing w:after="0" w:line="240" w:lineRule="auto"/>
        <w:rPr>
          <w:rFonts w:ascii="Times New Roman" w:eastAsia="Times New Roman" w:hAnsi="Times New Roman" w:cs="Times New Roman"/>
          <w:sz w:val="24"/>
          <w:szCs w:val="24"/>
        </w:rPr>
      </w:pPr>
      <w:r w:rsidRPr="00F67ED2">
        <w:rPr>
          <w:rFonts w:ascii="Helvetica" w:eastAsia="Times New Roman" w:hAnsi="Helvetica" w:cs="Times New Roman"/>
          <w:color w:val="000000"/>
          <w:sz w:val="18"/>
          <w:szCs w:val="18"/>
        </w:rPr>
        <w:t>- for structured programming, the use</w:t>
      </w:r>
      <w:r>
        <w:rPr>
          <w:rFonts w:ascii="Helvetica" w:eastAsia="Times New Roman" w:hAnsi="Helvetica" w:cs="Times New Roman"/>
          <w:color w:val="000000"/>
          <w:sz w:val="18"/>
          <w:szCs w:val="18"/>
        </w:rPr>
        <w:t xml:space="preserve"> of with statements and context </w:t>
      </w:r>
      <w:r w:rsidRPr="00F67ED2">
        <w:rPr>
          <w:rFonts w:ascii="Helvetica" w:eastAsia="Times New Roman" w:hAnsi="Helvetica" w:cs="Times New Roman"/>
          <w:color w:val="000000"/>
          <w:sz w:val="18"/>
          <w:szCs w:val="18"/>
        </w:rPr>
        <w:t>managers may be preferable to ad</w:t>
      </w:r>
      <w:r>
        <w:rPr>
          <w:rFonts w:ascii="Helvetica" w:eastAsia="Times New Roman" w:hAnsi="Helvetica" w:cs="Times New Roman"/>
          <w:color w:val="000000"/>
          <w:sz w:val="18"/>
          <w:szCs w:val="18"/>
        </w:rPr>
        <w:t xml:space="preserve"> hoc try/except and try/finally </w:t>
      </w:r>
      <w:r w:rsidRPr="00F67ED2">
        <w:rPr>
          <w:rFonts w:ascii="Helvetica" w:eastAsia="Times New Roman" w:hAnsi="Helvetica" w:cs="Times New Roman"/>
          <w:color w:val="000000"/>
          <w:sz w:val="18"/>
          <w:szCs w:val="18"/>
        </w:rPr>
        <w:t>statements</w:t>
      </w:r>
    </w:p>
  </w:comment>
  <w:comment w:id="1132" w:author="Microsoft" w:date="2019-09-27T05:57:00Z" w:initials="M">
    <w:p w14:paraId="4B2964EE" w14:textId="73A577AB" w:rsidR="001D60BD" w:rsidRDefault="001D60BD">
      <w:pPr>
        <w:pStyle w:val="Kommentartext"/>
      </w:pPr>
      <w:r>
        <w:rPr>
          <w:rStyle w:val="Kommentarzeichen"/>
        </w:rPr>
        <w:annotationRef/>
      </w:r>
      <w:r>
        <w:t>To what extent do the vulnerabilities exist? Lokks to me that a majority can be seen as not applicable, but which exactly?</w:t>
      </w:r>
    </w:p>
    <w:p w14:paraId="2DECC24C" w14:textId="77777777" w:rsidR="001D60BD" w:rsidRDefault="001D60BD">
      <w:pPr>
        <w:pStyle w:val="Kommentartext"/>
      </w:pPr>
    </w:p>
  </w:comment>
  <w:comment w:id="1133" w:author="Stephen Michell" w:date="2019-07-14T22:01:00Z" w:initials="SGM">
    <w:p w14:paraId="1DF93D3B" w14:textId="2144F07C" w:rsidR="00B62E57" w:rsidRDefault="00B62E57">
      <w:pPr>
        <w:pStyle w:val="Kommentartext"/>
      </w:pPr>
      <w:r>
        <w:rPr>
          <w:rStyle w:val="Kommentarzeichen"/>
        </w:rPr>
        <w:annotationRef/>
      </w:r>
      <w:r>
        <w:t>We need an explanation of the “with” concept here, with sufficient explanation to justify the first bullet in subclause 2</w:t>
      </w:r>
    </w:p>
  </w:comment>
  <w:comment w:id="1137" w:author="Microsoft" w:date="2019-09-27T05:58:00Z" w:initials="M">
    <w:p w14:paraId="4D661727" w14:textId="16B5AEC4" w:rsidR="001D60BD" w:rsidRDefault="001D60BD">
      <w:pPr>
        <w:pStyle w:val="Kommentartext"/>
      </w:pPr>
      <w:r>
        <w:rPr>
          <w:rStyle w:val="Kommentarzeichen"/>
        </w:rPr>
        <w:annotationRef/>
      </w:r>
      <w:r>
        <w:t xml:space="preserve">To what extent do the vulnerabilities apply? </w:t>
      </w:r>
    </w:p>
    <w:p w14:paraId="52FE5471" w14:textId="2BED864B" w:rsidR="001D60BD" w:rsidRDefault="001D60BD">
      <w:pPr>
        <w:pStyle w:val="Kommentartext"/>
      </w:pPr>
      <w:r>
        <w:t>Almost certainly the aliasing one does. As in</w:t>
      </w:r>
    </w:p>
    <w:p w14:paraId="5245C828" w14:textId="28A868D2" w:rsidR="001D60BD" w:rsidRDefault="001D60BD">
      <w:pPr>
        <w:pStyle w:val="Kommentartext"/>
      </w:pPr>
      <w:r>
        <w:t>def foo(X, Y)</w:t>
      </w:r>
    </w:p>
    <w:p w14:paraId="7E2205F1" w14:textId="1380EFB4" w:rsidR="001D60BD" w:rsidRDefault="001D60BD">
      <w:pPr>
        <w:pStyle w:val="Kommentartext"/>
      </w:pPr>
      <w:r>
        <w:t xml:space="preserve">   X.v = 7</w:t>
      </w:r>
    </w:p>
    <w:p w14:paraId="19A32BD4" w14:textId="179E986F" w:rsidR="001D60BD" w:rsidRDefault="001D60BD">
      <w:pPr>
        <w:pStyle w:val="Kommentartext"/>
      </w:pPr>
      <w:r>
        <w:t>…Y.v = 21</w:t>
      </w:r>
    </w:p>
    <w:p w14:paraId="3AD662A6" w14:textId="75B6FA5D" w:rsidR="001D60BD" w:rsidRDefault="001D60BD">
      <w:pPr>
        <w:pStyle w:val="Kommentartext"/>
      </w:pPr>
      <w:r>
        <w:t xml:space="preserve">   print(X.v + Y.v)  // mostly 28, but sometimes 42</w:t>
      </w:r>
    </w:p>
    <w:p w14:paraId="07AFBB66" w14:textId="77FCF2EA" w:rsidR="001D60BD" w:rsidRDefault="001D60BD">
      <w:pPr>
        <w:pStyle w:val="Kommentartext"/>
      </w:pPr>
      <w:r>
        <w:t xml:space="preserve">                       // e.g. in the case of foo(a,a)</w:t>
      </w:r>
    </w:p>
    <w:p w14:paraId="3C17B339" w14:textId="152554C7" w:rsidR="001D60BD" w:rsidRDefault="001D60BD">
      <w:pPr>
        <w:pStyle w:val="Kommentartext"/>
      </w:pPr>
      <w:r>
        <w:t>Sean, can you test this please?</w:t>
      </w:r>
    </w:p>
  </w:comment>
  <w:comment w:id="1139" w:author="Microsoft" w:date="2019-09-27T06:02:00Z" w:initials="M">
    <w:p w14:paraId="3922691F" w14:textId="66798A3E" w:rsidR="001D60BD" w:rsidRDefault="001D60BD">
      <w:pPr>
        <w:pStyle w:val="Kommentartext"/>
      </w:pPr>
      <w:r>
        <w:rPr>
          <w:rStyle w:val="Kommentarzeichen"/>
        </w:rPr>
        <w:annotationRef/>
      </w:r>
      <w:r>
        <w:t xml:space="preserve">True on the surface for the parameters themselves; but I guess very wrong when components get involved, as in the example above. That is, the reference objects are not aliased, but the objects designated by the reference objects are aliased. </w:t>
      </w:r>
    </w:p>
    <w:p w14:paraId="5FB95259" w14:textId="0CADD1AC" w:rsidR="001D60BD" w:rsidRDefault="00A63B50">
      <w:pPr>
        <w:pStyle w:val="Kommentartext"/>
      </w:pPr>
      <w:r>
        <w:t xml:space="preserve">The statement would </w:t>
      </w:r>
      <w:r w:rsidR="001D60BD">
        <w:t>really</w:t>
      </w:r>
      <w:r>
        <w:t xml:space="preserve"> be</w:t>
      </w:r>
      <w:r w:rsidR="001D60BD">
        <w:t xml:space="preserve"> true only, if parameter passing would make deep copies of the actuals. Surely this is not the case.</w:t>
      </w:r>
    </w:p>
  </w:comment>
  <w:comment w:id="1145" w:author="Stephen Michell" w:date="2017-09-22T09:59:00Z" w:initials="SGM">
    <w:p w14:paraId="3A86282A" w14:textId="77777777" w:rsidR="00B62E57" w:rsidRDefault="00B62E57" w:rsidP="00195914">
      <w:pPr>
        <w:pStyle w:val="Kommentartext"/>
      </w:pPr>
      <w:r>
        <w:rPr>
          <w:rStyle w:val="Kommentarzeichen"/>
        </w:rPr>
        <w:annotationRef/>
      </w:r>
      <w:r>
        <w:t xml:space="preserve">This section needs a rewrite to acknowledge the vulnerability. </w:t>
      </w:r>
    </w:p>
    <w:p w14:paraId="47BFB56A" w14:textId="77777777" w:rsidR="00B62E57" w:rsidRDefault="00B62E57" w:rsidP="00195914">
      <w:pPr>
        <w:pStyle w:val="Kommentartext"/>
      </w:pPr>
      <w:r>
        <w:t>Email from Nick Coghlan (2017-09-21)</w:t>
      </w:r>
    </w:p>
    <w:p w14:paraId="209F7B67" w14:textId="77777777" w:rsidR="00B62E57" w:rsidRPr="00F67ED2" w:rsidRDefault="00B62E57" w:rsidP="00195914">
      <w:pPr>
        <w:spacing w:after="0" w:line="240" w:lineRule="auto"/>
        <w:rPr>
          <w:rFonts w:ascii="Times New Roman" w:eastAsia="Times New Roman" w:hAnsi="Times New Roman" w:cs="Times New Roman"/>
          <w:sz w:val="24"/>
          <w:szCs w:val="24"/>
        </w:rPr>
      </w:pPr>
      <w:r w:rsidRPr="00F67ED2">
        <w:rPr>
          <w:rFonts w:ascii="Helvetica" w:eastAsia="Times New Roman" w:hAnsi="Helvetica" w:cs="Times New Roman"/>
          <w:color w:val="000000"/>
          <w:sz w:val="18"/>
          <w:szCs w:val="18"/>
        </w:rPr>
        <w:t>- reading the section on dangling refe</w:t>
      </w:r>
      <w:r>
        <w:rPr>
          <w:rFonts w:ascii="Helvetica" w:eastAsia="Times New Roman" w:hAnsi="Helvetica" w:cs="Times New Roman"/>
          <w:color w:val="000000"/>
          <w:sz w:val="18"/>
          <w:szCs w:val="18"/>
        </w:rPr>
        <w:t xml:space="preserve">rences to stack frames reminded </w:t>
      </w:r>
      <w:r w:rsidRPr="00F67ED2">
        <w:rPr>
          <w:rFonts w:ascii="Helvetica" w:eastAsia="Times New Roman" w:hAnsi="Helvetica" w:cs="Times New Roman"/>
          <w:color w:val="000000"/>
          <w:sz w:val="18"/>
          <w:szCs w:val="18"/>
        </w:rPr>
        <w:t>me that if you want to write robust, s</w:t>
      </w:r>
      <w:r>
        <w:rPr>
          <w:rFonts w:ascii="Helvetica" w:eastAsia="Times New Roman" w:hAnsi="Helvetica" w:cs="Times New Roman"/>
          <w:color w:val="000000"/>
          <w:sz w:val="18"/>
          <w:szCs w:val="18"/>
        </w:rPr>
        <w:t xml:space="preserve">ecure, and reliable code, don't </w:t>
      </w:r>
      <w:r w:rsidRPr="00F67ED2">
        <w:rPr>
          <w:rFonts w:ascii="Helvetica" w:eastAsia="Times New Roman" w:hAnsi="Helvetica" w:cs="Times New Roman"/>
          <w:color w:val="000000"/>
          <w:sz w:val="18"/>
          <w:szCs w:val="18"/>
        </w:rPr>
        <w:t xml:space="preserve">use the ctypes module (since that </w:t>
      </w:r>
      <w:r>
        <w:rPr>
          <w:rFonts w:ascii="Helvetica" w:eastAsia="Times New Roman" w:hAnsi="Helvetica" w:cs="Times New Roman"/>
          <w:color w:val="000000"/>
          <w:sz w:val="18"/>
          <w:szCs w:val="18"/>
        </w:rPr>
        <w:t xml:space="preserve">*does* let you access arbitrary </w:t>
      </w:r>
      <w:r w:rsidRPr="00F67ED2">
        <w:rPr>
          <w:rFonts w:ascii="Helvetica" w:eastAsia="Times New Roman" w:hAnsi="Helvetica" w:cs="Times New Roman"/>
          <w:color w:val="000000"/>
          <w:sz w:val="18"/>
          <w:szCs w:val="18"/>
        </w:rPr>
        <w:t>memory addresses). cffi is a safer th</w:t>
      </w:r>
      <w:r>
        <w:rPr>
          <w:rFonts w:ascii="Helvetica" w:eastAsia="Times New Roman" w:hAnsi="Helvetica" w:cs="Times New Roman"/>
          <w:color w:val="000000"/>
          <w:sz w:val="18"/>
          <w:szCs w:val="18"/>
        </w:rPr>
        <w:t xml:space="preserve">ird party alternative, since it </w:t>
      </w:r>
      <w:r w:rsidRPr="00F67ED2">
        <w:rPr>
          <w:rFonts w:ascii="Helvetica" w:eastAsia="Times New Roman" w:hAnsi="Helvetica" w:cs="Times New Roman"/>
          <w:color w:val="000000"/>
          <w:sz w:val="18"/>
          <w:szCs w:val="18"/>
        </w:rPr>
        <w:t>will read C header files and genera</w:t>
      </w:r>
      <w:r>
        <w:rPr>
          <w:rFonts w:ascii="Helvetica" w:eastAsia="Times New Roman" w:hAnsi="Helvetica" w:cs="Times New Roman"/>
          <w:color w:val="000000"/>
          <w:sz w:val="18"/>
          <w:szCs w:val="18"/>
        </w:rPr>
        <w:t xml:space="preserve">te safe(r) Python wrappers than  </w:t>
      </w:r>
      <w:r w:rsidRPr="00F67ED2">
        <w:rPr>
          <w:rFonts w:ascii="Helvetica" w:eastAsia="Times New Roman" w:hAnsi="Helvetica" w:cs="Times New Roman"/>
          <w:color w:val="000000"/>
          <w:sz w:val="18"/>
          <w:szCs w:val="18"/>
        </w:rPr>
        <w:t>direct C ABI access with ctypes.</w:t>
      </w:r>
    </w:p>
  </w:comment>
  <w:comment w:id="1146" w:author="Microsoft" w:date="2019-09-27T06:10:00Z" w:initials="M">
    <w:p w14:paraId="08248E57" w14:textId="6EF6487D" w:rsidR="00A63B50" w:rsidRDefault="00A63B50">
      <w:pPr>
        <w:pStyle w:val="Kommentartext"/>
      </w:pPr>
      <w:r>
        <w:rPr>
          <w:rStyle w:val="Kommentarzeichen"/>
        </w:rPr>
        <w:annotationRef/>
      </w:r>
      <w:r>
        <w:t xml:space="preserve">This needs a leadin that dangling references to stack frames are not possible in Python, unless foreign code is invoked. (True or false? or aure there ___magics__ that cause them, too? </w:t>
      </w:r>
    </w:p>
    <w:p w14:paraId="6EC0CF3B" w14:textId="7E30E18A" w:rsidR="00A63B50" w:rsidRDefault="00A63B50">
      <w:pPr>
        <w:pStyle w:val="Kommentartext"/>
      </w:pPr>
      <w:r>
        <w:t xml:space="preserve">Prably point off to 6.53 inherently unsafe operations. </w:t>
      </w:r>
    </w:p>
  </w:comment>
  <w:comment w:id="1152" w:author="Microsoft" w:date="2019-09-27T06:15:00Z" w:initials="M">
    <w:p w14:paraId="64375740" w14:textId="46850130" w:rsidR="00A63B50" w:rsidRDefault="00A63B50">
      <w:pPr>
        <w:pStyle w:val="Kommentartext"/>
      </w:pPr>
      <w:r>
        <w:rPr>
          <w:rStyle w:val="Kommentarzeichen"/>
        </w:rPr>
        <w:annotationRef/>
      </w:r>
      <w:r>
        <w:t>State whether the vulnerabilities exist…</w:t>
      </w:r>
    </w:p>
    <w:p w14:paraId="778B77DC" w14:textId="56C9B399" w:rsidR="00A63B50" w:rsidRDefault="00A63B50">
      <w:pPr>
        <w:pStyle w:val="Kommentartext"/>
      </w:pPr>
    </w:p>
    <w:p w14:paraId="12FBE67A" w14:textId="1C41EAD2" w:rsidR="00A63B50" w:rsidRDefault="00A63B50">
      <w:pPr>
        <w:pStyle w:val="Kommentartext"/>
      </w:pPr>
      <w:r>
        <w:t xml:space="preserve">private marker: this is how far I got. I’d rather have the discussion first before dding more comments. </w:t>
      </w:r>
      <w:r w:rsidR="00A30A98">
        <w:t>Erhard</w:t>
      </w:r>
    </w:p>
    <w:p w14:paraId="27DA2D9E" w14:textId="77777777" w:rsidR="00A30A98" w:rsidRDefault="00A30A98">
      <w:pPr>
        <w:pStyle w:val="Kommentartext"/>
      </w:pPr>
    </w:p>
  </w:comment>
  <w:comment w:id="1160" w:author="Stephen Michell" w:date="2018-08-26T00:02:00Z" w:initials="SGM">
    <w:p w14:paraId="55D56B9A" w14:textId="365EBD5D" w:rsidR="00B62E57" w:rsidRDefault="00B62E57">
      <w:pPr>
        <w:pStyle w:val="Kommentartext"/>
      </w:pPr>
      <w:r>
        <w:rPr>
          <w:rStyle w:val="Kommentarzeichen"/>
        </w:rPr>
        <w:annotationRef/>
      </w:r>
      <w:r>
        <w:t xml:space="preserve">We need to note that except : catches all exceptions and except someOtherError: catches explicit exceptions. </w:t>
      </w:r>
    </w:p>
  </w:comment>
  <w:comment w:id="1172" w:author="Stephen Michell" w:date="2017-09-27T10:15:00Z" w:initials="SGM">
    <w:p w14:paraId="343267EB" w14:textId="4133567B" w:rsidR="00B62E57" w:rsidRDefault="00B62E57">
      <w:pPr>
        <w:pStyle w:val="Kommentartext"/>
      </w:pPr>
      <w:r>
        <w:rPr>
          <w:rStyle w:val="Kommentarzeichen"/>
        </w:rPr>
        <w:annotationRef/>
      </w:r>
      <w:r>
        <w:t>Comment from Nick Coghlan:</w:t>
      </w:r>
    </w:p>
    <w:p w14:paraId="76895E89" w14:textId="07E5C504" w:rsidR="00B62E57" w:rsidRPr="00932558" w:rsidRDefault="00B62E57" w:rsidP="00932558">
      <w:pPr>
        <w:spacing w:after="0" w:line="240" w:lineRule="auto"/>
        <w:rPr>
          <w:rFonts w:ascii="Times New Roman" w:eastAsia="Times New Roman" w:hAnsi="Times New Roman" w:cs="Times New Roman"/>
          <w:sz w:val="24"/>
          <w:szCs w:val="24"/>
        </w:rPr>
      </w:pPr>
      <w:r w:rsidRPr="00932558">
        <w:rPr>
          <w:rFonts w:ascii="Helvetica" w:eastAsia="Times New Roman" w:hAnsi="Helvetica" w:cs="Times New Roman"/>
          <w:color w:val="000000"/>
          <w:sz w:val="18"/>
          <w:szCs w:val="18"/>
        </w:rPr>
        <w:t>For shallow copying: we don't detect or prevent it, but reference</w:t>
      </w:r>
      <w:r>
        <w:rPr>
          <w:rFonts w:ascii="Helvetica" w:eastAsia="Times New Roman" w:hAnsi="Helvetica" w:cs="Times New Roman"/>
          <w:color w:val="000000"/>
          <w:sz w:val="18"/>
          <w:szCs w:val="18"/>
        </w:rPr>
        <w:t xml:space="preserve"> </w:t>
      </w:r>
      <w:r w:rsidRPr="00932558">
        <w:rPr>
          <w:rFonts w:ascii="Helvetica" w:eastAsia="Times New Roman" w:hAnsi="Helvetica" w:cs="Times New Roman"/>
          <w:color w:val="000000"/>
          <w:sz w:val="18"/>
          <w:szCs w:val="18"/>
        </w:rPr>
        <w:t>counting at least ensures the references copied that way remain alive.</w:t>
      </w:r>
      <w:r w:rsidRPr="00932558">
        <w:rPr>
          <w:rFonts w:ascii="Helvetica" w:eastAsia="Times New Roman" w:hAnsi="Helvetica" w:cs="Times New Roman"/>
          <w:color w:val="000000"/>
          <w:sz w:val="18"/>
          <w:szCs w:val="18"/>
        </w:rPr>
        <w:br/>
        <w:t>(Hmm, that does prompt a thought though: memoryview and the PEP 3118</w:t>
      </w:r>
      <w:r>
        <w:rPr>
          <w:rFonts w:ascii="Helvetica" w:eastAsia="Times New Roman" w:hAnsi="Helvetica" w:cs="Times New Roman"/>
          <w:color w:val="000000"/>
          <w:sz w:val="18"/>
          <w:szCs w:val="18"/>
        </w:rPr>
        <w:t xml:space="preserve"> </w:t>
      </w:r>
      <w:r w:rsidRPr="00932558">
        <w:rPr>
          <w:rFonts w:ascii="Helvetica" w:eastAsia="Times New Roman" w:hAnsi="Helvetica" w:cs="Times New Roman"/>
          <w:color w:val="000000"/>
          <w:sz w:val="18"/>
          <w:szCs w:val="18"/>
        </w:rPr>
        <w:t>buffer protocol do create some interesting new issues, since the</w:t>
      </w:r>
      <w:r>
        <w:rPr>
          <w:rFonts w:ascii="Helvetica" w:eastAsia="Times New Roman" w:hAnsi="Helvetica" w:cs="Times New Roman"/>
          <w:color w:val="000000"/>
          <w:sz w:val="18"/>
          <w:szCs w:val="18"/>
        </w:rPr>
        <w:t xml:space="preserve"> </w:t>
      </w:r>
      <w:r w:rsidRPr="00932558">
        <w:rPr>
          <w:rFonts w:ascii="Helvetica" w:eastAsia="Times New Roman" w:hAnsi="Helvetica" w:cs="Times New Roman"/>
          <w:color w:val="000000"/>
          <w:sz w:val="18"/>
          <w:szCs w:val="18"/>
        </w:rPr>
        <w:t>obligation is on the buffer publisher to ensure that the memory</w:t>
      </w:r>
      <w:r>
        <w:rPr>
          <w:rFonts w:ascii="Helvetica" w:eastAsia="Times New Roman" w:hAnsi="Helvetica" w:cs="Times New Roman"/>
          <w:color w:val="000000"/>
          <w:sz w:val="18"/>
          <w:szCs w:val="18"/>
        </w:rPr>
        <w:t xml:space="preserve"> </w:t>
      </w:r>
      <w:r w:rsidRPr="00932558">
        <w:rPr>
          <w:rFonts w:ascii="Helvetica" w:eastAsia="Times New Roman" w:hAnsi="Helvetica" w:cs="Times New Roman"/>
          <w:color w:val="000000"/>
          <w:sz w:val="18"/>
          <w:szCs w:val="18"/>
        </w:rPr>
        <w:t>remains valid at least as long as the object lives, while buffer</w:t>
      </w:r>
      <w:r>
        <w:rPr>
          <w:rFonts w:ascii="Helvetica" w:eastAsia="Times New Roman" w:hAnsi="Helvetica" w:cs="Times New Roman"/>
          <w:color w:val="000000"/>
          <w:sz w:val="18"/>
          <w:szCs w:val="18"/>
        </w:rPr>
        <w:t xml:space="preserve"> </w:t>
      </w:r>
      <w:r w:rsidRPr="00932558">
        <w:rPr>
          <w:rFonts w:ascii="Helvetica" w:eastAsia="Times New Roman" w:hAnsi="Helvetica" w:cs="Times New Roman"/>
          <w:color w:val="000000"/>
          <w:sz w:val="18"/>
          <w:szCs w:val="18"/>
        </w:rPr>
        <w:t>consumers need to make sure they keep an active reference to the</w:t>
      </w:r>
      <w:r>
        <w:rPr>
          <w:rFonts w:ascii="Helvetica" w:eastAsia="Times New Roman" w:hAnsi="Helvetica" w:cs="Times New Roman"/>
          <w:color w:val="000000"/>
          <w:sz w:val="18"/>
          <w:szCs w:val="18"/>
        </w:rPr>
        <w:t xml:space="preserve"> </w:t>
      </w:r>
      <w:r w:rsidRPr="00932558">
        <w:rPr>
          <w:rFonts w:ascii="Helvetica" w:eastAsia="Times New Roman" w:hAnsi="Helvetica" w:cs="Times New Roman"/>
          <w:color w:val="000000"/>
          <w:sz w:val="18"/>
          <w:szCs w:val="18"/>
        </w:rPr>
        <w:t>publisher)</w:t>
      </w:r>
    </w:p>
    <w:p w14:paraId="29FF4629" w14:textId="77777777" w:rsidR="00B62E57" w:rsidRDefault="00B62E57">
      <w:pPr>
        <w:pStyle w:val="Kommentartext"/>
      </w:pPr>
    </w:p>
  </w:comment>
  <w:comment w:id="1191" w:author="Stephen Michell" w:date="2017-09-27T10:24:00Z" w:initials="SGM">
    <w:p w14:paraId="3D1C76F5" w14:textId="058D67A7" w:rsidR="00B62E57" w:rsidRPr="00C337DA" w:rsidRDefault="00B62E57" w:rsidP="00C337DA">
      <w:pPr>
        <w:rPr>
          <w:rFonts w:eastAsia="Times New Roman"/>
          <w:sz w:val="24"/>
          <w:szCs w:val="24"/>
        </w:rPr>
      </w:pPr>
      <w:r>
        <w:rPr>
          <w:rStyle w:val="Kommentarzeichen"/>
        </w:rPr>
        <w:annotationRef/>
      </w:r>
      <w:r>
        <w:t xml:space="preserve">Note from Nick Coghlan: </w:t>
      </w:r>
      <w:r>
        <w:rPr>
          <w:rFonts w:ascii="Helvetica" w:eastAsia="Times New Roman" w:hAnsi="Helvetica"/>
          <w:color w:val="000000"/>
          <w:sz w:val="18"/>
          <w:szCs w:val="18"/>
        </w:rPr>
        <w:t>For Liskov/redispatch/polymorphism, I'm not really the right person to ask - the folks working on mypy and other typechecking tools are.</w:t>
      </w:r>
      <w:r>
        <w:rPr>
          <w:rFonts w:ascii="Helvetica" w:eastAsia="Times New Roman" w:hAnsi="Helvetica"/>
          <w:color w:val="000000"/>
          <w:sz w:val="18"/>
          <w:szCs w:val="18"/>
        </w:rPr>
        <w:br/>
        <w:t xml:space="preserve">Probably the best way to contact them would be to file an issue on </w:t>
      </w:r>
      <w:hyperlink r:id="rId5" w:history="1">
        <w:r>
          <w:rPr>
            <w:rStyle w:val="Hyperlink"/>
            <w:rFonts w:ascii="Helvetica" w:eastAsia="Times New Roman" w:hAnsi="Helvetica"/>
            <w:sz w:val="18"/>
            <w:szCs w:val="18"/>
          </w:rPr>
          <w:t>https://github.com/python/typing/issues</w:t>
        </w:r>
      </w:hyperlink>
      <w:r>
        <w:rPr>
          <w:rStyle w:val="apple-converted-space"/>
          <w:rFonts w:ascii="Helvetica" w:eastAsia="Times New Roman" w:hAnsi="Helvetica"/>
          <w:color w:val="000000"/>
          <w:sz w:val="18"/>
          <w:szCs w:val="18"/>
        </w:rPr>
        <w:t> </w:t>
      </w:r>
      <w:r>
        <w:rPr>
          <w:rFonts w:ascii="Helvetica" w:eastAsia="Times New Roman" w:hAnsi="Helvetica"/>
          <w:color w:val="000000"/>
          <w:sz w:val="18"/>
          <w:szCs w:val="18"/>
        </w:rPr>
        <w:t>asking for their feedback.</w:t>
      </w:r>
    </w:p>
  </w:comment>
  <w:comment w:id="1198" w:author="Stephen Michell" w:date="2017-09-27T10:25:00Z" w:initials="SGM">
    <w:p w14:paraId="1CCE1509" w14:textId="07A081BB" w:rsidR="00B62E57" w:rsidRDefault="00B62E57">
      <w:pPr>
        <w:pStyle w:val="Kommentartext"/>
      </w:pPr>
      <w:r>
        <w:rPr>
          <w:rStyle w:val="Kommentarzeichen"/>
        </w:rPr>
        <w:annotationRef/>
      </w:r>
      <w:r>
        <w:t>Comment from Nick Coghlan:</w:t>
      </w:r>
    </w:p>
    <w:p w14:paraId="7794196E" w14:textId="6AACEB31" w:rsidR="00B62E57" w:rsidRPr="009866F9" w:rsidRDefault="00B62E57" w:rsidP="009866F9">
      <w:pPr>
        <w:rPr>
          <w:rFonts w:eastAsia="Times New Roman"/>
          <w:sz w:val="24"/>
          <w:szCs w:val="24"/>
        </w:rPr>
      </w:pPr>
      <w:r>
        <w:rPr>
          <w:rFonts w:ascii="Helvetica" w:eastAsia="Times New Roman" w:hAnsi="Helvetica"/>
          <w:color w:val="000000"/>
          <w:sz w:val="18"/>
          <w:szCs w:val="18"/>
        </w:rPr>
        <w:t>For Liskov/redispatch/polymorphism, I'm not really the right person to ask - the folks working on mypy and other typechecking tools are.</w:t>
      </w:r>
      <w:r>
        <w:rPr>
          <w:rFonts w:ascii="Helvetica" w:eastAsia="Times New Roman" w:hAnsi="Helvetica"/>
          <w:color w:val="000000"/>
          <w:sz w:val="18"/>
          <w:szCs w:val="18"/>
        </w:rPr>
        <w:br/>
        <w:t xml:space="preserve">Probably the best way to contact them would be to file an issue on </w:t>
      </w:r>
      <w:hyperlink r:id="rId6" w:history="1">
        <w:r>
          <w:rPr>
            <w:rStyle w:val="Hyperlink"/>
            <w:rFonts w:ascii="Helvetica" w:eastAsia="Times New Roman" w:hAnsi="Helvetica"/>
            <w:sz w:val="18"/>
            <w:szCs w:val="18"/>
          </w:rPr>
          <w:t>https://github.com/python/typing/issues</w:t>
        </w:r>
      </w:hyperlink>
      <w:r>
        <w:rPr>
          <w:rStyle w:val="apple-converted-space"/>
          <w:rFonts w:ascii="Helvetica" w:eastAsia="Times New Roman" w:hAnsi="Helvetica"/>
          <w:color w:val="000000"/>
          <w:sz w:val="18"/>
          <w:szCs w:val="18"/>
        </w:rPr>
        <w:t> </w:t>
      </w:r>
      <w:r>
        <w:rPr>
          <w:rFonts w:ascii="Helvetica" w:eastAsia="Times New Roman" w:hAnsi="Helvetica"/>
          <w:color w:val="000000"/>
          <w:sz w:val="18"/>
          <w:szCs w:val="18"/>
        </w:rPr>
        <w:t>asking for their feedback.</w:t>
      </w:r>
    </w:p>
  </w:comment>
  <w:comment w:id="1208" w:author="Stephen Michell" w:date="2017-09-27T10:26:00Z" w:initials="SGM">
    <w:p w14:paraId="3C0FF403" w14:textId="005991D3" w:rsidR="00B62E57" w:rsidRDefault="00B62E57">
      <w:pPr>
        <w:pStyle w:val="Kommentartext"/>
      </w:pPr>
      <w:r>
        <w:rPr>
          <w:rStyle w:val="Kommentarzeichen"/>
        </w:rPr>
        <w:annotationRef/>
      </w:r>
      <w:r>
        <w:t>Note from Nick Coghlan:</w:t>
      </w:r>
    </w:p>
    <w:p w14:paraId="63C10E97" w14:textId="52142A70" w:rsidR="00B62E57" w:rsidRPr="009866F9" w:rsidRDefault="00B62E57" w:rsidP="009866F9">
      <w:pPr>
        <w:rPr>
          <w:rFonts w:eastAsia="Times New Roman"/>
          <w:sz w:val="24"/>
          <w:szCs w:val="24"/>
        </w:rPr>
      </w:pPr>
      <w:r>
        <w:rPr>
          <w:rFonts w:ascii="Helvetica" w:eastAsia="Times New Roman" w:hAnsi="Helvetica"/>
          <w:color w:val="000000"/>
          <w:sz w:val="18"/>
          <w:szCs w:val="18"/>
        </w:rPr>
        <w:t>For Liskov/redispatch/polymorphism, I'm not really the right person to ask - the folks working on mypy and other typechecking tools are.</w:t>
      </w:r>
      <w:r>
        <w:rPr>
          <w:rFonts w:ascii="Helvetica" w:eastAsia="Times New Roman" w:hAnsi="Helvetica"/>
          <w:color w:val="000000"/>
          <w:sz w:val="18"/>
          <w:szCs w:val="18"/>
        </w:rPr>
        <w:br/>
        <w:t xml:space="preserve">Probably the best way to contact them would be to file an issue on </w:t>
      </w:r>
      <w:hyperlink r:id="rId7" w:history="1">
        <w:r>
          <w:rPr>
            <w:rStyle w:val="Hyperlink"/>
            <w:rFonts w:ascii="Helvetica" w:eastAsia="Times New Roman" w:hAnsi="Helvetica"/>
            <w:sz w:val="18"/>
            <w:szCs w:val="18"/>
          </w:rPr>
          <w:t>https://github.com/python/typing/issues</w:t>
        </w:r>
      </w:hyperlink>
      <w:r>
        <w:rPr>
          <w:rStyle w:val="apple-converted-space"/>
          <w:rFonts w:ascii="Helvetica" w:eastAsia="Times New Roman" w:hAnsi="Helvetica"/>
          <w:color w:val="000000"/>
          <w:sz w:val="18"/>
          <w:szCs w:val="18"/>
        </w:rPr>
        <w:t> </w:t>
      </w:r>
      <w:r>
        <w:rPr>
          <w:rFonts w:ascii="Helvetica" w:eastAsia="Times New Roman" w:hAnsi="Helvetica"/>
          <w:color w:val="000000"/>
          <w:sz w:val="18"/>
          <w:szCs w:val="18"/>
        </w:rPr>
        <w:t>asking for their feedback.</w:t>
      </w:r>
    </w:p>
  </w:comment>
  <w:comment w:id="1225" w:author="Stephen Michell" w:date="2015-09-18T15:46:00Z" w:initials="SM">
    <w:p w14:paraId="4E1FABC3" w14:textId="76CC5FFA" w:rsidR="00B62E57" w:rsidRDefault="00B62E57">
      <w:pPr>
        <w:pStyle w:val="Kommentartext"/>
      </w:pPr>
      <w:r>
        <w:rPr>
          <w:rStyle w:val="Kommentarzeichen"/>
        </w:rPr>
        <w:annotationRef/>
      </w:r>
      <w:r>
        <w:t>Put reference in the bibliography and reference the bibliography (here and 2 lines down).</w:t>
      </w:r>
    </w:p>
  </w:comment>
  <w:comment w:id="1231" w:author="Stephen Michell" w:date="2015-09-18T15:48:00Z" w:initials="SM">
    <w:p w14:paraId="198AF8AD" w14:textId="7825F7C2" w:rsidR="00B62E57" w:rsidRDefault="00B62E57">
      <w:pPr>
        <w:pStyle w:val="Kommentartext"/>
      </w:pPr>
      <w:r>
        <w:rPr>
          <w:rStyle w:val="Kommentarzeichen"/>
        </w:rPr>
        <w:annotationRef/>
      </w:r>
      <w:r>
        <w:t xml:space="preserve">This may not be dynamically linked code, but the recommendation is good (just maybe elsewhere). </w:t>
      </w:r>
    </w:p>
  </w:comment>
  <w:comment w:id="1254" w:author="Stephen Michell" w:date="2017-09-22T10:05:00Z" w:initials="SGM">
    <w:p w14:paraId="313A0BCA" w14:textId="667E91F9" w:rsidR="00B62E57" w:rsidRDefault="00B62E57">
      <w:pPr>
        <w:pStyle w:val="Kommentartext"/>
      </w:pPr>
      <w:r>
        <w:rPr>
          <w:rStyle w:val="Kommentarzeichen"/>
        </w:rPr>
        <w:annotationRef/>
      </w:r>
      <w:r>
        <w:t>Email from Nick Coghlan (2017-09-21)</w:t>
      </w:r>
    </w:p>
    <w:p w14:paraId="279034F7" w14:textId="624CA5FE" w:rsidR="00B62E57" w:rsidRPr="00BB711A" w:rsidRDefault="00B62E57" w:rsidP="00BB711A">
      <w:pPr>
        <w:spacing w:after="0" w:line="240" w:lineRule="auto"/>
        <w:rPr>
          <w:rFonts w:ascii="Helvetica" w:eastAsia="Times New Roman" w:hAnsi="Helvetica" w:cs="Times New Roman"/>
          <w:color w:val="000000"/>
          <w:sz w:val="18"/>
          <w:szCs w:val="18"/>
        </w:rPr>
      </w:pPr>
      <w:r w:rsidRPr="00BB711A">
        <w:rPr>
          <w:rFonts w:ascii="Helvetica" w:eastAsia="Times New Roman" w:hAnsi="Helvetica" w:cs="Times New Roman"/>
          <w:color w:val="000000"/>
          <w:sz w:val="18"/>
          <w:szCs w:val="18"/>
        </w:rPr>
        <w:t>- the asyncio infrastructure has introduced a number of new "</w:t>
      </w:r>
      <w:r>
        <w:rPr>
          <w:rFonts w:ascii="Helvetica" w:eastAsia="Times New Roman" w:hAnsi="Helvetica" w:cs="Times New Roman"/>
          <w:color w:val="000000"/>
          <w:sz w:val="18"/>
          <w:szCs w:val="18"/>
        </w:rPr>
        <w:t xml:space="preserve">obscure </w:t>
      </w:r>
      <w:r w:rsidRPr="00BB711A">
        <w:rPr>
          <w:rFonts w:ascii="Helvetica" w:eastAsia="Times New Roman" w:hAnsi="Helvetica" w:cs="Times New Roman"/>
          <w:color w:val="000000"/>
          <w:sz w:val="18"/>
          <w:szCs w:val="18"/>
        </w:rPr>
        <w:t>language features" for use by event lo</w:t>
      </w:r>
      <w:r>
        <w:rPr>
          <w:rFonts w:ascii="Helvetica" w:eastAsia="Times New Roman" w:hAnsi="Helvetica" w:cs="Times New Roman"/>
          <w:color w:val="000000"/>
          <w:sz w:val="18"/>
          <w:szCs w:val="18"/>
        </w:rPr>
        <w:t xml:space="preserve">op implementors (e.g. there's a </w:t>
      </w:r>
      <w:r w:rsidRPr="00BB711A">
        <w:rPr>
          <w:rFonts w:ascii="Helvetica" w:eastAsia="Times New Roman" w:hAnsi="Helvetica" w:cs="Times New Roman"/>
          <w:color w:val="000000"/>
          <w:sz w:val="18"/>
          <w:szCs w:val="18"/>
        </w:rPr>
        <w:t>hook that gets called any time a native coroutine is created)</w:t>
      </w:r>
    </w:p>
    <w:p w14:paraId="5BABBD00" w14:textId="77777777" w:rsidR="00B62E57" w:rsidRDefault="00B62E57">
      <w:pPr>
        <w:pStyle w:val="Kommentartext"/>
      </w:pPr>
    </w:p>
  </w:comment>
  <w:comment w:id="1255" w:author="Sean McDonagh [2]" w:date="2019-09-16T11:18:00Z" w:initials="SM">
    <w:p w14:paraId="05D90352" w14:textId="221E3F94" w:rsidR="00B62E57" w:rsidRDefault="00B62E57">
      <w:pPr>
        <w:pStyle w:val="Kommentartext"/>
      </w:pPr>
      <w:r>
        <w:rPr>
          <w:rStyle w:val="Kommentarzeichen"/>
        </w:rPr>
        <w:annotationRef/>
      </w:r>
      <w:r>
        <w:t xml:space="preserve"> asyncio is also identified in 6.59 along with some precautions to take when using it  </w:t>
      </w:r>
    </w:p>
  </w:comment>
  <w:comment w:id="1269" w:author="Stephen Michell" w:date="2015-09-18T15:55:00Z" w:initials="SM">
    <w:p w14:paraId="40E7015E" w14:textId="30B56F90" w:rsidR="00B62E57" w:rsidRDefault="00B62E57">
      <w:pPr>
        <w:pStyle w:val="Kommentartext"/>
      </w:pPr>
      <w:r>
        <w:rPr>
          <w:rStyle w:val="Kommentarzeichen"/>
        </w:rPr>
        <w:annotationRef/>
      </w:r>
      <w:r>
        <w:t>Put in bibliography and reference bibliography.</w:t>
      </w:r>
    </w:p>
  </w:comment>
  <w:comment w:id="1379" w:author="Stephen Michell" w:date="2019-07-15T08:55:00Z" w:initials="SGM">
    <w:p w14:paraId="32978FCF" w14:textId="1F079337" w:rsidR="00B62E57" w:rsidRDefault="00B62E57">
      <w:pPr>
        <w:pStyle w:val="Kommentartext"/>
      </w:pPr>
      <w:r>
        <w:rPr>
          <w:rStyle w:val="Kommentarzeichen"/>
        </w:rPr>
        <w:annotationRef/>
      </w:r>
      <w:r>
        <w:t>The solution in most programming languages is to place all access to such shared data in subprograms that first test-and-set a lock, then manipulate the data  and then release the lock when finished and exit the subprogram.</w:t>
      </w:r>
    </w:p>
  </w:comment>
  <w:comment w:id="1561" w:author="Stephen Michell" w:date="2017-09-27T10:22:00Z" w:initials="SGM">
    <w:p w14:paraId="5A64A07C" w14:textId="6285ED9E" w:rsidR="00B62E57" w:rsidRDefault="00B62E57">
      <w:pPr>
        <w:pStyle w:val="Kommentartext"/>
      </w:pPr>
      <w:r>
        <w:rPr>
          <w:rStyle w:val="Kommentarzeichen"/>
        </w:rPr>
        <w:annotationRef/>
      </w:r>
      <w:r>
        <w:t>Note from Nick Coghlan:</w:t>
      </w:r>
    </w:p>
    <w:p w14:paraId="7B46A943" w14:textId="45F0ACA8" w:rsidR="00B62E57" w:rsidRDefault="00B62E57" w:rsidP="00C337DA">
      <w:pPr>
        <w:rPr>
          <w:rFonts w:eastAsia="Times New Roman"/>
          <w:sz w:val="24"/>
          <w:szCs w:val="24"/>
        </w:rPr>
      </w:pPr>
      <w:r>
        <w:rPr>
          <w:rFonts w:ascii="Helvetica" w:eastAsia="Times New Roman" w:hAnsi="Helvetica"/>
          <w:color w:val="000000"/>
          <w:sz w:val="18"/>
          <w:szCs w:val="18"/>
        </w:rPr>
        <w:t xml:space="preserve">Speaking of clocks &amp; timing, there are some use cases that should be updated to use time.monotonic() rather than time.time() or time.clock() : </w:t>
      </w:r>
      <w:r>
        <w:rPr>
          <w:rStyle w:val="apple-converted-space"/>
          <w:rFonts w:ascii="Helvetica" w:eastAsia="Times New Roman" w:hAnsi="Helvetica"/>
          <w:color w:val="000000"/>
          <w:sz w:val="18"/>
          <w:szCs w:val="18"/>
        </w:rPr>
        <w:t> </w:t>
      </w:r>
      <w:hyperlink r:id="rId8" w:anchor="time-monotonic" w:history="1">
        <w:r>
          <w:rPr>
            <w:rStyle w:val="Hyperlink"/>
            <w:rFonts w:ascii="Helvetica" w:eastAsia="Times New Roman" w:hAnsi="Helvetica"/>
            <w:sz w:val="18"/>
            <w:szCs w:val="18"/>
          </w:rPr>
          <w:t>https://www.python.org/dev/peps/pep-0418/#time-monotonic</w:t>
        </w:r>
      </w:hyperlink>
    </w:p>
    <w:p w14:paraId="47033E9D" w14:textId="77777777" w:rsidR="00B62E57" w:rsidRDefault="00B62E57">
      <w:pPr>
        <w:pStyle w:val="Kommentartext"/>
      </w:pPr>
    </w:p>
    <w:p w14:paraId="6F97B3A2" w14:textId="77777777" w:rsidR="00B62E57" w:rsidRDefault="00B62E57" w:rsidP="009866F9">
      <w:pPr>
        <w:rPr>
          <w:rFonts w:eastAsia="Times New Roman"/>
          <w:sz w:val="24"/>
          <w:szCs w:val="24"/>
        </w:rPr>
      </w:pPr>
      <w:r>
        <w:rPr>
          <w:rFonts w:ascii="Helvetica" w:eastAsia="Times New Roman" w:hAnsi="Helvetica"/>
          <w:color w:val="000000"/>
          <w:sz w:val="18"/>
          <w:szCs w:val="18"/>
        </w:rPr>
        <w:t>Windows applications should also be aware of the fact that Python 3.6</w:t>
      </w:r>
      <w:r>
        <w:rPr>
          <w:rFonts w:ascii="Helvetica" w:eastAsia="Times New Roman" w:hAnsi="Helvetica"/>
          <w:color w:val="000000"/>
          <w:sz w:val="18"/>
          <w:szCs w:val="18"/>
        </w:rPr>
        <w:br/>
        <w:t>always uses utf-8 for binary filesystem and console interfaces:</w:t>
      </w:r>
      <w:r>
        <w:rPr>
          <w:rFonts w:ascii="Helvetica" w:eastAsia="Times New Roman" w:hAnsi="Helvetica"/>
          <w:color w:val="000000"/>
          <w:sz w:val="18"/>
          <w:szCs w:val="18"/>
        </w:rPr>
        <w:br/>
      </w:r>
      <w:hyperlink r:id="rId9" w:anchor="pep-529-change-windows-filesystem-encoding-to-utf-8" w:history="1">
        <w:r>
          <w:rPr>
            <w:rStyle w:val="Hyperlink"/>
            <w:rFonts w:ascii="Helvetica" w:eastAsia="Times New Roman" w:hAnsi="Helvetica"/>
            <w:sz w:val="18"/>
            <w:szCs w:val="18"/>
          </w:rPr>
          <w:t>https://docs.python.org/dev/whatsnew/3.6.html#pep-529-change-windows-filesystem-encoding-to-utf-8</w:t>
        </w:r>
      </w:hyperlink>
      <w:r>
        <w:rPr>
          <w:rFonts w:ascii="Helvetica" w:eastAsia="Times New Roman" w:hAnsi="Helvetica"/>
          <w:color w:val="000000"/>
          <w:sz w:val="18"/>
          <w:szCs w:val="18"/>
        </w:rPr>
        <w:br/>
      </w:r>
      <w:r>
        <w:rPr>
          <w:rFonts w:ascii="Helvetica" w:eastAsia="Times New Roman" w:hAnsi="Helvetica"/>
          <w:color w:val="000000"/>
          <w:sz w:val="18"/>
          <w:szCs w:val="18"/>
        </w:rPr>
        <w:br/>
        <w:t>Non-Windows applications should be aware of the fact that Python 3.7+</w:t>
      </w:r>
      <w:r>
        <w:rPr>
          <w:rFonts w:ascii="Helvetica" w:eastAsia="Times New Roman" w:hAnsi="Helvetica"/>
          <w:color w:val="000000"/>
          <w:sz w:val="18"/>
          <w:szCs w:val="18"/>
        </w:rPr>
        <w:br/>
        <w:t>will attempt to coerce the C locale to C.UTF-8 (or an equivalent</w:t>
      </w:r>
      <w:r>
        <w:rPr>
          <w:rFonts w:ascii="Helvetica" w:eastAsia="Times New Roman" w:hAnsi="Helvetica"/>
          <w:color w:val="000000"/>
          <w:sz w:val="18"/>
          <w:szCs w:val="18"/>
        </w:rPr>
        <w:br/>
        <w:t>locale), and that implementing that behaviour is an approved option</w:t>
      </w:r>
      <w:r>
        <w:rPr>
          <w:rFonts w:ascii="Helvetica" w:eastAsia="Times New Roman" w:hAnsi="Helvetica"/>
          <w:color w:val="000000"/>
          <w:sz w:val="18"/>
          <w:szCs w:val="18"/>
        </w:rPr>
        <w:br/>
        <w:t>for redistributor's Python 3.6 implementations (e.g. the system Python</w:t>
      </w:r>
      <w:r>
        <w:rPr>
          <w:rFonts w:ascii="Helvetica" w:eastAsia="Times New Roman" w:hAnsi="Helvetica"/>
          <w:color w:val="000000"/>
          <w:sz w:val="18"/>
          <w:szCs w:val="18"/>
        </w:rPr>
        <w:br/>
        <w:t>in Fedora implements the option).</w:t>
      </w:r>
      <w:r>
        <w:rPr>
          <w:rFonts w:ascii="Helvetica" w:eastAsia="Times New Roman" w:hAnsi="Helvetica"/>
          <w:color w:val="000000"/>
          <w:sz w:val="18"/>
          <w:szCs w:val="18"/>
        </w:rPr>
        <w:br/>
      </w:r>
      <w:hyperlink r:id="rId10" w:history="1">
        <w:r>
          <w:rPr>
            <w:rStyle w:val="Hyperlink"/>
            <w:rFonts w:ascii="Helvetica" w:eastAsia="Times New Roman" w:hAnsi="Helvetica"/>
            <w:sz w:val="18"/>
            <w:szCs w:val="18"/>
          </w:rPr>
          <w:t>https://www.python.org/dev/peps/pep-0538/</w:t>
        </w:r>
      </w:hyperlink>
      <w:r>
        <w:rPr>
          <w:rStyle w:val="apple-converted-space"/>
          <w:rFonts w:ascii="Helvetica" w:eastAsia="Times New Roman" w:hAnsi="Helvetica"/>
          <w:color w:val="000000"/>
          <w:sz w:val="18"/>
          <w:szCs w:val="18"/>
        </w:rPr>
        <w:t> </w:t>
      </w:r>
      <w:r>
        <w:rPr>
          <w:rFonts w:ascii="Helvetica" w:eastAsia="Times New Roman" w:hAnsi="Helvetica"/>
          <w:color w:val="000000"/>
          <w:sz w:val="18"/>
          <w:szCs w:val="18"/>
        </w:rPr>
        <w:t>has the details of that.</w:t>
      </w:r>
    </w:p>
    <w:p w14:paraId="06C7B535" w14:textId="77777777" w:rsidR="00B62E57" w:rsidRDefault="00B62E57">
      <w:pPr>
        <w:pStyle w:val="Kommentartext"/>
      </w:pPr>
    </w:p>
  </w:comment>
  <w:comment w:id="1562" w:author="Stephen Michell" w:date="2017-09-27T10:29:00Z" w:initials="SGM">
    <w:p w14:paraId="2F96D66A" w14:textId="48AC7673" w:rsidR="00B62E57" w:rsidRDefault="00B62E57">
      <w:pPr>
        <w:pStyle w:val="Kommentartext"/>
      </w:pPr>
      <w:r>
        <w:rPr>
          <w:rStyle w:val="Kommentarzeichen"/>
        </w:rPr>
        <w:annotationRef/>
      </w:r>
    </w:p>
  </w:comment>
  <w:comment w:id="1586" w:author="Stephen Michell" w:date="2015-09-18T15:56:00Z" w:initials="SM">
    <w:p w14:paraId="3B85C6D9" w14:textId="6D736F2F" w:rsidR="00B62E57" w:rsidRDefault="00B62E57">
      <w:pPr>
        <w:pStyle w:val="Kommentartext"/>
      </w:pPr>
      <w:r>
        <w:rPr>
          <w:rStyle w:val="Kommentarzeichen"/>
        </w:rPr>
        <w:annotationRef/>
      </w:r>
      <w:r>
        <w:t>Rationalize with rest of bibliography.</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449DF83E" w15:done="0"/>
  <w15:commentEx w15:paraId="6BEB7F36" w15:done="0"/>
  <w15:commentEx w15:paraId="61C575F0" w15:done="0"/>
  <w15:commentEx w15:paraId="77EF47B0" w15:paraIdParent="61C575F0" w15:done="0"/>
  <w15:commentEx w15:paraId="368C8EA5" w15:done="0"/>
  <w15:commentEx w15:paraId="59AE7027" w15:done="0"/>
  <w15:commentEx w15:paraId="78B683A8" w15:done="0"/>
  <w15:commentEx w15:paraId="3D8D0E7F" w15:done="0"/>
  <w15:commentEx w15:paraId="34DE8E02" w15:done="0"/>
  <w15:commentEx w15:paraId="4B55A959" w15:done="0"/>
  <w15:commentEx w15:paraId="165446BB" w15:done="0"/>
  <w15:commentEx w15:paraId="68D17BB1" w15:done="0"/>
  <w15:commentEx w15:paraId="6FBC6D53" w15:done="0"/>
  <w15:commentEx w15:paraId="6BAF6838" w15:done="0"/>
  <w15:commentEx w15:paraId="13A71CF0" w15:paraIdParent="6BAF6838" w15:done="0"/>
  <w15:commentEx w15:paraId="10DEBC53" w15:paraIdParent="6BAF6838" w15:done="0"/>
  <w15:commentEx w15:paraId="61E3E8A6" w15:done="0"/>
  <w15:commentEx w15:paraId="185FD6E3" w15:done="0"/>
  <w15:commentEx w15:paraId="46B3EBC7" w15:done="0"/>
  <w15:commentEx w15:paraId="26F0CB20" w15:done="0"/>
  <w15:commentEx w15:paraId="39E98C6C" w15:paraIdParent="26F0CB20" w15:done="0"/>
  <w15:commentEx w15:paraId="5987AC63" w15:done="0"/>
  <w15:commentEx w15:paraId="4610D7F2" w15:done="0"/>
  <w15:commentEx w15:paraId="47A3FDB1" w15:done="0"/>
  <w15:commentEx w15:paraId="76EC1E24" w15:done="0"/>
  <w15:commentEx w15:paraId="140A724D" w15:done="0"/>
  <w15:commentEx w15:paraId="5B4A8970" w15:done="0"/>
  <w15:commentEx w15:paraId="3D4E6C67" w15:done="0"/>
  <w15:commentEx w15:paraId="4CBE9CBE" w15:done="0"/>
  <w15:commentEx w15:paraId="5D57D8DD" w15:done="0"/>
  <w15:commentEx w15:paraId="2A7DC251" w15:done="0"/>
  <w15:commentEx w15:paraId="2FAB98EA" w15:done="0"/>
  <w15:commentEx w15:paraId="7D99D0A6" w15:done="0"/>
  <w15:commentEx w15:paraId="624A0AC2" w15:done="0"/>
  <w15:commentEx w15:paraId="1761E29C" w15:done="0"/>
  <w15:commentEx w15:paraId="122919C3" w15:done="0"/>
  <w15:commentEx w15:paraId="1B09D7D0" w15:paraIdParent="122919C3" w15:done="0"/>
  <w15:commentEx w15:paraId="76D12149" w15:done="0"/>
  <w15:commentEx w15:paraId="7465ACF2" w15:done="0"/>
  <w15:commentEx w15:paraId="49B225EF" w15:paraIdParent="7465ACF2" w15:done="0"/>
  <w15:commentEx w15:paraId="09BF2259" w15:done="0"/>
  <w15:commentEx w15:paraId="7906B323" w15:done="0"/>
  <w15:commentEx w15:paraId="170A5684" w15:done="0"/>
  <w15:commentEx w15:paraId="5387F4AE" w15:done="0"/>
  <w15:commentEx w15:paraId="375AAD71" w15:done="0"/>
  <w15:commentEx w15:paraId="5734E2DA" w15:done="0"/>
  <w15:commentEx w15:paraId="304AF7F0" w15:done="0"/>
  <w15:commentEx w15:paraId="5A586476" w15:done="0"/>
  <w15:commentEx w15:paraId="2DECC24C" w15:done="0"/>
  <w15:commentEx w15:paraId="1DF93D3B" w15:done="0"/>
  <w15:commentEx w15:paraId="3C17B339" w15:done="0"/>
  <w15:commentEx w15:paraId="5FB95259" w15:done="0"/>
  <w15:commentEx w15:paraId="209F7B67" w15:done="0"/>
  <w15:commentEx w15:paraId="6EC0CF3B" w15:done="0"/>
  <w15:commentEx w15:paraId="27DA2D9E" w15:done="0"/>
  <w15:commentEx w15:paraId="55D56B9A" w15:done="0"/>
  <w15:commentEx w15:paraId="29FF4629" w15:done="0"/>
  <w15:commentEx w15:paraId="3D1C76F5" w15:done="0"/>
  <w15:commentEx w15:paraId="7794196E" w15:done="0"/>
  <w15:commentEx w15:paraId="63C10E97" w15:done="0"/>
  <w15:commentEx w15:paraId="4E1FABC3" w15:done="0"/>
  <w15:commentEx w15:paraId="198AF8AD" w15:done="0"/>
  <w15:commentEx w15:paraId="5BABBD00" w15:done="0"/>
  <w15:commentEx w15:paraId="05D90352" w15:paraIdParent="5BABBD00" w15:done="0"/>
  <w15:commentEx w15:paraId="40E7015E" w15:done="0"/>
  <w15:commentEx w15:paraId="32978FCF" w15:done="0"/>
  <w15:commentEx w15:paraId="06C7B535" w15:done="0"/>
  <w15:commentEx w15:paraId="2F96D66A" w15:paraIdParent="06C7B535" w15:done="0"/>
  <w15:commentEx w15:paraId="3B85C6D9"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49DF83E" w16cid:durableId="20D7CA8E"/>
  <w16cid:commentId w16cid:paraId="6BEB7F36" w16cid:durableId="20D810C7"/>
  <w16cid:commentId w16cid:paraId="61C575F0" w16cid:durableId="20D7CC74"/>
  <w16cid:commentId w16cid:paraId="77EF47B0" w16cid:durableId="2124AE7F"/>
  <w16cid:commentId w16cid:paraId="368C8EA5" w16cid:durableId="20D7DF7B"/>
  <w16cid:commentId w16cid:paraId="59AE7027" w16cid:durableId="213717B4"/>
  <w16cid:commentId w16cid:paraId="4B55A959" w16cid:durableId="20D7E04C"/>
  <w16cid:commentId w16cid:paraId="6FBC6D53" w16cid:durableId="1F035520"/>
  <w16cid:commentId w16cid:paraId="6BAF6838" w16cid:durableId="20D7E4C4"/>
  <w16cid:commentId w16cid:paraId="13A71CF0" w16cid:durableId="2124B680"/>
  <w16cid:commentId w16cid:paraId="61E3E8A6" w16cid:durableId="1F035521"/>
  <w16cid:commentId w16cid:paraId="185FD6E3" w16cid:durableId="21371F1C"/>
  <w16cid:commentId w16cid:paraId="26F0CB20" w16cid:durableId="20D7E7C5"/>
  <w16cid:commentId w16cid:paraId="39E98C6C" w16cid:durableId="2124B97E"/>
  <w16cid:commentId w16cid:paraId="5987AC63" w16cid:durableId="1F035522"/>
  <w16cid:commentId w16cid:paraId="47A3FDB1" w16cid:durableId="20D7EC02"/>
  <w16cid:commentId w16cid:paraId="76EC1E24" w16cid:durableId="20D7EFE6"/>
  <w16cid:commentId w16cid:paraId="140A724D" w16cid:durableId="213731FB"/>
  <w16cid:commentId w16cid:paraId="5B4A8970" w16cid:durableId="21373302"/>
  <w16cid:commentId w16cid:paraId="3D4E6C67" w16cid:durableId="1F035523"/>
  <w16cid:commentId w16cid:paraId="4CBE9CBE" w16cid:durableId="1F035524"/>
  <w16cid:commentId w16cid:paraId="5D57D8DD" w16cid:durableId="20D811EE"/>
  <w16cid:commentId w16cid:paraId="2A7DC251" w16cid:durableId="20D82509"/>
  <w16cid:commentId w16cid:paraId="2FAB98EA" w16cid:durableId="1F035525"/>
  <w16cid:commentId w16cid:paraId="624A0AC2" w16cid:durableId="20D827DC"/>
  <w16cid:commentId w16cid:paraId="1761E29C" w16cid:durableId="20D8352E"/>
  <w16cid:commentId w16cid:paraId="122919C3" w16cid:durableId="1F035526"/>
  <w16cid:commentId w16cid:paraId="1B09D7D0" w16cid:durableId="209A2FE1"/>
  <w16cid:commentId w16cid:paraId="7465ACF2" w16cid:durableId="1F035527"/>
  <w16cid:commentId w16cid:paraId="49B225EF" w16cid:durableId="2124D020"/>
  <w16cid:commentId w16cid:paraId="09BF2259" w16cid:durableId="21375D70"/>
  <w16cid:commentId w16cid:paraId="7906B323" w16cid:durableId="21375DCE"/>
  <w16cid:commentId w16cid:paraId="170A5684" w16cid:durableId="1F035528"/>
  <w16cid:commentId w16cid:paraId="5387F4AE" w16cid:durableId="1F035529"/>
  <w16cid:commentId w16cid:paraId="5734E2DA" w16cid:durableId="20D623A0"/>
  <w16cid:commentId w16cid:paraId="304AF7F0" w16cid:durableId="1F03552A"/>
  <w16cid:commentId w16cid:paraId="5A586476" w16cid:durableId="1F03552B"/>
  <w16cid:commentId w16cid:paraId="1DF93D3B" w16cid:durableId="20D624BF"/>
  <w16cid:commentId w16cid:paraId="209F7B67" w16cid:durableId="1F03552C"/>
  <w16cid:commentId w16cid:paraId="55D56B9A" w16cid:durableId="1F2C6C82"/>
  <w16cid:commentId w16cid:paraId="29FF4629" w16cid:durableId="1F03552D"/>
  <w16cid:commentId w16cid:paraId="3D1C76F5" w16cid:durableId="1F03552E"/>
  <w16cid:commentId w16cid:paraId="7794196E" w16cid:durableId="1F03552F"/>
  <w16cid:commentId w16cid:paraId="63C10E97" w16cid:durableId="1F035531"/>
  <w16cid:commentId w16cid:paraId="4E1FABC3" w16cid:durableId="1F035532"/>
  <w16cid:commentId w16cid:paraId="198AF8AD" w16cid:durableId="1F035533"/>
  <w16cid:commentId w16cid:paraId="5BABBD00" w16cid:durableId="1F035535"/>
  <w16cid:commentId w16cid:paraId="05D90352" w16cid:durableId="2129EDFD"/>
  <w16cid:commentId w16cid:paraId="40E7015E" w16cid:durableId="1F035536"/>
  <w16cid:commentId w16cid:paraId="32978FCF" w16cid:durableId="20D6BDF8"/>
  <w16cid:commentId w16cid:paraId="06C7B535" w16cid:durableId="1F035537"/>
  <w16cid:commentId w16cid:paraId="2F96D66A" w16cid:durableId="1F035538"/>
  <w16cid:commentId w16cid:paraId="3B85C6D9" w16cid:durableId="1F03553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0FD7BE" w14:textId="77777777" w:rsidR="0036612B" w:rsidRDefault="0036612B">
      <w:r>
        <w:separator/>
      </w:r>
    </w:p>
  </w:endnote>
  <w:endnote w:type="continuationSeparator" w:id="0">
    <w:p w14:paraId="71AB37F9" w14:textId="77777777" w:rsidR="0036612B" w:rsidRDefault="003661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enSymbol">
    <w:altName w:val="Calibri"/>
    <w:charset w:val="00"/>
    <w:family w:val="auto"/>
    <w:pitch w:val="variable"/>
    <w:sig w:usb0="800000AF" w:usb1="1001ECEA" w:usb2="00000000" w:usb3="00000000" w:csb0="0000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Lucida Grande">
    <w:charset w:val="00"/>
    <w:family w:val="swiss"/>
    <w:pitch w:val="variable"/>
    <w:sig w:usb0="E1000AEF" w:usb1="5000A1FF" w:usb2="00000000" w:usb3="00000000" w:csb0="000001BF" w:csb1="00000000"/>
  </w:font>
  <w:font w:name="Consolas">
    <w:panose1 w:val="020B0609020204030204"/>
    <w:charset w:val="00"/>
    <w:family w:val="modern"/>
    <w:pitch w:val="fixed"/>
    <w:sig w:usb0="E00006FF" w:usb1="0000FCFF" w:usb2="00000001" w:usb3="00000000" w:csb0="0000019F" w:csb1="00000000"/>
  </w:font>
  <w:font w:name="MS PGothic">
    <w:panose1 w:val="020B0600070205080204"/>
    <w:charset w:val="80"/>
    <w:family w:val="swiss"/>
    <w:pitch w:val="variable"/>
    <w:sig w:usb0="E00002FF" w:usb1="6AC7FDFB" w:usb2="08000012" w:usb3="00000000" w:csb0="0002009F" w:csb1="00000000"/>
  </w:font>
  <w:font w:name="Helvetica Neue">
    <w:charset w:val="00"/>
    <w:family w:val="auto"/>
    <w:pitch w:val="variable"/>
    <w:sig w:usb0="E50002FF" w:usb1="500079DB" w:usb2="00000010" w:usb3="00000000" w:csb0="00000001" w:csb1="00000000"/>
  </w:font>
  <w:font w:name="Calibri-Italic">
    <w:altName w:val="Calibri"/>
    <w:charset w:val="00"/>
    <w:family w:val="swiss"/>
    <w:pitch w:val="variable"/>
    <w:sig w:usb0="E00002FF" w:usb1="4000ACFF" w:usb2="00000001" w:usb3="00000000" w:csb0="0000019F" w:csb1="00000000"/>
  </w:font>
  <w:font w:name="Miriam Fixed">
    <w:altName w:val="Courier New"/>
    <w:charset w:val="B1"/>
    <w:family w:val="modern"/>
    <w:pitch w:val="fixed"/>
    <w:sig w:usb0="00000803" w:usb1="00000000" w:usb2="00000000" w:usb3="00000000" w:csb0="00000021" w:csb1="00000000"/>
  </w:font>
  <w:font w:name="Helvetica">
    <w:panose1 w:val="020B0604020202020204"/>
    <w:charset w:val="00"/>
    <w:family w:val="auto"/>
    <w:pitch w:val="variable"/>
    <w:sig w:usb0="E00002FF" w:usb1="5000785B" w:usb2="00000000" w:usb3="00000000" w:csb0="0000019F" w:csb1="00000000"/>
  </w:font>
  <w:font w:name="PMingLiU">
    <w:altName w:val="Microsoft JhengHei"/>
    <w:panose1 w:val="02010601000101010101"/>
    <w:charset w:val="88"/>
    <w:family w:val="roman"/>
    <w:pitch w:val="variable"/>
    <w:sig w:usb0="A00002FF" w:usb1="28CFFCFA" w:usb2="00000016" w:usb3="00000000" w:csb0="00100001" w:csb1="00000000"/>
  </w:font>
  <w:font w:name="ZWAdobeF">
    <w:altName w:val="Times New Roman"/>
    <w:panose1 w:val="00000000000000000000"/>
    <w:charset w:val="00"/>
    <w:family w:val="auto"/>
    <w:pitch w:val="variable"/>
    <w:sig w:usb0="20002A87" w:usb1="00000000"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B62E57" w14:paraId="6173FDD1" w14:textId="77777777">
      <w:trPr>
        <w:cantSplit/>
        <w:jc w:val="center"/>
      </w:trPr>
      <w:tc>
        <w:tcPr>
          <w:tcW w:w="4876" w:type="dxa"/>
          <w:tcBorders>
            <w:top w:val="nil"/>
            <w:left w:val="nil"/>
            <w:bottom w:val="nil"/>
            <w:right w:val="nil"/>
          </w:tcBorders>
        </w:tcPr>
        <w:p w14:paraId="29486D26" w14:textId="1A0CA562" w:rsidR="00B62E57" w:rsidRDefault="00B62E57">
          <w:pPr>
            <w:pStyle w:val="Fuzeile"/>
            <w:spacing w:before="540"/>
          </w:pPr>
          <w:r>
            <w:fldChar w:fldCharType="begin"/>
          </w:r>
          <w:r>
            <w:instrText xml:space="preserve">\PAGE \* ROMAN \* LOWER \* CHARFORMAT </w:instrText>
          </w:r>
          <w:r>
            <w:fldChar w:fldCharType="separate"/>
          </w:r>
          <w:r w:rsidR="00C729B0">
            <w:rPr>
              <w:noProof/>
            </w:rPr>
            <w:t>viii</w:t>
          </w:r>
          <w:r>
            <w:rPr>
              <w:noProof/>
            </w:rPr>
            <w:fldChar w:fldCharType="end"/>
          </w:r>
        </w:p>
      </w:tc>
      <w:tc>
        <w:tcPr>
          <w:tcW w:w="4876" w:type="dxa"/>
          <w:tcBorders>
            <w:top w:val="nil"/>
            <w:left w:val="nil"/>
            <w:bottom w:val="nil"/>
            <w:right w:val="nil"/>
          </w:tcBorders>
        </w:tcPr>
        <w:p w14:paraId="5A90009A" w14:textId="0B828875" w:rsidR="00B62E57" w:rsidRDefault="00B62E57">
          <w:pPr>
            <w:pStyle w:val="Fuzeile"/>
            <w:spacing w:before="540"/>
            <w:jc w:val="right"/>
            <w:rPr>
              <w:sz w:val="16"/>
              <w:szCs w:val="16"/>
            </w:rPr>
          </w:pPr>
          <w:r>
            <w:rPr>
              <w:sz w:val="16"/>
              <w:szCs w:val="16"/>
            </w:rPr>
            <w:t xml:space="preserve">© </w:t>
          </w:r>
          <w:r w:rsidRPr="00BD083E">
            <w:rPr>
              <w:color w:val="000000"/>
              <w:sz w:val="16"/>
              <w:szCs w:val="16"/>
            </w:rPr>
            <w:t>ISO</w:t>
          </w:r>
          <w:r>
            <w:rPr>
              <w:color w:val="000000"/>
              <w:sz w:val="16"/>
              <w:szCs w:val="16"/>
            </w:rPr>
            <w:t>/IEC</w:t>
          </w:r>
          <w:r w:rsidRPr="00BD083E">
            <w:rPr>
              <w:color w:val="000000"/>
              <w:sz w:val="16"/>
              <w:szCs w:val="16"/>
            </w:rPr>
            <w:t xml:space="preserve"> 20</w:t>
          </w:r>
          <w:r>
            <w:rPr>
              <w:color w:val="000000"/>
              <w:sz w:val="16"/>
              <w:szCs w:val="16"/>
            </w:rPr>
            <w:t>15</w:t>
          </w:r>
          <w:r w:rsidRPr="00BD083E">
            <w:rPr>
              <w:color w:val="000000"/>
              <w:sz w:val="16"/>
              <w:szCs w:val="16"/>
            </w:rPr>
            <w:t> </w:t>
          </w:r>
          <w:r>
            <w:rPr>
              <w:sz w:val="16"/>
              <w:szCs w:val="16"/>
            </w:rPr>
            <w:t>– All rights reserved</w:t>
          </w:r>
        </w:p>
      </w:tc>
    </w:tr>
  </w:tbl>
  <w:p w14:paraId="39DD2E04" w14:textId="77777777" w:rsidR="00B62E57" w:rsidRDefault="00B62E57">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B62E57" w14:paraId="656E61E1" w14:textId="77777777">
      <w:trPr>
        <w:cantSplit/>
        <w:jc w:val="center"/>
      </w:trPr>
      <w:tc>
        <w:tcPr>
          <w:tcW w:w="4876" w:type="dxa"/>
          <w:tcBorders>
            <w:top w:val="nil"/>
            <w:left w:val="nil"/>
            <w:bottom w:val="nil"/>
            <w:right w:val="nil"/>
          </w:tcBorders>
        </w:tcPr>
        <w:p w14:paraId="79ABF3EA" w14:textId="29B9B66A" w:rsidR="00B62E57" w:rsidRDefault="00B62E57">
          <w:pPr>
            <w:pStyle w:val="Fuzeile"/>
            <w:spacing w:before="540"/>
            <w:rPr>
              <w:b/>
              <w:bCs/>
              <w:sz w:val="16"/>
              <w:szCs w:val="16"/>
            </w:rPr>
          </w:pPr>
          <w:r>
            <w:rPr>
              <w:sz w:val="16"/>
              <w:szCs w:val="16"/>
            </w:rPr>
            <w:t xml:space="preserve">© </w:t>
          </w:r>
          <w:r w:rsidRPr="00BD083E">
            <w:rPr>
              <w:color w:val="000000"/>
              <w:sz w:val="16"/>
              <w:szCs w:val="16"/>
            </w:rPr>
            <w:t>ISO</w:t>
          </w:r>
          <w:r>
            <w:rPr>
              <w:color w:val="000000"/>
              <w:sz w:val="16"/>
              <w:szCs w:val="16"/>
            </w:rPr>
            <w:t>/IEC</w:t>
          </w:r>
          <w:r w:rsidRPr="00BD083E">
            <w:rPr>
              <w:color w:val="000000"/>
              <w:sz w:val="16"/>
              <w:szCs w:val="16"/>
            </w:rPr>
            <w:t> 20</w:t>
          </w:r>
          <w:r>
            <w:rPr>
              <w:color w:val="000000"/>
              <w:sz w:val="16"/>
              <w:szCs w:val="16"/>
            </w:rPr>
            <w:t>15</w:t>
          </w:r>
          <w:r w:rsidRPr="00BD083E">
            <w:rPr>
              <w:color w:val="000000"/>
              <w:sz w:val="16"/>
              <w:szCs w:val="16"/>
            </w:rPr>
            <w:t> </w:t>
          </w:r>
          <w:r>
            <w:rPr>
              <w:sz w:val="16"/>
              <w:szCs w:val="16"/>
            </w:rPr>
            <w:t>– All rights reserved</w:t>
          </w:r>
        </w:p>
      </w:tc>
      <w:tc>
        <w:tcPr>
          <w:tcW w:w="4876" w:type="dxa"/>
          <w:tcBorders>
            <w:top w:val="nil"/>
            <w:left w:val="nil"/>
            <w:bottom w:val="nil"/>
            <w:right w:val="nil"/>
          </w:tcBorders>
        </w:tcPr>
        <w:p w14:paraId="54B957E9" w14:textId="2CAFE8E8" w:rsidR="00B62E57" w:rsidRDefault="00B62E57">
          <w:pPr>
            <w:pStyle w:val="Fuzeile"/>
            <w:spacing w:before="540"/>
            <w:jc w:val="right"/>
          </w:pPr>
          <w:r>
            <w:fldChar w:fldCharType="begin"/>
          </w:r>
          <w:r>
            <w:instrText xml:space="preserve">\PAGE \* ROMAN \* LOWER \* CHARFORMAT </w:instrText>
          </w:r>
          <w:r>
            <w:fldChar w:fldCharType="separate"/>
          </w:r>
          <w:r w:rsidR="00C729B0">
            <w:rPr>
              <w:noProof/>
            </w:rPr>
            <w:t>vii</w:t>
          </w:r>
          <w:r>
            <w:rPr>
              <w:noProof/>
            </w:rPr>
            <w:fldChar w:fldCharType="end"/>
          </w:r>
        </w:p>
      </w:tc>
    </w:tr>
  </w:tbl>
  <w:p w14:paraId="56ADE594" w14:textId="77777777" w:rsidR="00B62E57" w:rsidRDefault="00B62E57">
    <w:pPr>
      <w:pStyle w:val="Fuzeile"/>
      <w:jc w:val="righ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CF7E8C" w14:textId="77777777" w:rsidR="00B62E57" w:rsidRDefault="00B62E57">
    <w:pPr>
      <w:pStyle w:val="Fuzeil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B62E57" w14:paraId="166F4B03" w14:textId="77777777">
      <w:trPr>
        <w:cantSplit/>
        <w:jc w:val="center"/>
      </w:trPr>
      <w:tc>
        <w:tcPr>
          <w:tcW w:w="4876" w:type="dxa"/>
          <w:tcBorders>
            <w:top w:val="nil"/>
            <w:left w:val="nil"/>
            <w:bottom w:val="nil"/>
            <w:right w:val="nil"/>
          </w:tcBorders>
        </w:tcPr>
        <w:p w14:paraId="25B42DE1" w14:textId="4D8AA511" w:rsidR="00B62E57" w:rsidRDefault="00B62E57">
          <w:pPr>
            <w:pStyle w:val="Fuzeile"/>
            <w:spacing w:before="540"/>
            <w:rPr>
              <w:b/>
              <w:bCs/>
            </w:rPr>
          </w:pPr>
          <w:r>
            <w:rPr>
              <w:b/>
              <w:bCs/>
            </w:rPr>
            <w:fldChar w:fldCharType="begin"/>
          </w:r>
          <w:r>
            <w:rPr>
              <w:b/>
              <w:bCs/>
            </w:rPr>
            <w:instrText xml:space="preserve">PAGE \* ARABIC \* CHARFORMAT </w:instrText>
          </w:r>
          <w:r>
            <w:rPr>
              <w:b/>
              <w:bCs/>
            </w:rPr>
            <w:fldChar w:fldCharType="separate"/>
          </w:r>
          <w:r w:rsidR="00A30A98">
            <w:rPr>
              <w:b/>
              <w:bCs/>
              <w:noProof/>
            </w:rPr>
            <w:t>46</w:t>
          </w:r>
          <w:r>
            <w:rPr>
              <w:b/>
              <w:bCs/>
            </w:rPr>
            <w:fldChar w:fldCharType="end"/>
          </w:r>
        </w:p>
      </w:tc>
      <w:tc>
        <w:tcPr>
          <w:tcW w:w="4876" w:type="dxa"/>
          <w:tcBorders>
            <w:top w:val="nil"/>
            <w:left w:val="nil"/>
            <w:bottom w:val="nil"/>
            <w:right w:val="nil"/>
          </w:tcBorders>
        </w:tcPr>
        <w:p w14:paraId="0C50E509" w14:textId="5497C60A" w:rsidR="00B62E57" w:rsidRDefault="00B62E57">
          <w:pPr>
            <w:pStyle w:val="Fuzeile"/>
            <w:spacing w:before="540"/>
            <w:jc w:val="right"/>
            <w:rPr>
              <w:sz w:val="16"/>
              <w:szCs w:val="16"/>
            </w:rPr>
          </w:pPr>
          <w:r w:rsidRPr="00BD083E">
            <w:rPr>
              <w:color w:val="000000"/>
              <w:sz w:val="16"/>
              <w:szCs w:val="16"/>
            </w:rPr>
            <w:t>© ISO</w:t>
          </w:r>
          <w:r>
            <w:rPr>
              <w:color w:val="000000"/>
              <w:sz w:val="16"/>
              <w:szCs w:val="16"/>
            </w:rPr>
            <w:t>/IEC</w:t>
          </w:r>
          <w:r w:rsidRPr="00BD083E">
            <w:rPr>
              <w:color w:val="000000"/>
              <w:sz w:val="16"/>
              <w:szCs w:val="16"/>
            </w:rPr>
            <w:t> 20</w:t>
          </w:r>
          <w:r>
            <w:rPr>
              <w:color w:val="000000"/>
              <w:sz w:val="16"/>
              <w:szCs w:val="16"/>
            </w:rPr>
            <w:t>15</w:t>
          </w:r>
          <w:r w:rsidRPr="00BD083E">
            <w:rPr>
              <w:color w:val="000000"/>
              <w:sz w:val="16"/>
              <w:szCs w:val="16"/>
            </w:rPr>
            <w:t> </w:t>
          </w:r>
          <w:r>
            <w:rPr>
              <w:sz w:val="16"/>
              <w:szCs w:val="16"/>
            </w:rPr>
            <w:t>– All rights reserved</w:t>
          </w:r>
        </w:p>
      </w:tc>
    </w:tr>
  </w:tbl>
  <w:p w14:paraId="469D632B" w14:textId="77777777" w:rsidR="00B62E57" w:rsidRDefault="00B62E57">
    <w:pPr>
      <w:pStyle w:val="Fuzeile"/>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752" w:type="dxa"/>
      <w:tblInd w:w="277" w:type="dxa"/>
      <w:tblLayout w:type="fixed"/>
      <w:tblCellMar>
        <w:left w:w="0" w:type="dxa"/>
        <w:right w:w="0" w:type="dxa"/>
      </w:tblCellMar>
      <w:tblLook w:val="0000" w:firstRow="0" w:lastRow="0" w:firstColumn="0" w:lastColumn="0" w:noHBand="0" w:noVBand="0"/>
    </w:tblPr>
    <w:tblGrid>
      <w:gridCol w:w="4876"/>
      <w:gridCol w:w="4876"/>
    </w:tblGrid>
    <w:tr w:rsidR="00B62E57" w14:paraId="5936A545" w14:textId="77777777">
      <w:trPr>
        <w:cantSplit/>
      </w:trPr>
      <w:tc>
        <w:tcPr>
          <w:tcW w:w="4876" w:type="dxa"/>
          <w:tcBorders>
            <w:top w:val="nil"/>
            <w:left w:val="nil"/>
            <w:bottom w:val="nil"/>
            <w:right w:val="nil"/>
          </w:tcBorders>
        </w:tcPr>
        <w:p w14:paraId="4EC71C38" w14:textId="5D955D0D" w:rsidR="00B62E57" w:rsidRDefault="00B62E57">
          <w:pPr>
            <w:pStyle w:val="Fuzeile"/>
            <w:spacing w:before="540"/>
            <w:rPr>
              <w:b/>
              <w:bCs/>
              <w:sz w:val="16"/>
              <w:szCs w:val="16"/>
            </w:rPr>
          </w:pPr>
          <w:r w:rsidRPr="00BD083E">
            <w:rPr>
              <w:sz w:val="16"/>
              <w:szCs w:val="16"/>
            </w:rPr>
            <w:t>© ISO</w:t>
          </w:r>
          <w:r>
            <w:rPr>
              <w:sz w:val="16"/>
              <w:szCs w:val="16"/>
            </w:rPr>
            <w:t>/IEC</w:t>
          </w:r>
          <w:r w:rsidRPr="00BD083E">
            <w:rPr>
              <w:sz w:val="16"/>
              <w:szCs w:val="16"/>
            </w:rPr>
            <w:t> 20</w:t>
          </w:r>
          <w:r>
            <w:rPr>
              <w:sz w:val="16"/>
              <w:szCs w:val="16"/>
            </w:rPr>
            <w:t>15</w:t>
          </w:r>
          <w:r w:rsidRPr="00BD083E">
            <w:rPr>
              <w:sz w:val="16"/>
              <w:szCs w:val="16"/>
            </w:rPr>
            <w:t> </w:t>
          </w:r>
          <w:r>
            <w:rPr>
              <w:sz w:val="16"/>
              <w:szCs w:val="16"/>
            </w:rPr>
            <w:t>– All rights reserved</w:t>
          </w:r>
        </w:p>
      </w:tc>
      <w:tc>
        <w:tcPr>
          <w:tcW w:w="4876" w:type="dxa"/>
          <w:tcBorders>
            <w:top w:val="nil"/>
            <w:left w:val="nil"/>
            <w:bottom w:val="nil"/>
            <w:right w:val="nil"/>
          </w:tcBorders>
        </w:tcPr>
        <w:p w14:paraId="479278F2" w14:textId="08A0D11D" w:rsidR="00B62E57" w:rsidRDefault="00B62E57">
          <w:pPr>
            <w:pStyle w:val="Fuzeile"/>
            <w:spacing w:before="540"/>
            <w:jc w:val="right"/>
            <w:rPr>
              <w:b/>
              <w:bCs/>
            </w:rPr>
          </w:pPr>
          <w:r>
            <w:rPr>
              <w:b/>
              <w:bCs/>
            </w:rPr>
            <w:fldChar w:fldCharType="begin"/>
          </w:r>
          <w:r>
            <w:rPr>
              <w:b/>
              <w:bCs/>
            </w:rPr>
            <w:instrText xml:space="preserve">PAGE \* ARABIC \* CHARFORMAT </w:instrText>
          </w:r>
          <w:r>
            <w:rPr>
              <w:b/>
              <w:bCs/>
            </w:rPr>
            <w:fldChar w:fldCharType="separate"/>
          </w:r>
          <w:r w:rsidR="00A30A98">
            <w:rPr>
              <w:b/>
              <w:bCs/>
              <w:noProof/>
            </w:rPr>
            <w:t>47</w:t>
          </w:r>
          <w:r>
            <w:rPr>
              <w:b/>
              <w:bCs/>
            </w:rPr>
            <w:fldChar w:fldCharType="end"/>
          </w:r>
        </w:p>
      </w:tc>
    </w:tr>
  </w:tbl>
  <w:p w14:paraId="206F1B3D" w14:textId="77777777" w:rsidR="00B62E57" w:rsidRDefault="00B62E57">
    <w:pPr>
      <w:pStyle w:val="Fuzeile"/>
      <w:jc w:val="right"/>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B62E57" w14:paraId="249F8B97" w14:textId="77777777">
      <w:trPr>
        <w:cantSplit/>
        <w:jc w:val="center"/>
      </w:trPr>
      <w:tc>
        <w:tcPr>
          <w:tcW w:w="4876" w:type="dxa"/>
          <w:tcBorders>
            <w:top w:val="nil"/>
            <w:left w:val="nil"/>
            <w:bottom w:val="nil"/>
            <w:right w:val="nil"/>
          </w:tcBorders>
        </w:tcPr>
        <w:p w14:paraId="2EA122EF" w14:textId="454C2064" w:rsidR="00B62E57" w:rsidRDefault="00B62E57">
          <w:pPr>
            <w:pStyle w:val="Fuzeile"/>
            <w:spacing w:before="540"/>
            <w:rPr>
              <w:b/>
              <w:bCs/>
              <w:sz w:val="16"/>
              <w:szCs w:val="16"/>
            </w:rPr>
          </w:pPr>
          <w:r w:rsidRPr="00BD083E">
            <w:rPr>
              <w:color w:val="000000"/>
              <w:sz w:val="16"/>
              <w:szCs w:val="16"/>
            </w:rPr>
            <w:t>© ISO</w:t>
          </w:r>
          <w:r>
            <w:rPr>
              <w:color w:val="000000"/>
              <w:sz w:val="16"/>
              <w:szCs w:val="16"/>
            </w:rPr>
            <w:t>/IEC</w:t>
          </w:r>
          <w:r w:rsidRPr="00BD083E">
            <w:rPr>
              <w:color w:val="000000"/>
              <w:sz w:val="16"/>
              <w:szCs w:val="16"/>
            </w:rPr>
            <w:t> </w:t>
          </w:r>
          <w:r>
            <w:rPr>
              <w:color w:val="000000"/>
              <w:sz w:val="16"/>
              <w:szCs w:val="16"/>
            </w:rPr>
            <w:t>2018</w:t>
          </w:r>
          <w:r w:rsidRPr="00BD083E">
            <w:rPr>
              <w:color w:val="000000"/>
              <w:sz w:val="16"/>
              <w:szCs w:val="16"/>
            </w:rPr>
            <w:t> </w:t>
          </w:r>
          <w:r>
            <w:rPr>
              <w:sz w:val="16"/>
              <w:szCs w:val="16"/>
            </w:rPr>
            <w:t>– All rights reserved</w:t>
          </w:r>
        </w:p>
      </w:tc>
      <w:tc>
        <w:tcPr>
          <w:tcW w:w="4876" w:type="dxa"/>
          <w:tcBorders>
            <w:top w:val="nil"/>
            <w:left w:val="nil"/>
            <w:bottom w:val="nil"/>
            <w:right w:val="nil"/>
          </w:tcBorders>
        </w:tcPr>
        <w:p w14:paraId="76C5FD9E" w14:textId="3349D868" w:rsidR="00B62E57" w:rsidRDefault="00B62E57" w:rsidP="0007492D">
          <w:pPr>
            <w:pStyle w:val="Fuzeile"/>
            <w:tabs>
              <w:tab w:val="left" w:pos="778"/>
              <w:tab w:val="right" w:pos="4876"/>
            </w:tabs>
            <w:spacing w:before="540"/>
            <w:rPr>
              <w:b/>
              <w:bCs/>
            </w:rPr>
          </w:pPr>
          <w:r>
            <w:rPr>
              <w:b/>
              <w:bCs/>
            </w:rPr>
            <w:tab/>
          </w:r>
          <w:r>
            <w:rPr>
              <w:b/>
              <w:bCs/>
            </w:rPr>
            <w:tab/>
          </w:r>
          <w:r>
            <w:rPr>
              <w:b/>
              <w:bCs/>
            </w:rPr>
            <w:fldChar w:fldCharType="begin"/>
          </w:r>
          <w:r>
            <w:rPr>
              <w:b/>
              <w:bCs/>
            </w:rPr>
            <w:instrText xml:space="preserve">PAGE \* ARABIC \* CHARFORMAT </w:instrText>
          </w:r>
          <w:r>
            <w:rPr>
              <w:b/>
              <w:bCs/>
            </w:rPr>
            <w:fldChar w:fldCharType="separate"/>
          </w:r>
          <w:r w:rsidR="00C729B0">
            <w:rPr>
              <w:b/>
              <w:bCs/>
              <w:noProof/>
            </w:rPr>
            <w:t>9</w:t>
          </w:r>
          <w:r>
            <w:rPr>
              <w:b/>
              <w:bCs/>
            </w:rPr>
            <w:fldChar w:fldCharType="end"/>
          </w:r>
        </w:p>
      </w:tc>
    </w:tr>
  </w:tbl>
  <w:p w14:paraId="17BAD6A1" w14:textId="77777777" w:rsidR="00B62E57" w:rsidRDefault="00B62E57">
    <w:pPr>
      <w:pStyle w:val="Fuzeile"/>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8AF38C" w14:textId="77777777" w:rsidR="0036612B" w:rsidRDefault="0036612B">
      <w:r>
        <w:separator/>
      </w:r>
    </w:p>
  </w:footnote>
  <w:footnote w:type="continuationSeparator" w:id="0">
    <w:p w14:paraId="30431052" w14:textId="77777777" w:rsidR="0036612B" w:rsidRDefault="0036612B">
      <w:r>
        <w:continuationSeparator/>
      </w:r>
    </w:p>
  </w:footnote>
  <w:footnote w:id="1">
    <w:p w14:paraId="5BA9EE33" w14:textId="77777777" w:rsidR="00B62E57" w:rsidRDefault="00B62E57" w:rsidP="004C770C">
      <w:pPr>
        <w:pStyle w:val="Funotentext"/>
      </w:pPr>
      <w:r>
        <w:rPr>
          <w:rStyle w:val="Funotenzeichen"/>
        </w:rPr>
        <w:footnoteRef/>
      </w:r>
      <w:r>
        <w:t xml:space="preserve"> </w:t>
      </w:r>
      <w:r>
        <w:rPr>
          <w:i/>
        </w:rPr>
        <w:t>V</w:t>
      </w:r>
      <w:r w:rsidRPr="00786E26">
        <w:t xml:space="preserve">alues are assigned to objects which in turn are referenced by variables but it’s simpler to say the value is assigned to the variable. Also, the encompassing code could be at a prompt level instead of a module. For brevity this </w:t>
      </w:r>
      <w:r>
        <w:t>annex</w:t>
      </w:r>
      <w:r w:rsidRPr="00786E26">
        <w:t xml:space="preserve"> uses this simpler, though not as exact, wording.</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1F4C12" w14:textId="457A9784" w:rsidR="00B62E57" w:rsidRPr="00BD083E" w:rsidRDefault="00B62E57">
    <w:pPr>
      <w:pStyle w:val="Kopfzeile"/>
      <w:rPr>
        <w:color w:val="000000"/>
      </w:rPr>
    </w:pPr>
    <w:r>
      <w:rPr>
        <w:color w:val="000000"/>
      </w:rPr>
      <w:t>WG 23/N 0813</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DB6484" w14:textId="0B138317" w:rsidR="00B62E57" w:rsidRDefault="00B62E57" w:rsidP="002D21CE">
    <w:pPr>
      <w:pStyle w:val="Kopfzeile"/>
      <w:jc w:val="center"/>
      <w:rPr>
        <w:color w:val="000000"/>
      </w:rPr>
    </w:pPr>
    <w:sdt>
      <w:sdtPr>
        <w:rPr>
          <w:color w:val="000000"/>
        </w:rPr>
        <w:id w:val="1169292668"/>
        <w:docPartObj>
          <w:docPartGallery w:val="Watermarks"/>
          <w:docPartUnique/>
        </w:docPartObj>
      </w:sdtPr>
      <w:sdtContent>
        <w:r>
          <w:rPr>
            <w:noProof/>
          </w:rPr>
          <w:pict w14:anchorId="5044F779">
            <v:shapetype id="_x0000_t202" coordsize="21600,21600" o:spt="202" path="m,l,21600r21600,l21600,xe">
              <v:stroke joinstyle="miter"/>
              <v:path gradientshapeok="t" o:connecttype="rect"/>
            </v:shapetype>
            <v:shape id="PowerPlusWaterMarkObject357831064" o:spid="_x0000_s2049" type="#_x0000_t202" style="position:absolute;left:0;text-align:left;margin-left:0;margin-top:0;width:412.4pt;height:247.45pt;rotation:-45;z-index:-25165875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" o:allowincell="f" filled="f" stroked="f">
              <v:stroke joinstyle="round"/>
              <o:lock v:ext="edit" aspectratio="t" verticies="t" shapetype="t"/>
              <v:textbox>
                <w:txbxContent>
                  <w:p w14:paraId="36A46B27" w14:textId="77777777" w:rsidR="00B62E57" w:rsidRDefault="00B62E57" w:rsidP="00E0433A">
                    <w:pPr>
                      <w:pStyle w:val="StandardWeb"/>
                      <w:spacing w:before="0" w:beforeAutospacing="0" w:after="0" w:afterAutospacing="0"/>
                      <w:jc w:val="center"/>
                    </w:pPr>
                    <w:r>
                      <w:rPr>
                        <w:rFonts w:ascii="Calibri" w:hAnsi="Calibri" w:cs="Calibri"/>
                        <w:color w:val="C0C0C0"/>
                        <w:sz w:val="72"/>
                        <w:szCs w:val="72"/>
                        <w14:textFill>
                          <w14:solidFill>
                            <w14:srgbClr w14:val="C0C0C0">
                              <w14:alpha w14:val="50000"/>
                            </w14:srgbClr>
                          </w14:solidFill>
                        </w14:textFill>
                      </w:rPr>
                      <w:t>DRAFT</w:t>
                    </w:r>
                  </w:p>
                </w:txbxContent>
              </v:textbox>
              <w10:wrap anchorx="margin" anchory="margin"/>
            </v:shape>
          </w:pict>
        </w:r>
      </w:sdtContent>
    </w:sdt>
    <w:r>
      <w:rPr>
        <w:color w:val="000000"/>
      </w:rPr>
      <w:t xml:space="preserve">Baseline Edition </w:t>
    </w:r>
    <w:r>
      <w:rPr>
        <w:color w:val="000000"/>
      </w:rPr>
      <w:tab/>
      <w:t>TR 24772</w:t>
    </w:r>
    <w:r w:rsidRPr="00076C3F">
      <w:rPr>
        <w:color w:val="000000"/>
      </w:rPr>
      <w:t>–</w:t>
    </w:r>
    <w:r>
      <w:rPr>
        <w:color w:val="000000"/>
      </w:rPr>
      <w:t>4</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9BDE34" w14:textId="77777777" w:rsidR="00B62E57" w:rsidRDefault="00B62E57">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ABFF82" w14:textId="77777777" w:rsidR="00B62E57" w:rsidRDefault="00B62E57">
    <w:pPr>
      <w:pStyle w:val="Kopfzeile"/>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B9C7E2" w14:textId="77777777" w:rsidR="00B62E57" w:rsidRDefault="00B62E57">
    <w:pPr>
      <w:pStyle w:val="Kopfzeile"/>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jc w:val="center"/>
      <w:tblLayout w:type="fixed"/>
      <w:tblCellMar>
        <w:left w:w="0" w:type="dxa"/>
        <w:right w:w="0" w:type="dxa"/>
      </w:tblCellMar>
      <w:tblLook w:val="0000" w:firstRow="0" w:lastRow="0" w:firstColumn="0" w:lastColumn="0" w:noHBand="0" w:noVBand="0"/>
    </w:tblPr>
    <w:tblGrid>
      <w:gridCol w:w="5387"/>
      <w:gridCol w:w="4366"/>
    </w:tblGrid>
    <w:tr w:rsidR="00B62E57" w14:paraId="74C87543" w14:textId="77777777">
      <w:trPr>
        <w:cantSplit/>
        <w:jc w:val="center"/>
      </w:trPr>
      <w:tc>
        <w:tcPr>
          <w:tcW w:w="5387" w:type="dxa"/>
          <w:tcBorders>
            <w:top w:val="single" w:sz="18" w:space="0" w:color="auto"/>
            <w:left w:val="nil"/>
            <w:bottom w:val="single" w:sz="18" w:space="0" w:color="auto"/>
            <w:right w:val="nil"/>
          </w:tcBorders>
        </w:tcPr>
        <w:p w14:paraId="56BBA3C3" w14:textId="77777777" w:rsidR="00B62E57" w:rsidRPr="00BD083E" w:rsidRDefault="00B62E57">
          <w:pPr>
            <w:pStyle w:val="Kopfzeile"/>
            <w:spacing w:before="120" w:after="120" w:line="-230" w:lineRule="auto"/>
            <w:rPr>
              <w:color w:val="000000"/>
            </w:rPr>
          </w:pPr>
          <w:r>
            <w:rPr>
              <w:color w:val="000000"/>
            </w:rPr>
            <w:t>Technical Report</w:t>
          </w:r>
        </w:p>
      </w:tc>
      <w:tc>
        <w:tcPr>
          <w:tcW w:w="4366" w:type="dxa"/>
          <w:tcBorders>
            <w:top w:val="single" w:sz="18" w:space="0" w:color="auto"/>
            <w:left w:val="nil"/>
            <w:bottom w:val="single" w:sz="18" w:space="0" w:color="auto"/>
            <w:right w:val="nil"/>
          </w:tcBorders>
        </w:tcPr>
        <w:p w14:paraId="77864315" w14:textId="2D110A81" w:rsidR="00B62E57" w:rsidRPr="00BD083E" w:rsidRDefault="00B62E57">
          <w:pPr>
            <w:pStyle w:val="Kopfzeile"/>
            <w:spacing w:before="120" w:after="120" w:line="-230" w:lineRule="auto"/>
            <w:jc w:val="right"/>
            <w:rPr>
              <w:color w:val="000000"/>
            </w:rPr>
          </w:pPr>
          <w:r w:rsidRPr="00BD083E">
            <w:rPr>
              <w:color w:val="000000"/>
            </w:rPr>
            <w:t>ISO/IEC TR 24772</w:t>
          </w:r>
          <w:r>
            <w:rPr>
              <w:color w:val="000000"/>
            </w:rPr>
            <w:t>-1:2018(E)</w:t>
          </w:r>
        </w:p>
      </w:tc>
    </w:tr>
  </w:tbl>
  <w:p w14:paraId="49477643" w14:textId="77777777" w:rsidR="00B62E57" w:rsidRDefault="00B62E57">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9AB0E000"/>
    <w:lvl w:ilvl="0">
      <w:start w:val="1"/>
      <w:numFmt w:val="decimal"/>
      <w:pStyle w:val="Listennummer5"/>
      <w:lvlText w:val="%1."/>
      <w:lvlJc w:val="left"/>
      <w:pPr>
        <w:tabs>
          <w:tab w:val="num" w:pos="1800"/>
        </w:tabs>
        <w:ind w:left="1800" w:hanging="360"/>
      </w:pPr>
    </w:lvl>
  </w:abstractNum>
  <w:abstractNum w:abstractNumId="1" w15:restartNumberingAfterBreak="0">
    <w:nsid w:val="FFFFFF7D"/>
    <w:multiLevelType w:val="singleLevel"/>
    <w:tmpl w:val="5A1C4EC6"/>
    <w:lvl w:ilvl="0">
      <w:start w:val="1"/>
      <w:numFmt w:val="decimal"/>
      <w:lvlText w:val="%1."/>
      <w:lvlJc w:val="left"/>
      <w:pPr>
        <w:tabs>
          <w:tab w:val="num" w:pos="1440"/>
        </w:tabs>
        <w:ind w:left="1440" w:hanging="360"/>
      </w:pPr>
      <w:rPr>
        <w:rFonts w:cs="Times New Roman"/>
      </w:rPr>
    </w:lvl>
  </w:abstractNum>
  <w:abstractNum w:abstractNumId="2" w15:restartNumberingAfterBreak="0">
    <w:nsid w:val="FFFFFF7E"/>
    <w:multiLevelType w:val="singleLevel"/>
    <w:tmpl w:val="07B4D7A4"/>
    <w:lvl w:ilvl="0">
      <w:start w:val="1"/>
      <w:numFmt w:val="decimal"/>
      <w:lvlText w:val="%1."/>
      <w:lvlJc w:val="left"/>
      <w:pPr>
        <w:tabs>
          <w:tab w:val="num" w:pos="1080"/>
        </w:tabs>
        <w:ind w:left="1080" w:hanging="360"/>
      </w:pPr>
      <w:rPr>
        <w:rFonts w:cs="Times New Roman"/>
      </w:rPr>
    </w:lvl>
  </w:abstractNum>
  <w:abstractNum w:abstractNumId="3" w15:restartNumberingAfterBreak="0">
    <w:nsid w:val="FFFFFF7F"/>
    <w:multiLevelType w:val="singleLevel"/>
    <w:tmpl w:val="2E3E6D5E"/>
    <w:lvl w:ilvl="0">
      <w:start w:val="1"/>
      <w:numFmt w:val="decimal"/>
      <w:lvlText w:val="%1."/>
      <w:lvlJc w:val="left"/>
      <w:pPr>
        <w:tabs>
          <w:tab w:val="num" w:pos="720"/>
        </w:tabs>
        <w:ind w:left="720" w:hanging="360"/>
      </w:pPr>
      <w:rPr>
        <w:rFonts w:cs="Times New Roman"/>
      </w:rPr>
    </w:lvl>
  </w:abstractNum>
  <w:abstractNum w:abstractNumId="4" w15:restartNumberingAfterBreak="0">
    <w:nsid w:val="FFFFFF80"/>
    <w:multiLevelType w:val="singleLevel"/>
    <w:tmpl w:val="C4941540"/>
    <w:lvl w:ilvl="0">
      <w:start w:val="1"/>
      <w:numFmt w:val="bullet"/>
      <w:pStyle w:val="Aufzhlungszeichen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DC484B8C"/>
    <w:lvl w:ilvl="0">
      <w:start w:val="1"/>
      <w:numFmt w:val="bullet"/>
      <w:pStyle w:val="Aufzhlungszeichen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187467A8"/>
    <w:lvl w:ilvl="0">
      <w:start w:val="1"/>
      <w:numFmt w:val="bullet"/>
      <w:pStyle w:val="Aufzhlungszeichen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0C9ACBCA"/>
    <w:lvl w:ilvl="0">
      <w:start w:val="1"/>
      <w:numFmt w:val="bullet"/>
      <w:pStyle w:val="Aufzhlungszeichen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91449DE"/>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D716EA10"/>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00000001"/>
    <w:multiLevelType w:val="singleLevel"/>
    <w:tmpl w:val="09A4253C"/>
    <w:name w:val="WW8Num1"/>
    <w:lvl w:ilvl="0">
      <w:start w:val="1"/>
      <w:numFmt w:val="bullet"/>
      <w:lvlText w:val="·"/>
      <w:lvlJc w:val="left"/>
      <w:pPr>
        <w:tabs>
          <w:tab w:val="num" w:pos="720"/>
        </w:tabs>
        <w:ind w:left="720" w:hanging="360"/>
      </w:pPr>
      <w:rPr>
        <w:rFonts w:ascii="Symbol" w:hAnsi="Symbol"/>
        <w:sz w:val="20"/>
      </w:rPr>
    </w:lvl>
  </w:abstractNum>
  <w:abstractNum w:abstractNumId="11" w15:restartNumberingAfterBreak="0">
    <w:nsid w:val="00000002"/>
    <w:multiLevelType w:val="singleLevel"/>
    <w:tmpl w:val="00000002"/>
    <w:lvl w:ilvl="0">
      <w:start w:val="1"/>
      <w:numFmt w:val="bullet"/>
      <w:lvlText w:val="·"/>
      <w:lvlJc w:val="left"/>
      <w:pPr>
        <w:tabs>
          <w:tab w:val="num" w:pos="720"/>
        </w:tabs>
        <w:ind w:left="720" w:hanging="360"/>
      </w:pPr>
      <w:rPr>
        <w:rFonts w:ascii="Symbol" w:hAnsi="Symbol" w:hint="default"/>
      </w:rPr>
    </w:lvl>
  </w:abstractNum>
  <w:abstractNum w:abstractNumId="12" w15:restartNumberingAfterBreak="0">
    <w:nsid w:val="00000003"/>
    <w:multiLevelType w:val="singleLevel"/>
    <w:tmpl w:val="00000003"/>
    <w:name w:val="WW8Num3"/>
    <w:lvl w:ilvl="0">
      <w:start w:val="1"/>
      <w:numFmt w:val="bullet"/>
      <w:lvlText w:val=""/>
      <w:lvlJc w:val="left"/>
      <w:pPr>
        <w:tabs>
          <w:tab w:val="num" w:pos="720"/>
        </w:tabs>
        <w:ind w:left="720" w:hanging="360"/>
      </w:pPr>
      <w:rPr>
        <w:rFonts w:ascii="Symbol" w:hAnsi="Symbol"/>
      </w:rPr>
    </w:lvl>
  </w:abstractNum>
  <w:abstractNum w:abstractNumId="13" w15:restartNumberingAfterBreak="0">
    <w:nsid w:val="00000004"/>
    <w:multiLevelType w:val="multilevel"/>
    <w:tmpl w:val="00000004"/>
    <w:name w:val="Outline"/>
    <w:lvl w:ilvl="0">
      <w:start w:val="1"/>
      <w:numFmt w:val="none"/>
      <w:lvlText w:val=""/>
      <w:lvlJc w:val="left"/>
      <w:pPr>
        <w:tabs>
          <w:tab w:val="num" w:pos="0"/>
        </w:tabs>
        <w:ind w:left="0" w:firstLine="0"/>
      </w:pPr>
    </w:lvl>
    <w:lvl w:ilvl="1">
      <w:start w:val="1"/>
      <w:numFmt w:val="none"/>
      <w:lvlText w:val=""/>
      <w:lvlJc w:val="left"/>
      <w:pPr>
        <w:tabs>
          <w:tab w:val="num" w:pos="0"/>
        </w:tabs>
        <w:ind w:left="0" w:firstLine="0"/>
      </w:pPr>
    </w:lvl>
    <w:lvl w:ilvl="2">
      <w:start w:val="1"/>
      <w:numFmt w:val="none"/>
      <w:lvlText w:val=""/>
      <w:lvlJc w:val="left"/>
      <w:pPr>
        <w:tabs>
          <w:tab w:val="num" w:pos="0"/>
        </w:tabs>
        <w:ind w:left="0" w:firstLine="0"/>
      </w:pPr>
    </w:lvl>
    <w:lvl w:ilvl="3">
      <w:start w:val="1"/>
      <w:numFmt w:val="none"/>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14" w15:restartNumberingAfterBreak="0">
    <w:nsid w:val="002376E4"/>
    <w:multiLevelType w:val="hybridMultilevel"/>
    <w:tmpl w:val="8F38D8F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00EA4570"/>
    <w:multiLevelType w:val="hybridMultilevel"/>
    <w:tmpl w:val="3A8C69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10009EE"/>
    <w:multiLevelType w:val="hybridMultilevel"/>
    <w:tmpl w:val="2D1250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017049D4"/>
    <w:multiLevelType w:val="hybridMultilevel"/>
    <w:tmpl w:val="30E893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01901ED1"/>
    <w:multiLevelType w:val="hybridMultilevel"/>
    <w:tmpl w:val="E60C08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01D75072"/>
    <w:multiLevelType w:val="hybridMultilevel"/>
    <w:tmpl w:val="C930EBE2"/>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025A5A86"/>
    <w:multiLevelType w:val="multilevel"/>
    <w:tmpl w:val="0E4033E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1" w15:restartNumberingAfterBreak="0">
    <w:nsid w:val="028C6722"/>
    <w:multiLevelType w:val="hybridMultilevel"/>
    <w:tmpl w:val="22321A28"/>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036320AA"/>
    <w:multiLevelType w:val="hybridMultilevel"/>
    <w:tmpl w:val="92F686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037F4C79"/>
    <w:multiLevelType w:val="hybridMultilevel"/>
    <w:tmpl w:val="17206C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03836F7F"/>
    <w:multiLevelType w:val="hybridMultilevel"/>
    <w:tmpl w:val="4E18523C"/>
    <w:lvl w:ilvl="0" w:tplc="04090001">
      <w:start w:val="1"/>
      <w:numFmt w:val="bullet"/>
      <w:lvlText w:val=""/>
      <w:lvlJc w:val="left"/>
      <w:pPr>
        <w:ind w:left="770" w:hanging="360"/>
      </w:pPr>
      <w:rPr>
        <w:rFonts w:ascii="Symbol" w:hAnsi="Symbol" w:hint="default"/>
      </w:rPr>
    </w:lvl>
    <w:lvl w:ilvl="1" w:tplc="04090003">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25" w15:restartNumberingAfterBreak="0">
    <w:nsid w:val="03946316"/>
    <w:multiLevelType w:val="hybridMultilevel"/>
    <w:tmpl w:val="3516D4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03952669"/>
    <w:multiLevelType w:val="hybridMultilevel"/>
    <w:tmpl w:val="AB6CE3AA"/>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03E93F51"/>
    <w:multiLevelType w:val="hybridMultilevel"/>
    <w:tmpl w:val="AE66FB46"/>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043510D5"/>
    <w:multiLevelType w:val="hybridMultilevel"/>
    <w:tmpl w:val="E0164D7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044B6BE4"/>
    <w:multiLevelType w:val="hybridMultilevel"/>
    <w:tmpl w:val="CD98D9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0465515B"/>
    <w:multiLevelType w:val="hybridMultilevel"/>
    <w:tmpl w:val="CCBC0218"/>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04991758"/>
    <w:multiLevelType w:val="hybridMultilevel"/>
    <w:tmpl w:val="BE80E0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04F1343C"/>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050836A0"/>
    <w:multiLevelType w:val="hybridMultilevel"/>
    <w:tmpl w:val="9A3427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0532109A"/>
    <w:multiLevelType w:val="hybridMultilevel"/>
    <w:tmpl w:val="5478F3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05663811"/>
    <w:multiLevelType w:val="hybridMultilevel"/>
    <w:tmpl w:val="610C76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05717519"/>
    <w:multiLevelType w:val="hybridMultilevel"/>
    <w:tmpl w:val="24DED1F2"/>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Arial"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Arial"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Arial" w:hint="default"/>
      </w:rPr>
    </w:lvl>
    <w:lvl w:ilvl="8" w:tplc="08090005" w:tentative="1">
      <w:start w:val="1"/>
      <w:numFmt w:val="bullet"/>
      <w:lvlText w:val=""/>
      <w:lvlJc w:val="left"/>
      <w:pPr>
        <w:ind w:left="7189" w:hanging="360"/>
      </w:pPr>
      <w:rPr>
        <w:rFonts w:ascii="Wingdings" w:hAnsi="Wingdings" w:hint="default"/>
      </w:rPr>
    </w:lvl>
  </w:abstractNum>
  <w:abstractNum w:abstractNumId="37" w15:restartNumberingAfterBreak="0">
    <w:nsid w:val="05A54B33"/>
    <w:multiLevelType w:val="hybridMultilevel"/>
    <w:tmpl w:val="440035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05BD4B04"/>
    <w:multiLevelType w:val="multilevel"/>
    <w:tmpl w:val="327E7DAC"/>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39" w15:restartNumberingAfterBreak="0">
    <w:nsid w:val="060345BD"/>
    <w:multiLevelType w:val="hybridMultilevel"/>
    <w:tmpl w:val="63508DE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15:restartNumberingAfterBreak="0">
    <w:nsid w:val="061801F0"/>
    <w:multiLevelType w:val="hybridMultilevel"/>
    <w:tmpl w:val="F8F690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067A376D"/>
    <w:multiLevelType w:val="hybridMultilevel"/>
    <w:tmpl w:val="1BC48E9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 w15:restartNumberingAfterBreak="0">
    <w:nsid w:val="07086234"/>
    <w:multiLevelType w:val="hybridMultilevel"/>
    <w:tmpl w:val="480C55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072B392B"/>
    <w:multiLevelType w:val="hybridMultilevel"/>
    <w:tmpl w:val="DEC0F9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07672575"/>
    <w:multiLevelType w:val="hybridMultilevel"/>
    <w:tmpl w:val="768658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07A27879"/>
    <w:multiLevelType w:val="hybridMultilevel"/>
    <w:tmpl w:val="193201A6"/>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6" w15:restartNumberingAfterBreak="0">
    <w:nsid w:val="07E75863"/>
    <w:multiLevelType w:val="hybridMultilevel"/>
    <w:tmpl w:val="43EC09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08607A7E"/>
    <w:multiLevelType w:val="hybridMultilevel"/>
    <w:tmpl w:val="02B8B0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09007C9C"/>
    <w:multiLevelType w:val="hybridMultilevel"/>
    <w:tmpl w:val="0E3C73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091E7089"/>
    <w:multiLevelType w:val="hybridMultilevel"/>
    <w:tmpl w:val="18248B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095F3CA1"/>
    <w:multiLevelType w:val="multilevel"/>
    <w:tmpl w:val="793691B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1" w15:restartNumberingAfterBreak="0">
    <w:nsid w:val="09786202"/>
    <w:multiLevelType w:val="hybridMultilevel"/>
    <w:tmpl w:val="1C8EB7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099A7D22"/>
    <w:multiLevelType w:val="hybridMultilevel"/>
    <w:tmpl w:val="BF80391E"/>
    <w:lvl w:ilvl="0" w:tplc="535A2C72">
      <w:start w:val="1"/>
      <w:numFmt w:val="bullet"/>
      <w:lvlText w:val="•"/>
      <w:lvlJc w:val="left"/>
      <w:pPr>
        <w:tabs>
          <w:tab w:val="num" w:pos="720"/>
        </w:tabs>
        <w:ind w:left="720" w:hanging="360"/>
      </w:pPr>
      <w:rPr>
        <w:rFonts w:ascii="Times New Roman" w:hAnsi="Times New Roman"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0A5166C5"/>
    <w:multiLevelType w:val="hybridMultilevel"/>
    <w:tmpl w:val="A3DEE718"/>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Arial"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Arial"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Arial" w:hint="default"/>
      </w:rPr>
    </w:lvl>
    <w:lvl w:ilvl="8" w:tplc="04090005" w:tentative="1">
      <w:start w:val="1"/>
      <w:numFmt w:val="bullet"/>
      <w:lvlText w:val=""/>
      <w:lvlJc w:val="left"/>
      <w:pPr>
        <w:ind w:left="8280" w:hanging="360"/>
      </w:pPr>
      <w:rPr>
        <w:rFonts w:ascii="Wingdings" w:hAnsi="Wingdings" w:hint="default"/>
      </w:rPr>
    </w:lvl>
  </w:abstractNum>
  <w:abstractNum w:abstractNumId="54" w15:restartNumberingAfterBreak="0">
    <w:nsid w:val="0A6872C8"/>
    <w:multiLevelType w:val="multilevel"/>
    <w:tmpl w:val="3C2CCE6E"/>
    <w:lvl w:ilvl="0">
      <w:start w:val="1"/>
      <w:numFmt w:val="bullet"/>
      <w:lvlText w:val=""/>
      <w:lvlJc w:val="left"/>
      <w:pPr>
        <w:tabs>
          <w:tab w:val="num" w:pos="1170"/>
        </w:tabs>
        <w:ind w:left="1170" w:hanging="360"/>
      </w:pPr>
      <w:rPr>
        <w:rFonts w:ascii="Symbol" w:hAnsi="Symbol" w:hint="default"/>
        <w:sz w:val="20"/>
      </w:rPr>
    </w:lvl>
    <w:lvl w:ilvl="1">
      <w:start w:val="1"/>
      <w:numFmt w:val="decimal"/>
      <w:lvlText w:val="%2."/>
      <w:lvlJc w:val="left"/>
      <w:pPr>
        <w:tabs>
          <w:tab w:val="num" w:pos="1890"/>
        </w:tabs>
        <w:ind w:left="1890" w:hanging="360"/>
      </w:pPr>
      <w:rPr>
        <w:rFonts w:hint="default"/>
      </w:rPr>
    </w:lvl>
    <w:lvl w:ilvl="2" w:tentative="1">
      <w:start w:val="1"/>
      <w:numFmt w:val="bullet"/>
      <w:lvlText w:val=""/>
      <w:lvlJc w:val="left"/>
      <w:pPr>
        <w:tabs>
          <w:tab w:val="num" w:pos="2610"/>
        </w:tabs>
        <w:ind w:left="2610" w:hanging="360"/>
      </w:pPr>
      <w:rPr>
        <w:rFonts w:ascii="Wingdings" w:hAnsi="Wingdings" w:hint="default"/>
        <w:sz w:val="20"/>
      </w:rPr>
    </w:lvl>
    <w:lvl w:ilvl="3" w:tentative="1">
      <w:start w:val="1"/>
      <w:numFmt w:val="bullet"/>
      <w:lvlText w:val=""/>
      <w:lvlJc w:val="left"/>
      <w:pPr>
        <w:tabs>
          <w:tab w:val="num" w:pos="3330"/>
        </w:tabs>
        <w:ind w:left="3330" w:hanging="360"/>
      </w:pPr>
      <w:rPr>
        <w:rFonts w:ascii="Wingdings" w:hAnsi="Wingdings" w:hint="default"/>
        <w:sz w:val="20"/>
      </w:rPr>
    </w:lvl>
    <w:lvl w:ilvl="4" w:tentative="1">
      <w:start w:val="1"/>
      <w:numFmt w:val="bullet"/>
      <w:lvlText w:val=""/>
      <w:lvlJc w:val="left"/>
      <w:pPr>
        <w:tabs>
          <w:tab w:val="num" w:pos="4050"/>
        </w:tabs>
        <w:ind w:left="4050" w:hanging="360"/>
      </w:pPr>
      <w:rPr>
        <w:rFonts w:ascii="Wingdings" w:hAnsi="Wingdings" w:hint="default"/>
        <w:sz w:val="20"/>
      </w:rPr>
    </w:lvl>
    <w:lvl w:ilvl="5" w:tentative="1">
      <w:start w:val="1"/>
      <w:numFmt w:val="bullet"/>
      <w:lvlText w:val=""/>
      <w:lvlJc w:val="left"/>
      <w:pPr>
        <w:tabs>
          <w:tab w:val="num" w:pos="4770"/>
        </w:tabs>
        <w:ind w:left="4770" w:hanging="360"/>
      </w:pPr>
      <w:rPr>
        <w:rFonts w:ascii="Wingdings" w:hAnsi="Wingdings" w:hint="default"/>
        <w:sz w:val="20"/>
      </w:rPr>
    </w:lvl>
    <w:lvl w:ilvl="6" w:tentative="1">
      <w:start w:val="1"/>
      <w:numFmt w:val="bullet"/>
      <w:lvlText w:val=""/>
      <w:lvlJc w:val="left"/>
      <w:pPr>
        <w:tabs>
          <w:tab w:val="num" w:pos="5490"/>
        </w:tabs>
        <w:ind w:left="5490" w:hanging="360"/>
      </w:pPr>
      <w:rPr>
        <w:rFonts w:ascii="Wingdings" w:hAnsi="Wingdings" w:hint="default"/>
        <w:sz w:val="20"/>
      </w:rPr>
    </w:lvl>
    <w:lvl w:ilvl="7" w:tentative="1">
      <w:start w:val="1"/>
      <w:numFmt w:val="bullet"/>
      <w:lvlText w:val=""/>
      <w:lvlJc w:val="left"/>
      <w:pPr>
        <w:tabs>
          <w:tab w:val="num" w:pos="6210"/>
        </w:tabs>
        <w:ind w:left="6210" w:hanging="360"/>
      </w:pPr>
      <w:rPr>
        <w:rFonts w:ascii="Wingdings" w:hAnsi="Wingdings" w:hint="default"/>
        <w:sz w:val="20"/>
      </w:rPr>
    </w:lvl>
    <w:lvl w:ilvl="8" w:tentative="1">
      <w:start w:val="1"/>
      <w:numFmt w:val="bullet"/>
      <w:lvlText w:val=""/>
      <w:lvlJc w:val="left"/>
      <w:pPr>
        <w:tabs>
          <w:tab w:val="num" w:pos="6930"/>
        </w:tabs>
        <w:ind w:left="6930" w:hanging="360"/>
      </w:pPr>
      <w:rPr>
        <w:rFonts w:ascii="Wingdings" w:hAnsi="Wingdings" w:hint="default"/>
        <w:sz w:val="20"/>
      </w:rPr>
    </w:lvl>
  </w:abstractNum>
  <w:abstractNum w:abstractNumId="55" w15:restartNumberingAfterBreak="0">
    <w:nsid w:val="0A837B3C"/>
    <w:multiLevelType w:val="hybridMultilevel"/>
    <w:tmpl w:val="FFD6621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0A976B62"/>
    <w:multiLevelType w:val="hybridMultilevel"/>
    <w:tmpl w:val="8A3EF9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0AE05AF7"/>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8" w15:restartNumberingAfterBreak="0">
    <w:nsid w:val="0AEE0157"/>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9" w15:restartNumberingAfterBreak="0">
    <w:nsid w:val="0AF04913"/>
    <w:multiLevelType w:val="hybridMultilevel"/>
    <w:tmpl w:val="4802F5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0BB00639"/>
    <w:multiLevelType w:val="hybridMultilevel"/>
    <w:tmpl w:val="75829EB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1" w15:restartNumberingAfterBreak="0">
    <w:nsid w:val="0BC23241"/>
    <w:multiLevelType w:val="hybridMultilevel"/>
    <w:tmpl w:val="33EEBE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0BCA6C31"/>
    <w:multiLevelType w:val="hybridMultilevel"/>
    <w:tmpl w:val="CD140E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0BCB2590"/>
    <w:multiLevelType w:val="hybridMultilevel"/>
    <w:tmpl w:val="E77C169E"/>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0C4321FF"/>
    <w:multiLevelType w:val="hybridMultilevel"/>
    <w:tmpl w:val="FD844C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0CFE2994"/>
    <w:multiLevelType w:val="hybridMultilevel"/>
    <w:tmpl w:val="ADDEA1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0D041705"/>
    <w:multiLevelType w:val="hybridMultilevel"/>
    <w:tmpl w:val="AE069E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0D732A3C"/>
    <w:multiLevelType w:val="hybridMultilevel"/>
    <w:tmpl w:val="EB8CD6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0D860C08"/>
    <w:multiLevelType w:val="hybridMultilevel"/>
    <w:tmpl w:val="E57C77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0D8B45DD"/>
    <w:multiLevelType w:val="hybridMultilevel"/>
    <w:tmpl w:val="CAACB4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0DF52392"/>
    <w:multiLevelType w:val="hybridMultilevel"/>
    <w:tmpl w:val="7DEE8B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0E335A80"/>
    <w:multiLevelType w:val="hybridMultilevel"/>
    <w:tmpl w:val="62EA324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2" w15:restartNumberingAfterBreak="0">
    <w:nsid w:val="0E37181C"/>
    <w:multiLevelType w:val="hybridMultilevel"/>
    <w:tmpl w:val="3244C2B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Wingdings"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Wingdings"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3" w15:restartNumberingAfterBreak="0">
    <w:nsid w:val="0E5635C5"/>
    <w:multiLevelType w:val="hybridMultilevel"/>
    <w:tmpl w:val="0AC695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4" w15:restartNumberingAfterBreak="0">
    <w:nsid w:val="0E9D3F57"/>
    <w:multiLevelType w:val="hybridMultilevel"/>
    <w:tmpl w:val="7F74EE64"/>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75" w15:restartNumberingAfterBreak="0">
    <w:nsid w:val="0E9D4FB2"/>
    <w:multiLevelType w:val="multilevel"/>
    <w:tmpl w:val="5AB64E58"/>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76" w15:restartNumberingAfterBreak="0">
    <w:nsid w:val="0E9E7819"/>
    <w:multiLevelType w:val="hybridMultilevel"/>
    <w:tmpl w:val="2D60284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7" w15:restartNumberingAfterBreak="0">
    <w:nsid w:val="0EE50C0B"/>
    <w:multiLevelType w:val="hybridMultilevel"/>
    <w:tmpl w:val="5AE207A4"/>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78" w15:restartNumberingAfterBreak="0">
    <w:nsid w:val="0F2B1AB6"/>
    <w:multiLevelType w:val="hybridMultilevel"/>
    <w:tmpl w:val="010A24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0F4F7F0B"/>
    <w:multiLevelType w:val="hybridMultilevel"/>
    <w:tmpl w:val="3692EB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0FE04A07"/>
    <w:multiLevelType w:val="multilevel"/>
    <w:tmpl w:val="3C2CCE6E"/>
    <w:lvl w:ilvl="0">
      <w:start w:val="1"/>
      <w:numFmt w:val="bullet"/>
      <w:lvlText w:val=""/>
      <w:lvlJc w:val="left"/>
      <w:pPr>
        <w:tabs>
          <w:tab w:val="num" w:pos="1080"/>
        </w:tabs>
        <w:ind w:left="1080" w:hanging="360"/>
      </w:pPr>
      <w:rPr>
        <w:rFonts w:ascii="Symbol" w:hAnsi="Symbol" w:hint="default"/>
        <w:sz w:val="20"/>
      </w:rPr>
    </w:lvl>
    <w:lvl w:ilvl="1">
      <w:start w:val="1"/>
      <w:numFmt w:val="decimal"/>
      <w:lvlText w:val="%2."/>
      <w:lvlJc w:val="left"/>
      <w:pPr>
        <w:tabs>
          <w:tab w:val="num" w:pos="1800"/>
        </w:tabs>
        <w:ind w:left="1800" w:hanging="360"/>
      </w:pPr>
      <w:rPr>
        <w:rFonts w:hint="default"/>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81" w15:restartNumberingAfterBreak="0">
    <w:nsid w:val="0FF144C1"/>
    <w:multiLevelType w:val="multilevel"/>
    <w:tmpl w:val="3C2CCE6E"/>
    <w:lvl w:ilvl="0">
      <w:start w:val="1"/>
      <w:numFmt w:val="bullet"/>
      <w:lvlText w:val=""/>
      <w:lvlJc w:val="left"/>
      <w:pPr>
        <w:tabs>
          <w:tab w:val="num" w:pos="1080"/>
        </w:tabs>
        <w:ind w:left="1080" w:hanging="360"/>
      </w:pPr>
      <w:rPr>
        <w:rFonts w:ascii="Symbol" w:hAnsi="Symbol" w:hint="default"/>
        <w:sz w:val="20"/>
      </w:rPr>
    </w:lvl>
    <w:lvl w:ilvl="1">
      <w:start w:val="1"/>
      <w:numFmt w:val="decimal"/>
      <w:lvlText w:val="%2."/>
      <w:lvlJc w:val="left"/>
      <w:pPr>
        <w:tabs>
          <w:tab w:val="num" w:pos="1800"/>
        </w:tabs>
        <w:ind w:left="1800" w:hanging="360"/>
      </w:pPr>
      <w:rPr>
        <w:rFonts w:hint="default"/>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82" w15:restartNumberingAfterBreak="0">
    <w:nsid w:val="10BE799B"/>
    <w:multiLevelType w:val="hybridMultilevel"/>
    <w:tmpl w:val="24CAB0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10CF1995"/>
    <w:multiLevelType w:val="hybridMultilevel"/>
    <w:tmpl w:val="554838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11701A6D"/>
    <w:multiLevelType w:val="hybridMultilevel"/>
    <w:tmpl w:val="5EB24E46"/>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5" w15:restartNumberingAfterBreak="0">
    <w:nsid w:val="11716000"/>
    <w:multiLevelType w:val="hybridMultilevel"/>
    <w:tmpl w:val="543C13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11A33D1F"/>
    <w:multiLevelType w:val="hybridMultilevel"/>
    <w:tmpl w:val="3F6223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12185C7E"/>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8" w15:restartNumberingAfterBreak="0">
    <w:nsid w:val="12493074"/>
    <w:multiLevelType w:val="hybridMultilevel"/>
    <w:tmpl w:val="3212664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9" w15:restartNumberingAfterBreak="0">
    <w:nsid w:val="12503CBD"/>
    <w:multiLevelType w:val="hybridMultilevel"/>
    <w:tmpl w:val="734A39DA"/>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0" w15:restartNumberingAfterBreak="0">
    <w:nsid w:val="126A25CF"/>
    <w:multiLevelType w:val="hybridMultilevel"/>
    <w:tmpl w:val="7902D2A8"/>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Arial"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Arial"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Arial" w:hint="default"/>
      </w:rPr>
    </w:lvl>
    <w:lvl w:ilvl="8" w:tplc="08090005" w:tentative="1">
      <w:start w:val="1"/>
      <w:numFmt w:val="bullet"/>
      <w:lvlText w:val=""/>
      <w:lvlJc w:val="left"/>
      <w:pPr>
        <w:ind w:left="7189" w:hanging="360"/>
      </w:pPr>
      <w:rPr>
        <w:rFonts w:ascii="Wingdings" w:hAnsi="Wingdings" w:hint="default"/>
      </w:rPr>
    </w:lvl>
  </w:abstractNum>
  <w:abstractNum w:abstractNumId="91" w15:restartNumberingAfterBreak="0">
    <w:nsid w:val="1285340C"/>
    <w:multiLevelType w:val="hybridMultilevel"/>
    <w:tmpl w:val="C50E2E82"/>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92" w15:restartNumberingAfterBreak="0">
    <w:nsid w:val="12963575"/>
    <w:multiLevelType w:val="hybridMultilevel"/>
    <w:tmpl w:val="17FEB4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15:restartNumberingAfterBreak="0">
    <w:nsid w:val="129B709D"/>
    <w:multiLevelType w:val="hybridMultilevel"/>
    <w:tmpl w:val="FB06AFF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4" w15:restartNumberingAfterBreak="0">
    <w:nsid w:val="12E75952"/>
    <w:multiLevelType w:val="hybridMultilevel"/>
    <w:tmpl w:val="BC76AA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 w15:restartNumberingAfterBreak="0">
    <w:nsid w:val="12E75AC4"/>
    <w:multiLevelType w:val="hybridMultilevel"/>
    <w:tmpl w:val="8EFAB1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15:restartNumberingAfterBreak="0">
    <w:nsid w:val="1339236B"/>
    <w:multiLevelType w:val="hybridMultilevel"/>
    <w:tmpl w:val="0FA0C48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Wingdings"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Wingdings"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7" w15:restartNumberingAfterBreak="0">
    <w:nsid w:val="139571EF"/>
    <w:multiLevelType w:val="hybridMultilevel"/>
    <w:tmpl w:val="458A0A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15:restartNumberingAfterBreak="0">
    <w:nsid w:val="13A4211E"/>
    <w:multiLevelType w:val="hybridMultilevel"/>
    <w:tmpl w:val="C95C5E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9" w15:restartNumberingAfterBreak="0">
    <w:nsid w:val="13A425F6"/>
    <w:multiLevelType w:val="hybridMultilevel"/>
    <w:tmpl w:val="246247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0" w15:restartNumberingAfterBreak="0">
    <w:nsid w:val="13A54678"/>
    <w:multiLevelType w:val="hybridMultilevel"/>
    <w:tmpl w:val="36FCC9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15:restartNumberingAfterBreak="0">
    <w:nsid w:val="13B11A39"/>
    <w:multiLevelType w:val="hybridMultilevel"/>
    <w:tmpl w:val="6FA6A2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2" w15:restartNumberingAfterBreak="0">
    <w:nsid w:val="13E14A37"/>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3" w15:restartNumberingAfterBreak="0">
    <w:nsid w:val="13E266DF"/>
    <w:multiLevelType w:val="hybridMultilevel"/>
    <w:tmpl w:val="817CFB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4" w15:restartNumberingAfterBreak="0">
    <w:nsid w:val="143D2E75"/>
    <w:multiLevelType w:val="hybridMultilevel"/>
    <w:tmpl w:val="CFB257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15:restartNumberingAfterBreak="0">
    <w:nsid w:val="14424D49"/>
    <w:multiLevelType w:val="hybridMultilevel"/>
    <w:tmpl w:val="737E2C1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6" w15:restartNumberingAfterBreak="0">
    <w:nsid w:val="14522FAD"/>
    <w:multiLevelType w:val="hybridMultilevel"/>
    <w:tmpl w:val="5582B908"/>
    <w:lvl w:ilvl="0" w:tplc="482AF3FA">
      <w:start w:val="1"/>
      <w:numFmt w:val="bullet"/>
      <w:lvlText w:val=""/>
      <w:lvlJc w:val="left"/>
      <w:pPr>
        <w:tabs>
          <w:tab w:val="num" w:pos="720"/>
        </w:tabs>
        <w:ind w:left="720" w:hanging="360"/>
      </w:pPr>
      <w:rPr>
        <w:rFonts w:ascii="Symbol" w:hAnsi="Symbol" w:hint="default"/>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07" w15:restartNumberingAfterBreak="0">
    <w:nsid w:val="14536ED1"/>
    <w:multiLevelType w:val="hybridMultilevel"/>
    <w:tmpl w:val="1E6EC95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8" w15:restartNumberingAfterBreak="0">
    <w:nsid w:val="14F52889"/>
    <w:multiLevelType w:val="multilevel"/>
    <w:tmpl w:val="7FB4A778"/>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109" w15:restartNumberingAfterBreak="0">
    <w:nsid w:val="15103E83"/>
    <w:multiLevelType w:val="hybridMultilevel"/>
    <w:tmpl w:val="FC4693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0" w15:restartNumberingAfterBreak="0">
    <w:nsid w:val="1554710C"/>
    <w:multiLevelType w:val="hybridMultilevel"/>
    <w:tmpl w:val="76B432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11" w15:restartNumberingAfterBreak="0">
    <w:nsid w:val="1573049C"/>
    <w:multiLevelType w:val="hybridMultilevel"/>
    <w:tmpl w:val="8EBEAF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2" w15:restartNumberingAfterBreak="0">
    <w:nsid w:val="15853A24"/>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3" w15:restartNumberingAfterBreak="0">
    <w:nsid w:val="16056AE9"/>
    <w:multiLevelType w:val="hybridMultilevel"/>
    <w:tmpl w:val="7954036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4" w15:restartNumberingAfterBreak="0">
    <w:nsid w:val="16091B89"/>
    <w:multiLevelType w:val="hybridMultilevel"/>
    <w:tmpl w:val="12C211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5" w15:restartNumberingAfterBreak="0">
    <w:nsid w:val="164C1EFD"/>
    <w:multiLevelType w:val="hybridMultilevel"/>
    <w:tmpl w:val="0E08BC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6" w15:restartNumberingAfterBreak="0">
    <w:nsid w:val="16D05755"/>
    <w:multiLevelType w:val="hybridMultilevel"/>
    <w:tmpl w:val="1FD0C8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7" w15:restartNumberingAfterBreak="0">
    <w:nsid w:val="16E04CFC"/>
    <w:multiLevelType w:val="hybridMultilevel"/>
    <w:tmpl w:val="42007392"/>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8" w15:restartNumberingAfterBreak="0">
    <w:nsid w:val="16E86848"/>
    <w:multiLevelType w:val="hybridMultilevel"/>
    <w:tmpl w:val="AE70821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9" w15:restartNumberingAfterBreak="0">
    <w:nsid w:val="17665CF6"/>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0" w15:restartNumberingAfterBreak="0">
    <w:nsid w:val="17791F4F"/>
    <w:multiLevelType w:val="hybridMultilevel"/>
    <w:tmpl w:val="8A182056"/>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121" w15:restartNumberingAfterBreak="0">
    <w:nsid w:val="17C519B8"/>
    <w:multiLevelType w:val="hybridMultilevel"/>
    <w:tmpl w:val="AFCA6E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2" w15:restartNumberingAfterBreak="0">
    <w:nsid w:val="18116E02"/>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3" w15:restartNumberingAfterBreak="0">
    <w:nsid w:val="18384D98"/>
    <w:multiLevelType w:val="multilevel"/>
    <w:tmpl w:val="3C2CCE6E"/>
    <w:lvl w:ilvl="0">
      <w:start w:val="1"/>
      <w:numFmt w:val="bullet"/>
      <w:lvlText w:val=""/>
      <w:lvlJc w:val="left"/>
      <w:pPr>
        <w:tabs>
          <w:tab w:val="num" w:pos="1080"/>
        </w:tabs>
        <w:ind w:left="1080" w:hanging="360"/>
      </w:pPr>
      <w:rPr>
        <w:rFonts w:ascii="Symbol" w:hAnsi="Symbol" w:hint="default"/>
        <w:sz w:val="20"/>
      </w:rPr>
    </w:lvl>
    <w:lvl w:ilvl="1">
      <w:start w:val="1"/>
      <w:numFmt w:val="decimal"/>
      <w:lvlText w:val="%2."/>
      <w:lvlJc w:val="left"/>
      <w:pPr>
        <w:tabs>
          <w:tab w:val="num" w:pos="1800"/>
        </w:tabs>
        <w:ind w:left="1800" w:hanging="360"/>
      </w:pPr>
      <w:rPr>
        <w:rFonts w:hint="default"/>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124" w15:restartNumberingAfterBreak="0">
    <w:nsid w:val="186F09A6"/>
    <w:multiLevelType w:val="hybridMultilevel"/>
    <w:tmpl w:val="CB08803E"/>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125" w15:restartNumberingAfterBreak="0">
    <w:nsid w:val="18D96AE2"/>
    <w:multiLevelType w:val="hybridMultilevel"/>
    <w:tmpl w:val="458A35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6" w15:restartNumberingAfterBreak="0">
    <w:nsid w:val="18E836B0"/>
    <w:multiLevelType w:val="hybridMultilevel"/>
    <w:tmpl w:val="EFCC2440"/>
    <w:lvl w:ilvl="0" w:tplc="B14C4442">
      <w:numFmt w:val="bullet"/>
      <w:lvlText w:val=""/>
      <w:lvlJc w:val="left"/>
      <w:pPr>
        <w:ind w:left="2160" w:hanging="360"/>
      </w:pPr>
      <w:rPr>
        <w:rFonts w:ascii="Wingdings" w:eastAsia="Times New Roman" w:hAnsi="Wingdings" w:cs="Calibri" w:hint="default"/>
      </w:rPr>
    </w:lvl>
    <w:lvl w:ilvl="1" w:tplc="04090003" w:tentative="1">
      <w:start w:val="1"/>
      <w:numFmt w:val="bullet"/>
      <w:lvlText w:val="o"/>
      <w:lvlJc w:val="left"/>
      <w:pPr>
        <w:ind w:left="2880" w:hanging="360"/>
      </w:pPr>
      <w:rPr>
        <w:rFonts w:ascii="Courier New" w:hAnsi="Courier New" w:cs="Arial"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Arial"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Arial" w:hint="default"/>
      </w:rPr>
    </w:lvl>
    <w:lvl w:ilvl="8" w:tplc="04090005" w:tentative="1">
      <w:start w:val="1"/>
      <w:numFmt w:val="bullet"/>
      <w:lvlText w:val=""/>
      <w:lvlJc w:val="left"/>
      <w:pPr>
        <w:ind w:left="7920" w:hanging="360"/>
      </w:pPr>
      <w:rPr>
        <w:rFonts w:ascii="Wingdings" w:hAnsi="Wingdings" w:hint="default"/>
      </w:rPr>
    </w:lvl>
  </w:abstractNum>
  <w:abstractNum w:abstractNumId="127" w15:restartNumberingAfterBreak="0">
    <w:nsid w:val="19057852"/>
    <w:multiLevelType w:val="hybridMultilevel"/>
    <w:tmpl w:val="5F42D8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8" w15:restartNumberingAfterBreak="0">
    <w:nsid w:val="19342022"/>
    <w:multiLevelType w:val="hybridMultilevel"/>
    <w:tmpl w:val="DC08B0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9" w15:restartNumberingAfterBreak="0">
    <w:nsid w:val="19AD3F36"/>
    <w:multiLevelType w:val="multilevel"/>
    <w:tmpl w:val="3C2CCE6E"/>
    <w:lvl w:ilvl="0">
      <w:start w:val="1"/>
      <w:numFmt w:val="bullet"/>
      <w:lvlText w:val=""/>
      <w:lvlJc w:val="left"/>
      <w:pPr>
        <w:tabs>
          <w:tab w:val="num" w:pos="763"/>
        </w:tabs>
        <w:ind w:left="763" w:hanging="360"/>
      </w:pPr>
      <w:rPr>
        <w:rFonts w:ascii="Symbol" w:hAnsi="Symbol" w:hint="default"/>
        <w:sz w:val="20"/>
      </w:rPr>
    </w:lvl>
    <w:lvl w:ilvl="1">
      <w:start w:val="1"/>
      <w:numFmt w:val="decimal"/>
      <w:lvlText w:val="%2."/>
      <w:lvlJc w:val="left"/>
      <w:pPr>
        <w:tabs>
          <w:tab w:val="num" w:pos="1483"/>
        </w:tabs>
        <w:ind w:left="1483" w:hanging="360"/>
      </w:pPr>
      <w:rPr>
        <w:rFonts w:hint="default"/>
      </w:rPr>
    </w:lvl>
    <w:lvl w:ilvl="2" w:tentative="1">
      <w:start w:val="1"/>
      <w:numFmt w:val="bullet"/>
      <w:lvlText w:val=""/>
      <w:lvlJc w:val="left"/>
      <w:pPr>
        <w:tabs>
          <w:tab w:val="num" w:pos="2203"/>
        </w:tabs>
        <w:ind w:left="2203" w:hanging="360"/>
      </w:pPr>
      <w:rPr>
        <w:rFonts w:ascii="Wingdings" w:hAnsi="Wingdings" w:hint="default"/>
        <w:sz w:val="20"/>
      </w:rPr>
    </w:lvl>
    <w:lvl w:ilvl="3" w:tentative="1">
      <w:start w:val="1"/>
      <w:numFmt w:val="bullet"/>
      <w:lvlText w:val=""/>
      <w:lvlJc w:val="left"/>
      <w:pPr>
        <w:tabs>
          <w:tab w:val="num" w:pos="2923"/>
        </w:tabs>
        <w:ind w:left="2923" w:hanging="360"/>
      </w:pPr>
      <w:rPr>
        <w:rFonts w:ascii="Wingdings" w:hAnsi="Wingdings" w:hint="default"/>
        <w:sz w:val="20"/>
      </w:rPr>
    </w:lvl>
    <w:lvl w:ilvl="4" w:tentative="1">
      <w:start w:val="1"/>
      <w:numFmt w:val="bullet"/>
      <w:lvlText w:val=""/>
      <w:lvlJc w:val="left"/>
      <w:pPr>
        <w:tabs>
          <w:tab w:val="num" w:pos="3643"/>
        </w:tabs>
        <w:ind w:left="3643" w:hanging="360"/>
      </w:pPr>
      <w:rPr>
        <w:rFonts w:ascii="Wingdings" w:hAnsi="Wingdings" w:hint="default"/>
        <w:sz w:val="20"/>
      </w:rPr>
    </w:lvl>
    <w:lvl w:ilvl="5" w:tentative="1">
      <w:start w:val="1"/>
      <w:numFmt w:val="bullet"/>
      <w:lvlText w:val=""/>
      <w:lvlJc w:val="left"/>
      <w:pPr>
        <w:tabs>
          <w:tab w:val="num" w:pos="4363"/>
        </w:tabs>
        <w:ind w:left="4363" w:hanging="360"/>
      </w:pPr>
      <w:rPr>
        <w:rFonts w:ascii="Wingdings" w:hAnsi="Wingdings" w:hint="default"/>
        <w:sz w:val="20"/>
      </w:rPr>
    </w:lvl>
    <w:lvl w:ilvl="6" w:tentative="1">
      <w:start w:val="1"/>
      <w:numFmt w:val="bullet"/>
      <w:lvlText w:val=""/>
      <w:lvlJc w:val="left"/>
      <w:pPr>
        <w:tabs>
          <w:tab w:val="num" w:pos="5083"/>
        </w:tabs>
        <w:ind w:left="5083" w:hanging="360"/>
      </w:pPr>
      <w:rPr>
        <w:rFonts w:ascii="Wingdings" w:hAnsi="Wingdings" w:hint="default"/>
        <w:sz w:val="20"/>
      </w:rPr>
    </w:lvl>
    <w:lvl w:ilvl="7" w:tentative="1">
      <w:start w:val="1"/>
      <w:numFmt w:val="bullet"/>
      <w:lvlText w:val=""/>
      <w:lvlJc w:val="left"/>
      <w:pPr>
        <w:tabs>
          <w:tab w:val="num" w:pos="5803"/>
        </w:tabs>
        <w:ind w:left="5803" w:hanging="360"/>
      </w:pPr>
      <w:rPr>
        <w:rFonts w:ascii="Wingdings" w:hAnsi="Wingdings" w:hint="default"/>
        <w:sz w:val="20"/>
      </w:rPr>
    </w:lvl>
    <w:lvl w:ilvl="8" w:tentative="1">
      <w:start w:val="1"/>
      <w:numFmt w:val="bullet"/>
      <w:lvlText w:val=""/>
      <w:lvlJc w:val="left"/>
      <w:pPr>
        <w:tabs>
          <w:tab w:val="num" w:pos="6523"/>
        </w:tabs>
        <w:ind w:left="6523" w:hanging="360"/>
      </w:pPr>
      <w:rPr>
        <w:rFonts w:ascii="Wingdings" w:hAnsi="Wingdings" w:hint="default"/>
        <w:sz w:val="20"/>
      </w:rPr>
    </w:lvl>
  </w:abstractNum>
  <w:abstractNum w:abstractNumId="130" w15:restartNumberingAfterBreak="0">
    <w:nsid w:val="1AA26796"/>
    <w:multiLevelType w:val="hybridMultilevel"/>
    <w:tmpl w:val="503A50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1" w15:restartNumberingAfterBreak="0">
    <w:nsid w:val="1B360E33"/>
    <w:multiLevelType w:val="hybridMultilevel"/>
    <w:tmpl w:val="C6A677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2" w15:restartNumberingAfterBreak="0">
    <w:nsid w:val="1B375474"/>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3" w15:restartNumberingAfterBreak="0">
    <w:nsid w:val="1B47213B"/>
    <w:multiLevelType w:val="hybridMultilevel"/>
    <w:tmpl w:val="0ABC3EF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4" w15:restartNumberingAfterBreak="0">
    <w:nsid w:val="1B5E1460"/>
    <w:multiLevelType w:val="hybridMultilevel"/>
    <w:tmpl w:val="25D846F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5" w15:restartNumberingAfterBreak="0">
    <w:nsid w:val="1B7E77ED"/>
    <w:multiLevelType w:val="hybridMultilevel"/>
    <w:tmpl w:val="AD6693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6" w15:restartNumberingAfterBreak="0">
    <w:nsid w:val="1B861DB4"/>
    <w:multiLevelType w:val="hybridMultilevel"/>
    <w:tmpl w:val="568825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7" w15:restartNumberingAfterBreak="0">
    <w:nsid w:val="1C0C1F06"/>
    <w:multiLevelType w:val="hybridMultilevel"/>
    <w:tmpl w:val="E16232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8" w15:restartNumberingAfterBreak="0">
    <w:nsid w:val="1C1462E5"/>
    <w:multiLevelType w:val="hybridMultilevel"/>
    <w:tmpl w:val="8F18383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9" w15:restartNumberingAfterBreak="0">
    <w:nsid w:val="1C1630EC"/>
    <w:multiLevelType w:val="multilevel"/>
    <w:tmpl w:val="FEC8C7CE"/>
    <w:lvl w:ilvl="0">
      <w:start w:val="1"/>
      <w:numFmt w:val="bullet"/>
      <w:lvlText w:val=""/>
      <w:lvlJc w:val="left"/>
      <w:pPr>
        <w:ind w:left="1123" w:hanging="360"/>
      </w:pPr>
      <w:rPr>
        <w:rFonts w:ascii="Symbol" w:hAnsi="Symbol" w:cs="Symbol" w:hint="default"/>
      </w:rPr>
    </w:lvl>
    <w:lvl w:ilvl="1">
      <w:start w:val="1"/>
      <w:numFmt w:val="bullet"/>
      <w:lvlText w:val="◦"/>
      <w:lvlJc w:val="left"/>
      <w:pPr>
        <w:ind w:left="1483" w:hanging="360"/>
      </w:pPr>
      <w:rPr>
        <w:rFonts w:ascii="OpenSymbol" w:hAnsi="OpenSymbol" w:cs="OpenSymbol" w:hint="default"/>
      </w:rPr>
    </w:lvl>
    <w:lvl w:ilvl="2">
      <w:start w:val="1"/>
      <w:numFmt w:val="bullet"/>
      <w:lvlText w:val="▪"/>
      <w:lvlJc w:val="left"/>
      <w:pPr>
        <w:ind w:left="1843" w:hanging="360"/>
      </w:pPr>
      <w:rPr>
        <w:rFonts w:ascii="OpenSymbol" w:hAnsi="OpenSymbol" w:cs="OpenSymbol" w:hint="default"/>
      </w:rPr>
    </w:lvl>
    <w:lvl w:ilvl="3">
      <w:start w:val="1"/>
      <w:numFmt w:val="bullet"/>
      <w:lvlText w:val=""/>
      <w:lvlJc w:val="left"/>
      <w:pPr>
        <w:ind w:left="2203" w:hanging="360"/>
      </w:pPr>
      <w:rPr>
        <w:rFonts w:ascii="Symbol" w:hAnsi="Symbol" w:cs="Symbol" w:hint="default"/>
      </w:rPr>
    </w:lvl>
    <w:lvl w:ilvl="4">
      <w:start w:val="1"/>
      <w:numFmt w:val="bullet"/>
      <w:lvlText w:val="◦"/>
      <w:lvlJc w:val="left"/>
      <w:pPr>
        <w:ind w:left="2563" w:hanging="360"/>
      </w:pPr>
      <w:rPr>
        <w:rFonts w:ascii="OpenSymbol" w:hAnsi="OpenSymbol" w:cs="OpenSymbol" w:hint="default"/>
      </w:rPr>
    </w:lvl>
    <w:lvl w:ilvl="5">
      <w:start w:val="1"/>
      <w:numFmt w:val="bullet"/>
      <w:lvlText w:val="▪"/>
      <w:lvlJc w:val="left"/>
      <w:pPr>
        <w:ind w:left="2923" w:hanging="360"/>
      </w:pPr>
      <w:rPr>
        <w:rFonts w:ascii="OpenSymbol" w:hAnsi="OpenSymbol" w:cs="OpenSymbol" w:hint="default"/>
      </w:rPr>
    </w:lvl>
    <w:lvl w:ilvl="6">
      <w:start w:val="1"/>
      <w:numFmt w:val="bullet"/>
      <w:lvlText w:val=""/>
      <w:lvlJc w:val="left"/>
      <w:pPr>
        <w:ind w:left="3283" w:hanging="360"/>
      </w:pPr>
      <w:rPr>
        <w:rFonts w:ascii="Symbol" w:hAnsi="Symbol" w:cs="Symbol" w:hint="default"/>
      </w:rPr>
    </w:lvl>
    <w:lvl w:ilvl="7">
      <w:start w:val="1"/>
      <w:numFmt w:val="bullet"/>
      <w:lvlText w:val="◦"/>
      <w:lvlJc w:val="left"/>
      <w:pPr>
        <w:ind w:left="3643" w:hanging="360"/>
      </w:pPr>
      <w:rPr>
        <w:rFonts w:ascii="OpenSymbol" w:hAnsi="OpenSymbol" w:cs="OpenSymbol" w:hint="default"/>
      </w:rPr>
    </w:lvl>
    <w:lvl w:ilvl="8">
      <w:start w:val="1"/>
      <w:numFmt w:val="bullet"/>
      <w:lvlText w:val="▪"/>
      <w:lvlJc w:val="left"/>
      <w:pPr>
        <w:ind w:left="4003" w:hanging="360"/>
      </w:pPr>
      <w:rPr>
        <w:rFonts w:ascii="OpenSymbol" w:hAnsi="OpenSymbol" w:cs="OpenSymbol" w:hint="default"/>
      </w:rPr>
    </w:lvl>
  </w:abstractNum>
  <w:abstractNum w:abstractNumId="140" w15:restartNumberingAfterBreak="0">
    <w:nsid w:val="1C465D24"/>
    <w:multiLevelType w:val="hybridMultilevel"/>
    <w:tmpl w:val="1ADE384E"/>
    <w:lvl w:ilvl="0" w:tplc="861A0904">
      <w:start w:val="1"/>
      <w:numFmt w:val="decimal"/>
      <w:lvlText w:val="%1."/>
      <w:lvlJc w:val="left"/>
      <w:pPr>
        <w:ind w:left="720" w:hanging="360"/>
      </w:pPr>
      <w:rPr>
        <w:rFonts w:hint="default"/>
        <w:b/>
        <w:color w:val="0000FF"/>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1" w15:restartNumberingAfterBreak="0">
    <w:nsid w:val="1C5E6904"/>
    <w:multiLevelType w:val="hybridMultilevel"/>
    <w:tmpl w:val="FB3CB7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2" w15:restartNumberingAfterBreak="0">
    <w:nsid w:val="1CC978EC"/>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3" w15:restartNumberingAfterBreak="0">
    <w:nsid w:val="1D057DCC"/>
    <w:multiLevelType w:val="hybridMultilevel"/>
    <w:tmpl w:val="1546A65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4" w15:restartNumberingAfterBreak="0">
    <w:nsid w:val="1E2355F9"/>
    <w:multiLevelType w:val="hybridMultilevel"/>
    <w:tmpl w:val="F8043970"/>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5" w15:restartNumberingAfterBreak="0">
    <w:nsid w:val="1E597A3D"/>
    <w:multiLevelType w:val="hybridMultilevel"/>
    <w:tmpl w:val="A36045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6" w15:restartNumberingAfterBreak="0">
    <w:nsid w:val="1E6C4AC8"/>
    <w:multiLevelType w:val="hybridMultilevel"/>
    <w:tmpl w:val="08E20D0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7" w15:restartNumberingAfterBreak="0">
    <w:nsid w:val="1E8206FE"/>
    <w:multiLevelType w:val="hybridMultilevel"/>
    <w:tmpl w:val="C962633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48" w15:restartNumberingAfterBreak="0">
    <w:nsid w:val="1E956581"/>
    <w:multiLevelType w:val="hybridMultilevel"/>
    <w:tmpl w:val="886054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9" w15:restartNumberingAfterBreak="0">
    <w:nsid w:val="1E9A38CE"/>
    <w:multiLevelType w:val="hybridMultilevel"/>
    <w:tmpl w:val="EF1206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0" w15:restartNumberingAfterBreak="0">
    <w:nsid w:val="1EAE3C4F"/>
    <w:multiLevelType w:val="hybridMultilevel"/>
    <w:tmpl w:val="A8CE8B60"/>
    <w:lvl w:ilvl="0" w:tplc="535A2C72">
      <w:start w:val="1"/>
      <w:numFmt w:val="bullet"/>
      <w:lvlText w:val="•"/>
      <w:lvlJc w:val="left"/>
      <w:pPr>
        <w:tabs>
          <w:tab w:val="num" w:pos="720"/>
        </w:tabs>
        <w:ind w:left="720" w:hanging="360"/>
      </w:pPr>
      <w:rPr>
        <w:rFonts w:ascii="Times New Roman" w:hAnsi="Times New Roman" w:hint="default"/>
        <w:color w:val="auto"/>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51" w15:restartNumberingAfterBreak="0">
    <w:nsid w:val="1EEB4CBC"/>
    <w:multiLevelType w:val="hybridMultilevel"/>
    <w:tmpl w:val="0EE47B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2" w15:restartNumberingAfterBreak="0">
    <w:nsid w:val="1F121D4C"/>
    <w:multiLevelType w:val="hybridMultilevel"/>
    <w:tmpl w:val="61D6CF2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53" w15:restartNumberingAfterBreak="0">
    <w:nsid w:val="1F1470CF"/>
    <w:multiLevelType w:val="hybridMultilevel"/>
    <w:tmpl w:val="2640AF7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4" w15:restartNumberingAfterBreak="0">
    <w:nsid w:val="1F221FF2"/>
    <w:multiLevelType w:val="hybridMultilevel"/>
    <w:tmpl w:val="74B8477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5" w15:restartNumberingAfterBreak="0">
    <w:nsid w:val="1F5006D1"/>
    <w:multiLevelType w:val="hybridMultilevel"/>
    <w:tmpl w:val="1D2A5DFA"/>
    <w:lvl w:ilvl="0" w:tplc="D4265F78">
      <w:numFmt w:val="bullet"/>
      <w:lvlText w:val=""/>
      <w:lvlJc w:val="left"/>
      <w:pPr>
        <w:ind w:left="1416" w:hanging="708"/>
      </w:pPr>
      <w:rPr>
        <w:rFonts w:ascii="Symbol" w:eastAsia="Times New Roman" w:hAnsi="Symbol" w:cs="Symbol"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156" w15:restartNumberingAfterBreak="0">
    <w:nsid w:val="1F681E38"/>
    <w:multiLevelType w:val="hybridMultilevel"/>
    <w:tmpl w:val="1D467E4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7" w15:restartNumberingAfterBreak="0">
    <w:nsid w:val="1F801ACE"/>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8" w15:restartNumberingAfterBreak="0">
    <w:nsid w:val="1F843AF6"/>
    <w:multiLevelType w:val="multilevel"/>
    <w:tmpl w:val="6436DA48"/>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159" w15:restartNumberingAfterBreak="0">
    <w:nsid w:val="1F843FEB"/>
    <w:multiLevelType w:val="hybridMultilevel"/>
    <w:tmpl w:val="D8A6E5D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0" w15:restartNumberingAfterBreak="0">
    <w:nsid w:val="1FFA6AEA"/>
    <w:multiLevelType w:val="hybridMultilevel"/>
    <w:tmpl w:val="AF88995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1" w15:restartNumberingAfterBreak="0">
    <w:nsid w:val="200E62A0"/>
    <w:multiLevelType w:val="hybridMultilevel"/>
    <w:tmpl w:val="99F829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2" w15:restartNumberingAfterBreak="0">
    <w:nsid w:val="201912D7"/>
    <w:multiLevelType w:val="hybridMultilevel"/>
    <w:tmpl w:val="F77CF4B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3" w15:restartNumberingAfterBreak="0">
    <w:nsid w:val="20412497"/>
    <w:multiLevelType w:val="multilevel"/>
    <w:tmpl w:val="3C2CCE6E"/>
    <w:lvl w:ilvl="0">
      <w:start w:val="1"/>
      <w:numFmt w:val="bullet"/>
      <w:lvlText w:val=""/>
      <w:lvlJc w:val="left"/>
      <w:pPr>
        <w:tabs>
          <w:tab w:val="num" w:pos="763"/>
        </w:tabs>
        <w:ind w:left="763" w:hanging="360"/>
      </w:pPr>
      <w:rPr>
        <w:rFonts w:ascii="Symbol" w:hAnsi="Symbol" w:hint="default"/>
        <w:sz w:val="20"/>
      </w:rPr>
    </w:lvl>
    <w:lvl w:ilvl="1">
      <w:start w:val="1"/>
      <w:numFmt w:val="decimal"/>
      <w:lvlText w:val="%2."/>
      <w:lvlJc w:val="left"/>
      <w:pPr>
        <w:tabs>
          <w:tab w:val="num" w:pos="1483"/>
        </w:tabs>
        <w:ind w:left="1483" w:hanging="360"/>
      </w:pPr>
      <w:rPr>
        <w:rFonts w:hint="default"/>
      </w:rPr>
    </w:lvl>
    <w:lvl w:ilvl="2" w:tentative="1">
      <w:start w:val="1"/>
      <w:numFmt w:val="bullet"/>
      <w:lvlText w:val=""/>
      <w:lvlJc w:val="left"/>
      <w:pPr>
        <w:tabs>
          <w:tab w:val="num" w:pos="2203"/>
        </w:tabs>
        <w:ind w:left="2203" w:hanging="360"/>
      </w:pPr>
      <w:rPr>
        <w:rFonts w:ascii="Wingdings" w:hAnsi="Wingdings" w:hint="default"/>
        <w:sz w:val="20"/>
      </w:rPr>
    </w:lvl>
    <w:lvl w:ilvl="3" w:tentative="1">
      <w:start w:val="1"/>
      <w:numFmt w:val="bullet"/>
      <w:lvlText w:val=""/>
      <w:lvlJc w:val="left"/>
      <w:pPr>
        <w:tabs>
          <w:tab w:val="num" w:pos="2923"/>
        </w:tabs>
        <w:ind w:left="2923" w:hanging="360"/>
      </w:pPr>
      <w:rPr>
        <w:rFonts w:ascii="Wingdings" w:hAnsi="Wingdings" w:hint="default"/>
        <w:sz w:val="20"/>
      </w:rPr>
    </w:lvl>
    <w:lvl w:ilvl="4" w:tentative="1">
      <w:start w:val="1"/>
      <w:numFmt w:val="bullet"/>
      <w:lvlText w:val=""/>
      <w:lvlJc w:val="left"/>
      <w:pPr>
        <w:tabs>
          <w:tab w:val="num" w:pos="3643"/>
        </w:tabs>
        <w:ind w:left="3643" w:hanging="360"/>
      </w:pPr>
      <w:rPr>
        <w:rFonts w:ascii="Wingdings" w:hAnsi="Wingdings" w:hint="default"/>
        <w:sz w:val="20"/>
      </w:rPr>
    </w:lvl>
    <w:lvl w:ilvl="5" w:tentative="1">
      <w:start w:val="1"/>
      <w:numFmt w:val="bullet"/>
      <w:lvlText w:val=""/>
      <w:lvlJc w:val="left"/>
      <w:pPr>
        <w:tabs>
          <w:tab w:val="num" w:pos="4363"/>
        </w:tabs>
        <w:ind w:left="4363" w:hanging="360"/>
      </w:pPr>
      <w:rPr>
        <w:rFonts w:ascii="Wingdings" w:hAnsi="Wingdings" w:hint="default"/>
        <w:sz w:val="20"/>
      </w:rPr>
    </w:lvl>
    <w:lvl w:ilvl="6" w:tentative="1">
      <w:start w:val="1"/>
      <w:numFmt w:val="bullet"/>
      <w:lvlText w:val=""/>
      <w:lvlJc w:val="left"/>
      <w:pPr>
        <w:tabs>
          <w:tab w:val="num" w:pos="5083"/>
        </w:tabs>
        <w:ind w:left="5083" w:hanging="360"/>
      </w:pPr>
      <w:rPr>
        <w:rFonts w:ascii="Wingdings" w:hAnsi="Wingdings" w:hint="default"/>
        <w:sz w:val="20"/>
      </w:rPr>
    </w:lvl>
    <w:lvl w:ilvl="7" w:tentative="1">
      <w:start w:val="1"/>
      <w:numFmt w:val="bullet"/>
      <w:lvlText w:val=""/>
      <w:lvlJc w:val="left"/>
      <w:pPr>
        <w:tabs>
          <w:tab w:val="num" w:pos="5803"/>
        </w:tabs>
        <w:ind w:left="5803" w:hanging="360"/>
      </w:pPr>
      <w:rPr>
        <w:rFonts w:ascii="Wingdings" w:hAnsi="Wingdings" w:hint="default"/>
        <w:sz w:val="20"/>
      </w:rPr>
    </w:lvl>
    <w:lvl w:ilvl="8" w:tentative="1">
      <w:start w:val="1"/>
      <w:numFmt w:val="bullet"/>
      <w:lvlText w:val=""/>
      <w:lvlJc w:val="left"/>
      <w:pPr>
        <w:tabs>
          <w:tab w:val="num" w:pos="6523"/>
        </w:tabs>
        <w:ind w:left="6523" w:hanging="360"/>
      </w:pPr>
      <w:rPr>
        <w:rFonts w:ascii="Wingdings" w:hAnsi="Wingdings" w:hint="default"/>
        <w:sz w:val="20"/>
      </w:rPr>
    </w:lvl>
  </w:abstractNum>
  <w:abstractNum w:abstractNumId="164" w15:restartNumberingAfterBreak="0">
    <w:nsid w:val="20BD2710"/>
    <w:multiLevelType w:val="hybridMultilevel"/>
    <w:tmpl w:val="71E62776"/>
    <w:lvl w:ilvl="0" w:tplc="8152A8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5" w15:restartNumberingAfterBreak="0">
    <w:nsid w:val="20C60132"/>
    <w:multiLevelType w:val="hybridMultilevel"/>
    <w:tmpl w:val="2564E0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6" w15:restartNumberingAfterBreak="0">
    <w:nsid w:val="211B2FDB"/>
    <w:multiLevelType w:val="hybridMultilevel"/>
    <w:tmpl w:val="38C2CB1A"/>
    <w:lvl w:ilvl="0" w:tplc="F7EEE61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7" w15:restartNumberingAfterBreak="0">
    <w:nsid w:val="2168577C"/>
    <w:multiLevelType w:val="hybridMultilevel"/>
    <w:tmpl w:val="D35642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8" w15:restartNumberingAfterBreak="0">
    <w:nsid w:val="21CD6357"/>
    <w:multiLevelType w:val="hybridMultilevel"/>
    <w:tmpl w:val="B4909234"/>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169" w15:restartNumberingAfterBreak="0">
    <w:nsid w:val="21D75C9F"/>
    <w:multiLevelType w:val="hybridMultilevel"/>
    <w:tmpl w:val="187475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0" w15:restartNumberingAfterBreak="0">
    <w:nsid w:val="21DC1FAB"/>
    <w:multiLevelType w:val="hybridMultilevel"/>
    <w:tmpl w:val="5CFEDAD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1" w15:restartNumberingAfterBreak="0">
    <w:nsid w:val="21EF034A"/>
    <w:multiLevelType w:val="hybridMultilevel"/>
    <w:tmpl w:val="A2088B6A"/>
    <w:lvl w:ilvl="0" w:tplc="04090001">
      <w:start w:val="1"/>
      <w:numFmt w:val="bullet"/>
      <w:lvlText w:val=""/>
      <w:lvlJc w:val="left"/>
      <w:pPr>
        <w:ind w:left="1123" w:hanging="360"/>
      </w:pPr>
      <w:rPr>
        <w:rFonts w:ascii="Symbol" w:hAnsi="Symbol" w:hint="default"/>
      </w:rPr>
    </w:lvl>
    <w:lvl w:ilvl="1" w:tplc="04090003" w:tentative="1">
      <w:start w:val="1"/>
      <w:numFmt w:val="bullet"/>
      <w:lvlText w:val="o"/>
      <w:lvlJc w:val="left"/>
      <w:pPr>
        <w:ind w:left="1843" w:hanging="360"/>
      </w:pPr>
      <w:rPr>
        <w:rFonts w:ascii="Courier New" w:hAnsi="Courier New" w:cs="Courier New" w:hint="default"/>
      </w:rPr>
    </w:lvl>
    <w:lvl w:ilvl="2" w:tplc="04090005" w:tentative="1">
      <w:start w:val="1"/>
      <w:numFmt w:val="bullet"/>
      <w:lvlText w:val=""/>
      <w:lvlJc w:val="left"/>
      <w:pPr>
        <w:ind w:left="2563" w:hanging="360"/>
      </w:pPr>
      <w:rPr>
        <w:rFonts w:ascii="Wingdings" w:hAnsi="Wingdings" w:hint="default"/>
      </w:rPr>
    </w:lvl>
    <w:lvl w:ilvl="3" w:tplc="04090001" w:tentative="1">
      <w:start w:val="1"/>
      <w:numFmt w:val="bullet"/>
      <w:lvlText w:val=""/>
      <w:lvlJc w:val="left"/>
      <w:pPr>
        <w:ind w:left="3283" w:hanging="360"/>
      </w:pPr>
      <w:rPr>
        <w:rFonts w:ascii="Symbol" w:hAnsi="Symbol" w:hint="default"/>
      </w:rPr>
    </w:lvl>
    <w:lvl w:ilvl="4" w:tplc="04090003" w:tentative="1">
      <w:start w:val="1"/>
      <w:numFmt w:val="bullet"/>
      <w:lvlText w:val="o"/>
      <w:lvlJc w:val="left"/>
      <w:pPr>
        <w:ind w:left="4003" w:hanging="360"/>
      </w:pPr>
      <w:rPr>
        <w:rFonts w:ascii="Courier New" w:hAnsi="Courier New" w:cs="Courier New" w:hint="default"/>
      </w:rPr>
    </w:lvl>
    <w:lvl w:ilvl="5" w:tplc="04090005" w:tentative="1">
      <w:start w:val="1"/>
      <w:numFmt w:val="bullet"/>
      <w:lvlText w:val=""/>
      <w:lvlJc w:val="left"/>
      <w:pPr>
        <w:ind w:left="4723" w:hanging="360"/>
      </w:pPr>
      <w:rPr>
        <w:rFonts w:ascii="Wingdings" w:hAnsi="Wingdings" w:hint="default"/>
      </w:rPr>
    </w:lvl>
    <w:lvl w:ilvl="6" w:tplc="04090001" w:tentative="1">
      <w:start w:val="1"/>
      <w:numFmt w:val="bullet"/>
      <w:lvlText w:val=""/>
      <w:lvlJc w:val="left"/>
      <w:pPr>
        <w:ind w:left="5443" w:hanging="360"/>
      </w:pPr>
      <w:rPr>
        <w:rFonts w:ascii="Symbol" w:hAnsi="Symbol" w:hint="default"/>
      </w:rPr>
    </w:lvl>
    <w:lvl w:ilvl="7" w:tplc="04090003" w:tentative="1">
      <w:start w:val="1"/>
      <w:numFmt w:val="bullet"/>
      <w:lvlText w:val="o"/>
      <w:lvlJc w:val="left"/>
      <w:pPr>
        <w:ind w:left="6163" w:hanging="360"/>
      </w:pPr>
      <w:rPr>
        <w:rFonts w:ascii="Courier New" w:hAnsi="Courier New" w:cs="Courier New" w:hint="default"/>
      </w:rPr>
    </w:lvl>
    <w:lvl w:ilvl="8" w:tplc="04090005" w:tentative="1">
      <w:start w:val="1"/>
      <w:numFmt w:val="bullet"/>
      <w:lvlText w:val=""/>
      <w:lvlJc w:val="left"/>
      <w:pPr>
        <w:ind w:left="6883" w:hanging="360"/>
      </w:pPr>
      <w:rPr>
        <w:rFonts w:ascii="Wingdings" w:hAnsi="Wingdings" w:hint="default"/>
      </w:rPr>
    </w:lvl>
  </w:abstractNum>
  <w:abstractNum w:abstractNumId="172" w15:restartNumberingAfterBreak="0">
    <w:nsid w:val="21EF0992"/>
    <w:multiLevelType w:val="hybridMultilevel"/>
    <w:tmpl w:val="C7048C5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73" w15:restartNumberingAfterBreak="0">
    <w:nsid w:val="21F15837"/>
    <w:multiLevelType w:val="hybridMultilevel"/>
    <w:tmpl w:val="F33021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4" w15:restartNumberingAfterBreak="0">
    <w:nsid w:val="220423D7"/>
    <w:multiLevelType w:val="hybridMultilevel"/>
    <w:tmpl w:val="C0D43D1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5" w15:restartNumberingAfterBreak="0">
    <w:nsid w:val="22C47E7F"/>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6" w15:restartNumberingAfterBreak="0">
    <w:nsid w:val="22C81E51"/>
    <w:multiLevelType w:val="hybridMultilevel"/>
    <w:tmpl w:val="16A287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7" w15:restartNumberingAfterBreak="0">
    <w:nsid w:val="22D57FA2"/>
    <w:multiLevelType w:val="hybridMultilevel"/>
    <w:tmpl w:val="8812C56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8" w15:restartNumberingAfterBreak="0">
    <w:nsid w:val="234E1DBB"/>
    <w:multiLevelType w:val="hybridMultilevel"/>
    <w:tmpl w:val="A7FAAEA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9" w15:restartNumberingAfterBreak="0">
    <w:nsid w:val="23844297"/>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0" w15:restartNumberingAfterBreak="0">
    <w:nsid w:val="23BB77C3"/>
    <w:multiLevelType w:val="hybridMultilevel"/>
    <w:tmpl w:val="6FAC8C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1" w15:restartNumberingAfterBreak="0">
    <w:nsid w:val="23F8207F"/>
    <w:multiLevelType w:val="hybridMultilevel"/>
    <w:tmpl w:val="BC2200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2" w15:restartNumberingAfterBreak="0">
    <w:nsid w:val="24057BFA"/>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3" w15:restartNumberingAfterBreak="0">
    <w:nsid w:val="24156D16"/>
    <w:multiLevelType w:val="hybridMultilevel"/>
    <w:tmpl w:val="617E86F6"/>
    <w:lvl w:ilvl="0" w:tplc="1D82F56E">
      <w:start w:val="1"/>
      <w:numFmt w:val="bullet"/>
      <w:lvlText w:val=""/>
      <w:lvlJc w:val="left"/>
      <w:pPr>
        <w:tabs>
          <w:tab w:val="num" w:pos="720"/>
        </w:tabs>
        <w:ind w:left="720" w:hanging="360"/>
      </w:pPr>
      <w:rPr>
        <w:rFonts w:ascii="Symbol" w:hAnsi="Symbol" w:hint="default"/>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84" w15:restartNumberingAfterBreak="0">
    <w:nsid w:val="24603473"/>
    <w:multiLevelType w:val="hybridMultilevel"/>
    <w:tmpl w:val="D1CE67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5" w15:restartNumberingAfterBreak="0">
    <w:nsid w:val="24A63396"/>
    <w:multiLevelType w:val="hybridMultilevel"/>
    <w:tmpl w:val="659A21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6" w15:restartNumberingAfterBreak="0">
    <w:nsid w:val="25416012"/>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7" w15:restartNumberingAfterBreak="0">
    <w:nsid w:val="2577711E"/>
    <w:multiLevelType w:val="hybridMultilevel"/>
    <w:tmpl w:val="76646D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8" w15:restartNumberingAfterBreak="0">
    <w:nsid w:val="26542B4C"/>
    <w:multiLevelType w:val="hybridMultilevel"/>
    <w:tmpl w:val="66F68A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9" w15:restartNumberingAfterBreak="0">
    <w:nsid w:val="266B58D4"/>
    <w:multiLevelType w:val="hybridMultilevel"/>
    <w:tmpl w:val="0F6D0EA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0" w15:restartNumberingAfterBreak="0">
    <w:nsid w:val="26D31364"/>
    <w:multiLevelType w:val="hybridMultilevel"/>
    <w:tmpl w:val="213093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1" w15:restartNumberingAfterBreak="0">
    <w:nsid w:val="272B4388"/>
    <w:multiLevelType w:val="hybridMultilevel"/>
    <w:tmpl w:val="E042E964"/>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92" w15:restartNumberingAfterBreak="0">
    <w:nsid w:val="27481E4E"/>
    <w:multiLevelType w:val="hybridMultilevel"/>
    <w:tmpl w:val="9B92A8CE"/>
    <w:lvl w:ilvl="0" w:tplc="00010409">
      <w:start w:val="1"/>
      <w:numFmt w:val="bullet"/>
      <w:lvlText w:val=""/>
      <w:lvlJc w:val="left"/>
      <w:pPr>
        <w:tabs>
          <w:tab w:val="num" w:pos="768"/>
        </w:tabs>
        <w:ind w:left="768" w:hanging="360"/>
      </w:pPr>
      <w:rPr>
        <w:rFonts w:ascii="Symbol" w:hAnsi="Symbol" w:hint="default"/>
      </w:rPr>
    </w:lvl>
    <w:lvl w:ilvl="1" w:tplc="00030409" w:tentative="1">
      <w:start w:val="1"/>
      <w:numFmt w:val="bullet"/>
      <w:lvlText w:val="o"/>
      <w:lvlJc w:val="left"/>
      <w:pPr>
        <w:tabs>
          <w:tab w:val="num" w:pos="1488"/>
        </w:tabs>
        <w:ind w:left="1488" w:hanging="360"/>
      </w:pPr>
      <w:rPr>
        <w:rFonts w:ascii="Courier New" w:hAnsi="Courier New" w:hint="default"/>
      </w:rPr>
    </w:lvl>
    <w:lvl w:ilvl="2" w:tplc="00050409" w:tentative="1">
      <w:start w:val="1"/>
      <w:numFmt w:val="bullet"/>
      <w:lvlText w:val=""/>
      <w:lvlJc w:val="left"/>
      <w:pPr>
        <w:tabs>
          <w:tab w:val="num" w:pos="2208"/>
        </w:tabs>
        <w:ind w:left="2208" w:hanging="360"/>
      </w:pPr>
      <w:rPr>
        <w:rFonts w:ascii="Wingdings" w:hAnsi="Wingdings" w:hint="default"/>
      </w:rPr>
    </w:lvl>
    <w:lvl w:ilvl="3" w:tplc="00010409" w:tentative="1">
      <w:start w:val="1"/>
      <w:numFmt w:val="bullet"/>
      <w:lvlText w:val=""/>
      <w:lvlJc w:val="left"/>
      <w:pPr>
        <w:tabs>
          <w:tab w:val="num" w:pos="2928"/>
        </w:tabs>
        <w:ind w:left="2928" w:hanging="360"/>
      </w:pPr>
      <w:rPr>
        <w:rFonts w:ascii="Symbol" w:hAnsi="Symbol" w:hint="default"/>
      </w:rPr>
    </w:lvl>
    <w:lvl w:ilvl="4" w:tplc="00030409" w:tentative="1">
      <w:start w:val="1"/>
      <w:numFmt w:val="bullet"/>
      <w:lvlText w:val="o"/>
      <w:lvlJc w:val="left"/>
      <w:pPr>
        <w:tabs>
          <w:tab w:val="num" w:pos="3648"/>
        </w:tabs>
        <w:ind w:left="3648" w:hanging="360"/>
      </w:pPr>
      <w:rPr>
        <w:rFonts w:ascii="Courier New" w:hAnsi="Courier New" w:hint="default"/>
      </w:rPr>
    </w:lvl>
    <w:lvl w:ilvl="5" w:tplc="00050409" w:tentative="1">
      <w:start w:val="1"/>
      <w:numFmt w:val="bullet"/>
      <w:lvlText w:val=""/>
      <w:lvlJc w:val="left"/>
      <w:pPr>
        <w:tabs>
          <w:tab w:val="num" w:pos="4368"/>
        </w:tabs>
        <w:ind w:left="4368" w:hanging="360"/>
      </w:pPr>
      <w:rPr>
        <w:rFonts w:ascii="Wingdings" w:hAnsi="Wingdings" w:hint="default"/>
      </w:rPr>
    </w:lvl>
    <w:lvl w:ilvl="6" w:tplc="00010409" w:tentative="1">
      <w:start w:val="1"/>
      <w:numFmt w:val="bullet"/>
      <w:lvlText w:val=""/>
      <w:lvlJc w:val="left"/>
      <w:pPr>
        <w:tabs>
          <w:tab w:val="num" w:pos="5088"/>
        </w:tabs>
        <w:ind w:left="5088" w:hanging="360"/>
      </w:pPr>
      <w:rPr>
        <w:rFonts w:ascii="Symbol" w:hAnsi="Symbol" w:hint="default"/>
      </w:rPr>
    </w:lvl>
    <w:lvl w:ilvl="7" w:tplc="00030409" w:tentative="1">
      <w:start w:val="1"/>
      <w:numFmt w:val="bullet"/>
      <w:lvlText w:val="o"/>
      <w:lvlJc w:val="left"/>
      <w:pPr>
        <w:tabs>
          <w:tab w:val="num" w:pos="5808"/>
        </w:tabs>
        <w:ind w:left="5808" w:hanging="360"/>
      </w:pPr>
      <w:rPr>
        <w:rFonts w:ascii="Courier New" w:hAnsi="Courier New" w:hint="default"/>
      </w:rPr>
    </w:lvl>
    <w:lvl w:ilvl="8" w:tplc="00050409" w:tentative="1">
      <w:start w:val="1"/>
      <w:numFmt w:val="bullet"/>
      <w:lvlText w:val=""/>
      <w:lvlJc w:val="left"/>
      <w:pPr>
        <w:tabs>
          <w:tab w:val="num" w:pos="6528"/>
        </w:tabs>
        <w:ind w:left="6528" w:hanging="360"/>
      </w:pPr>
      <w:rPr>
        <w:rFonts w:ascii="Wingdings" w:hAnsi="Wingdings" w:hint="default"/>
      </w:rPr>
    </w:lvl>
  </w:abstractNum>
  <w:abstractNum w:abstractNumId="193" w15:restartNumberingAfterBreak="0">
    <w:nsid w:val="27617CD1"/>
    <w:multiLevelType w:val="hybridMultilevel"/>
    <w:tmpl w:val="7A9081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94" w15:restartNumberingAfterBreak="0">
    <w:nsid w:val="27715CEB"/>
    <w:multiLevelType w:val="hybridMultilevel"/>
    <w:tmpl w:val="F796FD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5" w15:restartNumberingAfterBreak="0">
    <w:nsid w:val="27B04D99"/>
    <w:multiLevelType w:val="hybridMultilevel"/>
    <w:tmpl w:val="652CC4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6" w15:restartNumberingAfterBreak="0">
    <w:nsid w:val="27CE4469"/>
    <w:multiLevelType w:val="hybridMultilevel"/>
    <w:tmpl w:val="7DE8B0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7" w15:restartNumberingAfterBreak="0">
    <w:nsid w:val="27E81DFA"/>
    <w:multiLevelType w:val="hybridMultilevel"/>
    <w:tmpl w:val="9296EA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8" w15:restartNumberingAfterBreak="0">
    <w:nsid w:val="28310E20"/>
    <w:multiLevelType w:val="hybridMultilevel"/>
    <w:tmpl w:val="2B98D9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9" w15:restartNumberingAfterBreak="0">
    <w:nsid w:val="283D5B1D"/>
    <w:multiLevelType w:val="hybridMultilevel"/>
    <w:tmpl w:val="5698683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0" w15:restartNumberingAfterBreak="0">
    <w:nsid w:val="28951520"/>
    <w:multiLevelType w:val="hybridMultilevel"/>
    <w:tmpl w:val="4AA4E8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1" w15:restartNumberingAfterBreak="0">
    <w:nsid w:val="28F446C2"/>
    <w:multiLevelType w:val="hybridMultilevel"/>
    <w:tmpl w:val="65F275CC"/>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2" w15:restartNumberingAfterBreak="0">
    <w:nsid w:val="292C3DCE"/>
    <w:multiLevelType w:val="hybridMultilevel"/>
    <w:tmpl w:val="25AEFF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3" w15:restartNumberingAfterBreak="0">
    <w:nsid w:val="292D7113"/>
    <w:multiLevelType w:val="hybridMultilevel"/>
    <w:tmpl w:val="883E48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04" w15:restartNumberingAfterBreak="0">
    <w:nsid w:val="299C050D"/>
    <w:multiLevelType w:val="multilevel"/>
    <w:tmpl w:val="C6AAFFC2"/>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205" w15:restartNumberingAfterBreak="0">
    <w:nsid w:val="29B11895"/>
    <w:multiLevelType w:val="hybridMultilevel"/>
    <w:tmpl w:val="89E216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6" w15:restartNumberingAfterBreak="0">
    <w:nsid w:val="2A121DB4"/>
    <w:multiLevelType w:val="hybridMultilevel"/>
    <w:tmpl w:val="ACD643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7" w15:restartNumberingAfterBreak="0">
    <w:nsid w:val="2A192CF6"/>
    <w:multiLevelType w:val="hybridMultilevel"/>
    <w:tmpl w:val="4BB828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8" w15:restartNumberingAfterBreak="0">
    <w:nsid w:val="2A1B1307"/>
    <w:multiLevelType w:val="hybridMultilevel"/>
    <w:tmpl w:val="991C30F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09" w15:restartNumberingAfterBreak="0">
    <w:nsid w:val="2AB52264"/>
    <w:multiLevelType w:val="hybridMultilevel"/>
    <w:tmpl w:val="461AD5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0" w15:restartNumberingAfterBreak="0">
    <w:nsid w:val="2AC877A4"/>
    <w:multiLevelType w:val="hybridMultilevel"/>
    <w:tmpl w:val="1F8CBAF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1" w15:restartNumberingAfterBreak="0">
    <w:nsid w:val="2ADF5F05"/>
    <w:multiLevelType w:val="hybridMultilevel"/>
    <w:tmpl w:val="35D0EAF0"/>
    <w:lvl w:ilvl="0" w:tplc="D4265F78">
      <w:numFmt w:val="bullet"/>
      <w:lvlText w:val=""/>
      <w:lvlJc w:val="left"/>
      <w:pPr>
        <w:ind w:left="1416" w:hanging="708"/>
      </w:pPr>
      <w:rPr>
        <w:rFonts w:ascii="Symbol" w:eastAsia="Times New Roman"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2" w15:restartNumberingAfterBreak="0">
    <w:nsid w:val="2AFA71A7"/>
    <w:multiLevelType w:val="hybridMultilevel"/>
    <w:tmpl w:val="B5D066A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13" w15:restartNumberingAfterBreak="0">
    <w:nsid w:val="2B51780C"/>
    <w:multiLevelType w:val="hybridMultilevel"/>
    <w:tmpl w:val="BEC4212E"/>
    <w:lvl w:ilvl="0" w:tplc="04090001">
      <w:start w:val="1"/>
      <w:numFmt w:val="bullet"/>
      <w:lvlText w:val=""/>
      <w:lvlJc w:val="left"/>
      <w:pPr>
        <w:tabs>
          <w:tab w:val="num" w:pos="763"/>
        </w:tabs>
        <w:ind w:left="763" w:hanging="360"/>
      </w:pPr>
      <w:rPr>
        <w:rFonts w:ascii="Symbol" w:hAnsi="Symbol" w:hint="default"/>
      </w:rPr>
    </w:lvl>
    <w:lvl w:ilvl="1" w:tplc="00010409">
      <w:start w:val="1"/>
      <w:numFmt w:val="bullet"/>
      <w:lvlText w:val=""/>
      <w:lvlJc w:val="left"/>
      <w:pPr>
        <w:tabs>
          <w:tab w:val="num" w:pos="763"/>
        </w:tabs>
        <w:ind w:left="763" w:hanging="360"/>
      </w:pPr>
      <w:rPr>
        <w:rFonts w:ascii="Symbol" w:hAnsi="Symbol" w:hint="default"/>
      </w:rPr>
    </w:lvl>
    <w:lvl w:ilvl="2" w:tplc="04090005" w:tentative="1">
      <w:start w:val="1"/>
      <w:numFmt w:val="bullet"/>
      <w:lvlText w:val=""/>
      <w:lvlJc w:val="left"/>
      <w:pPr>
        <w:tabs>
          <w:tab w:val="num" w:pos="2203"/>
        </w:tabs>
        <w:ind w:left="2203" w:hanging="360"/>
      </w:pPr>
      <w:rPr>
        <w:rFonts w:ascii="Wingdings" w:hAnsi="Wingdings" w:hint="default"/>
      </w:rPr>
    </w:lvl>
    <w:lvl w:ilvl="3" w:tplc="04090001" w:tentative="1">
      <w:start w:val="1"/>
      <w:numFmt w:val="bullet"/>
      <w:lvlText w:val=""/>
      <w:lvlJc w:val="left"/>
      <w:pPr>
        <w:tabs>
          <w:tab w:val="num" w:pos="2923"/>
        </w:tabs>
        <w:ind w:left="2923" w:hanging="360"/>
      </w:pPr>
      <w:rPr>
        <w:rFonts w:ascii="Symbol" w:hAnsi="Symbol" w:hint="default"/>
      </w:rPr>
    </w:lvl>
    <w:lvl w:ilvl="4" w:tplc="04090003" w:tentative="1">
      <w:start w:val="1"/>
      <w:numFmt w:val="bullet"/>
      <w:lvlText w:val="o"/>
      <w:lvlJc w:val="left"/>
      <w:pPr>
        <w:tabs>
          <w:tab w:val="num" w:pos="3643"/>
        </w:tabs>
        <w:ind w:left="3643" w:hanging="360"/>
      </w:pPr>
      <w:rPr>
        <w:rFonts w:ascii="Courier New" w:hAnsi="Courier New" w:cs="Wingdings" w:hint="default"/>
      </w:rPr>
    </w:lvl>
    <w:lvl w:ilvl="5" w:tplc="04090005" w:tentative="1">
      <w:start w:val="1"/>
      <w:numFmt w:val="bullet"/>
      <w:lvlText w:val=""/>
      <w:lvlJc w:val="left"/>
      <w:pPr>
        <w:tabs>
          <w:tab w:val="num" w:pos="4363"/>
        </w:tabs>
        <w:ind w:left="4363" w:hanging="360"/>
      </w:pPr>
      <w:rPr>
        <w:rFonts w:ascii="Wingdings" w:hAnsi="Wingdings" w:hint="default"/>
      </w:rPr>
    </w:lvl>
    <w:lvl w:ilvl="6" w:tplc="04090001" w:tentative="1">
      <w:start w:val="1"/>
      <w:numFmt w:val="bullet"/>
      <w:lvlText w:val=""/>
      <w:lvlJc w:val="left"/>
      <w:pPr>
        <w:tabs>
          <w:tab w:val="num" w:pos="5083"/>
        </w:tabs>
        <w:ind w:left="5083" w:hanging="360"/>
      </w:pPr>
      <w:rPr>
        <w:rFonts w:ascii="Symbol" w:hAnsi="Symbol" w:hint="default"/>
      </w:rPr>
    </w:lvl>
    <w:lvl w:ilvl="7" w:tplc="04090003" w:tentative="1">
      <w:start w:val="1"/>
      <w:numFmt w:val="bullet"/>
      <w:lvlText w:val="o"/>
      <w:lvlJc w:val="left"/>
      <w:pPr>
        <w:tabs>
          <w:tab w:val="num" w:pos="5803"/>
        </w:tabs>
        <w:ind w:left="5803" w:hanging="360"/>
      </w:pPr>
      <w:rPr>
        <w:rFonts w:ascii="Courier New" w:hAnsi="Courier New" w:cs="Wingdings" w:hint="default"/>
      </w:rPr>
    </w:lvl>
    <w:lvl w:ilvl="8" w:tplc="04090005" w:tentative="1">
      <w:start w:val="1"/>
      <w:numFmt w:val="bullet"/>
      <w:lvlText w:val=""/>
      <w:lvlJc w:val="left"/>
      <w:pPr>
        <w:tabs>
          <w:tab w:val="num" w:pos="6523"/>
        </w:tabs>
        <w:ind w:left="6523" w:hanging="360"/>
      </w:pPr>
      <w:rPr>
        <w:rFonts w:ascii="Wingdings" w:hAnsi="Wingdings" w:hint="default"/>
      </w:rPr>
    </w:lvl>
  </w:abstractNum>
  <w:abstractNum w:abstractNumId="214" w15:restartNumberingAfterBreak="0">
    <w:nsid w:val="2B951E20"/>
    <w:multiLevelType w:val="hybridMultilevel"/>
    <w:tmpl w:val="B936D0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5" w15:restartNumberingAfterBreak="0">
    <w:nsid w:val="2BC90287"/>
    <w:multiLevelType w:val="hybridMultilevel"/>
    <w:tmpl w:val="3D94E9F2"/>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216" w15:restartNumberingAfterBreak="0">
    <w:nsid w:val="2C2014AC"/>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7" w15:restartNumberingAfterBreak="0">
    <w:nsid w:val="2C32391E"/>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8" w15:restartNumberingAfterBreak="0">
    <w:nsid w:val="2C4049FE"/>
    <w:multiLevelType w:val="hybridMultilevel"/>
    <w:tmpl w:val="9DB248F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9" w15:restartNumberingAfterBreak="0">
    <w:nsid w:val="2CDD45EC"/>
    <w:multiLevelType w:val="hybridMultilevel"/>
    <w:tmpl w:val="621C3D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0" w15:restartNumberingAfterBreak="0">
    <w:nsid w:val="2CF01CD9"/>
    <w:multiLevelType w:val="hybridMultilevel"/>
    <w:tmpl w:val="9A763E76"/>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1" w15:restartNumberingAfterBreak="0">
    <w:nsid w:val="2D804AA6"/>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2" w15:restartNumberingAfterBreak="0">
    <w:nsid w:val="2E286A41"/>
    <w:multiLevelType w:val="hybridMultilevel"/>
    <w:tmpl w:val="3CFE6F94"/>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23" w15:restartNumberingAfterBreak="0">
    <w:nsid w:val="2E41240F"/>
    <w:multiLevelType w:val="hybridMultilevel"/>
    <w:tmpl w:val="F5241C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4" w15:restartNumberingAfterBreak="0">
    <w:nsid w:val="2E453989"/>
    <w:multiLevelType w:val="hybridMultilevel"/>
    <w:tmpl w:val="F9420B40"/>
    <w:lvl w:ilvl="0" w:tplc="535A2C72">
      <w:start w:val="1"/>
      <w:numFmt w:val="bullet"/>
      <w:lvlText w:val="•"/>
      <w:lvlJc w:val="left"/>
      <w:pPr>
        <w:tabs>
          <w:tab w:val="num" w:pos="720"/>
        </w:tabs>
        <w:ind w:left="720" w:hanging="360"/>
      </w:pPr>
      <w:rPr>
        <w:rFonts w:ascii="Times New Roman" w:hAnsi="Times New Roman"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5" w15:restartNumberingAfterBreak="0">
    <w:nsid w:val="2E470EE4"/>
    <w:multiLevelType w:val="hybridMultilevel"/>
    <w:tmpl w:val="731A380C"/>
    <w:lvl w:ilvl="0" w:tplc="0407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6" w15:restartNumberingAfterBreak="0">
    <w:nsid w:val="2E4A76EC"/>
    <w:multiLevelType w:val="hybridMultilevel"/>
    <w:tmpl w:val="0960F35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7" w15:restartNumberingAfterBreak="0">
    <w:nsid w:val="2E9375DA"/>
    <w:multiLevelType w:val="hybridMultilevel"/>
    <w:tmpl w:val="05FE3A9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8" w15:restartNumberingAfterBreak="0">
    <w:nsid w:val="2E9B380C"/>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9" w15:restartNumberingAfterBreak="0">
    <w:nsid w:val="2EC870CA"/>
    <w:multiLevelType w:val="hybridMultilevel"/>
    <w:tmpl w:val="A1EC70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0" w15:restartNumberingAfterBreak="0">
    <w:nsid w:val="2ED319DC"/>
    <w:multiLevelType w:val="hybridMultilevel"/>
    <w:tmpl w:val="6A801C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1" w15:restartNumberingAfterBreak="0">
    <w:nsid w:val="2F5A4090"/>
    <w:multiLevelType w:val="hybridMultilevel"/>
    <w:tmpl w:val="1172AB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2" w15:restartNumberingAfterBreak="0">
    <w:nsid w:val="2F6F6B34"/>
    <w:multiLevelType w:val="hybridMultilevel"/>
    <w:tmpl w:val="07B610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3" w15:restartNumberingAfterBreak="0">
    <w:nsid w:val="2FAE5F40"/>
    <w:multiLevelType w:val="hybridMultilevel"/>
    <w:tmpl w:val="EC2A9BE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4" w15:restartNumberingAfterBreak="0">
    <w:nsid w:val="2FCC5A96"/>
    <w:multiLevelType w:val="hybridMultilevel"/>
    <w:tmpl w:val="E44857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5" w15:restartNumberingAfterBreak="0">
    <w:nsid w:val="300C01B4"/>
    <w:multiLevelType w:val="hybridMultilevel"/>
    <w:tmpl w:val="F2B828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6" w15:restartNumberingAfterBreak="0">
    <w:nsid w:val="300E530F"/>
    <w:multiLevelType w:val="multilevel"/>
    <w:tmpl w:val="4152477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37" w15:restartNumberingAfterBreak="0">
    <w:nsid w:val="30100424"/>
    <w:multiLevelType w:val="hybridMultilevel"/>
    <w:tmpl w:val="256642A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38" w15:restartNumberingAfterBreak="0">
    <w:nsid w:val="30113933"/>
    <w:multiLevelType w:val="hybridMultilevel"/>
    <w:tmpl w:val="1CD69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9" w15:restartNumberingAfterBreak="0">
    <w:nsid w:val="3056011B"/>
    <w:multiLevelType w:val="hybridMultilevel"/>
    <w:tmpl w:val="1716F0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0" w15:restartNumberingAfterBreak="0">
    <w:nsid w:val="306F5CC4"/>
    <w:multiLevelType w:val="hybridMultilevel"/>
    <w:tmpl w:val="E2DA81C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1" w15:restartNumberingAfterBreak="0">
    <w:nsid w:val="307D6BD2"/>
    <w:multiLevelType w:val="multilevel"/>
    <w:tmpl w:val="3F22473A"/>
    <w:lvl w:ilvl="0">
      <w:start w:val="1"/>
      <w:numFmt w:val="bullet"/>
      <w:lvlText w:val="·"/>
      <w:lvlJc w:val="left"/>
      <w:pPr>
        <w:tabs>
          <w:tab w:val="left" w:pos="288"/>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2" w15:restartNumberingAfterBreak="0">
    <w:nsid w:val="30BF58D6"/>
    <w:multiLevelType w:val="hybridMultilevel"/>
    <w:tmpl w:val="C602AF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3" w15:restartNumberingAfterBreak="0">
    <w:nsid w:val="3100080C"/>
    <w:multiLevelType w:val="hybridMultilevel"/>
    <w:tmpl w:val="4C04CC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4" w15:restartNumberingAfterBreak="0">
    <w:nsid w:val="31123B17"/>
    <w:multiLevelType w:val="hybridMultilevel"/>
    <w:tmpl w:val="81CA91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5" w15:restartNumberingAfterBreak="0">
    <w:nsid w:val="31135C3E"/>
    <w:multiLevelType w:val="hybridMultilevel"/>
    <w:tmpl w:val="100E31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6" w15:restartNumberingAfterBreak="0">
    <w:nsid w:val="318F6CF7"/>
    <w:multiLevelType w:val="hybridMultilevel"/>
    <w:tmpl w:val="34DEB4DE"/>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47" w15:restartNumberingAfterBreak="0">
    <w:nsid w:val="31AA78F6"/>
    <w:multiLevelType w:val="hybridMultilevel"/>
    <w:tmpl w:val="8B5A74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8" w15:restartNumberingAfterBreak="0">
    <w:nsid w:val="31E443BC"/>
    <w:multiLevelType w:val="hybridMultilevel"/>
    <w:tmpl w:val="AAD2B28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9" w15:restartNumberingAfterBreak="0">
    <w:nsid w:val="321F1AF6"/>
    <w:multiLevelType w:val="hybridMultilevel"/>
    <w:tmpl w:val="F5348F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0" w15:restartNumberingAfterBreak="0">
    <w:nsid w:val="3287135F"/>
    <w:multiLevelType w:val="hybridMultilevel"/>
    <w:tmpl w:val="BCD48206"/>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1" w15:restartNumberingAfterBreak="0">
    <w:nsid w:val="32A064EB"/>
    <w:multiLevelType w:val="hybridMultilevel"/>
    <w:tmpl w:val="ADF65E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2" w15:restartNumberingAfterBreak="0">
    <w:nsid w:val="32A47636"/>
    <w:multiLevelType w:val="hybridMultilevel"/>
    <w:tmpl w:val="8112F55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3" w15:restartNumberingAfterBreak="0">
    <w:nsid w:val="32B51747"/>
    <w:multiLevelType w:val="hybridMultilevel"/>
    <w:tmpl w:val="578E765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54" w15:restartNumberingAfterBreak="0">
    <w:nsid w:val="32F171F8"/>
    <w:multiLevelType w:val="hybridMultilevel"/>
    <w:tmpl w:val="A2CE54A8"/>
    <w:lvl w:ilvl="0" w:tplc="1FCAE92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5" w15:restartNumberingAfterBreak="0">
    <w:nsid w:val="3328473A"/>
    <w:multiLevelType w:val="hybridMultilevel"/>
    <w:tmpl w:val="7B90CDEE"/>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6" w15:restartNumberingAfterBreak="0">
    <w:nsid w:val="33452312"/>
    <w:multiLevelType w:val="hybridMultilevel"/>
    <w:tmpl w:val="5594A0E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7" w15:restartNumberingAfterBreak="0">
    <w:nsid w:val="33B72E50"/>
    <w:multiLevelType w:val="hybridMultilevel"/>
    <w:tmpl w:val="0B647E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8" w15:restartNumberingAfterBreak="0">
    <w:nsid w:val="34350FA8"/>
    <w:multiLevelType w:val="hybridMultilevel"/>
    <w:tmpl w:val="E7565520"/>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259" w15:restartNumberingAfterBreak="0">
    <w:nsid w:val="346A0F72"/>
    <w:multiLevelType w:val="hybridMultilevel"/>
    <w:tmpl w:val="54CA32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0" w15:restartNumberingAfterBreak="0">
    <w:nsid w:val="34E02E4E"/>
    <w:multiLevelType w:val="multilevel"/>
    <w:tmpl w:val="67B4D08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61" w15:restartNumberingAfterBreak="0">
    <w:nsid w:val="34F60C95"/>
    <w:multiLevelType w:val="hybridMultilevel"/>
    <w:tmpl w:val="BE5EC9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2" w15:restartNumberingAfterBreak="0">
    <w:nsid w:val="35815BDD"/>
    <w:multiLevelType w:val="hybridMultilevel"/>
    <w:tmpl w:val="3330061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3" w15:restartNumberingAfterBreak="0">
    <w:nsid w:val="35B76DDD"/>
    <w:multiLevelType w:val="hybridMultilevel"/>
    <w:tmpl w:val="024C60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4" w15:restartNumberingAfterBreak="0">
    <w:nsid w:val="35D436C3"/>
    <w:multiLevelType w:val="hybridMultilevel"/>
    <w:tmpl w:val="3872DF5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5" w15:restartNumberingAfterBreak="0">
    <w:nsid w:val="363D7FAB"/>
    <w:multiLevelType w:val="hybridMultilevel"/>
    <w:tmpl w:val="38E890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6" w15:restartNumberingAfterBreak="0">
    <w:nsid w:val="36A51E2D"/>
    <w:multiLevelType w:val="hybridMultilevel"/>
    <w:tmpl w:val="AB1E0C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7" w15:restartNumberingAfterBreak="0">
    <w:nsid w:val="36F222DF"/>
    <w:multiLevelType w:val="hybridMultilevel"/>
    <w:tmpl w:val="D63C42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8" w15:restartNumberingAfterBreak="0">
    <w:nsid w:val="3716043B"/>
    <w:multiLevelType w:val="hybridMultilevel"/>
    <w:tmpl w:val="D7EE44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9" w15:restartNumberingAfterBreak="0">
    <w:nsid w:val="37376663"/>
    <w:multiLevelType w:val="hybridMultilevel"/>
    <w:tmpl w:val="7D7C5D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0" w15:restartNumberingAfterBreak="0">
    <w:nsid w:val="375B5645"/>
    <w:multiLevelType w:val="hybridMultilevel"/>
    <w:tmpl w:val="9D1CC614"/>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71" w15:restartNumberingAfterBreak="0">
    <w:nsid w:val="37B42F7C"/>
    <w:multiLevelType w:val="multilevel"/>
    <w:tmpl w:val="DA22C458"/>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272" w15:restartNumberingAfterBreak="0">
    <w:nsid w:val="37C1265D"/>
    <w:multiLevelType w:val="hybridMultilevel"/>
    <w:tmpl w:val="30B4CB54"/>
    <w:lvl w:ilvl="0" w:tplc="113A56B4">
      <w:start w:val="1"/>
      <w:numFmt w:val="bullet"/>
      <w:pStyle w:val="NormBull"/>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3" w15:restartNumberingAfterBreak="0">
    <w:nsid w:val="382344B1"/>
    <w:multiLevelType w:val="hybridMultilevel"/>
    <w:tmpl w:val="2070E3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4" w15:restartNumberingAfterBreak="0">
    <w:nsid w:val="38304F3B"/>
    <w:multiLevelType w:val="hybridMultilevel"/>
    <w:tmpl w:val="9BEE9E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5" w15:restartNumberingAfterBreak="0">
    <w:nsid w:val="383B5CF7"/>
    <w:multiLevelType w:val="hybridMultilevel"/>
    <w:tmpl w:val="F19A51DE"/>
    <w:lvl w:ilvl="0" w:tplc="554844B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6" w15:restartNumberingAfterBreak="0">
    <w:nsid w:val="385305E1"/>
    <w:multiLevelType w:val="hybridMultilevel"/>
    <w:tmpl w:val="7832B4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7" w15:restartNumberingAfterBreak="0">
    <w:nsid w:val="39152560"/>
    <w:multiLevelType w:val="hybridMultilevel"/>
    <w:tmpl w:val="280E00A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8" w15:restartNumberingAfterBreak="0">
    <w:nsid w:val="391F1337"/>
    <w:multiLevelType w:val="multilevel"/>
    <w:tmpl w:val="C0645F7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79" w15:restartNumberingAfterBreak="0">
    <w:nsid w:val="3927598B"/>
    <w:multiLevelType w:val="hybridMultilevel"/>
    <w:tmpl w:val="EECA7C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0" w15:restartNumberingAfterBreak="0">
    <w:nsid w:val="39C27A65"/>
    <w:multiLevelType w:val="hybridMultilevel"/>
    <w:tmpl w:val="97865BF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1" w15:restartNumberingAfterBreak="0">
    <w:nsid w:val="39FE029C"/>
    <w:multiLevelType w:val="hybridMultilevel"/>
    <w:tmpl w:val="8050DF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2" w15:restartNumberingAfterBreak="0">
    <w:nsid w:val="3A157ECB"/>
    <w:multiLevelType w:val="hybridMultilevel"/>
    <w:tmpl w:val="18CE0D1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3" w15:restartNumberingAfterBreak="0">
    <w:nsid w:val="3A5A5A09"/>
    <w:multiLevelType w:val="hybridMultilevel"/>
    <w:tmpl w:val="918E8F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4" w15:restartNumberingAfterBreak="0">
    <w:nsid w:val="3A8A0C31"/>
    <w:multiLevelType w:val="hybridMultilevel"/>
    <w:tmpl w:val="B5B2EF6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5" w15:restartNumberingAfterBreak="0">
    <w:nsid w:val="3AE05C3B"/>
    <w:multiLevelType w:val="multilevel"/>
    <w:tmpl w:val="07AEF7D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86" w15:restartNumberingAfterBreak="0">
    <w:nsid w:val="3B927E15"/>
    <w:multiLevelType w:val="hybridMultilevel"/>
    <w:tmpl w:val="7F7AC8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7" w15:restartNumberingAfterBreak="0">
    <w:nsid w:val="3BD239A4"/>
    <w:multiLevelType w:val="hybridMultilevel"/>
    <w:tmpl w:val="FB5C99E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8" w15:restartNumberingAfterBreak="0">
    <w:nsid w:val="3C03798C"/>
    <w:multiLevelType w:val="hybridMultilevel"/>
    <w:tmpl w:val="980A2B94"/>
    <w:lvl w:ilvl="0" w:tplc="535A2C72">
      <w:start w:val="1"/>
      <w:numFmt w:val="bullet"/>
      <w:lvlText w:val="•"/>
      <w:lvlJc w:val="left"/>
      <w:pPr>
        <w:tabs>
          <w:tab w:val="num" w:pos="720"/>
        </w:tabs>
        <w:ind w:left="720" w:hanging="360"/>
      </w:pPr>
      <w:rPr>
        <w:rFonts w:ascii="Times New Roman" w:hAnsi="Times New Roman"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9" w15:restartNumberingAfterBreak="0">
    <w:nsid w:val="3C082DF5"/>
    <w:multiLevelType w:val="hybridMultilevel"/>
    <w:tmpl w:val="8F60C9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0" w15:restartNumberingAfterBreak="0">
    <w:nsid w:val="3C6F2623"/>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1" w15:restartNumberingAfterBreak="0">
    <w:nsid w:val="3C886356"/>
    <w:multiLevelType w:val="hybridMultilevel"/>
    <w:tmpl w:val="136EE8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2" w15:restartNumberingAfterBreak="0">
    <w:nsid w:val="3D1350A4"/>
    <w:multiLevelType w:val="hybridMultilevel"/>
    <w:tmpl w:val="B10235C0"/>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93" w15:restartNumberingAfterBreak="0">
    <w:nsid w:val="3D2B6546"/>
    <w:multiLevelType w:val="hybridMultilevel"/>
    <w:tmpl w:val="E52A01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4" w15:restartNumberingAfterBreak="0">
    <w:nsid w:val="3D4C3A28"/>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5" w15:restartNumberingAfterBreak="0">
    <w:nsid w:val="3D953789"/>
    <w:multiLevelType w:val="hybridMultilevel"/>
    <w:tmpl w:val="76AAE1E8"/>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96" w15:restartNumberingAfterBreak="0">
    <w:nsid w:val="3DD43AD2"/>
    <w:multiLevelType w:val="hybridMultilevel"/>
    <w:tmpl w:val="E402C6A8"/>
    <w:lvl w:ilvl="0" w:tplc="41E0A2E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7" w15:restartNumberingAfterBreak="0">
    <w:nsid w:val="3DDA2772"/>
    <w:multiLevelType w:val="hybridMultilevel"/>
    <w:tmpl w:val="FD16CC2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8" w15:restartNumberingAfterBreak="0">
    <w:nsid w:val="3E0E511B"/>
    <w:multiLevelType w:val="hybridMultilevel"/>
    <w:tmpl w:val="8CF05E52"/>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99" w15:restartNumberingAfterBreak="0">
    <w:nsid w:val="3E144110"/>
    <w:multiLevelType w:val="hybridMultilevel"/>
    <w:tmpl w:val="E94A494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Wingdings"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Wingdings"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00" w15:restartNumberingAfterBreak="0">
    <w:nsid w:val="3E242EE5"/>
    <w:multiLevelType w:val="hybridMultilevel"/>
    <w:tmpl w:val="E4EE31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01" w15:restartNumberingAfterBreak="0">
    <w:nsid w:val="3E30069A"/>
    <w:multiLevelType w:val="hybridMultilevel"/>
    <w:tmpl w:val="5B8A4C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2" w15:restartNumberingAfterBreak="0">
    <w:nsid w:val="3E8A69D2"/>
    <w:multiLevelType w:val="hybridMultilevel"/>
    <w:tmpl w:val="EDE87ED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3" w15:restartNumberingAfterBreak="0">
    <w:nsid w:val="3EC677BE"/>
    <w:multiLevelType w:val="hybridMultilevel"/>
    <w:tmpl w:val="F62A2EE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4" w15:restartNumberingAfterBreak="0">
    <w:nsid w:val="3EC841DB"/>
    <w:multiLevelType w:val="hybridMultilevel"/>
    <w:tmpl w:val="459C03C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5" w15:restartNumberingAfterBreak="0">
    <w:nsid w:val="3ECD09A5"/>
    <w:multiLevelType w:val="hybridMultilevel"/>
    <w:tmpl w:val="322E7B72"/>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720"/>
        </w:tabs>
        <w:ind w:left="72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6" w15:restartNumberingAfterBreak="0">
    <w:nsid w:val="3EF45F7B"/>
    <w:multiLevelType w:val="hybridMultilevel"/>
    <w:tmpl w:val="834C82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07" w15:restartNumberingAfterBreak="0">
    <w:nsid w:val="3F1C6728"/>
    <w:multiLevelType w:val="hybridMultilevel"/>
    <w:tmpl w:val="59D83658"/>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308" w15:restartNumberingAfterBreak="0">
    <w:nsid w:val="3F5904B8"/>
    <w:multiLevelType w:val="hybridMultilevel"/>
    <w:tmpl w:val="66FEB00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9" w15:restartNumberingAfterBreak="0">
    <w:nsid w:val="3F6668F7"/>
    <w:multiLevelType w:val="hybridMultilevel"/>
    <w:tmpl w:val="32B46F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0" w15:restartNumberingAfterBreak="0">
    <w:nsid w:val="3F957C81"/>
    <w:multiLevelType w:val="hybridMultilevel"/>
    <w:tmpl w:val="2B86F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1" w15:restartNumberingAfterBreak="0">
    <w:nsid w:val="3F96275A"/>
    <w:multiLevelType w:val="multilevel"/>
    <w:tmpl w:val="AC20D552"/>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312" w15:restartNumberingAfterBreak="0">
    <w:nsid w:val="3FBA1696"/>
    <w:multiLevelType w:val="hybridMultilevel"/>
    <w:tmpl w:val="6BE812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3" w15:restartNumberingAfterBreak="0">
    <w:nsid w:val="3FBE16D0"/>
    <w:multiLevelType w:val="hybridMultilevel"/>
    <w:tmpl w:val="B92205B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14" w15:restartNumberingAfterBreak="0">
    <w:nsid w:val="40233FE3"/>
    <w:multiLevelType w:val="hybridMultilevel"/>
    <w:tmpl w:val="4836CB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5" w15:restartNumberingAfterBreak="0">
    <w:nsid w:val="403E4A40"/>
    <w:multiLevelType w:val="hybridMultilevel"/>
    <w:tmpl w:val="9DDCB22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6" w15:restartNumberingAfterBreak="0">
    <w:nsid w:val="40BA736D"/>
    <w:multiLevelType w:val="hybridMultilevel"/>
    <w:tmpl w:val="BA1A045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7" w15:restartNumberingAfterBreak="0">
    <w:nsid w:val="40F531BC"/>
    <w:multiLevelType w:val="hybridMultilevel"/>
    <w:tmpl w:val="6E08AA44"/>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18" w15:restartNumberingAfterBreak="0">
    <w:nsid w:val="4156357C"/>
    <w:multiLevelType w:val="hybridMultilevel"/>
    <w:tmpl w:val="25E2B856"/>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9" w15:restartNumberingAfterBreak="0">
    <w:nsid w:val="417327BA"/>
    <w:multiLevelType w:val="hybridMultilevel"/>
    <w:tmpl w:val="8A9E5A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0" w15:restartNumberingAfterBreak="0">
    <w:nsid w:val="4182503B"/>
    <w:multiLevelType w:val="multilevel"/>
    <w:tmpl w:val="819E0BCC"/>
    <w:lvl w:ilvl="0">
      <w:start w:val="1"/>
      <w:numFmt w:val="bullet"/>
      <w:lvlText w:val=""/>
      <w:lvlJc w:val="left"/>
      <w:pPr>
        <w:ind w:left="770" w:hanging="360"/>
      </w:pPr>
      <w:rPr>
        <w:rFonts w:ascii="Symbol" w:hAnsi="Symbol" w:cs="Symbol" w:hint="default"/>
      </w:rPr>
    </w:lvl>
    <w:lvl w:ilvl="1">
      <w:start w:val="1"/>
      <w:numFmt w:val="bullet"/>
      <w:lvlText w:val="o"/>
      <w:lvlJc w:val="left"/>
      <w:pPr>
        <w:ind w:left="1490" w:hanging="360"/>
      </w:pPr>
      <w:rPr>
        <w:rFonts w:ascii="Courier New" w:hAnsi="Courier New" w:cs="Courier New" w:hint="default"/>
      </w:rPr>
    </w:lvl>
    <w:lvl w:ilvl="2">
      <w:start w:val="1"/>
      <w:numFmt w:val="bullet"/>
      <w:lvlText w:val=""/>
      <w:lvlJc w:val="left"/>
      <w:pPr>
        <w:ind w:left="2210" w:hanging="360"/>
      </w:pPr>
      <w:rPr>
        <w:rFonts w:ascii="Wingdings" w:hAnsi="Wingdings" w:cs="Wingdings" w:hint="default"/>
      </w:rPr>
    </w:lvl>
    <w:lvl w:ilvl="3">
      <w:start w:val="1"/>
      <w:numFmt w:val="bullet"/>
      <w:lvlText w:val=""/>
      <w:lvlJc w:val="left"/>
      <w:pPr>
        <w:ind w:left="2930" w:hanging="360"/>
      </w:pPr>
      <w:rPr>
        <w:rFonts w:ascii="Symbol" w:hAnsi="Symbol" w:cs="Symbol" w:hint="default"/>
      </w:rPr>
    </w:lvl>
    <w:lvl w:ilvl="4">
      <w:start w:val="1"/>
      <w:numFmt w:val="bullet"/>
      <w:lvlText w:val="o"/>
      <w:lvlJc w:val="left"/>
      <w:pPr>
        <w:ind w:left="3650" w:hanging="360"/>
      </w:pPr>
      <w:rPr>
        <w:rFonts w:ascii="Courier New" w:hAnsi="Courier New" w:cs="Courier New" w:hint="default"/>
      </w:rPr>
    </w:lvl>
    <w:lvl w:ilvl="5">
      <w:start w:val="1"/>
      <w:numFmt w:val="bullet"/>
      <w:lvlText w:val=""/>
      <w:lvlJc w:val="left"/>
      <w:pPr>
        <w:ind w:left="4370" w:hanging="360"/>
      </w:pPr>
      <w:rPr>
        <w:rFonts w:ascii="Wingdings" w:hAnsi="Wingdings" w:cs="Wingdings" w:hint="default"/>
      </w:rPr>
    </w:lvl>
    <w:lvl w:ilvl="6">
      <w:start w:val="1"/>
      <w:numFmt w:val="bullet"/>
      <w:lvlText w:val=""/>
      <w:lvlJc w:val="left"/>
      <w:pPr>
        <w:ind w:left="5090" w:hanging="360"/>
      </w:pPr>
      <w:rPr>
        <w:rFonts w:ascii="Symbol" w:hAnsi="Symbol" w:cs="Symbol" w:hint="default"/>
      </w:rPr>
    </w:lvl>
    <w:lvl w:ilvl="7">
      <w:start w:val="1"/>
      <w:numFmt w:val="bullet"/>
      <w:lvlText w:val="o"/>
      <w:lvlJc w:val="left"/>
      <w:pPr>
        <w:ind w:left="5810" w:hanging="360"/>
      </w:pPr>
      <w:rPr>
        <w:rFonts w:ascii="Courier New" w:hAnsi="Courier New" w:cs="Courier New" w:hint="default"/>
      </w:rPr>
    </w:lvl>
    <w:lvl w:ilvl="8">
      <w:start w:val="1"/>
      <w:numFmt w:val="bullet"/>
      <w:lvlText w:val=""/>
      <w:lvlJc w:val="left"/>
      <w:pPr>
        <w:ind w:left="6530" w:hanging="360"/>
      </w:pPr>
      <w:rPr>
        <w:rFonts w:ascii="Wingdings" w:hAnsi="Wingdings" w:cs="Wingdings" w:hint="default"/>
      </w:rPr>
    </w:lvl>
  </w:abstractNum>
  <w:abstractNum w:abstractNumId="321" w15:restartNumberingAfterBreak="0">
    <w:nsid w:val="41BB6CF4"/>
    <w:multiLevelType w:val="hybridMultilevel"/>
    <w:tmpl w:val="17C2DC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2" w15:restartNumberingAfterBreak="0">
    <w:nsid w:val="41EB10C5"/>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3" w15:restartNumberingAfterBreak="0">
    <w:nsid w:val="422965DC"/>
    <w:multiLevelType w:val="hybridMultilevel"/>
    <w:tmpl w:val="2AE291A4"/>
    <w:lvl w:ilvl="0" w:tplc="D96C9EAE">
      <w:start w:val="6"/>
      <w:numFmt w:val="bullet"/>
      <w:lvlText w:val=""/>
      <w:lvlJc w:val="left"/>
      <w:pPr>
        <w:ind w:left="510" w:hanging="360"/>
      </w:pPr>
      <w:rPr>
        <w:rFonts w:ascii="Wingdings" w:eastAsiaTheme="minorEastAsia" w:hAnsi="Wingdings" w:cs="Courier New" w:hint="default"/>
      </w:rPr>
    </w:lvl>
    <w:lvl w:ilvl="1" w:tplc="04090003" w:tentative="1">
      <w:start w:val="1"/>
      <w:numFmt w:val="bullet"/>
      <w:lvlText w:val="o"/>
      <w:lvlJc w:val="left"/>
      <w:pPr>
        <w:ind w:left="1230" w:hanging="360"/>
      </w:pPr>
      <w:rPr>
        <w:rFonts w:ascii="Courier New" w:hAnsi="Courier New" w:cs="Courier New" w:hint="default"/>
      </w:rPr>
    </w:lvl>
    <w:lvl w:ilvl="2" w:tplc="04090005" w:tentative="1">
      <w:start w:val="1"/>
      <w:numFmt w:val="bullet"/>
      <w:lvlText w:val=""/>
      <w:lvlJc w:val="left"/>
      <w:pPr>
        <w:ind w:left="1950" w:hanging="360"/>
      </w:pPr>
      <w:rPr>
        <w:rFonts w:ascii="Wingdings" w:hAnsi="Wingdings" w:hint="default"/>
      </w:rPr>
    </w:lvl>
    <w:lvl w:ilvl="3" w:tplc="04090001" w:tentative="1">
      <w:start w:val="1"/>
      <w:numFmt w:val="bullet"/>
      <w:lvlText w:val=""/>
      <w:lvlJc w:val="left"/>
      <w:pPr>
        <w:ind w:left="2670" w:hanging="360"/>
      </w:pPr>
      <w:rPr>
        <w:rFonts w:ascii="Symbol" w:hAnsi="Symbol" w:hint="default"/>
      </w:rPr>
    </w:lvl>
    <w:lvl w:ilvl="4" w:tplc="04090003" w:tentative="1">
      <w:start w:val="1"/>
      <w:numFmt w:val="bullet"/>
      <w:lvlText w:val="o"/>
      <w:lvlJc w:val="left"/>
      <w:pPr>
        <w:ind w:left="3390" w:hanging="360"/>
      </w:pPr>
      <w:rPr>
        <w:rFonts w:ascii="Courier New" w:hAnsi="Courier New" w:cs="Courier New" w:hint="default"/>
      </w:rPr>
    </w:lvl>
    <w:lvl w:ilvl="5" w:tplc="04090005" w:tentative="1">
      <w:start w:val="1"/>
      <w:numFmt w:val="bullet"/>
      <w:lvlText w:val=""/>
      <w:lvlJc w:val="left"/>
      <w:pPr>
        <w:ind w:left="4110" w:hanging="360"/>
      </w:pPr>
      <w:rPr>
        <w:rFonts w:ascii="Wingdings" w:hAnsi="Wingdings" w:hint="default"/>
      </w:rPr>
    </w:lvl>
    <w:lvl w:ilvl="6" w:tplc="04090001" w:tentative="1">
      <w:start w:val="1"/>
      <w:numFmt w:val="bullet"/>
      <w:lvlText w:val=""/>
      <w:lvlJc w:val="left"/>
      <w:pPr>
        <w:ind w:left="4830" w:hanging="360"/>
      </w:pPr>
      <w:rPr>
        <w:rFonts w:ascii="Symbol" w:hAnsi="Symbol" w:hint="default"/>
      </w:rPr>
    </w:lvl>
    <w:lvl w:ilvl="7" w:tplc="04090003" w:tentative="1">
      <w:start w:val="1"/>
      <w:numFmt w:val="bullet"/>
      <w:lvlText w:val="o"/>
      <w:lvlJc w:val="left"/>
      <w:pPr>
        <w:ind w:left="5550" w:hanging="360"/>
      </w:pPr>
      <w:rPr>
        <w:rFonts w:ascii="Courier New" w:hAnsi="Courier New" w:cs="Courier New" w:hint="default"/>
      </w:rPr>
    </w:lvl>
    <w:lvl w:ilvl="8" w:tplc="04090005" w:tentative="1">
      <w:start w:val="1"/>
      <w:numFmt w:val="bullet"/>
      <w:lvlText w:val=""/>
      <w:lvlJc w:val="left"/>
      <w:pPr>
        <w:ind w:left="6270" w:hanging="360"/>
      </w:pPr>
      <w:rPr>
        <w:rFonts w:ascii="Wingdings" w:hAnsi="Wingdings" w:hint="default"/>
      </w:rPr>
    </w:lvl>
  </w:abstractNum>
  <w:abstractNum w:abstractNumId="324" w15:restartNumberingAfterBreak="0">
    <w:nsid w:val="4232289D"/>
    <w:multiLevelType w:val="hybridMultilevel"/>
    <w:tmpl w:val="80D4D9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5" w15:restartNumberingAfterBreak="0">
    <w:nsid w:val="427F3E06"/>
    <w:multiLevelType w:val="hybridMultilevel"/>
    <w:tmpl w:val="4F7835E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26" w15:restartNumberingAfterBreak="0">
    <w:nsid w:val="428B0B7C"/>
    <w:multiLevelType w:val="hybridMultilevel"/>
    <w:tmpl w:val="7F8EF078"/>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27" w15:restartNumberingAfterBreak="0">
    <w:nsid w:val="42A9185C"/>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8" w15:restartNumberingAfterBreak="0">
    <w:nsid w:val="42C82C95"/>
    <w:multiLevelType w:val="hybridMultilevel"/>
    <w:tmpl w:val="29DC53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9" w15:restartNumberingAfterBreak="0">
    <w:nsid w:val="42FE4772"/>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0" w15:restartNumberingAfterBreak="0">
    <w:nsid w:val="4311126A"/>
    <w:multiLevelType w:val="hybridMultilevel"/>
    <w:tmpl w:val="B5864BAE"/>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331" w15:restartNumberingAfterBreak="0">
    <w:nsid w:val="434D209F"/>
    <w:multiLevelType w:val="multilevel"/>
    <w:tmpl w:val="0409001F"/>
    <w:name w:val="WW8Num1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32" w15:restartNumberingAfterBreak="0">
    <w:nsid w:val="438873B2"/>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3" w15:restartNumberingAfterBreak="0">
    <w:nsid w:val="43AC57EB"/>
    <w:multiLevelType w:val="hybridMultilevel"/>
    <w:tmpl w:val="9F2AA5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4" w15:restartNumberingAfterBreak="0">
    <w:nsid w:val="43B83AED"/>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5" w15:restartNumberingAfterBreak="0">
    <w:nsid w:val="43BA77FC"/>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6" w15:restartNumberingAfterBreak="0">
    <w:nsid w:val="43D61DFB"/>
    <w:multiLevelType w:val="hybridMultilevel"/>
    <w:tmpl w:val="45FE7178"/>
    <w:lvl w:ilvl="0" w:tplc="04090001">
      <w:start w:val="1"/>
      <w:numFmt w:val="bullet"/>
      <w:lvlText w:val=""/>
      <w:lvlJc w:val="left"/>
      <w:pPr>
        <w:tabs>
          <w:tab w:val="num" w:pos="763"/>
        </w:tabs>
        <w:ind w:left="763" w:hanging="360"/>
      </w:pPr>
      <w:rPr>
        <w:rFonts w:ascii="Symbol" w:hAnsi="Symbol" w:hint="default"/>
      </w:rPr>
    </w:lvl>
    <w:lvl w:ilvl="1" w:tplc="00010409">
      <w:start w:val="1"/>
      <w:numFmt w:val="bullet"/>
      <w:lvlText w:val=""/>
      <w:lvlJc w:val="left"/>
      <w:pPr>
        <w:tabs>
          <w:tab w:val="num" w:pos="1483"/>
        </w:tabs>
        <w:ind w:left="1483" w:hanging="360"/>
      </w:pPr>
      <w:rPr>
        <w:rFonts w:ascii="Symbol" w:hAnsi="Symbol" w:hint="default"/>
      </w:rPr>
    </w:lvl>
    <w:lvl w:ilvl="2" w:tplc="04090005" w:tentative="1">
      <w:start w:val="1"/>
      <w:numFmt w:val="bullet"/>
      <w:lvlText w:val=""/>
      <w:lvlJc w:val="left"/>
      <w:pPr>
        <w:tabs>
          <w:tab w:val="num" w:pos="2203"/>
        </w:tabs>
        <w:ind w:left="2203" w:hanging="360"/>
      </w:pPr>
      <w:rPr>
        <w:rFonts w:ascii="Wingdings" w:hAnsi="Wingdings" w:hint="default"/>
      </w:rPr>
    </w:lvl>
    <w:lvl w:ilvl="3" w:tplc="04090001" w:tentative="1">
      <w:start w:val="1"/>
      <w:numFmt w:val="bullet"/>
      <w:lvlText w:val=""/>
      <w:lvlJc w:val="left"/>
      <w:pPr>
        <w:tabs>
          <w:tab w:val="num" w:pos="2923"/>
        </w:tabs>
        <w:ind w:left="2923" w:hanging="360"/>
      </w:pPr>
      <w:rPr>
        <w:rFonts w:ascii="Symbol" w:hAnsi="Symbol" w:hint="default"/>
      </w:rPr>
    </w:lvl>
    <w:lvl w:ilvl="4" w:tplc="04090003" w:tentative="1">
      <w:start w:val="1"/>
      <w:numFmt w:val="bullet"/>
      <w:lvlText w:val="o"/>
      <w:lvlJc w:val="left"/>
      <w:pPr>
        <w:tabs>
          <w:tab w:val="num" w:pos="3643"/>
        </w:tabs>
        <w:ind w:left="3643" w:hanging="360"/>
      </w:pPr>
      <w:rPr>
        <w:rFonts w:ascii="Courier New" w:hAnsi="Courier New" w:cs="Wingdings" w:hint="default"/>
      </w:rPr>
    </w:lvl>
    <w:lvl w:ilvl="5" w:tplc="04090005" w:tentative="1">
      <w:start w:val="1"/>
      <w:numFmt w:val="bullet"/>
      <w:lvlText w:val=""/>
      <w:lvlJc w:val="left"/>
      <w:pPr>
        <w:tabs>
          <w:tab w:val="num" w:pos="4363"/>
        </w:tabs>
        <w:ind w:left="4363" w:hanging="360"/>
      </w:pPr>
      <w:rPr>
        <w:rFonts w:ascii="Wingdings" w:hAnsi="Wingdings" w:hint="default"/>
      </w:rPr>
    </w:lvl>
    <w:lvl w:ilvl="6" w:tplc="04090001" w:tentative="1">
      <w:start w:val="1"/>
      <w:numFmt w:val="bullet"/>
      <w:lvlText w:val=""/>
      <w:lvlJc w:val="left"/>
      <w:pPr>
        <w:tabs>
          <w:tab w:val="num" w:pos="5083"/>
        </w:tabs>
        <w:ind w:left="5083" w:hanging="360"/>
      </w:pPr>
      <w:rPr>
        <w:rFonts w:ascii="Symbol" w:hAnsi="Symbol" w:hint="default"/>
      </w:rPr>
    </w:lvl>
    <w:lvl w:ilvl="7" w:tplc="04090003" w:tentative="1">
      <w:start w:val="1"/>
      <w:numFmt w:val="bullet"/>
      <w:lvlText w:val="o"/>
      <w:lvlJc w:val="left"/>
      <w:pPr>
        <w:tabs>
          <w:tab w:val="num" w:pos="5803"/>
        </w:tabs>
        <w:ind w:left="5803" w:hanging="360"/>
      </w:pPr>
      <w:rPr>
        <w:rFonts w:ascii="Courier New" w:hAnsi="Courier New" w:cs="Wingdings" w:hint="default"/>
      </w:rPr>
    </w:lvl>
    <w:lvl w:ilvl="8" w:tplc="04090005" w:tentative="1">
      <w:start w:val="1"/>
      <w:numFmt w:val="bullet"/>
      <w:lvlText w:val=""/>
      <w:lvlJc w:val="left"/>
      <w:pPr>
        <w:tabs>
          <w:tab w:val="num" w:pos="6523"/>
        </w:tabs>
        <w:ind w:left="6523" w:hanging="360"/>
      </w:pPr>
      <w:rPr>
        <w:rFonts w:ascii="Wingdings" w:hAnsi="Wingdings" w:hint="default"/>
      </w:rPr>
    </w:lvl>
  </w:abstractNum>
  <w:abstractNum w:abstractNumId="337" w15:restartNumberingAfterBreak="0">
    <w:nsid w:val="443558E7"/>
    <w:multiLevelType w:val="hybridMultilevel"/>
    <w:tmpl w:val="A31010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8" w15:restartNumberingAfterBreak="0">
    <w:nsid w:val="44535FD6"/>
    <w:multiLevelType w:val="hybridMultilevel"/>
    <w:tmpl w:val="BBB47A9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9" w15:restartNumberingAfterBreak="0">
    <w:nsid w:val="44831BFC"/>
    <w:multiLevelType w:val="hybridMultilevel"/>
    <w:tmpl w:val="6FDA8A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0" w15:restartNumberingAfterBreak="0">
    <w:nsid w:val="44937AEA"/>
    <w:multiLevelType w:val="hybridMultilevel"/>
    <w:tmpl w:val="8888607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1" w15:restartNumberingAfterBreak="0">
    <w:nsid w:val="44E678A2"/>
    <w:multiLevelType w:val="hybridMultilevel"/>
    <w:tmpl w:val="6A76A9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2" w15:restartNumberingAfterBreak="0">
    <w:nsid w:val="45144CD7"/>
    <w:multiLevelType w:val="hybridMultilevel"/>
    <w:tmpl w:val="2CB8D6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3" w15:restartNumberingAfterBreak="0">
    <w:nsid w:val="451F02EF"/>
    <w:multiLevelType w:val="hybridMultilevel"/>
    <w:tmpl w:val="65C8232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4" w15:restartNumberingAfterBreak="0">
    <w:nsid w:val="45D40DA9"/>
    <w:multiLevelType w:val="hybridMultilevel"/>
    <w:tmpl w:val="8DFEB1D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5" w15:restartNumberingAfterBreak="0">
    <w:nsid w:val="45DE2567"/>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6" w15:restartNumberingAfterBreak="0">
    <w:nsid w:val="46183D9F"/>
    <w:multiLevelType w:val="hybridMultilevel"/>
    <w:tmpl w:val="80F6DB4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7" w15:restartNumberingAfterBreak="0">
    <w:nsid w:val="469F0E8A"/>
    <w:multiLevelType w:val="hybridMultilevel"/>
    <w:tmpl w:val="F156301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8" w15:restartNumberingAfterBreak="0">
    <w:nsid w:val="47071B18"/>
    <w:multiLevelType w:val="multilevel"/>
    <w:tmpl w:val="1844710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49" w15:restartNumberingAfterBreak="0">
    <w:nsid w:val="470A1C74"/>
    <w:multiLevelType w:val="hybridMultilevel"/>
    <w:tmpl w:val="AEEC317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50" w15:restartNumberingAfterBreak="0">
    <w:nsid w:val="47165946"/>
    <w:multiLevelType w:val="hybridMultilevel"/>
    <w:tmpl w:val="27DC7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1" w15:restartNumberingAfterBreak="0">
    <w:nsid w:val="47205987"/>
    <w:multiLevelType w:val="hybridMultilevel"/>
    <w:tmpl w:val="D4C4FB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2" w15:restartNumberingAfterBreak="0">
    <w:nsid w:val="47596ECF"/>
    <w:multiLevelType w:val="hybridMultilevel"/>
    <w:tmpl w:val="B7D4F1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53" w15:restartNumberingAfterBreak="0">
    <w:nsid w:val="47956B5D"/>
    <w:multiLevelType w:val="hybridMultilevel"/>
    <w:tmpl w:val="784A37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54" w15:restartNumberingAfterBreak="0">
    <w:nsid w:val="47AC4516"/>
    <w:multiLevelType w:val="hybridMultilevel"/>
    <w:tmpl w:val="1F6E31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5" w15:restartNumberingAfterBreak="0">
    <w:nsid w:val="47BA63D1"/>
    <w:multiLevelType w:val="hybridMultilevel"/>
    <w:tmpl w:val="8146E8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56" w15:restartNumberingAfterBreak="0">
    <w:nsid w:val="47F829E3"/>
    <w:multiLevelType w:val="hybridMultilevel"/>
    <w:tmpl w:val="462433A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7" w15:restartNumberingAfterBreak="0">
    <w:nsid w:val="48081BB3"/>
    <w:multiLevelType w:val="multilevel"/>
    <w:tmpl w:val="A0C66F86"/>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358" w15:restartNumberingAfterBreak="0">
    <w:nsid w:val="480A62F1"/>
    <w:multiLevelType w:val="hybridMultilevel"/>
    <w:tmpl w:val="3A38E55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59" w15:restartNumberingAfterBreak="0">
    <w:nsid w:val="483B3D7D"/>
    <w:multiLevelType w:val="multilevel"/>
    <w:tmpl w:val="37704278"/>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360" w15:restartNumberingAfterBreak="0">
    <w:nsid w:val="48E823AE"/>
    <w:multiLevelType w:val="hybridMultilevel"/>
    <w:tmpl w:val="EE9A1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1" w15:restartNumberingAfterBreak="0">
    <w:nsid w:val="4904541C"/>
    <w:multiLevelType w:val="hybridMultilevel"/>
    <w:tmpl w:val="E00CE6A2"/>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362" w15:restartNumberingAfterBreak="0">
    <w:nsid w:val="498252FE"/>
    <w:multiLevelType w:val="hybridMultilevel"/>
    <w:tmpl w:val="44E09EE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3" w15:restartNumberingAfterBreak="0">
    <w:nsid w:val="498C3BB4"/>
    <w:multiLevelType w:val="hybridMultilevel"/>
    <w:tmpl w:val="BCBAAF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4" w15:restartNumberingAfterBreak="0">
    <w:nsid w:val="49BB535A"/>
    <w:multiLevelType w:val="hybridMultilevel"/>
    <w:tmpl w:val="DD7EB6B0"/>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65" w15:restartNumberingAfterBreak="0">
    <w:nsid w:val="49C011F4"/>
    <w:multiLevelType w:val="hybridMultilevel"/>
    <w:tmpl w:val="FEBC17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6" w15:restartNumberingAfterBreak="0">
    <w:nsid w:val="49D47FA1"/>
    <w:multiLevelType w:val="hybridMultilevel"/>
    <w:tmpl w:val="17AC82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7" w15:restartNumberingAfterBreak="0">
    <w:nsid w:val="4A5D08F1"/>
    <w:multiLevelType w:val="hybridMultilevel"/>
    <w:tmpl w:val="7C7073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8" w15:restartNumberingAfterBreak="0">
    <w:nsid w:val="4B2C2047"/>
    <w:multiLevelType w:val="hybridMultilevel"/>
    <w:tmpl w:val="87C4133E"/>
    <w:lvl w:ilvl="0" w:tplc="5A1C88A2">
      <w:start w:val="1"/>
      <w:numFmt w:val="bullet"/>
      <w:lvlText w:val=""/>
      <w:lvlJc w:val="left"/>
      <w:pPr>
        <w:tabs>
          <w:tab w:val="num" w:pos="720"/>
        </w:tabs>
        <w:ind w:left="720" w:hanging="360"/>
      </w:pPr>
      <w:rPr>
        <w:rFonts w:ascii="Symbol" w:hAnsi="Symbol" w:hint="default"/>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69" w15:restartNumberingAfterBreak="0">
    <w:nsid w:val="4B49682A"/>
    <w:multiLevelType w:val="hybridMultilevel"/>
    <w:tmpl w:val="C8F887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0" w15:restartNumberingAfterBreak="0">
    <w:nsid w:val="4BA668C9"/>
    <w:multiLevelType w:val="multilevel"/>
    <w:tmpl w:val="5E7AE97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71" w15:restartNumberingAfterBreak="0">
    <w:nsid w:val="4BA84227"/>
    <w:multiLevelType w:val="hybridMultilevel"/>
    <w:tmpl w:val="13A889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2" w15:restartNumberingAfterBreak="0">
    <w:nsid w:val="4C2573EF"/>
    <w:multiLevelType w:val="hybridMultilevel"/>
    <w:tmpl w:val="CCA43C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3" w15:restartNumberingAfterBreak="0">
    <w:nsid w:val="4C285437"/>
    <w:multiLevelType w:val="hybridMultilevel"/>
    <w:tmpl w:val="19ECCEE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4" w15:restartNumberingAfterBreak="0">
    <w:nsid w:val="4CCD2CB3"/>
    <w:multiLevelType w:val="hybridMultilevel"/>
    <w:tmpl w:val="FDE855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5" w15:restartNumberingAfterBreak="0">
    <w:nsid w:val="4CEB189A"/>
    <w:multiLevelType w:val="hybridMultilevel"/>
    <w:tmpl w:val="E6EA22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6" w15:restartNumberingAfterBreak="0">
    <w:nsid w:val="4CFC172F"/>
    <w:multiLevelType w:val="hybridMultilevel"/>
    <w:tmpl w:val="4344E9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7" w15:restartNumberingAfterBreak="0">
    <w:nsid w:val="4D0D3100"/>
    <w:multiLevelType w:val="hybridMultilevel"/>
    <w:tmpl w:val="377C0B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8" w15:restartNumberingAfterBreak="0">
    <w:nsid w:val="4D3A7C81"/>
    <w:multiLevelType w:val="multilevel"/>
    <w:tmpl w:val="7FDEC55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79" w15:restartNumberingAfterBreak="0">
    <w:nsid w:val="4E097FDF"/>
    <w:multiLevelType w:val="hybridMultilevel"/>
    <w:tmpl w:val="B7FE19B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80" w15:restartNumberingAfterBreak="0">
    <w:nsid w:val="4E416263"/>
    <w:multiLevelType w:val="hybridMultilevel"/>
    <w:tmpl w:val="834441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1" w15:restartNumberingAfterBreak="0">
    <w:nsid w:val="4E4C791D"/>
    <w:multiLevelType w:val="hybridMultilevel"/>
    <w:tmpl w:val="5D3C3E02"/>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82" w15:restartNumberingAfterBreak="0">
    <w:nsid w:val="4E543968"/>
    <w:multiLevelType w:val="hybridMultilevel"/>
    <w:tmpl w:val="00D66032"/>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3" w15:restartNumberingAfterBreak="0">
    <w:nsid w:val="4E8A4505"/>
    <w:multiLevelType w:val="hybridMultilevel"/>
    <w:tmpl w:val="2D380C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4" w15:restartNumberingAfterBreak="0">
    <w:nsid w:val="4EAF59F4"/>
    <w:multiLevelType w:val="hybridMultilevel"/>
    <w:tmpl w:val="6FFA5B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5" w15:restartNumberingAfterBreak="0">
    <w:nsid w:val="4ED20313"/>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6" w15:restartNumberingAfterBreak="0">
    <w:nsid w:val="4EDC0F26"/>
    <w:multiLevelType w:val="hybridMultilevel"/>
    <w:tmpl w:val="E9307E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7" w15:restartNumberingAfterBreak="0">
    <w:nsid w:val="4EF96CB0"/>
    <w:multiLevelType w:val="hybridMultilevel"/>
    <w:tmpl w:val="1A72C938"/>
    <w:lvl w:ilvl="0" w:tplc="1D82F56E">
      <w:start w:val="1"/>
      <w:numFmt w:val="bullet"/>
      <w:lvlText w:val=""/>
      <w:lvlJc w:val="left"/>
      <w:pPr>
        <w:tabs>
          <w:tab w:val="num" w:pos="720"/>
        </w:tabs>
        <w:ind w:left="720" w:hanging="360"/>
      </w:pPr>
      <w:rPr>
        <w:rFonts w:ascii="Symbol" w:hAnsi="Symbol" w:hint="default"/>
        <w:sz w:val="20"/>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88" w15:restartNumberingAfterBreak="0">
    <w:nsid w:val="4F0404DF"/>
    <w:multiLevelType w:val="hybridMultilevel"/>
    <w:tmpl w:val="044C27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9" w15:restartNumberingAfterBreak="0">
    <w:nsid w:val="4F192FD3"/>
    <w:multiLevelType w:val="hybridMultilevel"/>
    <w:tmpl w:val="EF343CF8"/>
    <w:lvl w:ilvl="0" w:tplc="535A2C72">
      <w:start w:val="1"/>
      <w:numFmt w:val="bullet"/>
      <w:lvlText w:val="•"/>
      <w:lvlJc w:val="left"/>
      <w:pPr>
        <w:tabs>
          <w:tab w:val="num" w:pos="720"/>
        </w:tabs>
        <w:ind w:left="720" w:hanging="360"/>
      </w:pPr>
      <w:rPr>
        <w:rFonts w:ascii="Times New Roman" w:hAnsi="Times New Roman"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0" w15:restartNumberingAfterBreak="0">
    <w:nsid w:val="4F2F0E9C"/>
    <w:multiLevelType w:val="hybridMultilevel"/>
    <w:tmpl w:val="71CE79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1" w15:restartNumberingAfterBreak="0">
    <w:nsid w:val="4F315481"/>
    <w:multiLevelType w:val="multilevel"/>
    <w:tmpl w:val="421ED6D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92" w15:restartNumberingAfterBreak="0">
    <w:nsid w:val="4F814080"/>
    <w:multiLevelType w:val="hybridMultilevel"/>
    <w:tmpl w:val="4D2E7326"/>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3" w15:restartNumberingAfterBreak="0">
    <w:nsid w:val="4FB753F8"/>
    <w:multiLevelType w:val="hybridMultilevel"/>
    <w:tmpl w:val="357C4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4" w15:restartNumberingAfterBreak="0">
    <w:nsid w:val="4FCD4133"/>
    <w:multiLevelType w:val="hybridMultilevel"/>
    <w:tmpl w:val="04D2240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5" w15:restartNumberingAfterBreak="0">
    <w:nsid w:val="501A2DA3"/>
    <w:multiLevelType w:val="hybridMultilevel"/>
    <w:tmpl w:val="21ECE0C2"/>
    <w:lvl w:ilvl="0" w:tplc="00010409">
      <w:start w:val="1"/>
      <w:numFmt w:val="bullet"/>
      <w:lvlText w:val=""/>
      <w:lvlJc w:val="left"/>
      <w:pPr>
        <w:tabs>
          <w:tab w:val="num" w:pos="763"/>
        </w:tabs>
        <w:ind w:left="763" w:hanging="360"/>
      </w:pPr>
      <w:rPr>
        <w:rFonts w:ascii="Symbol" w:hAnsi="Symbol" w:hint="default"/>
      </w:rPr>
    </w:lvl>
    <w:lvl w:ilvl="1" w:tplc="04090003" w:tentative="1">
      <w:start w:val="1"/>
      <w:numFmt w:val="bullet"/>
      <w:lvlText w:val="o"/>
      <w:lvlJc w:val="left"/>
      <w:pPr>
        <w:tabs>
          <w:tab w:val="num" w:pos="763"/>
        </w:tabs>
        <w:ind w:left="763" w:hanging="360"/>
      </w:pPr>
      <w:rPr>
        <w:rFonts w:ascii="Courier New" w:hAnsi="Courier New" w:cs="Courier New" w:hint="default"/>
      </w:rPr>
    </w:lvl>
    <w:lvl w:ilvl="2" w:tplc="04090005" w:tentative="1">
      <w:start w:val="1"/>
      <w:numFmt w:val="bullet"/>
      <w:lvlText w:val=""/>
      <w:lvlJc w:val="left"/>
      <w:pPr>
        <w:tabs>
          <w:tab w:val="num" w:pos="1483"/>
        </w:tabs>
        <w:ind w:left="1483" w:hanging="360"/>
      </w:pPr>
      <w:rPr>
        <w:rFonts w:ascii="Wingdings" w:hAnsi="Wingdings" w:hint="default"/>
      </w:rPr>
    </w:lvl>
    <w:lvl w:ilvl="3" w:tplc="04090001" w:tentative="1">
      <w:start w:val="1"/>
      <w:numFmt w:val="bullet"/>
      <w:lvlText w:val=""/>
      <w:lvlJc w:val="left"/>
      <w:pPr>
        <w:tabs>
          <w:tab w:val="num" w:pos="2203"/>
        </w:tabs>
        <w:ind w:left="2203" w:hanging="360"/>
      </w:pPr>
      <w:rPr>
        <w:rFonts w:ascii="Symbol" w:hAnsi="Symbol" w:hint="default"/>
      </w:rPr>
    </w:lvl>
    <w:lvl w:ilvl="4" w:tplc="04090003" w:tentative="1">
      <w:start w:val="1"/>
      <w:numFmt w:val="bullet"/>
      <w:lvlText w:val="o"/>
      <w:lvlJc w:val="left"/>
      <w:pPr>
        <w:tabs>
          <w:tab w:val="num" w:pos="2923"/>
        </w:tabs>
        <w:ind w:left="2923" w:hanging="360"/>
      </w:pPr>
      <w:rPr>
        <w:rFonts w:ascii="Courier New" w:hAnsi="Courier New" w:cs="Courier New" w:hint="default"/>
      </w:rPr>
    </w:lvl>
    <w:lvl w:ilvl="5" w:tplc="04090005" w:tentative="1">
      <w:start w:val="1"/>
      <w:numFmt w:val="bullet"/>
      <w:lvlText w:val=""/>
      <w:lvlJc w:val="left"/>
      <w:pPr>
        <w:tabs>
          <w:tab w:val="num" w:pos="3643"/>
        </w:tabs>
        <w:ind w:left="3643" w:hanging="360"/>
      </w:pPr>
      <w:rPr>
        <w:rFonts w:ascii="Wingdings" w:hAnsi="Wingdings" w:hint="default"/>
      </w:rPr>
    </w:lvl>
    <w:lvl w:ilvl="6" w:tplc="04090001" w:tentative="1">
      <w:start w:val="1"/>
      <w:numFmt w:val="bullet"/>
      <w:lvlText w:val=""/>
      <w:lvlJc w:val="left"/>
      <w:pPr>
        <w:tabs>
          <w:tab w:val="num" w:pos="4363"/>
        </w:tabs>
        <w:ind w:left="4363" w:hanging="360"/>
      </w:pPr>
      <w:rPr>
        <w:rFonts w:ascii="Symbol" w:hAnsi="Symbol" w:hint="default"/>
      </w:rPr>
    </w:lvl>
    <w:lvl w:ilvl="7" w:tplc="04090003" w:tentative="1">
      <w:start w:val="1"/>
      <w:numFmt w:val="bullet"/>
      <w:lvlText w:val="o"/>
      <w:lvlJc w:val="left"/>
      <w:pPr>
        <w:tabs>
          <w:tab w:val="num" w:pos="5083"/>
        </w:tabs>
        <w:ind w:left="5083" w:hanging="360"/>
      </w:pPr>
      <w:rPr>
        <w:rFonts w:ascii="Courier New" w:hAnsi="Courier New" w:cs="Courier New" w:hint="default"/>
      </w:rPr>
    </w:lvl>
    <w:lvl w:ilvl="8" w:tplc="04090005" w:tentative="1">
      <w:start w:val="1"/>
      <w:numFmt w:val="bullet"/>
      <w:lvlText w:val=""/>
      <w:lvlJc w:val="left"/>
      <w:pPr>
        <w:tabs>
          <w:tab w:val="num" w:pos="5803"/>
        </w:tabs>
        <w:ind w:left="5803" w:hanging="360"/>
      </w:pPr>
      <w:rPr>
        <w:rFonts w:ascii="Wingdings" w:hAnsi="Wingdings" w:hint="default"/>
      </w:rPr>
    </w:lvl>
  </w:abstractNum>
  <w:abstractNum w:abstractNumId="396" w15:restartNumberingAfterBreak="0">
    <w:nsid w:val="50384A9A"/>
    <w:multiLevelType w:val="hybridMultilevel"/>
    <w:tmpl w:val="8D16FCEA"/>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7" w15:restartNumberingAfterBreak="0">
    <w:nsid w:val="50482FD5"/>
    <w:multiLevelType w:val="hybridMultilevel"/>
    <w:tmpl w:val="60B2FD04"/>
    <w:lvl w:ilvl="0" w:tplc="00010409">
      <w:start w:val="1"/>
      <w:numFmt w:val="bullet"/>
      <w:lvlText w:val=""/>
      <w:lvlJc w:val="left"/>
      <w:pPr>
        <w:tabs>
          <w:tab w:val="num" w:pos="720"/>
        </w:tabs>
        <w:ind w:left="720" w:hanging="360"/>
      </w:pPr>
      <w:rPr>
        <w:rFonts w:ascii="Symbol" w:hAnsi="Symbol"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98" w15:restartNumberingAfterBreak="0">
    <w:nsid w:val="50EA6187"/>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9" w15:restartNumberingAfterBreak="0">
    <w:nsid w:val="512F511E"/>
    <w:multiLevelType w:val="hybridMultilevel"/>
    <w:tmpl w:val="7A7A00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0" w15:restartNumberingAfterBreak="0">
    <w:nsid w:val="513A5C94"/>
    <w:multiLevelType w:val="hybridMultilevel"/>
    <w:tmpl w:val="B4B4F8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1" w15:restartNumberingAfterBreak="0">
    <w:nsid w:val="516C611C"/>
    <w:multiLevelType w:val="hybridMultilevel"/>
    <w:tmpl w:val="66228FBA"/>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2" w15:restartNumberingAfterBreak="0">
    <w:nsid w:val="51A97EAB"/>
    <w:multiLevelType w:val="hybridMultilevel"/>
    <w:tmpl w:val="C63C8E62"/>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3" w15:restartNumberingAfterBreak="0">
    <w:nsid w:val="535532C5"/>
    <w:multiLevelType w:val="hybridMultilevel"/>
    <w:tmpl w:val="B992AB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4" w15:restartNumberingAfterBreak="0">
    <w:nsid w:val="538E3D39"/>
    <w:multiLevelType w:val="hybridMultilevel"/>
    <w:tmpl w:val="B0F67350"/>
    <w:lvl w:ilvl="0" w:tplc="4612A7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5" w15:restartNumberingAfterBreak="0">
    <w:nsid w:val="53A82458"/>
    <w:multiLevelType w:val="hybridMultilevel"/>
    <w:tmpl w:val="207C976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06" w15:restartNumberingAfterBreak="0">
    <w:nsid w:val="53B1764A"/>
    <w:multiLevelType w:val="hybridMultilevel"/>
    <w:tmpl w:val="7660D3F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7" w15:restartNumberingAfterBreak="0">
    <w:nsid w:val="53B87BA6"/>
    <w:multiLevelType w:val="hybridMultilevel"/>
    <w:tmpl w:val="BCDA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8" w15:restartNumberingAfterBreak="0">
    <w:nsid w:val="548E09F1"/>
    <w:multiLevelType w:val="hybridMultilevel"/>
    <w:tmpl w:val="834A4054"/>
    <w:lvl w:ilvl="0" w:tplc="00010409">
      <w:start w:val="1"/>
      <w:numFmt w:val="bullet"/>
      <w:lvlText w:val=""/>
      <w:lvlJc w:val="left"/>
      <w:pPr>
        <w:tabs>
          <w:tab w:val="num" w:pos="720"/>
        </w:tabs>
        <w:ind w:left="720" w:hanging="360"/>
      </w:pPr>
      <w:rPr>
        <w:rFonts w:ascii="Symbol" w:hAnsi="Symbol"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09" w15:restartNumberingAfterBreak="0">
    <w:nsid w:val="54AA409C"/>
    <w:multiLevelType w:val="hybridMultilevel"/>
    <w:tmpl w:val="BD8AF64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10" w15:restartNumberingAfterBreak="0">
    <w:nsid w:val="54B438D3"/>
    <w:multiLevelType w:val="hybridMultilevel"/>
    <w:tmpl w:val="70108FF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1" w15:restartNumberingAfterBreak="0">
    <w:nsid w:val="551C62E7"/>
    <w:multiLevelType w:val="hybridMultilevel"/>
    <w:tmpl w:val="EFA89776"/>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2" w15:restartNumberingAfterBreak="0">
    <w:nsid w:val="553464E3"/>
    <w:multiLevelType w:val="hybridMultilevel"/>
    <w:tmpl w:val="FC9221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413" w15:restartNumberingAfterBreak="0">
    <w:nsid w:val="553C3103"/>
    <w:multiLevelType w:val="multilevel"/>
    <w:tmpl w:val="E2F80840"/>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414" w15:restartNumberingAfterBreak="0">
    <w:nsid w:val="554207DD"/>
    <w:multiLevelType w:val="hybridMultilevel"/>
    <w:tmpl w:val="784A47B4"/>
    <w:lvl w:ilvl="0" w:tplc="04090001">
      <w:start w:val="1"/>
      <w:numFmt w:val="bullet"/>
      <w:lvlText w:val=""/>
      <w:lvlJc w:val="left"/>
      <w:pPr>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415" w15:restartNumberingAfterBreak="0">
    <w:nsid w:val="555263CE"/>
    <w:multiLevelType w:val="hybridMultilevel"/>
    <w:tmpl w:val="4F0E22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6" w15:restartNumberingAfterBreak="0">
    <w:nsid w:val="55556A22"/>
    <w:multiLevelType w:val="hybridMultilevel"/>
    <w:tmpl w:val="D14CFF0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17" w15:restartNumberingAfterBreak="0">
    <w:nsid w:val="557250B3"/>
    <w:multiLevelType w:val="hybridMultilevel"/>
    <w:tmpl w:val="2FF2A2E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18" w15:restartNumberingAfterBreak="0">
    <w:nsid w:val="55736212"/>
    <w:multiLevelType w:val="hybridMultilevel"/>
    <w:tmpl w:val="0B647B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9" w15:restartNumberingAfterBreak="0">
    <w:nsid w:val="5577024F"/>
    <w:multiLevelType w:val="hybridMultilevel"/>
    <w:tmpl w:val="9CD0443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0" w15:restartNumberingAfterBreak="0">
    <w:nsid w:val="557F401E"/>
    <w:multiLevelType w:val="hybridMultilevel"/>
    <w:tmpl w:val="2218522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21" w15:restartNumberingAfterBreak="0">
    <w:nsid w:val="55E612AA"/>
    <w:multiLevelType w:val="hybridMultilevel"/>
    <w:tmpl w:val="82BE1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2" w15:restartNumberingAfterBreak="0">
    <w:nsid w:val="55F30A26"/>
    <w:multiLevelType w:val="multilevel"/>
    <w:tmpl w:val="09C2A05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23" w15:restartNumberingAfterBreak="0">
    <w:nsid w:val="5606611A"/>
    <w:multiLevelType w:val="hybridMultilevel"/>
    <w:tmpl w:val="60F06F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4" w15:restartNumberingAfterBreak="0">
    <w:nsid w:val="56653869"/>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5" w15:restartNumberingAfterBreak="0">
    <w:nsid w:val="5669311F"/>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6" w15:restartNumberingAfterBreak="0">
    <w:nsid w:val="5681512E"/>
    <w:multiLevelType w:val="multilevel"/>
    <w:tmpl w:val="97924E78"/>
    <w:styleLink w:val="headings"/>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7" w15:restartNumberingAfterBreak="0">
    <w:nsid w:val="56885EC5"/>
    <w:multiLevelType w:val="hybridMultilevel"/>
    <w:tmpl w:val="F0C4217C"/>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8" w15:restartNumberingAfterBreak="0">
    <w:nsid w:val="57482AC8"/>
    <w:multiLevelType w:val="hybridMultilevel"/>
    <w:tmpl w:val="CA7A1D1C"/>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9" w15:restartNumberingAfterBreak="0">
    <w:nsid w:val="57A75FE7"/>
    <w:multiLevelType w:val="hybridMultilevel"/>
    <w:tmpl w:val="961083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0" w15:restartNumberingAfterBreak="0">
    <w:nsid w:val="581E5127"/>
    <w:multiLevelType w:val="hybridMultilevel"/>
    <w:tmpl w:val="2E5038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1" w15:restartNumberingAfterBreak="0">
    <w:nsid w:val="583E1659"/>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2" w15:restartNumberingAfterBreak="0">
    <w:nsid w:val="58520B68"/>
    <w:multiLevelType w:val="hybridMultilevel"/>
    <w:tmpl w:val="8E3AEE56"/>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433" w15:restartNumberingAfterBreak="0">
    <w:nsid w:val="586B531E"/>
    <w:multiLevelType w:val="hybridMultilevel"/>
    <w:tmpl w:val="F62470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434" w15:restartNumberingAfterBreak="0">
    <w:nsid w:val="58742570"/>
    <w:multiLevelType w:val="hybridMultilevel"/>
    <w:tmpl w:val="DE76E3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5" w15:restartNumberingAfterBreak="0">
    <w:nsid w:val="58D6413A"/>
    <w:multiLevelType w:val="hybridMultilevel"/>
    <w:tmpl w:val="20A0230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6" w15:restartNumberingAfterBreak="0">
    <w:nsid w:val="5935177B"/>
    <w:multiLevelType w:val="hybridMultilevel"/>
    <w:tmpl w:val="EEC0BA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7" w15:restartNumberingAfterBreak="0">
    <w:nsid w:val="595739B9"/>
    <w:multiLevelType w:val="hybridMultilevel"/>
    <w:tmpl w:val="375E9C6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38" w15:restartNumberingAfterBreak="0">
    <w:nsid w:val="596B15DF"/>
    <w:multiLevelType w:val="hybridMultilevel"/>
    <w:tmpl w:val="80BACE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9" w15:restartNumberingAfterBreak="0">
    <w:nsid w:val="598E536B"/>
    <w:multiLevelType w:val="hybridMultilevel"/>
    <w:tmpl w:val="DACC6F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0" w15:restartNumberingAfterBreak="0">
    <w:nsid w:val="59BA0A0E"/>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1" w15:restartNumberingAfterBreak="0">
    <w:nsid w:val="59C34D86"/>
    <w:multiLevelType w:val="hybridMultilevel"/>
    <w:tmpl w:val="97F04CD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2" w15:restartNumberingAfterBreak="0">
    <w:nsid w:val="59C9390D"/>
    <w:multiLevelType w:val="hybridMultilevel"/>
    <w:tmpl w:val="B346326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43" w15:restartNumberingAfterBreak="0">
    <w:nsid w:val="59CB00B4"/>
    <w:multiLevelType w:val="hybridMultilevel"/>
    <w:tmpl w:val="6E1476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4" w15:restartNumberingAfterBreak="0">
    <w:nsid w:val="59EF640A"/>
    <w:multiLevelType w:val="hybridMultilevel"/>
    <w:tmpl w:val="3A2AAF64"/>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5" w15:restartNumberingAfterBreak="0">
    <w:nsid w:val="59F6050E"/>
    <w:multiLevelType w:val="hybridMultilevel"/>
    <w:tmpl w:val="181AF6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6" w15:restartNumberingAfterBreak="0">
    <w:nsid w:val="59FF5E9A"/>
    <w:multiLevelType w:val="hybridMultilevel"/>
    <w:tmpl w:val="FE28E9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7" w15:restartNumberingAfterBreak="0">
    <w:nsid w:val="5AA771D8"/>
    <w:multiLevelType w:val="hybridMultilevel"/>
    <w:tmpl w:val="6DFA709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48" w15:restartNumberingAfterBreak="0">
    <w:nsid w:val="5AD56EF9"/>
    <w:multiLevelType w:val="hybridMultilevel"/>
    <w:tmpl w:val="BCE641E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9" w15:restartNumberingAfterBreak="0">
    <w:nsid w:val="5ADB477B"/>
    <w:multiLevelType w:val="hybridMultilevel"/>
    <w:tmpl w:val="F41C7D06"/>
    <w:lvl w:ilvl="0" w:tplc="08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0" w15:restartNumberingAfterBreak="0">
    <w:nsid w:val="5B0757D1"/>
    <w:multiLevelType w:val="hybridMultilevel"/>
    <w:tmpl w:val="6FA213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1" w15:restartNumberingAfterBreak="0">
    <w:nsid w:val="5B3F3C7C"/>
    <w:multiLevelType w:val="hybridMultilevel"/>
    <w:tmpl w:val="E6EA22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2" w15:restartNumberingAfterBreak="0">
    <w:nsid w:val="5B812150"/>
    <w:multiLevelType w:val="hybridMultilevel"/>
    <w:tmpl w:val="203CE5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3" w15:restartNumberingAfterBreak="0">
    <w:nsid w:val="5C73025D"/>
    <w:multiLevelType w:val="multilevel"/>
    <w:tmpl w:val="A4303B06"/>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454" w15:restartNumberingAfterBreak="0">
    <w:nsid w:val="5C84018C"/>
    <w:multiLevelType w:val="hybridMultilevel"/>
    <w:tmpl w:val="245A04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5" w15:restartNumberingAfterBreak="0">
    <w:nsid w:val="5CFB645B"/>
    <w:multiLevelType w:val="hybridMultilevel"/>
    <w:tmpl w:val="967815B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6" w15:restartNumberingAfterBreak="0">
    <w:nsid w:val="5D764787"/>
    <w:multiLevelType w:val="multilevel"/>
    <w:tmpl w:val="936AAC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57" w15:restartNumberingAfterBreak="0">
    <w:nsid w:val="5DEE396F"/>
    <w:multiLevelType w:val="hybridMultilevel"/>
    <w:tmpl w:val="1974D8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8" w15:restartNumberingAfterBreak="0">
    <w:nsid w:val="5E3F5CE6"/>
    <w:multiLevelType w:val="hybridMultilevel"/>
    <w:tmpl w:val="4D3EB83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9" w15:restartNumberingAfterBreak="0">
    <w:nsid w:val="5EC73207"/>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0" w15:restartNumberingAfterBreak="0">
    <w:nsid w:val="5ED56B53"/>
    <w:multiLevelType w:val="hybridMultilevel"/>
    <w:tmpl w:val="06064E6E"/>
    <w:lvl w:ilvl="0" w:tplc="00010409">
      <w:start w:val="1"/>
      <w:numFmt w:val="bullet"/>
      <w:lvlText w:val=""/>
      <w:lvlJc w:val="left"/>
      <w:pPr>
        <w:tabs>
          <w:tab w:val="num" w:pos="720"/>
        </w:tabs>
        <w:ind w:left="720" w:hanging="360"/>
      </w:pPr>
      <w:rPr>
        <w:rFonts w:ascii="Symbol" w:hAnsi="Symbol"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61" w15:restartNumberingAfterBreak="0">
    <w:nsid w:val="5EFF1AB2"/>
    <w:multiLevelType w:val="hybridMultilevel"/>
    <w:tmpl w:val="CDC0D1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2" w15:restartNumberingAfterBreak="0">
    <w:nsid w:val="5F7E2B69"/>
    <w:multiLevelType w:val="hybridMultilevel"/>
    <w:tmpl w:val="40B014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3" w15:restartNumberingAfterBreak="0">
    <w:nsid w:val="5F7E38AA"/>
    <w:multiLevelType w:val="multilevel"/>
    <w:tmpl w:val="3C2CCE6E"/>
    <w:lvl w:ilvl="0">
      <w:start w:val="1"/>
      <w:numFmt w:val="bullet"/>
      <w:lvlText w:val=""/>
      <w:lvlJc w:val="left"/>
      <w:pPr>
        <w:tabs>
          <w:tab w:val="num" w:pos="763"/>
        </w:tabs>
        <w:ind w:left="763" w:hanging="360"/>
      </w:pPr>
      <w:rPr>
        <w:rFonts w:ascii="Symbol" w:hAnsi="Symbol" w:hint="default"/>
        <w:sz w:val="20"/>
      </w:rPr>
    </w:lvl>
    <w:lvl w:ilvl="1">
      <w:start w:val="1"/>
      <w:numFmt w:val="decimal"/>
      <w:lvlText w:val="%2."/>
      <w:lvlJc w:val="left"/>
      <w:pPr>
        <w:tabs>
          <w:tab w:val="num" w:pos="1483"/>
        </w:tabs>
        <w:ind w:left="1483" w:hanging="360"/>
      </w:pPr>
      <w:rPr>
        <w:rFonts w:hint="default"/>
      </w:rPr>
    </w:lvl>
    <w:lvl w:ilvl="2" w:tentative="1">
      <w:start w:val="1"/>
      <w:numFmt w:val="bullet"/>
      <w:lvlText w:val=""/>
      <w:lvlJc w:val="left"/>
      <w:pPr>
        <w:tabs>
          <w:tab w:val="num" w:pos="2203"/>
        </w:tabs>
        <w:ind w:left="2203" w:hanging="360"/>
      </w:pPr>
      <w:rPr>
        <w:rFonts w:ascii="Wingdings" w:hAnsi="Wingdings" w:hint="default"/>
        <w:sz w:val="20"/>
      </w:rPr>
    </w:lvl>
    <w:lvl w:ilvl="3" w:tentative="1">
      <w:start w:val="1"/>
      <w:numFmt w:val="bullet"/>
      <w:lvlText w:val=""/>
      <w:lvlJc w:val="left"/>
      <w:pPr>
        <w:tabs>
          <w:tab w:val="num" w:pos="2923"/>
        </w:tabs>
        <w:ind w:left="2923" w:hanging="360"/>
      </w:pPr>
      <w:rPr>
        <w:rFonts w:ascii="Wingdings" w:hAnsi="Wingdings" w:hint="default"/>
        <w:sz w:val="20"/>
      </w:rPr>
    </w:lvl>
    <w:lvl w:ilvl="4" w:tentative="1">
      <w:start w:val="1"/>
      <w:numFmt w:val="bullet"/>
      <w:lvlText w:val=""/>
      <w:lvlJc w:val="left"/>
      <w:pPr>
        <w:tabs>
          <w:tab w:val="num" w:pos="3643"/>
        </w:tabs>
        <w:ind w:left="3643" w:hanging="360"/>
      </w:pPr>
      <w:rPr>
        <w:rFonts w:ascii="Wingdings" w:hAnsi="Wingdings" w:hint="default"/>
        <w:sz w:val="20"/>
      </w:rPr>
    </w:lvl>
    <w:lvl w:ilvl="5" w:tentative="1">
      <w:start w:val="1"/>
      <w:numFmt w:val="bullet"/>
      <w:lvlText w:val=""/>
      <w:lvlJc w:val="left"/>
      <w:pPr>
        <w:tabs>
          <w:tab w:val="num" w:pos="4363"/>
        </w:tabs>
        <w:ind w:left="4363" w:hanging="360"/>
      </w:pPr>
      <w:rPr>
        <w:rFonts w:ascii="Wingdings" w:hAnsi="Wingdings" w:hint="default"/>
        <w:sz w:val="20"/>
      </w:rPr>
    </w:lvl>
    <w:lvl w:ilvl="6" w:tentative="1">
      <w:start w:val="1"/>
      <w:numFmt w:val="bullet"/>
      <w:lvlText w:val=""/>
      <w:lvlJc w:val="left"/>
      <w:pPr>
        <w:tabs>
          <w:tab w:val="num" w:pos="5083"/>
        </w:tabs>
        <w:ind w:left="5083" w:hanging="360"/>
      </w:pPr>
      <w:rPr>
        <w:rFonts w:ascii="Wingdings" w:hAnsi="Wingdings" w:hint="default"/>
        <w:sz w:val="20"/>
      </w:rPr>
    </w:lvl>
    <w:lvl w:ilvl="7" w:tentative="1">
      <w:start w:val="1"/>
      <w:numFmt w:val="bullet"/>
      <w:lvlText w:val=""/>
      <w:lvlJc w:val="left"/>
      <w:pPr>
        <w:tabs>
          <w:tab w:val="num" w:pos="5803"/>
        </w:tabs>
        <w:ind w:left="5803" w:hanging="360"/>
      </w:pPr>
      <w:rPr>
        <w:rFonts w:ascii="Wingdings" w:hAnsi="Wingdings" w:hint="default"/>
        <w:sz w:val="20"/>
      </w:rPr>
    </w:lvl>
    <w:lvl w:ilvl="8" w:tentative="1">
      <w:start w:val="1"/>
      <w:numFmt w:val="bullet"/>
      <w:lvlText w:val=""/>
      <w:lvlJc w:val="left"/>
      <w:pPr>
        <w:tabs>
          <w:tab w:val="num" w:pos="6523"/>
        </w:tabs>
        <w:ind w:left="6523" w:hanging="360"/>
      </w:pPr>
      <w:rPr>
        <w:rFonts w:ascii="Wingdings" w:hAnsi="Wingdings" w:hint="default"/>
        <w:sz w:val="20"/>
      </w:rPr>
    </w:lvl>
  </w:abstractNum>
  <w:abstractNum w:abstractNumId="464" w15:restartNumberingAfterBreak="0">
    <w:nsid w:val="5FF44EF7"/>
    <w:multiLevelType w:val="hybridMultilevel"/>
    <w:tmpl w:val="5108FB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5" w15:restartNumberingAfterBreak="0">
    <w:nsid w:val="60463045"/>
    <w:multiLevelType w:val="hybridMultilevel"/>
    <w:tmpl w:val="CE844E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6" w15:restartNumberingAfterBreak="0">
    <w:nsid w:val="60FD105B"/>
    <w:multiLevelType w:val="hybridMultilevel"/>
    <w:tmpl w:val="32BA5E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467" w15:restartNumberingAfterBreak="0">
    <w:nsid w:val="6163564A"/>
    <w:multiLevelType w:val="hybridMultilevel"/>
    <w:tmpl w:val="5426878C"/>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8" w15:restartNumberingAfterBreak="0">
    <w:nsid w:val="61C16CDD"/>
    <w:multiLevelType w:val="multilevel"/>
    <w:tmpl w:val="3FF89D3E"/>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469" w15:restartNumberingAfterBreak="0">
    <w:nsid w:val="61EB2E48"/>
    <w:multiLevelType w:val="multilevel"/>
    <w:tmpl w:val="8746FC58"/>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470" w15:restartNumberingAfterBreak="0">
    <w:nsid w:val="62244FD6"/>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1" w15:restartNumberingAfterBreak="0">
    <w:nsid w:val="62B16C1F"/>
    <w:multiLevelType w:val="hybridMultilevel"/>
    <w:tmpl w:val="85E668C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72" w15:restartNumberingAfterBreak="0">
    <w:nsid w:val="632429F6"/>
    <w:multiLevelType w:val="multilevel"/>
    <w:tmpl w:val="D960D19C"/>
    <w:lvl w:ilvl="0">
      <w:start w:val="1"/>
      <w:numFmt w:val="bullet"/>
      <w:lvlText w:val=""/>
      <w:lvlJc w:val="left"/>
      <w:pPr>
        <w:ind w:left="1080" w:hanging="360"/>
      </w:pPr>
      <w:rPr>
        <w:rFonts w:ascii="Symbol" w:hAnsi="Symbol" w:cs="Symbol"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473" w15:restartNumberingAfterBreak="0">
    <w:nsid w:val="632972ED"/>
    <w:multiLevelType w:val="hybridMultilevel"/>
    <w:tmpl w:val="9C2E2E9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74" w15:restartNumberingAfterBreak="0">
    <w:nsid w:val="633C4516"/>
    <w:multiLevelType w:val="multilevel"/>
    <w:tmpl w:val="97924E78"/>
    <w:numStyleLink w:val="headings"/>
  </w:abstractNum>
  <w:abstractNum w:abstractNumId="475" w15:restartNumberingAfterBreak="0">
    <w:nsid w:val="637B3630"/>
    <w:multiLevelType w:val="hybridMultilevel"/>
    <w:tmpl w:val="36A6E5F0"/>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6" w15:restartNumberingAfterBreak="0">
    <w:nsid w:val="638A5E60"/>
    <w:multiLevelType w:val="multilevel"/>
    <w:tmpl w:val="3C2CCE6E"/>
    <w:lvl w:ilvl="0">
      <w:start w:val="1"/>
      <w:numFmt w:val="bullet"/>
      <w:lvlText w:val=""/>
      <w:lvlJc w:val="left"/>
      <w:pPr>
        <w:tabs>
          <w:tab w:val="num" w:pos="763"/>
        </w:tabs>
        <w:ind w:left="763" w:hanging="360"/>
      </w:pPr>
      <w:rPr>
        <w:rFonts w:ascii="Symbol" w:hAnsi="Symbol" w:hint="default"/>
        <w:sz w:val="20"/>
      </w:rPr>
    </w:lvl>
    <w:lvl w:ilvl="1">
      <w:start w:val="1"/>
      <w:numFmt w:val="decimal"/>
      <w:lvlText w:val="%2."/>
      <w:lvlJc w:val="left"/>
      <w:pPr>
        <w:tabs>
          <w:tab w:val="num" w:pos="1483"/>
        </w:tabs>
        <w:ind w:left="1483" w:hanging="360"/>
      </w:pPr>
      <w:rPr>
        <w:rFonts w:hint="default"/>
      </w:rPr>
    </w:lvl>
    <w:lvl w:ilvl="2" w:tentative="1">
      <w:start w:val="1"/>
      <w:numFmt w:val="bullet"/>
      <w:lvlText w:val=""/>
      <w:lvlJc w:val="left"/>
      <w:pPr>
        <w:tabs>
          <w:tab w:val="num" w:pos="2203"/>
        </w:tabs>
        <w:ind w:left="2203" w:hanging="360"/>
      </w:pPr>
      <w:rPr>
        <w:rFonts w:ascii="Wingdings" w:hAnsi="Wingdings" w:hint="default"/>
        <w:sz w:val="20"/>
      </w:rPr>
    </w:lvl>
    <w:lvl w:ilvl="3" w:tentative="1">
      <w:start w:val="1"/>
      <w:numFmt w:val="bullet"/>
      <w:lvlText w:val=""/>
      <w:lvlJc w:val="left"/>
      <w:pPr>
        <w:tabs>
          <w:tab w:val="num" w:pos="2923"/>
        </w:tabs>
        <w:ind w:left="2923" w:hanging="360"/>
      </w:pPr>
      <w:rPr>
        <w:rFonts w:ascii="Wingdings" w:hAnsi="Wingdings" w:hint="default"/>
        <w:sz w:val="20"/>
      </w:rPr>
    </w:lvl>
    <w:lvl w:ilvl="4" w:tentative="1">
      <w:start w:val="1"/>
      <w:numFmt w:val="bullet"/>
      <w:lvlText w:val=""/>
      <w:lvlJc w:val="left"/>
      <w:pPr>
        <w:tabs>
          <w:tab w:val="num" w:pos="3643"/>
        </w:tabs>
        <w:ind w:left="3643" w:hanging="360"/>
      </w:pPr>
      <w:rPr>
        <w:rFonts w:ascii="Wingdings" w:hAnsi="Wingdings" w:hint="default"/>
        <w:sz w:val="20"/>
      </w:rPr>
    </w:lvl>
    <w:lvl w:ilvl="5" w:tentative="1">
      <w:start w:val="1"/>
      <w:numFmt w:val="bullet"/>
      <w:lvlText w:val=""/>
      <w:lvlJc w:val="left"/>
      <w:pPr>
        <w:tabs>
          <w:tab w:val="num" w:pos="4363"/>
        </w:tabs>
        <w:ind w:left="4363" w:hanging="360"/>
      </w:pPr>
      <w:rPr>
        <w:rFonts w:ascii="Wingdings" w:hAnsi="Wingdings" w:hint="default"/>
        <w:sz w:val="20"/>
      </w:rPr>
    </w:lvl>
    <w:lvl w:ilvl="6" w:tentative="1">
      <w:start w:val="1"/>
      <w:numFmt w:val="bullet"/>
      <w:lvlText w:val=""/>
      <w:lvlJc w:val="left"/>
      <w:pPr>
        <w:tabs>
          <w:tab w:val="num" w:pos="5083"/>
        </w:tabs>
        <w:ind w:left="5083" w:hanging="360"/>
      </w:pPr>
      <w:rPr>
        <w:rFonts w:ascii="Wingdings" w:hAnsi="Wingdings" w:hint="default"/>
        <w:sz w:val="20"/>
      </w:rPr>
    </w:lvl>
    <w:lvl w:ilvl="7" w:tentative="1">
      <w:start w:val="1"/>
      <w:numFmt w:val="bullet"/>
      <w:lvlText w:val=""/>
      <w:lvlJc w:val="left"/>
      <w:pPr>
        <w:tabs>
          <w:tab w:val="num" w:pos="5803"/>
        </w:tabs>
        <w:ind w:left="5803" w:hanging="360"/>
      </w:pPr>
      <w:rPr>
        <w:rFonts w:ascii="Wingdings" w:hAnsi="Wingdings" w:hint="default"/>
        <w:sz w:val="20"/>
      </w:rPr>
    </w:lvl>
    <w:lvl w:ilvl="8" w:tentative="1">
      <w:start w:val="1"/>
      <w:numFmt w:val="bullet"/>
      <w:lvlText w:val=""/>
      <w:lvlJc w:val="left"/>
      <w:pPr>
        <w:tabs>
          <w:tab w:val="num" w:pos="6523"/>
        </w:tabs>
        <w:ind w:left="6523" w:hanging="360"/>
      </w:pPr>
      <w:rPr>
        <w:rFonts w:ascii="Wingdings" w:hAnsi="Wingdings" w:hint="default"/>
        <w:sz w:val="20"/>
      </w:rPr>
    </w:lvl>
  </w:abstractNum>
  <w:abstractNum w:abstractNumId="477" w15:restartNumberingAfterBreak="0">
    <w:nsid w:val="63CB3B5B"/>
    <w:multiLevelType w:val="hybridMultilevel"/>
    <w:tmpl w:val="E1AE6F70"/>
    <w:lvl w:ilvl="0" w:tplc="37A8B798">
      <w:numFmt w:val="bullet"/>
      <w:lvlText w:val="-"/>
      <w:lvlJc w:val="left"/>
      <w:pPr>
        <w:ind w:left="720" w:hanging="360"/>
      </w:pPr>
      <w:rPr>
        <w:rFonts w:ascii="Calibri" w:eastAsiaTheme="minorEastAsia"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8" w15:restartNumberingAfterBreak="0">
    <w:nsid w:val="645268DE"/>
    <w:multiLevelType w:val="hybridMultilevel"/>
    <w:tmpl w:val="75F24DB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79" w15:restartNumberingAfterBreak="0">
    <w:nsid w:val="646660BE"/>
    <w:multiLevelType w:val="hybridMultilevel"/>
    <w:tmpl w:val="3D7C30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0" w15:restartNumberingAfterBreak="0">
    <w:nsid w:val="647F1904"/>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1" w15:restartNumberingAfterBreak="0">
    <w:nsid w:val="64B65640"/>
    <w:multiLevelType w:val="hybridMultilevel"/>
    <w:tmpl w:val="3C62FC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2" w15:restartNumberingAfterBreak="0">
    <w:nsid w:val="64DF0407"/>
    <w:multiLevelType w:val="hybridMultilevel"/>
    <w:tmpl w:val="859413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483" w15:restartNumberingAfterBreak="0">
    <w:nsid w:val="65151BA8"/>
    <w:multiLevelType w:val="hybridMultilevel"/>
    <w:tmpl w:val="844494B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84" w15:restartNumberingAfterBreak="0">
    <w:nsid w:val="65164D17"/>
    <w:multiLevelType w:val="hybridMultilevel"/>
    <w:tmpl w:val="7B8ADE74"/>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5" w15:restartNumberingAfterBreak="0">
    <w:nsid w:val="65716625"/>
    <w:multiLevelType w:val="hybridMultilevel"/>
    <w:tmpl w:val="C6E02930"/>
    <w:lvl w:ilvl="0" w:tplc="08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6" w15:restartNumberingAfterBreak="0">
    <w:nsid w:val="657A4672"/>
    <w:multiLevelType w:val="hybridMultilevel"/>
    <w:tmpl w:val="8F6CBF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7" w15:restartNumberingAfterBreak="0">
    <w:nsid w:val="65AC566F"/>
    <w:multiLevelType w:val="hybridMultilevel"/>
    <w:tmpl w:val="3DB2468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88" w15:restartNumberingAfterBreak="0">
    <w:nsid w:val="65B21897"/>
    <w:multiLevelType w:val="hybridMultilevel"/>
    <w:tmpl w:val="421479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9" w15:restartNumberingAfterBreak="0">
    <w:nsid w:val="65D208C2"/>
    <w:multiLevelType w:val="hybridMultilevel"/>
    <w:tmpl w:val="676C35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0" w15:restartNumberingAfterBreak="0">
    <w:nsid w:val="66033D50"/>
    <w:multiLevelType w:val="hybridMultilevel"/>
    <w:tmpl w:val="ED08F984"/>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91" w15:restartNumberingAfterBreak="0">
    <w:nsid w:val="66883430"/>
    <w:multiLevelType w:val="hybridMultilevel"/>
    <w:tmpl w:val="C360E0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2" w15:restartNumberingAfterBreak="0">
    <w:nsid w:val="66FC27A7"/>
    <w:multiLevelType w:val="hybridMultilevel"/>
    <w:tmpl w:val="D0D29F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493" w15:restartNumberingAfterBreak="0">
    <w:nsid w:val="673D5325"/>
    <w:multiLevelType w:val="hybridMultilevel"/>
    <w:tmpl w:val="161A578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94" w15:restartNumberingAfterBreak="0">
    <w:nsid w:val="67476375"/>
    <w:multiLevelType w:val="hybridMultilevel"/>
    <w:tmpl w:val="0AD0164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95" w15:restartNumberingAfterBreak="0">
    <w:nsid w:val="67626CF6"/>
    <w:multiLevelType w:val="hybridMultilevel"/>
    <w:tmpl w:val="CF8EF8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6" w15:restartNumberingAfterBreak="0">
    <w:nsid w:val="676A17EA"/>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7" w15:restartNumberingAfterBreak="0">
    <w:nsid w:val="67D70341"/>
    <w:multiLevelType w:val="multilevel"/>
    <w:tmpl w:val="3C2CCE6E"/>
    <w:lvl w:ilvl="0">
      <w:start w:val="1"/>
      <w:numFmt w:val="bullet"/>
      <w:lvlText w:val=""/>
      <w:lvlJc w:val="left"/>
      <w:pPr>
        <w:tabs>
          <w:tab w:val="num" w:pos="1080"/>
        </w:tabs>
        <w:ind w:left="1080" w:hanging="360"/>
      </w:pPr>
      <w:rPr>
        <w:rFonts w:ascii="Symbol" w:hAnsi="Symbol" w:hint="default"/>
        <w:sz w:val="20"/>
      </w:rPr>
    </w:lvl>
    <w:lvl w:ilvl="1">
      <w:start w:val="1"/>
      <w:numFmt w:val="decimal"/>
      <w:lvlText w:val="%2."/>
      <w:lvlJc w:val="left"/>
      <w:pPr>
        <w:tabs>
          <w:tab w:val="num" w:pos="1800"/>
        </w:tabs>
        <w:ind w:left="1800" w:hanging="360"/>
      </w:pPr>
      <w:rPr>
        <w:rFonts w:hint="default"/>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498" w15:restartNumberingAfterBreak="0">
    <w:nsid w:val="67E63482"/>
    <w:multiLevelType w:val="hybridMultilevel"/>
    <w:tmpl w:val="3FE45B3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99" w15:restartNumberingAfterBreak="0">
    <w:nsid w:val="67FE5A08"/>
    <w:multiLevelType w:val="hybridMultilevel"/>
    <w:tmpl w:val="5E44E7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0" w15:restartNumberingAfterBreak="0">
    <w:nsid w:val="681B1F47"/>
    <w:multiLevelType w:val="hybridMultilevel"/>
    <w:tmpl w:val="9766C0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1" w15:restartNumberingAfterBreak="0">
    <w:nsid w:val="681F4004"/>
    <w:multiLevelType w:val="multilevel"/>
    <w:tmpl w:val="1F7AF6A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02" w15:restartNumberingAfterBreak="0">
    <w:nsid w:val="684C6D23"/>
    <w:multiLevelType w:val="hybridMultilevel"/>
    <w:tmpl w:val="0A20BB14"/>
    <w:lvl w:ilvl="0" w:tplc="D868C0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3" w15:restartNumberingAfterBreak="0">
    <w:nsid w:val="68640066"/>
    <w:multiLevelType w:val="hybridMultilevel"/>
    <w:tmpl w:val="F482ADC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04" w15:restartNumberingAfterBreak="0">
    <w:nsid w:val="687E71B0"/>
    <w:multiLevelType w:val="hybridMultilevel"/>
    <w:tmpl w:val="855806F6"/>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505" w15:restartNumberingAfterBreak="0">
    <w:nsid w:val="68BD6C64"/>
    <w:multiLevelType w:val="multilevel"/>
    <w:tmpl w:val="172684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6" w15:restartNumberingAfterBreak="0">
    <w:nsid w:val="68D44AD9"/>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7" w15:restartNumberingAfterBreak="0">
    <w:nsid w:val="68E610EF"/>
    <w:multiLevelType w:val="hybridMultilevel"/>
    <w:tmpl w:val="C406D6D8"/>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508" w15:restartNumberingAfterBreak="0">
    <w:nsid w:val="694013F1"/>
    <w:multiLevelType w:val="hybridMultilevel"/>
    <w:tmpl w:val="7C52D97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09" w15:restartNumberingAfterBreak="0">
    <w:nsid w:val="69535413"/>
    <w:multiLevelType w:val="hybridMultilevel"/>
    <w:tmpl w:val="596E3F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0" w15:restartNumberingAfterBreak="0">
    <w:nsid w:val="69553EC9"/>
    <w:multiLevelType w:val="hybridMultilevel"/>
    <w:tmpl w:val="D6C25B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1" w15:restartNumberingAfterBreak="0">
    <w:nsid w:val="699702A2"/>
    <w:multiLevelType w:val="hybridMultilevel"/>
    <w:tmpl w:val="3AF2E6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512" w15:restartNumberingAfterBreak="0">
    <w:nsid w:val="69C61CAB"/>
    <w:multiLevelType w:val="hybridMultilevel"/>
    <w:tmpl w:val="E29C2206"/>
    <w:lvl w:ilvl="0" w:tplc="00010409">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3" w15:restartNumberingAfterBreak="0">
    <w:nsid w:val="69FA5A7E"/>
    <w:multiLevelType w:val="hybridMultilevel"/>
    <w:tmpl w:val="CFCA13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514" w15:restartNumberingAfterBreak="0">
    <w:nsid w:val="6A034A90"/>
    <w:multiLevelType w:val="hybridMultilevel"/>
    <w:tmpl w:val="A726F0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5" w15:restartNumberingAfterBreak="0">
    <w:nsid w:val="6A367208"/>
    <w:multiLevelType w:val="hybridMultilevel"/>
    <w:tmpl w:val="C9649C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6" w15:restartNumberingAfterBreak="0">
    <w:nsid w:val="6A48214C"/>
    <w:multiLevelType w:val="hybridMultilevel"/>
    <w:tmpl w:val="0C5687A8"/>
    <w:lvl w:ilvl="0" w:tplc="00020000">
      <w:start w:val="1"/>
      <w:numFmt w:val="bullet"/>
      <w:lvlText w:val="·"/>
      <w:lvlJc w:val="left"/>
      <w:pPr>
        <w:tabs>
          <w:tab w:val="num" w:pos="720"/>
        </w:tabs>
        <w:ind w:left="720" w:hanging="360"/>
      </w:pPr>
      <w:rPr>
        <w:rFonts w:ascii="Symbol" w:hAnsi="Symbol"/>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17" w15:restartNumberingAfterBreak="0">
    <w:nsid w:val="6A60329C"/>
    <w:multiLevelType w:val="hybridMultilevel"/>
    <w:tmpl w:val="7FCAE3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8" w15:restartNumberingAfterBreak="0">
    <w:nsid w:val="6A9A67E7"/>
    <w:multiLevelType w:val="hybridMultilevel"/>
    <w:tmpl w:val="8A4034D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19" w15:restartNumberingAfterBreak="0">
    <w:nsid w:val="6B2424E4"/>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0" w15:restartNumberingAfterBreak="0">
    <w:nsid w:val="6B8B0A2A"/>
    <w:multiLevelType w:val="hybridMultilevel"/>
    <w:tmpl w:val="A796C40A"/>
    <w:lvl w:ilvl="0" w:tplc="00010409">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21" w15:restartNumberingAfterBreak="0">
    <w:nsid w:val="6C6A6B37"/>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2" w15:restartNumberingAfterBreak="0">
    <w:nsid w:val="6CB641A9"/>
    <w:multiLevelType w:val="hybridMultilevel"/>
    <w:tmpl w:val="572A3C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3" w15:restartNumberingAfterBreak="0">
    <w:nsid w:val="6CFE1DB4"/>
    <w:multiLevelType w:val="hybridMultilevel"/>
    <w:tmpl w:val="6284EF90"/>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24" w15:restartNumberingAfterBreak="0">
    <w:nsid w:val="6D1B7E2F"/>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5" w15:restartNumberingAfterBreak="0">
    <w:nsid w:val="6D3D065B"/>
    <w:multiLevelType w:val="hybridMultilevel"/>
    <w:tmpl w:val="E9A268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6" w15:restartNumberingAfterBreak="0">
    <w:nsid w:val="6D3F554B"/>
    <w:multiLevelType w:val="hybridMultilevel"/>
    <w:tmpl w:val="E8F476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7" w15:restartNumberingAfterBreak="0">
    <w:nsid w:val="6D8C6E77"/>
    <w:multiLevelType w:val="multilevel"/>
    <w:tmpl w:val="3C2CCE6E"/>
    <w:lvl w:ilvl="0">
      <w:start w:val="1"/>
      <w:numFmt w:val="bullet"/>
      <w:lvlText w:val=""/>
      <w:lvlJc w:val="left"/>
      <w:pPr>
        <w:tabs>
          <w:tab w:val="num" w:pos="763"/>
        </w:tabs>
        <w:ind w:left="763" w:hanging="360"/>
      </w:pPr>
      <w:rPr>
        <w:rFonts w:ascii="Symbol" w:hAnsi="Symbol" w:hint="default"/>
        <w:sz w:val="20"/>
      </w:rPr>
    </w:lvl>
    <w:lvl w:ilvl="1">
      <w:start w:val="1"/>
      <w:numFmt w:val="decimal"/>
      <w:lvlText w:val="%2."/>
      <w:lvlJc w:val="left"/>
      <w:pPr>
        <w:tabs>
          <w:tab w:val="num" w:pos="1483"/>
        </w:tabs>
        <w:ind w:left="1483" w:hanging="360"/>
      </w:pPr>
      <w:rPr>
        <w:rFonts w:hint="default"/>
      </w:rPr>
    </w:lvl>
    <w:lvl w:ilvl="2" w:tentative="1">
      <w:start w:val="1"/>
      <w:numFmt w:val="bullet"/>
      <w:lvlText w:val=""/>
      <w:lvlJc w:val="left"/>
      <w:pPr>
        <w:tabs>
          <w:tab w:val="num" w:pos="2203"/>
        </w:tabs>
        <w:ind w:left="2203" w:hanging="360"/>
      </w:pPr>
      <w:rPr>
        <w:rFonts w:ascii="Wingdings" w:hAnsi="Wingdings" w:hint="default"/>
        <w:sz w:val="20"/>
      </w:rPr>
    </w:lvl>
    <w:lvl w:ilvl="3" w:tentative="1">
      <w:start w:val="1"/>
      <w:numFmt w:val="bullet"/>
      <w:lvlText w:val=""/>
      <w:lvlJc w:val="left"/>
      <w:pPr>
        <w:tabs>
          <w:tab w:val="num" w:pos="2923"/>
        </w:tabs>
        <w:ind w:left="2923" w:hanging="360"/>
      </w:pPr>
      <w:rPr>
        <w:rFonts w:ascii="Wingdings" w:hAnsi="Wingdings" w:hint="default"/>
        <w:sz w:val="20"/>
      </w:rPr>
    </w:lvl>
    <w:lvl w:ilvl="4" w:tentative="1">
      <w:start w:val="1"/>
      <w:numFmt w:val="bullet"/>
      <w:lvlText w:val=""/>
      <w:lvlJc w:val="left"/>
      <w:pPr>
        <w:tabs>
          <w:tab w:val="num" w:pos="3643"/>
        </w:tabs>
        <w:ind w:left="3643" w:hanging="360"/>
      </w:pPr>
      <w:rPr>
        <w:rFonts w:ascii="Wingdings" w:hAnsi="Wingdings" w:hint="default"/>
        <w:sz w:val="20"/>
      </w:rPr>
    </w:lvl>
    <w:lvl w:ilvl="5" w:tentative="1">
      <w:start w:val="1"/>
      <w:numFmt w:val="bullet"/>
      <w:lvlText w:val=""/>
      <w:lvlJc w:val="left"/>
      <w:pPr>
        <w:tabs>
          <w:tab w:val="num" w:pos="4363"/>
        </w:tabs>
        <w:ind w:left="4363" w:hanging="360"/>
      </w:pPr>
      <w:rPr>
        <w:rFonts w:ascii="Wingdings" w:hAnsi="Wingdings" w:hint="default"/>
        <w:sz w:val="20"/>
      </w:rPr>
    </w:lvl>
    <w:lvl w:ilvl="6" w:tentative="1">
      <w:start w:val="1"/>
      <w:numFmt w:val="bullet"/>
      <w:lvlText w:val=""/>
      <w:lvlJc w:val="left"/>
      <w:pPr>
        <w:tabs>
          <w:tab w:val="num" w:pos="5083"/>
        </w:tabs>
        <w:ind w:left="5083" w:hanging="360"/>
      </w:pPr>
      <w:rPr>
        <w:rFonts w:ascii="Wingdings" w:hAnsi="Wingdings" w:hint="default"/>
        <w:sz w:val="20"/>
      </w:rPr>
    </w:lvl>
    <w:lvl w:ilvl="7" w:tentative="1">
      <w:start w:val="1"/>
      <w:numFmt w:val="bullet"/>
      <w:lvlText w:val=""/>
      <w:lvlJc w:val="left"/>
      <w:pPr>
        <w:tabs>
          <w:tab w:val="num" w:pos="5803"/>
        </w:tabs>
        <w:ind w:left="5803" w:hanging="360"/>
      </w:pPr>
      <w:rPr>
        <w:rFonts w:ascii="Wingdings" w:hAnsi="Wingdings" w:hint="default"/>
        <w:sz w:val="20"/>
      </w:rPr>
    </w:lvl>
    <w:lvl w:ilvl="8" w:tentative="1">
      <w:start w:val="1"/>
      <w:numFmt w:val="bullet"/>
      <w:lvlText w:val=""/>
      <w:lvlJc w:val="left"/>
      <w:pPr>
        <w:tabs>
          <w:tab w:val="num" w:pos="6523"/>
        </w:tabs>
        <w:ind w:left="6523" w:hanging="360"/>
      </w:pPr>
      <w:rPr>
        <w:rFonts w:ascii="Wingdings" w:hAnsi="Wingdings" w:hint="default"/>
        <w:sz w:val="20"/>
      </w:rPr>
    </w:lvl>
  </w:abstractNum>
  <w:abstractNum w:abstractNumId="528" w15:restartNumberingAfterBreak="0">
    <w:nsid w:val="6D9408A9"/>
    <w:multiLevelType w:val="hybridMultilevel"/>
    <w:tmpl w:val="9B52294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29" w15:restartNumberingAfterBreak="0">
    <w:nsid w:val="6DEB2261"/>
    <w:multiLevelType w:val="hybridMultilevel"/>
    <w:tmpl w:val="EF44C928"/>
    <w:lvl w:ilvl="0" w:tplc="17D67B78">
      <w:start w:val="1"/>
      <w:numFmt w:val="bullet"/>
      <w:lvlText w:val=""/>
      <w:lvlJc w:val="left"/>
      <w:pPr>
        <w:tabs>
          <w:tab w:val="num" w:pos="720"/>
        </w:tabs>
        <w:ind w:left="720" w:hanging="360"/>
      </w:pPr>
      <w:rPr>
        <w:rFonts w:ascii="Symbol" w:hAnsi="Symbol" w:hint="default"/>
        <w:sz w:val="20"/>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30" w15:restartNumberingAfterBreak="0">
    <w:nsid w:val="6DEC4EAE"/>
    <w:multiLevelType w:val="hybridMultilevel"/>
    <w:tmpl w:val="5FCED0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1" w15:restartNumberingAfterBreak="0">
    <w:nsid w:val="6E2023DF"/>
    <w:multiLevelType w:val="hybridMultilevel"/>
    <w:tmpl w:val="C75005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2" w15:restartNumberingAfterBreak="0">
    <w:nsid w:val="6E6443EF"/>
    <w:multiLevelType w:val="hybridMultilevel"/>
    <w:tmpl w:val="F862901C"/>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533" w15:restartNumberingAfterBreak="0">
    <w:nsid w:val="6E7C649E"/>
    <w:multiLevelType w:val="hybridMultilevel"/>
    <w:tmpl w:val="FAEE056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34" w15:restartNumberingAfterBreak="0">
    <w:nsid w:val="6EB55323"/>
    <w:multiLevelType w:val="hybridMultilevel"/>
    <w:tmpl w:val="421226C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35" w15:restartNumberingAfterBreak="0">
    <w:nsid w:val="6F3B7E53"/>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36" w15:restartNumberingAfterBreak="0">
    <w:nsid w:val="700950DD"/>
    <w:multiLevelType w:val="hybridMultilevel"/>
    <w:tmpl w:val="BB2AD5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7" w15:restartNumberingAfterBreak="0">
    <w:nsid w:val="70471E5C"/>
    <w:multiLevelType w:val="hybridMultilevel"/>
    <w:tmpl w:val="DB7475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8" w15:restartNumberingAfterBreak="0">
    <w:nsid w:val="706F0FB0"/>
    <w:multiLevelType w:val="hybridMultilevel"/>
    <w:tmpl w:val="1FE885A8"/>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9" w15:restartNumberingAfterBreak="0">
    <w:nsid w:val="708D19C1"/>
    <w:multiLevelType w:val="hybridMultilevel"/>
    <w:tmpl w:val="8CEA5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0" w15:restartNumberingAfterBreak="0">
    <w:nsid w:val="70B804D1"/>
    <w:multiLevelType w:val="hybridMultilevel"/>
    <w:tmpl w:val="EBCC98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1" w15:restartNumberingAfterBreak="0">
    <w:nsid w:val="718F4614"/>
    <w:multiLevelType w:val="hybridMultilevel"/>
    <w:tmpl w:val="69AEBF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2" w15:restartNumberingAfterBreak="0">
    <w:nsid w:val="719F3465"/>
    <w:multiLevelType w:val="multilevel"/>
    <w:tmpl w:val="6FEAC5F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43" w15:restartNumberingAfterBreak="0">
    <w:nsid w:val="71A50A8C"/>
    <w:multiLevelType w:val="hybridMultilevel"/>
    <w:tmpl w:val="83F4AA9E"/>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4" w15:restartNumberingAfterBreak="0">
    <w:nsid w:val="71CA1891"/>
    <w:multiLevelType w:val="hybridMultilevel"/>
    <w:tmpl w:val="D1CACB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5" w15:restartNumberingAfterBreak="0">
    <w:nsid w:val="720C0386"/>
    <w:multiLevelType w:val="hybridMultilevel"/>
    <w:tmpl w:val="33D62A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6" w15:restartNumberingAfterBreak="0">
    <w:nsid w:val="72504A79"/>
    <w:multiLevelType w:val="hybridMultilevel"/>
    <w:tmpl w:val="B32AC3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7" w15:restartNumberingAfterBreak="0">
    <w:nsid w:val="72770E9D"/>
    <w:multiLevelType w:val="hybridMultilevel"/>
    <w:tmpl w:val="8EE8C1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8" w15:restartNumberingAfterBreak="0">
    <w:nsid w:val="72C94F5C"/>
    <w:multiLevelType w:val="hybridMultilevel"/>
    <w:tmpl w:val="1660B012"/>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49" w15:restartNumberingAfterBreak="0">
    <w:nsid w:val="72CF47B7"/>
    <w:multiLevelType w:val="hybridMultilevel"/>
    <w:tmpl w:val="F7ECD2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0" w15:restartNumberingAfterBreak="0">
    <w:nsid w:val="72DD65B3"/>
    <w:multiLevelType w:val="hybridMultilevel"/>
    <w:tmpl w:val="9FB0A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1" w15:restartNumberingAfterBreak="0">
    <w:nsid w:val="72F43C4C"/>
    <w:multiLevelType w:val="hybridMultilevel"/>
    <w:tmpl w:val="17D6E5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552" w15:restartNumberingAfterBreak="0">
    <w:nsid w:val="7326523E"/>
    <w:multiLevelType w:val="hybridMultilevel"/>
    <w:tmpl w:val="8572F308"/>
    <w:lvl w:ilvl="0" w:tplc="04090001">
      <w:start w:val="1"/>
      <w:numFmt w:val="bullet"/>
      <w:lvlText w:val=""/>
      <w:lvlJc w:val="left"/>
      <w:pPr>
        <w:tabs>
          <w:tab w:val="num" w:pos="720"/>
        </w:tabs>
        <w:ind w:left="720" w:hanging="360"/>
      </w:pPr>
      <w:rPr>
        <w:rFonts w:ascii="Symbol" w:hAnsi="Symbol" w:hint="default"/>
      </w:rPr>
    </w:lvl>
    <w:lvl w:ilvl="1" w:tplc="00020000">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53" w15:restartNumberingAfterBreak="0">
    <w:nsid w:val="734728CD"/>
    <w:multiLevelType w:val="hybridMultilevel"/>
    <w:tmpl w:val="ED3A79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4" w15:restartNumberingAfterBreak="0">
    <w:nsid w:val="736D7356"/>
    <w:multiLevelType w:val="hybridMultilevel"/>
    <w:tmpl w:val="0B1CA1D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55" w15:restartNumberingAfterBreak="0">
    <w:nsid w:val="738200EB"/>
    <w:multiLevelType w:val="hybridMultilevel"/>
    <w:tmpl w:val="B0F675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56" w15:restartNumberingAfterBreak="0">
    <w:nsid w:val="738E6020"/>
    <w:multiLevelType w:val="hybridMultilevel"/>
    <w:tmpl w:val="E578E6C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57" w15:restartNumberingAfterBreak="0">
    <w:nsid w:val="745947CD"/>
    <w:multiLevelType w:val="hybridMultilevel"/>
    <w:tmpl w:val="8C5054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8" w15:restartNumberingAfterBreak="0">
    <w:nsid w:val="74681C67"/>
    <w:multiLevelType w:val="hybridMultilevel"/>
    <w:tmpl w:val="6BA655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9" w15:restartNumberingAfterBreak="0">
    <w:nsid w:val="74CF0139"/>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60" w15:restartNumberingAfterBreak="0">
    <w:nsid w:val="74D72919"/>
    <w:multiLevelType w:val="hybridMultilevel"/>
    <w:tmpl w:val="B65A32B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61" w15:restartNumberingAfterBreak="0">
    <w:nsid w:val="752733CB"/>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62" w15:restartNumberingAfterBreak="0">
    <w:nsid w:val="754100CE"/>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63" w15:restartNumberingAfterBreak="0">
    <w:nsid w:val="75771739"/>
    <w:multiLevelType w:val="hybridMultilevel"/>
    <w:tmpl w:val="56E26D12"/>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4" w15:restartNumberingAfterBreak="0">
    <w:nsid w:val="75CB3F82"/>
    <w:multiLevelType w:val="hybridMultilevel"/>
    <w:tmpl w:val="99C483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5" w15:restartNumberingAfterBreak="0">
    <w:nsid w:val="765D2FBA"/>
    <w:multiLevelType w:val="hybridMultilevel"/>
    <w:tmpl w:val="7A1026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6" w15:restartNumberingAfterBreak="0">
    <w:nsid w:val="76C6648C"/>
    <w:multiLevelType w:val="hybridMultilevel"/>
    <w:tmpl w:val="294CAE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7" w15:restartNumberingAfterBreak="0">
    <w:nsid w:val="76D10B9F"/>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68" w15:restartNumberingAfterBreak="0">
    <w:nsid w:val="773A47AF"/>
    <w:multiLevelType w:val="hybridMultilevel"/>
    <w:tmpl w:val="743EFE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9" w15:restartNumberingAfterBreak="0">
    <w:nsid w:val="77820D5E"/>
    <w:multiLevelType w:val="hybridMultilevel"/>
    <w:tmpl w:val="1A6855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0" w15:restartNumberingAfterBreak="0">
    <w:nsid w:val="778631A8"/>
    <w:multiLevelType w:val="hybridMultilevel"/>
    <w:tmpl w:val="594C3DC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71" w15:restartNumberingAfterBreak="0">
    <w:nsid w:val="778F75CE"/>
    <w:multiLevelType w:val="hybridMultilevel"/>
    <w:tmpl w:val="0B6EB9F8"/>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72" w15:restartNumberingAfterBreak="0">
    <w:nsid w:val="77CA61B7"/>
    <w:multiLevelType w:val="hybridMultilevel"/>
    <w:tmpl w:val="E6C0D8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3" w15:restartNumberingAfterBreak="0">
    <w:nsid w:val="77E00F2E"/>
    <w:multiLevelType w:val="multilevel"/>
    <w:tmpl w:val="124C4C16"/>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574" w15:restartNumberingAfterBreak="0">
    <w:nsid w:val="77E852F4"/>
    <w:multiLevelType w:val="hybridMultilevel"/>
    <w:tmpl w:val="B4244A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5" w15:restartNumberingAfterBreak="0">
    <w:nsid w:val="781C10F4"/>
    <w:multiLevelType w:val="hybridMultilevel"/>
    <w:tmpl w:val="339A09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6" w15:restartNumberingAfterBreak="0">
    <w:nsid w:val="783F697E"/>
    <w:multiLevelType w:val="hybridMultilevel"/>
    <w:tmpl w:val="B2AAB37E"/>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77" w15:restartNumberingAfterBreak="0">
    <w:nsid w:val="785A6E63"/>
    <w:multiLevelType w:val="hybridMultilevel"/>
    <w:tmpl w:val="3CC0FC8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78" w15:restartNumberingAfterBreak="0">
    <w:nsid w:val="786B7D33"/>
    <w:multiLevelType w:val="hybridMultilevel"/>
    <w:tmpl w:val="AE5A2E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9" w15:restartNumberingAfterBreak="0">
    <w:nsid w:val="78B1693C"/>
    <w:multiLevelType w:val="hybridMultilevel"/>
    <w:tmpl w:val="E784441E"/>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0" w15:restartNumberingAfterBreak="0">
    <w:nsid w:val="7926762E"/>
    <w:multiLevelType w:val="hybridMultilevel"/>
    <w:tmpl w:val="C630B9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1" w15:restartNumberingAfterBreak="0">
    <w:nsid w:val="795639F0"/>
    <w:multiLevelType w:val="multilevel"/>
    <w:tmpl w:val="CE02AA0A"/>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582" w15:restartNumberingAfterBreak="0">
    <w:nsid w:val="79946693"/>
    <w:multiLevelType w:val="hybridMultilevel"/>
    <w:tmpl w:val="CA0831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3" w15:restartNumberingAfterBreak="0">
    <w:nsid w:val="79FE6478"/>
    <w:multiLevelType w:val="hybridMultilevel"/>
    <w:tmpl w:val="183616BC"/>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84" w15:restartNumberingAfterBreak="0">
    <w:nsid w:val="7A27030E"/>
    <w:multiLevelType w:val="hybridMultilevel"/>
    <w:tmpl w:val="D520BE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5" w15:restartNumberingAfterBreak="0">
    <w:nsid w:val="7A8C2CD4"/>
    <w:multiLevelType w:val="hybridMultilevel"/>
    <w:tmpl w:val="F57E78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6" w15:restartNumberingAfterBreak="0">
    <w:nsid w:val="7AB65992"/>
    <w:multiLevelType w:val="hybridMultilevel"/>
    <w:tmpl w:val="1B6A0474"/>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7" w15:restartNumberingAfterBreak="0">
    <w:nsid w:val="7B0D7197"/>
    <w:multiLevelType w:val="hybridMultilevel"/>
    <w:tmpl w:val="0DC8FC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8" w15:restartNumberingAfterBreak="0">
    <w:nsid w:val="7B9C7432"/>
    <w:multiLevelType w:val="hybridMultilevel"/>
    <w:tmpl w:val="FC76DF98"/>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9" w15:restartNumberingAfterBreak="0">
    <w:nsid w:val="7BBE7147"/>
    <w:multiLevelType w:val="hybridMultilevel"/>
    <w:tmpl w:val="F73426C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90" w15:restartNumberingAfterBreak="0">
    <w:nsid w:val="7C5B0898"/>
    <w:multiLevelType w:val="hybridMultilevel"/>
    <w:tmpl w:val="79A0914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91" w15:restartNumberingAfterBreak="0">
    <w:nsid w:val="7CC744E5"/>
    <w:multiLevelType w:val="hybridMultilevel"/>
    <w:tmpl w:val="9412F04E"/>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592" w15:restartNumberingAfterBreak="0">
    <w:nsid w:val="7CDD7FF1"/>
    <w:multiLevelType w:val="hybridMultilevel"/>
    <w:tmpl w:val="4A1469E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93" w15:restartNumberingAfterBreak="0">
    <w:nsid w:val="7D073ED9"/>
    <w:multiLevelType w:val="hybridMultilevel"/>
    <w:tmpl w:val="AB7899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594" w15:restartNumberingAfterBreak="0">
    <w:nsid w:val="7D1E2D42"/>
    <w:multiLevelType w:val="hybridMultilevel"/>
    <w:tmpl w:val="048A8E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5" w15:restartNumberingAfterBreak="0">
    <w:nsid w:val="7D2F4AB5"/>
    <w:multiLevelType w:val="hybridMultilevel"/>
    <w:tmpl w:val="A694E61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96" w15:restartNumberingAfterBreak="0">
    <w:nsid w:val="7D3C3BFC"/>
    <w:multiLevelType w:val="hybridMultilevel"/>
    <w:tmpl w:val="CFB4DAD8"/>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7" w15:restartNumberingAfterBreak="0">
    <w:nsid w:val="7D450B08"/>
    <w:multiLevelType w:val="hybridMultilevel"/>
    <w:tmpl w:val="4A7609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8" w15:restartNumberingAfterBreak="0">
    <w:nsid w:val="7D8A6430"/>
    <w:multiLevelType w:val="hybridMultilevel"/>
    <w:tmpl w:val="9BE8C43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99" w15:restartNumberingAfterBreak="0">
    <w:nsid w:val="7DC072DE"/>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00" w15:restartNumberingAfterBreak="0">
    <w:nsid w:val="7DDF3815"/>
    <w:multiLevelType w:val="hybridMultilevel"/>
    <w:tmpl w:val="AF306D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1" w15:restartNumberingAfterBreak="0">
    <w:nsid w:val="7DE17A10"/>
    <w:multiLevelType w:val="multilevel"/>
    <w:tmpl w:val="0854EA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2" w15:restartNumberingAfterBreak="0">
    <w:nsid w:val="7E3B7B9A"/>
    <w:multiLevelType w:val="hybridMultilevel"/>
    <w:tmpl w:val="49E2BF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3" w15:restartNumberingAfterBreak="0">
    <w:nsid w:val="7E501ECE"/>
    <w:multiLevelType w:val="hybridMultilevel"/>
    <w:tmpl w:val="E6C801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4" w15:restartNumberingAfterBreak="0">
    <w:nsid w:val="7E66514E"/>
    <w:multiLevelType w:val="hybridMultilevel"/>
    <w:tmpl w:val="ABCACE1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5" w15:restartNumberingAfterBreak="0">
    <w:nsid w:val="7EA26B11"/>
    <w:multiLevelType w:val="hybridMultilevel"/>
    <w:tmpl w:val="C46E2A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6" w15:restartNumberingAfterBreak="0">
    <w:nsid w:val="7EB95B38"/>
    <w:multiLevelType w:val="hybridMultilevel"/>
    <w:tmpl w:val="844A7976"/>
    <w:lvl w:ilvl="0" w:tplc="27962F9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7" w15:restartNumberingAfterBreak="0">
    <w:nsid w:val="7EED1462"/>
    <w:multiLevelType w:val="hybridMultilevel"/>
    <w:tmpl w:val="212E4DA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08" w15:restartNumberingAfterBreak="0">
    <w:nsid w:val="7F471BFA"/>
    <w:multiLevelType w:val="hybridMultilevel"/>
    <w:tmpl w:val="047C80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9" w15:restartNumberingAfterBreak="0">
    <w:nsid w:val="7FA003FD"/>
    <w:multiLevelType w:val="hybridMultilevel"/>
    <w:tmpl w:val="0B6A33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0" w15:restartNumberingAfterBreak="0">
    <w:nsid w:val="7FA95799"/>
    <w:multiLevelType w:val="hybridMultilevel"/>
    <w:tmpl w:val="80024A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1" w15:restartNumberingAfterBreak="0">
    <w:nsid w:val="7FB50A25"/>
    <w:multiLevelType w:val="hybridMultilevel"/>
    <w:tmpl w:val="C90E9D58"/>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num w:numId="1">
    <w:abstractNumId w:val="505"/>
  </w:num>
  <w:num w:numId="2">
    <w:abstractNumId w:val="146"/>
  </w:num>
  <w:num w:numId="3">
    <w:abstractNumId w:val="590"/>
  </w:num>
  <w:num w:numId="4">
    <w:abstractNumId w:val="552"/>
  </w:num>
  <w:num w:numId="5">
    <w:abstractNumId w:val="84"/>
  </w:num>
  <w:num w:numId="6">
    <w:abstractNumId w:val="213"/>
  </w:num>
  <w:num w:numId="7">
    <w:abstractNumId w:val="497"/>
  </w:num>
  <w:num w:numId="8">
    <w:abstractNumId w:val="527"/>
  </w:num>
  <w:num w:numId="9">
    <w:abstractNumId w:val="76"/>
  </w:num>
  <w:num w:numId="10">
    <w:abstractNumId w:val="129"/>
  </w:num>
  <w:num w:numId="11">
    <w:abstractNumId w:val="123"/>
  </w:num>
  <w:num w:numId="12">
    <w:abstractNumId w:val="54"/>
  </w:num>
  <w:num w:numId="13">
    <w:abstractNumId w:val="81"/>
  </w:num>
  <w:num w:numId="14">
    <w:abstractNumId w:val="80"/>
  </w:num>
  <w:num w:numId="15">
    <w:abstractNumId w:val="163"/>
  </w:num>
  <w:num w:numId="16">
    <w:abstractNumId w:val="476"/>
  </w:num>
  <w:num w:numId="17">
    <w:abstractNumId w:val="463"/>
  </w:num>
  <w:num w:numId="18">
    <w:abstractNumId w:val="45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7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48"/>
  </w:num>
  <w:num w:numId="21">
    <w:abstractNumId w:val="529"/>
  </w:num>
  <w:num w:numId="22">
    <w:abstractNumId w:val="63"/>
  </w:num>
  <w:num w:numId="23">
    <w:abstractNumId w:val="417"/>
  </w:num>
  <w:num w:numId="24">
    <w:abstractNumId w:val="10"/>
  </w:num>
  <w:num w:numId="25">
    <w:abstractNumId w:val="11"/>
  </w:num>
  <w:num w:numId="26">
    <w:abstractNumId w:val="520"/>
  </w:num>
  <w:num w:numId="27">
    <w:abstractNumId w:val="493"/>
  </w:num>
  <w:num w:numId="28">
    <w:abstractNumId w:val="256"/>
  </w:num>
  <w:num w:numId="29">
    <w:abstractNumId w:val="313"/>
  </w:num>
  <w:num w:numId="30">
    <w:abstractNumId w:val="471"/>
  </w:num>
  <w:num w:numId="31">
    <w:abstractNumId w:val="12"/>
  </w:num>
  <w:num w:numId="32">
    <w:abstractNumId w:val="583"/>
  </w:num>
  <w:num w:numId="33">
    <w:abstractNumId w:val="427"/>
  </w:num>
  <w:num w:numId="34">
    <w:abstractNumId w:val="343"/>
  </w:num>
  <w:num w:numId="35">
    <w:abstractNumId w:val="347"/>
  </w:num>
  <w:num w:numId="36">
    <w:abstractNumId w:val="89"/>
  </w:num>
  <w:num w:numId="37">
    <w:abstractNumId w:val="302"/>
  </w:num>
  <w:num w:numId="38">
    <w:abstractNumId w:val="560"/>
  </w:num>
  <w:num w:numId="39">
    <w:abstractNumId w:val="227"/>
  </w:num>
  <w:num w:numId="40">
    <w:abstractNumId w:val="396"/>
  </w:num>
  <w:num w:numId="41">
    <w:abstractNumId w:val="220"/>
  </w:num>
  <w:num w:numId="42">
    <w:abstractNumId w:val="336"/>
  </w:num>
  <w:num w:numId="43">
    <w:abstractNumId w:val="107"/>
  </w:num>
  <w:num w:numId="44">
    <w:abstractNumId w:val="153"/>
  </w:num>
  <w:num w:numId="45">
    <w:abstractNumId w:val="305"/>
  </w:num>
  <w:num w:numId="46">
    <w:abstractNumId w:val="364"/>
  </w:num>
  <w:num w:numId="47">
    <w:abstractNumId w:val="270"/>
  </w:num>
  <w:num w:numId="48">
    <w:abstractNumId w:val="98"/>
  </w:num>
  <w:num w:numId="49">
    <w:abstractNumId w:val="316"/>
  </w:num>
  <w:num w:numId="50">
    <w:abstractNumId w:val="570"/>
  </w:num>
  <w:num w:numId="51">
    <w:abstractNumId w:val="402"/>
  </w:num>
  <w:num w:numId="52">
    <w:abstractNumId w:val="160"/>
  </w:num>
  <w:num w:numId="53">
    <w:abstractNumId w:val="394"/>
  </w:num>
  <w:num w:numId="54">
    <w:abstractNumId w:val="435"/>
  </w:num>
  <w:num w:numId="55">
    <w:abstractNumId w:val="554"/>
  </w:num>
  <w:num w:numId="56">
    <w:abstractNumId w:val="245"/>
  </w:num>
  <w:num w:numId="57">
    <w:abstractNumId w:val="30"/>
  </w:num>
  <w:num w:numId="58">
    <w:abstractNumId w:val="368"/>
  </w:num>
  <w:num w:numId="59">
    <w:abstractNumId w:val="571"/>
  </w:num>
  <w:num w:numId="60">
    <w:abstractNumId w:val="96"/>
  </w:num>
  <w:num w:numId="61">
    <w:abstractNumId w:val="299"/>
  </w:num>
  <w:num w:numId="62">
    <w:abstractNumId w:val="72"/>
  </w:num>
  <w:num w:numId="63">
    <w:abstractNumId w:val="408"/>
  </w:num>
  <w:num w:numId="64">
    <w:abstractNumId w:val="387"/>
  </w:num>
  <w:num w:numId="65">
    <w:abstractNumId w:val="183"/>
  </w:num>
  <w:num w:numId="66">
    <w:abstractNumId w:val="349"/>
  </w:num>
  <w:num w:numId="67">
    <w:abstractNumId w:val="237"/>
  </w:num>
  <w:num w:numId="68">
    <w:abstractNumId w:val="607"/>
  </w:num>
  <w:num w:numId="69">
    <w:abstractNumId w:val="280"/>
  </w:num>
  <w:num w:numId="70">
    <w:abstractNumId w:val="556"/>
  </w:num>
  <w:num w:numId="71">
    <w:abstractNumId w:val="170"/>
  </w:num>
  <w:num w:numId="72">
    <w:abstractNumId w:val="411"/>
  </w:num>
  <w:num w:numId="73">
    <w:abstractNumId w:val="110"/>
  </w:num>
  <w:num w:numId="74">
    <w:abstractNumId w:val="414"/>
  </w:num>
  <w:num w:numId="75">
    <w:abstractNumId w:val="381"/>
  </w:num>
  <w:num w:numId="76">
    <w:abstractNumId w:val="379"/>
  </w:num>
  <w:num w:numId="77">
    <w:abstractNumId w:val="77"/>
  </w:num>
  <w:num w:numId="78">
    <w:abstractNumId w:val="172"/>
  </w:num>
  <w:num w:numId="79">
    <w:abstractNumId w:val="397"/>
  </w:num>
  <w:num w:numId="80">
    <w:abstractNumId w:val="106"/>
  </w:num>
  <w:num w:numId="81">
    <w:abstractNumId w:val="358"/>
  </w:num>
  <w:num w:numId="82">
    <w:abstractNumId w:val="192"/>
  </w:num>
  <w:num w:numId="83">
    <w:abstractNumId w:val="292"/>
  </w:num>
  <w:num w:numId="84">
    <w:abstractNumId w:val="516"/>
  </w:num>
  <w:num w:numId="85">
    <w:abstractNumId w:val="576"/>
  </w:num>
  <w:num w:numId="86">
    <w:abstractNumId w:val="295"/>
  </w:num>
  <w:num w:numId="87">
    <w:abstractNumId w:val="74"/>
  </w:num>
  <w:num w:numId="88">
    <w:abstractNumId w:val="246"/>
  </w:num>
  <w:num w:numId="89">
    <w:abstractNumId w:val="55"/>
  </w:num>
  <w:num w:numId="90">
    <w:abstractNumId w:val="326"/>
  </w:num>
  <w:num w:numId="91">
    <w:abstractNumId w:val="523"/>
  </w:num>
  <w:num w:numId="92">
    <w:abstractNumId w:val="325"/>
  </w:num>
  <w:num w:numId="93">
    <w:abstractNumId w:val="152"/>
  </w:num>
  <w:num w:numId="94">
    <w:abstractNumId w:val="611"/>
  </w:num>
  <w:num w:numId="95">
    <w:abstractNumId w:val="592"/>
  </w:num>
  <w:num w:numId="96">
    <w:abstractNumId w:val="420"/>
  </w:num>
  <w:num w:numId="97">
    <w:abstractNumId w:val="208"/>
  </w:num>
  <w:num w:numId="98">
    <w:abstractNumId w:val="442"/>
  </w:num>
  <w:num w:numId="99">
    <w:abstractNumId w:val="460"/>
  </w:num>
  <w:num w:numId="100">
    <w:abstractNumId w:val="577"/>
  </w:num>
  <w:num w:numId="101">
    <w:abstractNumId w:val="473"/>
  </w:num>
  <w:num w:numId="102">
    <w:abstractNumId w:val="487"/>
  </w:num>
  <w:num w:numId="103">
    <w:abstractNumId w:val="298"/>
  </w:num>
  <w:num w:numId="104">
    <w:abstractNumId w:val="147"/>
  </w:num>
  <w:num w:numId="105">
    <w:abstractNumId w:val="212"/>
  </w:num>
  <w:num w:numId="106">
    <w:abstractNumId w:val="317"/>
  </w:num>
  <w:num w:numId="107">
    <w:abstractNumId w:val="243"/>
  </w:num>
  <w:num w:numId="108">
    <w:abstractNumId w:val="395"/>
  </w:num>
  <w:num w:numId="109">
    <w:abstractNumId w:val="584"/>
  </w:num>
  <w:num w:numId="110">
    <w:abstractNumId w:val="65"/>
  </w:num>
  <w:num w:numId="111">
    <w:abstractNumId w:val="454"/>
  </w:num>
  <w:num w:numId="112">
    <w:abstractNumId w:val="553"/>
  </w:num>
  <w:num w:numId="113">
    <w:abstractNumId w:val="46"/>
  </w:num>
  <w:num w:numId="114">
    <w:abstractNumId w:val="28"/>
  </w:num>
  <w:num w:numId="115">
    <w:abstractNumId w:val="419"/>
  </w:num>
  <w:num w:numId="116">
    <w:abstractNumId w:val="248"/>
  </w:num>
  <w:num w:numId="117">
    <w:abstractNumId w:val="105"/>
  </w:num>
  <w:num w:numId="118">
    <w:abstractNumId w:val="340"/>
  </w:num>
  <w:num w:numId="119">
    <w:abstractNumId w:val="534"/>
  </w:num>
  <w:num w:numId="120">
    <w:abstractNumId w:val="73"/>
  </w:num>
  <w:num w:numId="121">
    <w:abstractNumId w:val="494"/>
  </w:num>
  <w:num w:numId="122">
    <w:abstractNumId w:val="410"/>
  </w:num>
  <w:num w:numId="123">
    <w:abstractNumId w:val="483"/>
  </w:num>
  <w:num w:numId="124">
    <w:abstractNumId w:val="287"/>
  </w:num>
  <w:num w:numId="125">
    <w:abstractNumId w:val="284"/>
  </w:num>
  <w:num w:numId="126">
    <w:abstractNumId w:val="262"/>
  </w:num>
  <w:num w:numId="127">
    <w:abstractNumId w:val="14"/>
  </w:num>
  <w:num w:numId="128">
    <w:abstractNumId w:val="458"/>
  </w:num>
  <w:num w:numId="129">
    <w:abstractNumId w:val="297"/>
  </w:num>
  <w:num w:numId="130">
    <w:abstractNumId w:val="252"/>
  </w:num>
  <w:num w:numId="131">
    <w:abstractNumId w:val="500"/>
  </w:num>
  <w:num w:numId="132">
    <w:abstractNumId w:val="464"/>
  </w:num>
  <w:num w:numId="133">
    <w:abstractNumId w:val="602"/>
  </w:num>
  <w:num w:numId="134">
    <w:abstractNumId w:val="23"/>
  </w:num>
  <w:num w:numId="135">
    <w:abstractNumId w:val="580"/>
  </w:num>
  <w:num w:numId="136">
    <w:abstractNumId w:val="15"/>
  </w:num>
  <w:num w:numId="137">
    <w:abstractNumId w:val="109"/>
  </w:num>
  <w:num w:numId="138">
    <w:abstractNumId w:val="585"/>
  </w:num>
  <w:num w:numId="139">
    <w:abstractNumId w:val="114"/>
  </w:num>
  <w:num w:numId="140">
    <w:abstractNumId w:val="68"/>
  </w:num>
  <w:num w:numId="141">
    <w:abstractNumId w:val="33"/>
  </w:num>
  <w:num w:numId="142">
    <w:abstractNumId w:val="481"/>
  </w:num>
  <w:num w:numId="143">
    <w:abstractNumId w:val="266"/>
  </w:num>
  <w:num w:numId="144">
    <w:abstractNumId w:val="384"/>
  </w:num>
  <w:num w:numId="145">
    <w:abstractNumId w:val="49"/>
  </w:num>
  <w:num w:numId="146">
    <w:abstractNumId w:val="367"/>
  </w:num>
  <w:num w:numId="147">
    <w:abstractNumId w:val="47"/>
  </w:num>
  <w:num w:numId="148">
    <w:abstractNumId w:val="259"/>
  </w:num>
  <w:num w:numId="149">
    <w:abstractNumId w:val="565"/>
  </w:num>
  <w:num w:numId="150">
    <w:abstractNumId w:val="301"/>
  </w:num>
  <w:num w:numId="151">
    <w:abstractNumId w:val="48"/>
  </w:num>
  <w:num w:numId="152">
    <w:abstractNumId w:val="517"/>
  </w:num>
  <w:num w:numId="153">
    <w:abstractNumId w:val="197"/>
  </w:num>
  <w:num w:numId="154">
    <w:abstractNumId w:val="279"/>
  </w:num>
  <w:num w:numId="155">
    <w:abstractNumId w:val="445"/>
  </w:num>
  <w:num w:numId="156">
    <w:abstractNumId w:val="115"/>
  </w:num>
  <w:num w:numId="157">
    <w:abstractNumId w:val="209"/>
  </w:num>
  <w:num w:numId="158">
    <w:abstractNumId w:val="293"/>
  </w:num>
  <w:num w:numId="159">
    <w:abstractNumId w:val="499"/>
  </w:num>
  <w:num w:numId="160">
    <w:abstractNumId w:val="426"/>
  </w:num>
  <w:num w:numId="161">
    <w:abstractNumId w:val="474"/>
  </w:num>
  <w:num w:numId="162">
    <w:abstractNumId w:val="240"/>
  </w:num>
  <w:num w:numId="163">
    <w:abstractNumId w:val="488"/>
  </w:num>
  <w:num w:numId="164">
    <w:abstractNumId w:val="337"/>
  </w:num>
  <w:num w:numId="165">
    <w:abstractNumId w:val="9"/>
  </w:num>
  <w:num w:numId="166">
    <w:abstractNumId w:val="7"/>
  </w:num>
  <w:num w:numId="167">
    <w:abstractNumId w:val="6"/>
  </w:num>
  <w:num w:numId="168">
    <w:abstractNumId w:val="5"/>
  </w:num>
  <w:num w:numId="169">
    <w:abstractNumId w:val="4"/>
  </w:num>
  <w:num w:numId="170">
    <w:abstractNumId w:val="0"/>
  </w:num>
  <w:num w:numId="171">
    <w:abstractNumId w:val="196"/>
  </w:num>
  <w:num w:numId="172">
    <w:abstractNumId w:val="350"/>
  </w:num>
  <w:num w:numId="173">
    <w:abstractNumId w:val="136"/>
  </w:num>
  <w:num w:numId="174">
    <w:abstractNumId w:val="229"/>
  </w:num>
  <w:num w:numId="175">
    <w:abstractNumId w:val="545"/>
  </w:num>
  <w:num w:numId="176">
    <w:abstractNumId w:val="70"/>
  </w:num>
  <w:num w:numId="177">
    <w:abstractNumId w:val="490"/>
  </w:num>
  <w:num w:numId="178">
    <w:abstractNumId w:val="604"/>
  </w:num>
  <w:num w:numId="179">
    <w:abstractNumId w:val="274"/>
  </w:num>
  <w:num w:numId="180">
    <w:abstractNumId w:val="16"/>
  </w:num>
  <w:num w:numId="181">
    <w:abstractNumId w:val="86"/>
  </w:num>
  <w:num w:numId="182">
    <w:abstractNumId w:val="564"/>
  </w:num>
  <w:num w:numId="183">
    <w:abstractNumId w:val="83"/>
  </w:num>
  <w:num w:numId="184">
    <w:abstractNumId w:val="225"/>
  </w:num>
  <w:num w:numId="185">
    <w:abstractNumId w:val="430"/>
  </w:num>
  <w:num w:numId="186">
    <w:abstractNumId w:val="189"/>
  </w:num>
  <w:num w:numId="187">
    <w:abstractNumId w:val="447"/>
  </w:num>
  <w:num w:numId="188">
    <w:abstractNumId w:val="253"/>
  </w:num>
  <w:num w:numId="189">
    <w:abstractNumId w:val="512"/>
  </w:num>
  <w:num w:numId="190">
    <w:abstractNumId w:val="373"/>
  </w:num>
  <w:num w:numId="191">
    <w:abstractNumId w:val="178"/>
  </w:num>
  <w:num w:numId="192">
    <w:abstractNumId w:val="45"/>
  </w:num>
  <w:num w:numId="193">
    <w:abstractNumId w:val="528"/>
  </w:num>
  <w:num w:numId="194">
    <w:abstractNumId w:val="134"/>
  </w:num>
  <w:num w:numId="195">
    <w:abstractNumId w:val="8"/>
  </w:num>
  <w:num w:numId="196">
    <w:abstractNumId w:val="3"/>
  </w:num>
  <w:num w:numId="197">
    <w:abstractNumId w:val="2"/>
  </w:num>
  <w:num w:numId="198">
    <w:abstractNumId w:val="1"/>
  </w:num>
  <w:num w:numId="199">
    <w:abstractNumId w:val="144"/>
  </w:num>
  <w:num w:numId="200">
    <w:abstractNumId w:val="555"/>
  </w:num>
  <w:num w:numId="201">
    <w:abstractNumId w:val="352"/>
  </w:num>
  <w:num w:numId="202">
    <w:abstractNumId w:val="482"/>
  </w:num>
  <w:num w:numId="203">
    <w:abstractNumId w:val="306"/>
  </w:num>
  <w:num w:numId="204">
    <w:abstractNumId w:val="412"/>
  </w:num>
  <w:num w:numId="205">
    <w:abstractNumId w:val="203"/>
  </w:num>
  <w:num w:numId="206">
    <w:abstractNumId w:val="53"/>
  </w:num>
  <w:num w:numId="207">
    <w:abstractNumId w:val="126"/>
  </w:num>
  <w:num w:numId="208">
    <w:abstractNumId w:val="353"/>
  </w:num>
  <w:num w:numId="209">
    <w:abstractNumId w:val="193"/>
  </w:num>
  <w:num w:numId="210">
    <w:abstractNumId w:val="300"/>
  </w:num>
  <w:num w:numId="211">
    <w:abstractNumId w:val="31"/>
  </w:num>
  <w:num w:numId="212">
    <w:abstractNumId w:val="513"/>
  </w:num>
  <w:num w:numId="213">
    <w:abstractNumId w:val="433"/>
  </w:num>
  <w:num w:numId="214">
    <w:abstractNumId w:val="113"/>
  </w:num>
  <w:num w:numId="215">
    <w:abstractNumId w:val="205"/>
  </w:num>
  <w:num w:numId="216">
    <w:abstractNumId w:val="155"/>
  </w:num>
  <w:num w:numId="217">
    <w:abstractNumId w:val="41"/>
  </w:num>
  <w:num w:numId="218">
    <w:abstractNumId w:val="356"/>
  </w:num>
  <w:num w:numId="219">
    <w:abstractNumId w:val="159"/>
  </w:num>
  <w:num w:numId="220">
    <w:abstractNumId w:val="211"/>
  </w:num>
  <w:num w:numId="221">
    <w:abstractNumId w:val="20"/>
  </w:num>
  <w:num w:numId="222">
    <w:abstractNumId w:val="472"/>
  </w:num>
  <w:num w:numId="223">
    <w:abstractNumId w:val="468"/>
  </w:num>
  <w:num w:numId="224">
    <w:abstractNumId w:val="501"/>
  </w:num>
  <w:num w:numId="225">
    <w:abstractNumId w:val="50"/>
  </w:num>
  <w:num w:numId="226">
    <w:abstractNumId w:val="348"/>
  </w:num>
  <w:num w:numId="227">
    <w:abstractNumId w:val="260"/>
  </w:num>
  <w:num w:numId="228">
    <w:abstractNumId w:val="422"/>
  </w:num>
  <w:num w:numId="229">
    <w:abstractNumId w:val="391"/>
  </w:num>
  <w:num w:numId="230">
    <w:abstractNumId w:val="236"/>
  </w:num>
  <w:num w:numId="231">
    <w:abstractNumId w:val="370"/>
  </w:num>
  <w:num w:numId="232">
    <w:abstractNumId w:val="542"/>
  </w:num>
  <w:num w:numId="233">
    <w:abstractNumId w:val="285"/>
  </w:num>
  <w:num w:numId="234">
    <w:abstractNumId w:val="403"/>
  </w:num>
  <w:num w:numId="235">
    <w:abstractNumId w:val="544"/>
  </w:num>
  <w:num w:numId="236">
    <w:abstractNumId w:val="333"/>
  </w:num>
  <w:num w:numId="237">
    <w:abstractNumId w:val="185"/>
  </w:num>
  <w:num w:numId="238">
    <w:abstractNumId w:val="271"/>
  </w:num>
  <w:num w:numId="239">
    <w:abstractNumId w:val="573"/>
  </w:num>
  <w:num w:numId="240">
    <w:abstractNumId w:val="357"/>
  </w:num>
  <w:num w:numId="241">
    <w:abstractNumId w:val="38"/>
  </w:num>
  <w:num w:numId="242">
    <w:abstractNumId w:val="18"/>
  </w:num>
  <w:num w:numId="243">
    <w:abstractNumId w:val="158"/>
  </w:num>
  <w:num w:numId="244">
    <w:abstractNumId w:val="359"/>
  </w:num>
  <w:num w:numId="245">
    <w:abstractNumId w:val="64"/>
  </w:num>
  <w:num w:numId="246">
    <w:abstractNumId w:val="108"/>
  </w:num>
  <w:num w:numId="247">
    <w:abstractNumId w:val="453"/>
  </w:num>
  <w:num w:numId="248">
    <w:abstractNumId w:val="413"/>
  </w:num>
  <w:num w:numId="249">
    <w:abstractNumId w:val="469"/>
  </w:num>
  <w:num w:numId="250">
    <w:abstractNumId w:val="278"/>
  </w:num>
  <w:num w:numId="251">
    <w:abstractNumId w:val="320"/>
  </w:num>
  <w:num w:numId="252">
    <w:abstractNumId w:val="75"/>
  </w:num>
  <w:num w:numId="253">
    <w:abstractNumId w:val="581"/>
  </w:num>
  <w:num w:numId="254">
    <w:abstractNumId w:val="311"/>
  </w:num>
  <w:num w:numId="255">
    <w:abstractNumId w:val="204"/>
  </w:num>
  <w:num w:numId="256">
    <w:abstractNumId w:val="188"/>
  </w:num>
  <w:num w:numId="257">
    <w:abstractNumId w:val="448"/>
  </w:num>
  <w:num w:numId="258">
    <w:abstractNumId w:val="587"/>
  </w:num>
  <w:num w:numId="259">
    <w:abstractNumId w:val="207"/>
  </w:num>
  <w:num w:numId="260">
    <w:abstractNumId w:val="78"/>
  </w:num>
  <w:num w:numId="261">
    <w:abstractNumId w:val="321"/>
  </w:num>
  <w:num w:numId="262">
    <w:abstractNumId w:val="578"/>
  </w:num>
  <w:num w:numId="263">
    <w:abstractNumId w:val="486"/>
  </w:num>
  <w:num w:numId="264">
    <w:abstractNumId w:val="145"/>
  </w:num>
  <w:num w:numId="265">
    <w:abstractNumId w:val="263"/>
  </w:num>
  <w:num w:numId="266">
    <w:abstractNumId w:val="550"/>
  </w:num>
  <w:num w:numId="267">
    <w:abstractNumId w:val="238"/>
  </w:num>
  <w:num w:numId="268">
    <w:abstractNumId w:val="82"/>
  </w:num>
  <w:num w:numId="269">
    <w:abstractNumId w:val="101"/>
  </w:num>
  <w:num w:numId="270">
    <w:abstractNumId w:val="251"/>
  </w:num>
  <w:num w:numId="271">
    <w:abstractNumId w:val="406"/>
  </w:num>
  <w:num w:numId="272">
    <w:abstractNumId w:val="272"/>
  </w:num>
  <w:num w:numId="273">
    <w:abstractNumId w:val="601"/>
  </w:num>
  <w:num w:numId="274">
    <w:abstractNumId w:val="606"/>
  </w:num>
  <w:num w:numId="275">
    <w:abstractNumId w:val="166"/>
  </w:num>
  <w:num w:numId="276">
    <w:abstractNumId w:val="254"/>
  </w:num>
  <w:num w:numId="277">
    <w:abstractNumId w:val="502"/>
  </w:num>
  <w:num w:numId="278">
    <w:abstractNumId w:val="296"/>
  </w:num>
  <w:num w:numId="279">
    <w:abstractNumId w:val="164"/>
  </w:num>
  <w:num w:numId="280">
    <w:abstractNumId w:val="275"/>
  </w:num>
  <w:num w:numId="281">
    <w:abstractNumId w:val="404"/>
  </w:num>
  <w:num w:numId="282">
    <w:abstractNumId w:val="605"/>
  </w:num>
  <w:num w:numId="283">
    <w:abstractNumId w:val="365"/>
  </w:num>
  <w:num w:numId="284">
    <w:abstractNumId w:val="139"/>
  </w:num>
  <w:num w:numId="285">
    <w:abstractNumId w:val="52"/>
  </w:num>
  <w:num w:numId="286">
    <w:abstractNumId w:val="405"/>
  </w:num>
  <w:num w:numId="287">
    <w:abstractNumId w:val="409"/>
  </w:num>
  <w:num w:numId="288">
    <w:abstractNumId w:val="150"/>
  </w:num>
  <w:num w:numId="289">
    <w:abstractNumId w:val="222"/>
  </w:num>
  <w:num w:numId="290">
    <w:abstractNumId w:val="389"/>
  </w:num>
  <w:num w:numId="291">
    <w:abstractNumId w:val="288"/>
  </w:num>
  <w:num w:numId="292">
    <w:abstractNumId w:val="224"/>
  </w:num>
  <w:num w:numId="293">
    <w:abstractNumId w:val="143"/>
  </w:num>
  <w:num w:numId="294">
    <w:abstractNumId w:val="339"/>
  </w:num>
  <w:num w:numId="295">
    <w:abstractNumId w:val="309"/>
  </w:num>
  <w:num w:numId="296">
    <w:abstractNumId w:val="191"/>
  </w:num>
  <w:num w:numId="297">
    <w:abstractNumId w:val="423"/>
  </w:num>
  <w:num w:numId="298">
    <w:abstractNumId w:val="21"/>
  </w:num>
  <w:num w:numId="299">
    <w:abstractNumId w:val="318"/>
  </w:num>
  <w:num w:numId="300">
    <w:abstractNumId w:val="27"/>
  </w:num>
  <w:num w:numId="301">
    <w:abstractNumId w:val="401"/>
  </w:num>
  <w:num w:numId="302">
    <w:abstractNumId w:val="579"/>
  </w:num>
  <w:num w:numId="303">
    <w:abstractNumId w:val="467"/>
  </w:num>
  <w:num w:numId="304">
    <w:abstractNumId w:val="250"/>
  </w:num>
  <w:num w:numId="305">
    <w:abstractNumId w:val="19"/>
  </w:num>
  <w:num w:numId="306">
    <w:abstractNumId w:val="596"/>
  </w:num>
  <w:num w:numId="307">
    <w:abstractNumId w:val="484"/>
  </w:num>
  <w:num w:numId="308">
    <w:abstractNumId w:val="26"/>
  </w:num>
  <w:num w:numId="309">
    <w:abstractNumId w:val="586"/>
  </w:num>
  <w:num w:numId="310">
    <w:abstractNumId w:val="588"/>
  </w:num>
  <w:num w:numId="311">
    <w:abstractNumId w:val="428"/>
  </w:num>
  <w:num w:numId="312">
    <w:abstractNumId w:val="117"/>
  </w:num>
  <w:num w:numId="313">
    <w:abstractNumId w:val="382"/>
  </w:num>
  <w:num w:numId="314">
    <w:abstractNumId w:val="201"/>
  </w:num>
  <w:num w:numId="315">
    <w:abstractNumId w:val="538"/>
  </w:num>
  <w:num w:numId="316">
    <w:abstractNumId w:val="543"/>
  </w:num>
  <w:num w:numId="317">
    <w:abstractNumId w:val="475"/>
  </w:num>
  <w:num w:numId="318">
    <w:abstractNumId w:val="563"/>
  </w:num>
  <w:num w:numId="319">
    <w:abstractNumId w:val="444"/>
  </w:num>
  <w:num w:numId="320">
    <w:abstractNumId w:val="255"/>
  </w:num>
  <w:num w:numId="321">
    <w:abstractNumId w:val="392"/>
  </w:num>
  <w:num w:numId="322">
    <w:abstractNumId w:val="247"/>
  </w:num>
  <w:num w:numId="323">
    <w:abstractNumId w:val="372"/>
  </w:num>
  <w:num w:numId="324">
    <w:abstractNumId w:val="465"/>
  </w:num>
  <w:num w:numId="325">
    <w:abstractNumId w:val="369"/>
  </w:num>
  <w:num w:numId="326">
    <w:abstractNumId w:val="595"/>
  </w:num>
  <w:num w:numId="327">
    <w:abstractNumId w:val="540"/>
  </w:num>
  <w:num w:numId="328">
    <w:abstractNumId w:val="546"/>
  </w:num>
  <w:num w:numId="329">
    <w:abstractNumId w:val="223"/>
  </w:num>
  <w:num w:numId="330">
    <w:abstractNumId w:val="429"/>
  </w:num>
  <w:num w:numId="331">
    <w:abstractNumId w:val="530"/>
  </w:num>
  <w:num w:numId="332">
    <w:abstractNumId w:val="354"/>
  </w:num>
  <w:num w:numId="333">
    <w:abstractNumId w:val="257"/>
  </w:num>
  <w:num w:numId="334">
    <w:abstractNumId w:val="328"/>
  </w:num>
  <w:num w:numId="335">
    <w:abstractNumId w:val="589"/>
  </w:num>
  <w:num w:numId="336">
    <w:abstractNumId w:val="525"/>
  </w:num>
  <w:num w:numId="337">
    <w:abstractNumId w:val="130"/>
  </w:num>
  <w:num w:numId="338">
    <w:abstractNumId w:val="62"/>
  </w:num>
  <w:num w:numId="339">
    <w:abstractNumId w:val="507"/>
  </w:num>
  <w:num w:numId="340">
    <w:abstractNumId w:val="95"/>
  </w:num>
  <w:num w:numId="341">
    <w:abstractNumId w:val="37"/>
  </w:num>
  <w:num w:numId="342">
    <w:abstractNumId w:val="171"/>
  </w:num>
  <w:num w:numId="343">
    <w:abstractNumId w:val="184"/>
  </w:num>
  <w:num w:numId="344">
    <w:abstractNumId w:val="231"/>
  </w:num>
  <w:num w:numId="345">
    <w:abstractNumId w:val="485"/>
  </w:num>
  <w:num w:numId="346">
    <w:abstractNumId w:val="60"/>
  </w:num>
  <w:num w:numId="347">
    <w:abstractNumId w:val="416"/>
  </w:num>
  <w:num w:numId="348">
    <w:abstractNumId w:val="449"/>
  </w:num>
  <w:num w:numId="349">
    <w:abstractNumId w:val="71"/>
  </w:num>
  <w:num w:numId="350">
    <w:abstractNumId w:val="215"/>
  </w:num>
  <w:num w:numId="351">
    <w:abstractNumId w:val="591"/>
  </w:num>
  <w:num w:numId="352">
    <w:abstractNumId w:val="168"/>
  </w:num>
  <w:num w:numId="353">
    <w:abstractNumId w:val="532"/>
  </w:num>
  <w:num w:numId="354">
    <w:abstractNumId w:val="432"/>
  </w:num>
  <w:num w:numId="355">
    <w:abstractNumId w:val="312"/>
  </w:num>
  <w:num w:numId="356">
    <w:abstractNumId w:val="120"/>
  </w:num>
  <w:num w:numId="357">
    <w:abstractNumId w:val="361"/>
  </w:num>
  <w:num w:numId="358">
    <w:abstractNumId w:val="35"/>
  </w:num>
  <w:num w:numId="359">
    <w:abstractNumId w:val="169"/>
  </w:num>
  <w:num w:numId="360">
    <w:abstractNumId w:val="230"/>
  </w:num>
  <w:num w:numId="361">
    <w:abstractNumId w:val="181"/>
  </w:num>
  <w:num w:numId="362">
    <w:abstractNumId w:val="597"/>
  </w:num>
  <w:num w:numId="363">
    <w:abstractNumId w:val="116"/>
  </w:num>
  <w:num w:numId="364">
    <w:abstractNumId w:val="314"/>
  </w:num>
  <w:num w:numId="365">
    <w:abstractNumId w:val="461"/>
  </w:num>
  <w:num w:numId="366">
    <w:abstractNumId w:val="514"/>
  </w:num>
  <w:num w:numId="367">
    <w:abstractNumId w:val="66"/>
  </w:num>
  <w:num w:numId="368">
    <w:abstractNumId w:val="128"/>
  </w:num>
  <w:num w:numId="369">
    <w:abstractNumId w:val="450"/>
  </w:num>
  <w:num w:numId="370">
    <w:abstractNumId w:val="393"/>
  </w:num>
  <w:num w:numId="371">
    <w:abstractNumId w:val="269"/>
  </w:num>
  <w:num w:numId="372">
    <w:abstractNumId w:val="388"/>
  </w:num>
  <w:num w:numId="373">
    <w:abstractNumId w:val="43"/>
  </w:num>
  <w:num w:numId="374">
    <w:abstractNumId w:val="600"/>
  </w:num>
  <w:num w:numId="375">
    <w:abstractNumId w:val="29"/>
  </w:num>
  <w:num w:numId="376">
    <w:abstractNumId w:val="265"/>
  </w:num>
  <w:num w:numId="377">
    <w:abstractNumId w:val="198"/>
  </w:num>
  <w:num w:numId="378">
    <w:abstractNumId w:val="161"/>
  </w:num>
  <w:num w:numId="379">
    <w:abstractNumId w:val="127"/>
  </w:num>
  <w:num w:numId="380">
    <w:abstractNumId w:val="167"/>
  </w:num>
  <w:num w:numId="381">
    <w:abstractNumId w:val="509"/>
  </w:num>
  <w:num w:numId="382">
    <w:abstractNumId w:val="59"/>
  </w:num>
  <w:num w:numId="383">
    <w:abstractNumId w:val="531"/>
  </w:num>
  <w:num w:numId="384">
    <w:abstractNumId w:val="549"/>
  </w:num>
  <w:num w:numId="385">
    <w:abstractNumId w:val="17"/>
  </w:num>
  <w:num w:numId="386">
    <w:abstractNumId w:val="371"/>
  </w:num>
  <w:num w:numId="387">
    <w:abstractNumId w:val="22"/>
  </w:num>
  <w:num w:numId="388">
    <w:abstractNumId w:val="286"/>
  </w:num>
  <w:num w:numId="389">
    <w:abstractNumId w:val="399"/>
  </w:num>
  <w:num w:numId="390">
    <w:abstractNumId w:val="304"/>
  </w:num>
  <w:num w:numId="391">
    <w:abstractNumId w:val="342"/>
  </w:num>
  <w:num w:numId="392">
    <w:abstractNumId w:val="526"/>
  </w:num>
  <w:num w:numId="393">
    <w:abstractNumId w:val="383"/>
  </w:num>
  <w:num w:numId="394">
    <w:abstractNumId w:val="504"/>
  </w:num>
  <w:num w:numId="395">
    <w:abstractNumId w:val="124"/>
  </w:num>
  <w:num w:numId="396">
    <w:abstractNumId w:val="307"/>
  </w:num>
  <w:num w:numId="397">
    <w:abstractNumId w:val="258"/>
  </w:num>
  <w:num w:numId="398">
    <w:abstractNumId w:val="407"/>
  </w:num>
  <w:num w:numId="399">
    <w:abstractNumId w:val="291"/>
  </w:num>
  <w:num w:numId="400">
    <w:abstractNumId w:val="479"/>
  </w:num>
  <w:num w:numId="401">
    <w:abstractNumId w:val="69"/>
  </w:num>
  <w:num w:numId="402">
    <w:abstractNumId w:val="34"/>
  </w:num>
  <w:num w:numId="403">
    <w:abstractNumId w:val="42"/>
  </w:num>
  <w:num w:numId="404">
    <w:abstractNumId w:val="489"/>
  </w:num>
  <w:num w:numId="405">
    <w:abstractNumId w:val="495"/>
  </w:num>
  <w:num w:numId="406">
    <w:abstractNumId w:val="249"/>
  </w:num>
  <w:num w:numId="407">
    <w:abstractNumId w:val="85"/>
  </w:num>
  <w:num w:numId="408">
    <w:abstractNumId w:val="310"/>
  </w:num>
  <w:num w:numId="409">
    <w:abstractNumId w:val="443"/>
  </w:num>
  <w:num w:numId="410">
    <w:abstractNumId w:val="594"/>
  </w:num>
  <w:num w:numId="411">
    <w:abstractNumId w:val="363"/>
  </w:num>
  <w:num w:numId="412">
    <w:abstractNumId w:val="165"/>
  </w:num>
  <w:num w:numId="413">
    <w:abstractNumId w:val="608"/>
  </w:num>
  <w:num w:numId="414">
    <w:abstractNumId w:val="149"/>
  </w:num>
  <w:num w:numId="415">
    <w:abstractNumId w:val="261"/>
  </w:num>
  <w:num w:numId="416">
    <w:abstractNumId w:val="234"/>
  </w:num>
  <w:num w:numId="417">
    <w:abstractNumId w:val="537"/>
  </w:num>
  <w:num w:numId="418">
    <w:abstractNumId w:val="151"/>
  </w:num>
  <w:num w:numId="419">
    <w:abstractNumId w:val="603"/>
  </w:num>
  <w:num w:numId="420">
    <w:abstractNumId w:val="351"/>
  </w:num>
  <w:num w:numId="421">
    <w:abstractNumId w:val="91"/>
  </w:num>
  <w:num w:numId="422">
    <w:abstractNumId w:val="434"/>
  </w:num>
  <w:num w:numId="423">
    <w:abstractNumId w:val="491"/>
  </w:num>
  <w:num w:numId="424">
    <w:abstractNumId w:val="574"/>
  </w:num>
  <w:num w:numId="425">
    <w:abstractNumId w:val="557"/>
  </w:num>
  <w:num w:numId="426">
    <w:abstractNumId w:val="547"/>
  </w:num>
  <w:num w:numId="427">
    <w:abstractNumId w:val="609"/>
  </w:num>
  <w:num w:numId="428">
    <w:abstractNumId w:val="111"/>
  </w:num>
  <w:num w:numId="429">
    <w:abstractNumId w:val="242"/>
  </w:num>
  <w:num w:numId="430">
    <w:abstractNumId w:val="141"/>
  </w:num>
  <w:num w:numId="431">
    <w:abstractNumId w:val="25"/>
  </w:num>
  <w:num w:numId="432">
    <w:abstractNumId w:val="457"/>
  </w:num>
  <w:num w:numId="433">
    <w:abstractNumId w:val="135"/>
  </w:num>
  <w:num w:numId="434">
    <w:abstractNumId w:val="386"/>
  </w:num>
  <w:num w:numId="435">
    <w:abstractNumId w:val="438"/>
  </w:num>
  <w:num w:numId="436">
    <w:abstractNumId w:val="51"/>
  </w:num>
  <w:num w:numId="437">
    <w:abstractNumId w:val="289"/>
  </w:num>
  <w:num w:numId="438">
    <w:abstractNumId w:val="195"/>
  </w:num>
  <w:num w:numId="439">
    <w:abstractNumId w:val="97"/>
  </w:num>
  <w:num w:numId="440">
    <w:abstractNumId w:val="568"/>
  </w:num>
  <w:num w:numId="441">
    <w:abstractNumId w:val="569"/>
  </w:num>
  <w:num w:numId="442">
    <w:abstractNumId w:val="366"/>
  </w:num>
  <w:num w:numId="443">
    <w:abstractNumId w:val="515"/>
  </w:num>
  <w:num w:numId="444">
    <w:abstractNumId w:val="40"/>
  </w:num>
  <w:num w:numId="445">
    <w:abstractNumId w:val="510"/>
  </w:num>
  <w:num w:numId="446">
    <w:abstractNumId w:val="61"/>
  </w:num>
  <w:num w:numId="447">
    <w:abstractNumId w:val="439"/>
  </w:num>
  <w:num w:numId="448">
    <w:abstractNumId w:val="319"/>
  </w:num>
  <w:num w:numId="449">
    <w:abstractNumId w:val="190"/>
  </w:num>
  <w:num w:numId="450">
    <w:abstractNumId w:val="94"/>
  </w:num>
  <w:num w:numId="451">
    <w:abstractNumId w:val="276"/>
  </w:num>
  <w:num w:numId="452">
    <w:abstractNumId w:val="360"/>
  </w:num>
  <w:num w:numId="453">
    <w:abstractNumId w:val="436"/>
  </w:num>
  <w:num w:numId="454">
    <w:abstractNumId w:val="400"/>
  </w:num>
  <w:num w:numId="455">
    <w:abstractNumId w:val="100"/>
  </w:num>
  <w:num w:numId="456">
    <w:abstractNumId w:val="582"/>
  </w:num>
  <w:num w:numId="457">
    <w:abstractNumId w:val="376"/>
  </w:num>
  <w:num w:numId="458">
    <w:abstractNumId w:val="92"/>
  </w:num>
  <w:num w:numId="459">
    <w:abstractNumId w:val="539"/>
  </w:num>
  <w:num w:numId="460">
    <w:abstractNumId w:val="214"/>
  </w:num>
  <w:num w:numId="461">
    <w:abstractNumId w:val="572"/>
  </w:num>
  <w:num w:numId="462">
    <w:abstractNumId w:val="131"/>
  </w:num>
  <w:num w:numId="463">
    <w:abstractNumId w:val="187"/>
  </w:num>
  <w:num w:numId="464">
    <w:abstractNumId w:val="235"/>
  </w:num>
  <w:num w:numId="465">
    <w:abstractNumId w:val="104"/>
  </w:num>
  <w:num w:numId="466">
    <w:abstractNumId w:val="244"/>
  </w:num>
  <w:num w:numId="467">
    <w:abstractNumId w:val="518"/>
  </w:num>
  <w:num w:numId="468">
    <w:abstractNumId w:val="88"/>
  </w:num>
  <w:num w:numId="469">
    <w:abstractNumId w:val="508"/>
  </w:num>
  <w:num w:numId="470">
    <w:abstractNumId w:val="210"/>
  </w:num>
  <w:num w:numId="471">
    <w:abstractNumId w:val="218"/>
  </w:num>
  <w:num w:numId="472">
    <w:abstractNumId w:val="233"/>
  </w:num>
  <w:num w:numId="473">
    <w:abstractNumId w:val="308"/>
  </w:num>
  <w:num w:numId="474">
    <w:abstractNumId w:val="277"/>
  </w:num>
  <w:num w:numId="475">
    <w:abstractNumId w:val="118"/>
  </w:num>
  <w:num w:numId="476">
    <w:abstractNumId w:val="282"/>
  </w:num>
  <w:num w:numId="477">
    <w:abstractNumId w:val="598"/>
  </w:num>
  <w:num w:numId="478">
    <w:abstractNumId w:val="415"/>
  </w:num>
  <w:num w:numId="479">
    <w:abstractNumId w:val="441"/>
  </w:num>
  <w:num w:numId="480">
    <w:abstractNumId w:val="156"/>
  </w:num>
  <w:num w:numId="481">
    <w:abstractNumId w:val="194"/>
  </w:num>
  <w:num w:numId="482">
    <w:abstractNumId w:val="39"/>
  </w:num>
  <w:num w:numId="483">
    <w:abstractNumId w:val="522"/>
  </w:num>
  <w:num w:numId="484">
    <w:abstractNumId w:val="93"/>
  </w:num>
  <w:num w:numId="485">
    <w:abstractNumId w:val="162"/>
  </w:num>
  <w:num w:numId="486">
    <w:abstractNumId w:val="79"/>
  </w:num>
  <w:num w:numId="487">
    <w:abstractNumId w:val="455"/>
  </w:num>
  <w:num w:numId="488">
    <w:abstractNumId w:val="338"/>
  </w:num>
  <w:num w:numId="489">
    <w:abstractNumId w:val="177"/>
  </w:num>
  <w:num w:numId="490">
    <w:abstractNumId w:val="264"/>
  </w:num>
  <w:num w:numId="491">
    <w:abstractNumId w:val="346"/>
  </w:num>
  <w:num w:numId="492">
    <w:abstractNumId w:val="226"/>
  </w:num>
  <w:num w:numId="493">
    <w:abstractNumId w:val="138"/>
  </w:num>
  <w:num w:numId="494">
    <w:abstractNumId w:val="437"/>
  </w:num>
  <w:num w:numId="495">
    <w:abstractNumId w:val="133"/>
  </w:num>
  <w:num w:numId="496">
    <w:abstractNumId w:val="330"/>
  </w:num>
  <w:num w:numId="497">
    <w:abstractNumId w:val="362"/>
  </w:num>
  <w:num w:numId="498">
    <w:abstractNumId w:val="498"/>
  </w:num>
  <w:num w:numId="499">
    <w:abstractNumId w:val="503"/>
  </w:num>
  <w:num w:numId="500">
    <w:abstractNumId w:val="99"/>
  </w:num>
  <w:num w:numId="501">
    <w:abstractNumId w:val="283"/>
  </w:num>
  <w:num w:numId="502">
    <w:abstractNumId w:val="232"/>
  </w:num>
  <w:num w:numId="503">
    <w:abstractNumId w:val="558"/>
  </w:num>
  <w:num w:numId="504">
    <w:abstractNumId w:val="176"/>
  </w:num>
  <w:num w:numId="505">
    <w:abstractNumId w:val="566"/>
  </w:num>
  <w:num w:numId="506">
    <w:abstractNumId w:val="533"/>
  </w:num>
  <w:num w:numId="507">
    <w:abstractNumId w:val="56"/>
  </w:num>
  <w:num w:numId="508">
    <w:abstractNumId w:val="174"/>
  </w:num>
  <w:num w:numId="509">
    <w:abstractNumId w:val="478"/>
  </w:num>
  <w:num w:numId="510">
    <w:abstractNumId w:val="140"/>
  </w:num>
  <w:num w:numId="511">
    <w:abstractNumId w:val="452"/>
  </w:num>
  <w:num w:numId="512">
    <w:abstractNumId w:val="202"/>
  </w:num>
  <w:num w:numId="513">
    <w:abstractNumId w:val="121"/>
  </w:num>
  <w:num w:numId="514">
    <w:abstractNumId w:val="217"/>
  </w:num>
  <w:num w:numId="515">
    <w:abstractNumId w:val="241"/>
  </w:num>
  <w:num w:numId="516">
    <w:abstractNumId w:val="421"/>
  </w:num>
  <w:num w:numId="517">
    <w:abstractNumId w:val="341"/>
  </w:num>
  <w:num w:numId="518">
    <w:abstractNumId w:val="44"/>
  </w:num>
  <w:num w:numId="519">
    <w:abstractNumId w:val="322"/>
  </w:num>
  <w:num w:numId="520">
    <w:abstractNumId w:val="175"/>
  </w:num>
  <w:num w:numId="521">
    <w:abstractNumId w:val="142"/>
  </w:num>
  <w:num w:numId="522">
    <w:abstractNumId w:val="335"/>
  </w:num>
  <w:num w:numId="523">
    <w:abstractNumId w:val="87"/>
  </w:num>
  <w:num w:numId="524">
    <w:abstractNumId w:val="524"/>
  </w:num>
  <w:num w:numId="525">
    <w:abstractNumId w:val="559"/>
  </w:num>
  <w:num w:numId="526">
    <w:abstractNumId w:val="459"/>
  </w:num>
  <w:num w:numId="527">
    <w:abstractNumId w:val="294"/>
  </w:num>
  <w:num w:numId="528">
    <w:abstractNumId w:val="332"/>
  </w:num>
  <w:num w:numId="529">
    <w:abstractNumId w:val="506"/>
  </w:num>
  <w:num w:numId="530">
    <w:abstractNumId w:val="102"/>
  </w:num>
  <w:num w:numId="531">
    <w:abstractNumId w:val="496"/>
  </w:num>
  <w:num w:numId="532">
    <w:abstractNumId w:val="228"/>
  </w:num>
  <w:num w:numId="533">
    <w:abstractNumId w:val="398"/>
  </w:num>
  <w:num w:numId="534">
    <w:abstractNumId w:val="57"/>
  </w:num>
  <w:num w:numId="535">
    <w:abstractNumId w:val="567"/>
  </w:num>
  <w:num w:numId="536">
    <w:abstractNumId w:val="221"/>
  </w:num>
  <w:num w:numId="537">
    <w:abstractNumId w:val="122"/>
  </w:num>
  <w:num w:numId="538">
    <w:abstractNumId w:val="345"/>
  </w:num>
  <w:num w:numId="539">
    <w:abstractNumId w:val="385"/>
  </w:num>
  <w:num w:numId="540">
    <w:abstractNumId w:val="290"/>
  </w:num>
  <w:num w:numId="541">
    <w:abstractNumId w:val="119"/>
  </w:num>
  <w:num w:numId="542">
    <w:abstractNumId w:val="562"/>
  </w:num>
  <w:num w:numId="543">
    <w:abstractNumId w:val="179"/>
  </w:num>
  <w:num w:numId="544">
    <w:abstractNumId w:val="182"/>
  </w:num>
  <w:num w:numId="545">
    <w:abstractNumId w:val="327"/>
  </w:num>
  <w:num w:numId="546">
    <w:abstractNumId w:val="561"/>
  </w:num>
  <w:num w:numId="547">
    <w:abstractNumId w:val="535"/>
  </w:num>
  <w:num w:numId="548">
    <w:abstractNumId w:val="32"/>
  </w:num>
  <w:num w:numId="549">
    <w:abstractNumId w:val="112"/>
  </w:num>
  <w:num w:numId="550">
    <w:abstractNumId w:val="157"/>
  </w:num>
  <w:num w:numId="551">
    <w:abstractNumId w:val="186"/>
  </w:num>
  <w:num w:numId="552">
    <w:abstractNumId w:val="470"/>
  </w:num>
  <w:num w:numId="553">
    <w:abstractNumId w:val="519"/>
  </w:num>
  <w:num w:numId="554">
    <w:abstractNumId w:val="132"/>
  </w:num>
  <w:num w:numId="555">
    <w:abstractNumId w:val="334"/>
  </w:num>
  <w:num w:numId="556">
    <w:abstractNumId w:val="329"/>
  </w:num>
  <w:num w:numId="557">
    <w:abstractNumId w:val="480"/>
  </w:num>
  <w:num w:numId="558">
    <w:abstractNumId w:val="599"/>
  </w:num>
  <w:num w:numId="559">
    <w:abstractNumId w:val="424"/>
  </w:num>
  <w:num w:numId="560">
    <w:abstractNumId w:val="440"/>
  </w:num>
  <w:num w:numId="561">
    <w:abstractNumId w:val="216"/>
  </w:num>
  <w:num w:numId="562">
    <w:abstractNumId w:val="58"/>
  </w:num>
  <w:num w:numId="563">
    <w:abstractNumId w:val="425"/>
  </w:num>
  <w:num w:numId="564">
    <w:abstractNumId w:val="431"/>
  </w:num>
  <w:num w:numId="565">
    <w:abstractNumId w:val="521"/>
  </w:num>
  <w:num w:numId="566">
    <w:abstractNumId w:val="90"/>
  </w:num>
  <w:num w:numId="567">
    <w:abstractNumId w:val="36"/>
  </w:num>
  <w:num w:numId="568">
    <w:abstractNumId w:val="273"/>
  </w:num>
  <w:num w:numId="569">
    <w:abstractNumId w:val="268"/>
  </w:num>
  <w:num w:numId="570">
    <w:abstractNumId w:val="551"/>
  </w:num>
  <w:num w:numId="571">
    <w:abstractNumId w:val="173"/>
  </w:num>
  <w:num w:numId="572">
    <w:abstractNumId w:val="446"/>
  </w:num>
  <w:num w:numId="573">
    <w:abstractNumId w:val="418"/>
  </w:num>
  <w:num w:numId="574">
    <w:abstractNumId w:val="462"/>
  </w:num>
  <w:num w:numId="575">
    <w:abstractNumId w:val="377"/>
  </w:num>
  <w:num w:numId="576">
    <w:abstractNumId w:val="466"/>
  </w:num>
  <w:num w:numId="577">
    <w:abstractNumId w:val="593"/>
  </w:num>
  <w:num w:numId="578">
    <w:abstractNumId w:val="492"/>
  </w:num>
  <w:num w:numId="579">
    <w:abstractNumId w:val="355"/>
  </w:num>
  <w:num w:numId="580">
    <w:abstractNumId w:val="511"/>
  </w:num>
  <w:num w:numId="581">
    <w:abstractNumId w:val="610"/>
  </w:num>
  <w:num w:numId="582">
    <w:abstractNumId w:val="374"/>
  </w:num>
  <w:num w:numId="583">
    <w:abstractNumId w:val="575"/>
  </w:num>
  <w:num w:numId="584">
    <w:abstractNumId w:val="125"/>
  </w:num>
  <w:num w:numId="585">
    <w:abstractNumId w:val="67"/>
  </w:num>
  <w:num w:numId="586">
    <w:abstractNumId w:val="380"/>
  </w:num>
  <w:num w:numId="587">
    <w:abstractNumId w:val="477"/>
  </w:num>
  <w:num w:numId="588">
    <w:abstractNumId w:val="375"/>
  </w:num>
  <w:num w:numId="589">
    <w:abstractNumId w:val="451"/>
  </w:num>
  <w:num w:numId="590">
    <w:abstractNumId w:val="137"/>
  </w:num>
  <w:num w:numId="591">
    <w:abstractNumId w:val="323"/>
  </w:num>
  <w:num w:numId="592">
    <w:abstractNumId w:val="324"/>
  </w:num>
  <w:num w:numId="593">
    <w:abstractNumId w:val="239"/>
  </w:num>
  <w:num w:numId="594">
    <w:abstractNumId w:val="541"/>
  </w:num>
  <w:num w:numId="595">
    <w:abstractNumId w:val="390"/>
  </w:num>
  <w:num w:numId="596">
    <w:abstractNumId w:val="267"/>
  </w:num>
  <w:num w:numId="597">
    <w:abstractNumId w:val="344"/>
  </w:num>
  <w:num w:numId="598">
    <w:abstractNumId w:val="24"/>
  </w:num>
  <w:num w:numId="599">
    <w:abstractNumId w:val="219"/>
  </w:num>
  <w:num w:numId="600">
    <w:abstractNumId w:val="148"/>
  </w:num>
  <w:num w:numId="601">
    <w:abstractNumId w:val="200"/>
  </w:num>
  <w:num w:numId="602">
    <w:abstractNumId w:val="199"/>
  </w:num>
  <w:num w:numId="603">
    <w:abstractNumId w:val="281"/>
  </w:num>
  <w:num w:numId="604">
    <w:abstractNumId w:val="180"/>
  </w:num>
  <w:num w:numId="605">
    <w:abstractNumId w:val="315"/>
  </w:num>
  <w:num w:numId="606">
    <w:abstractNumId w:val="536"/>
  </w:num>
  <w:num w:numId="607">
    <w:abstractNumId w:val="303"/>
  </w:num>
  <w:num w:numId="608">
    <w:abstractNumId w:val="206"/>
  </w:num>
  <w:num w:numId="609">
    <w:abstractNumId w:val="103"/>
  </w:num>
  <w:num w:numId="610">
    <w:abstractNumId w:val="154"/>
  </w:num>
  <w:numIdMacAtCleanup w:val="610"/>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tephen Michell">
    <w15:presenceInfo w15:providerId="Windows Live" w15:userId="3e9348f3731fc25b"/>
  </w15:person>
  <w15:person w15:author="Sean McDonagh">
    <w15:presenceInfo w15:providerId="Windows Live" w15:userId="d31e4e68d41d3473"/>
  </w15:person>
  <w15:person w15:author="Sean McDonagh [2]">
    <w15:presenceInfo w15:providerId="AD" w15:userId="S-1-5-21-2897712185-219933976-1385229856-52209"/>
  </w15:person>
  <w15:person w15:author="Microsoft">
    <w15:presenceInfo w15:providerId="None" w15:userId="Microsof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mirrorMargins/>
  <w:activeWritingStyle w:appName="MSWord" w:lang="en-US" w:vendorID="6" w:dllVersion="2" w:checkStyle="1"/>
  <w:activeWritingStyle w:appName="MSWord" w:lang="fr-FR" w:vendorID="65" w:dllVersion="514" w:checkStyle="1"/>
  <w:activeWritingStyle w:appName="MSWord" w:lang="en-GB" w:vendorID="6" w:dllVersion="2" w:checkStyle="1"/>
  <w:activeWritingStyle w:appName="MSWord" w:lang="pt-BR" w:vendorID="1" w:dllVersion="513"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403"/>
  <w:hyphenationZone w:val="425"/>
  <w:doNotHyphenateCaps/>
  <w:evenAndOddHeaders/>
  <w:drawingGridHorizontalSpacing w:val="100"/>
  <w:drawingGridVerticalSpacing w:val="120"/>
  <w:displayHorizontalDrawingGridEvery w:val="2"/>
  <w:displayVerticalDrawingGridEvery w:val="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7DD5"/>
    <w:rsid w:val="00001815"/>
    <w:rsid w:val="00001A86"/>
    <w:rsid w:val="00002A68"/>
    <w:rsid w:val="000030CF"/>
    <w:rsid w:val="00003E0A"/>
    <w:rsid w:val="00005807"/>
    <w:rsid w:val="00005C64"/>
    <w:rsid w:val="0001132E"/>
    <w:rsid w:val="000114E6"/>
    <w:rsid w:val="00011AA6"/>
    <w:rsid w:val="000120C7"/>
    <w:rsid w:val="0001212A"/>
    <w:rsid w:val="00013A64"/>
    <w:rsid w:val="00014799"/>
    <w:rsid w:val="00015D73"/>
    <w:rsid w:val="00016141"/>
    <w:rsid w:val="0002161D"/>
    <w:rsid w:val="00023969"/>
    <w:rsid w:val="00024700"/>
    <w:rsid w:val="000252BD"/>
    <w:rsid w:val="00026C6C"/>
    <w:rsid w:val="00026CB8"/>
    <w:rsid w:val="00030BE8"/>
    <w:rsid w:val="00030D3C"/>
    <w:rsid w:val="000318FB"/>
    <w:rsid w:val="00035778"/>
    <w:rsid w:val="00035C36"/>
    <w:rsid w:val="00037007"/>
    <w:rsid w:val="000378B9"/>
    <w:rsid w:val="00040085"/>
    <w:rsid w:val="000403AC"/>
    <w:rsid w:val="0004150C"/>
    <w:rsid w:val="00041BC0"/>
    <w:rsid w:val="0004275C"/>
    <w:rsid w:val="00043001"/>
    <w:rsid w:val="0004365E"/>
    <w:rsid w:val="0004586E"/>
    <w:rsid w:val="00045C4C"/>
    <w:rsid w:val="0004670F"/>
    <w:rsid w:val="00047DC4"/>
    <w:rsid w:val="000526A0"/>
    <w:rsid w:val="000531F0"/>
    <w:rsid w:val="00054E6F"/>
    <w:rsid w:val="00054E77"/>
    <w:rsid w:val="0005525B"/>
    <w:rsid w:val="0005545F"/>
    <w:rsid w:val="00056179"/>
    <w:rsid w:val="000566ED"/>
    <w:rsid w:val="00060BDA"/>
    <w:rsid w:val="00061360"/>
    <w:rsid w:val="00061370"/>
    <w:rsid w:val="000618D5"/>
    <w:rsid w:val="000624EB"/>
    <w:rsid w:val="00062773"/>
    <w:rsid w:val="00063CF5"/>
    <w:rsid w:val="00063F2C"/>
    <w:rsid w:val="00067BD9"/>
    <w:rsid w:val="000704DD"/>
    <w:rsid w:val="00074057"/>
    <w:rsid w:val="0007492D"/>
    <w:rsid w:val="0007501B"/>
    <w:rsid w:val="00076C3F"/>
    <w:rsid w:val="0008131B"/>
    <w:rsid w:val="000814A0"/>
    <w:rsid w:val="000817AB"/>
    <w:rsid w:val="00081849"/>
    <w:rsid w:val="0008257B"/>
    <w:rsid w:val="0008685C"/>
    <w:rsid w:val="0009152B"/>
    <w:rsid w:val="00091717"/>
    <w:rsid w:val="00092D2D"/>
    <w:rsid w:val="00093AB7"/>
    <w:rsid w:val="00093D25"/>
    <w:rsid w:val="00093FDA"/>
    <w:rsid w:val="000942EF"/>
    <w:rsid w:val="000946A2"/>
    <w:rsid w:val="00094ABE"/>
    <w:rsid w:val="00094CAD"/>
    <w:rsid w:val="00096ACD"/>
    <w:rsid w:val="00096CA1"/>
    <w:rsid w:val="000975AB"/>
    <w:rsid w:val="000A0271"/>
    <w:rsid w:val="000A1BDB"/>
    <w:rsid w:val="000A2FB3"/>
    <w:rsid w:val="000A32F8"/>
    <w:rsid w:val="000A3A6A"/>
    <w:rsid w:val="000A5CCF"/>
    <w:rsid w:val="000B0C07"/>
    <w:rsid w:val="000B2406"/>
    <w:rsid w:val="000B2DF4"/>
    <w:rsid w:val="000B2F49"/>
    <w:rsid w:val="000B30DF"/>
    <w:rsid w:val="000B380B"/>
    <w:rsid w:val="000B6119"/>
    <w:rsid w:val="000B6C86"/>
    <w:rsid w:val="000B7C2D"/>
    <w:rsid w:val="000C039E"/>
    <w:rsid w:val="000C09F4"/>
    <w:rsid w:val="000C30BA"/>
    <w:rsid w:val="000C3C0A"/>
    <w:rsid w:val="000C3CDC"/>
    <w:rsid w:val="000C6264"/>
    <w:rsid w:val="000C699B"/>
    <w:rsid w:val="000C6FB6"/>
    <w:rsid w:val="000C703B"/>
    <w:rsid w:val="000C71E8"/>
    <w:rsid w:val="000D01FB"/>
    <w:rsid w:val="000D18F7"/>
    <w:rsid w:val="000D4F21"/>
    <w:rsid w:val="000D575F"/>
    <w:rsid w:val="000D5C09"/>
    <w:rsid w:val="000E0352"/>
    <w:rsid w:val="000E15E2"/>
    <w:rsid w:val="000E26A0"/>
    <w:rsid w:val="000E3139"/>
    <w:rsid w:val="000E4A7C"/>
    <w:rsid w:val="000E5525"/>
    <w:rsid w:val="000E7E15"/>
    <w:rsid w:val="000E7FD6"/>
    <w:rsid w:val="000F0331"/>
    <w:rsid w:val="000F145C"/>
    <w:rsid w:val="000F36FA"/>
    <w:rsid w:val="000F6C04"/>
    <w:rsid w:val="000F7BC8"/>
    <w:rsid w:val="00100639"/>
    <w:rsid w:val="0010378E"/>
    <w:rsid w:val="00103A6B"/>
    <w:rsid w:val="00104F85"/>
    <w:rsid w:val="00105B6A"/>
    <w:rsid w:val="001060CD"/>
    <w:rsid w:val="0010611D"/>
    <w:rsid w:val="00106182"/>
    <w:rsid w:val="00106297"/>
    <w:rsid w:val="001067F4"/>
    <w:rsid w:val="001121C4"/>
    <w:rsid w:val="00112737"/>
    <w:rsid w:val="0011301E"/>
    <w:rsid w:val="0011319C"/>
    <w:rsid w:val="00115117"/>
    <w:rsid w:val="00116109"/>
    <w:rsid w:val="00116F0B"/>
    <w:rsid w:val="0011799A"/>
    <w:rsid w:val="00121CDC"/>
    <w:rsid w:val="0012451F"/>
    <w:rsid w:val="00127AD1"/>
    <w:rsid w:val="001316AD"/>
    <w:rsid w:val="00131ADE"/>
    <w:rsid w:val="001325D8"/>
    <w:rsid w:val="00132ABC"/>
    <w:rsid w:val="00132B1C"/>
    <w:rsid w:val="0013379F"/>
    <w:rsid w:val="0013704C"/>
    <w:rsid w:val="001408EA"/>
    <w:rsid w:val="00141697"/>
    <w:rsid w:val="001416F9"/>
    <w:rsid w:val="001426B4"/>
    <w:rsid w:val="00142785"/>
    <w:rsid w:val="00142871"/>
    <w:rsid w:val="00142882"/>
    <w:rsid w:val="0014288C"/>
    <w:rsid w:val="001444B5"/>
    <w:rsid w:val="001450AF"/>
    <w:rsid w:val="001456BA"/>
    <w:rsid w:val="00146F5C"/>
    <w:rsid w:val="0015037B"/>
    <w:rsid w:val="00150A48"/>
    <w:rsid w:val="0015203D"/>
    <w:rsid w:val="00152C8B"/>
    <w:rsid w:val="001538F1"/>
    <w:rsid w:val="00154311"/>
    <w:rsid w:val="001543A4"/>
    <w:rsid w:val="00154BA6"/>
    <w:rsid w:val="00160764"/>
    <w:rsid w:val="00160778"/>
    <w:rsid w:val="00160785"/>
    <w:rsid w:val="001610CB"/>
    <w:rsid w:val="00164BBD"/>
    <w:rsid w:val="0016561C"/>
    <w:rsid w:val="00165E0E"/>
    <w:rsid w:val="00166A68"/>
    <w:rsid w:val="00166EE5"/>
    <w:rsid w:val="00167CA6"/>
    <w:rsid w:val="001701FD"/>
    <w:rsid w:val="00170AA0"/>
    <w:rsid w:val="0017114E"/>
    <w:rsid w:val="00172608"/>
    <w:rsid w:val="001741E0"/>
    <w:rsid w:val="001745E0"/>
    <w:rsid w:val="00174903"/>
    <w:rsid w:val="0017619C"/>
    <w:rsid w:val="00176362"/>
    <w:rsid w:val="001767B8"/>
    <w:rsid w:val="0017690B"/>
    <w:rsid w:val="00176F91"/>
    <w:rsid w:val="001775B5"/>
    <w:rsid w:val="0018034B"/>
    <w:rsid w:val="00181CC6"/>
    <w:rsid w:val="00184DB7"/>
    <w:rsid w:val="0018558A"/>
    <w:rsid w:val="001858A2"/>
    <w:rsid w:val="0018658F"/>
    <w:rsid w:val="001867D7"/>
    <w:rsid w:val="00186BA6"/>
    <w:rsid w:val="00190013"/>
    <w:rsid w:val="00190718"/>
    <w:rsid w:val="001911A9"/>
    <w:rsid w:val="00191724"/>
    <w:rsid w:val="00192407"/>
    <w:rsid w:val="00195914"/>
    <w:rsid w:val="00196E03"/>
    <w:rsid w:val="001A1531"/>
    <w:rsid w:val="001A2985"/>
    <w:rsid w:val="001A3363"/>
    <w:rsid w:val="001A376D"/>
    <w:rsid w:val="001A4F64"/>
    <w:rsid w:val="001A4FC1"/>
    <w:rsid w:val="001A6636"/>
    <w:rsid w:val="001B231E"/>
    <w:rsid w:val="001B2A1E"/>
    <w:rsid w:val="001B315C"/>
    <w:rsid w:val="001B49C6"/>
    <w:rsid w:val="001B4FF1"/>
    <w:rsid w:val="001B57D8"/>
    <w:rsid w:val="001B635A"/>
    <w:rsid w:val="001C05C1"/>
    <w:rsid w:val="001C07D6"/>
    <w:rsid w:val="001C14E3"/>
    <w:rsid w:val="001C49AA"/>
    <w:rsid w:val="001C527D"/>
    <w:rsid w:val="001C5CCB"/>
    <w:rsid w:val="001C72DB"/>
    <w:rsid w:val="001D0137"/>
    <w:rsid w:val="001D0D46"/>
    <w:rsid w:val="001D190D"/>
    <w:rsid w:val="001D60BD"/>
    <w:rsid w:val="001D6EF1"/>
    <w:rsid w:val="001E166C"/>
    <w:rsid w:val="001E33AD"/>
    <w:rsid w:val="001E39AB"/>
    <w:rsid w:val="001E4CC9"/>
    <w:rsid w:val="001E5483"/>
    <w:rsid w:val="001E582A"/>
    <w:rsid w:val="001E778A"/>
    <w:rsid w:val="001F17EF"/>
    <w:rsid w:val="001F349F"/>
    <w:rsid w:val="001F36A8"/>
    <w:rsid w:val="001F375E"/>
    <w:rsid w:val="001F446C"/>
    <w:rsid w:val="001F4905"/>
    <w:rsid w:val="001F7F40"/>
    <w:rsid w:val="0020001F"/>
    <w:rsid w:val="00200A0B"/>
    <w:rsid w:val="00200AA9"/>
    <w:rsid w:val="00202992"/>
    <w:rsid w:val="00203D7F"/>
    <w:rsid w:val="00204D0F"/>
    <w:rsid w:val="00206B1F"/>
    <w:rsid w:val="00207946"/>
    <w:rsid w:val="00211C39"/>
    <w:rsid w:val="00214FE8"/>
    <w:rsid w:val="002154D6"/>
    <w:rsid w:val="002170CB"/>
    <w:rsid w:val="00217482"/>
    <w:rsid w:val="00217AFD"/>
    <w:rsid w:val="00217D3B"/>
    <w:rsid w:val="00221E8F"/>
    <w:rsid w:val="00222ABF"/>
    <w:rsid w:val="002240FE"/>
    <w:rsid w:val="00225117"/>
    <w:rsid w:val="00225F79"/>
    <w:rsid w:val="00227BAC"/>
    <w:rsid w:val="00227EFC"/>
    <w:rsid w:val="0023476A"/>
    <w:rsid w:val="00235CC8"/>
    <w:rsid w:val="002370E4"/>
    <w:rsid w:val="00237D6E"/>
    <w:rsid w:val="002403A9"/>
    <w:rsid w:val="00240E5E"/>
    <w:rsid w:val="00241451"/>
    <w:rsid w:val="002427C5"/>
    <w:rsid w:val="0024455B"/>
    <w:rsid w:val="00245750"/>
    <w:rsid w:val="00245BCC"/>
    <w:rsid w:val="00245FF7"/>
    <w:rsid w:val="00246213"/>
    <w:rsid w:val="002462A5"/>
    <w:rsid w:val="002467C4"/>
    <w:rsid w:val="00246F0D"/>
    <w:rsid w:val="002522CD"/>
    <w:rsid w:val="00252442"/>
    <w:rsid w:val="0025282A"/>
    <w:rsid w:val="00252BC8"/>
    <w:rsid w:val="0025511E"/>
    <w:rsid w:val="002558B8"/>
    <w:rsid w:val="00255EED"/>
    <w:rsid w:val="00261179"/>
    <w:rsid w:val="00261328"/>
    <w:rsid w:val="0026210B"/>
    <w:rsid w:val="00263434"/>
    <w:rsid w:val="002678F0"/>
    <w:rsid w:val="00270861"/>
    <w:rsid w:val="00272909"/>
    <w:rsid w:val="00273620"/>
    <w:rsid w:val="00274490"/>
    <w:rsid w:val="00274DF3"/>
    <w:rsid w:val="00275FAD"/>
    <w:rsid w:val="00276309"/>
    <w:rsid w:val="00276586"/>
    <w:rsid w:val="00277D10"/>
    <w:rsid w:val="00280830"/>
    <w:rsid w:val="00281CAB"/>
    <w:rsid w:val="00283FAB"/>
    <w:rsid w:val="002846EC"/>
    <w:rsid w:val="0028592C"/>
    <w:rsid w:val="00286285"/>
    <w:rsid w:val="00286985"/>
    <w:rsid w:val="00287576"/>
    <w:rsid w:val="002900B6"/>
    <w:rsid w:val="00290932"/>
    <w:rsid w:val="00291284"/>
    <w:rsid w:val="002912BF"/>
    <w:rsid w:val="0029294E"/>
    <w:rsid w:val="00292CD8"/>
    <w:rsid w:val="00292D1A"/>
    <w:rsid w:val="002944F8"/>
    <w:rsid w:val="00295052"/>
    <w:rsid w:val="0029635B"/>
    <w:rsid w:val="0029646C"/>
    <w:rsid w:val="002A08B6"/>
    <w:rsid w:val="002A2884"/>
    <w:rsid w:val="002A302F"/>
    <w:rsid w:val="002A46C5"/>
    <w:rsid w:val="002A4717"/>
    <w:rsid w:val="002A65E9"/>
    <w:rsid w:val="002A7072"/>
    <w:rsid w:val="002A757C"/>
    <w:rsid w:val="002B36D9"/>
    <w:rsid w:val="002B3704"/>
    <w:rsid w:val="002B4E6A"/>
    <w:rsid w:val="002B5D43"/>
    <w:rsid w:val="002B77B8"/>
    <w:rsid w:val="002C0501"/>
    <w:rsid w:val="002C1287"/>
    <w:rsid w:val="002C2061"/>
    <w:rsid w:val="002C207C"/>
    <w:rsid w:val="002C27C2"/>
    <w:rsid w:val="002C4C84"/>
    <w:rsid w:val="002C78C4"/>
    <w:rsid w:val="002C79F6"/>
    <w:rsid w:val="002D21CE"/>
    <w:rsid w:val="002D2BEB"/>
    <w:rsid w:val="002D2F34"/>
    <w:rsid w:val="002D4A08"/>
    <w:rsid w:val="002D5331"/>
    <w:rsid w:val="002D6E16"/>
    <w:rsid w:val="002E1236"/>
    <w:rsid w:val="002E24A0"/>
    <w:rsid w:val="002E27D3"/>
    <w:rsid w:val="002E35FC"/>
    <w:rsid w:val="002E3B16"/>
    <w:rsid w:val="002E4DE5"/>
    <w:rsid w:val="002E5345"/>
    <w:rsid w:val="002E5390"/>
    <w:rsid w:val="002E5F37"/>
    <w:rsid w:val="002E6A7C"/>
    <w:rsid w:val="002E6CD3"/>
    <w:rsid w:val="002E737A"/>
    <w:rsid w:val="002E7DA1"/>
    <w:rsid w:val="002F065D"/>
    <w:rsid w:val="002F2EB1"/>
    <w:rsid w:val="002F356A"/>
    <w:rsid w:val="002F414A"/>
    <w:rsid w:val="002F48ED"/>
    <w:rsid w:val="002F5D90"/>
    <w:rsid w:val="002F7356"/>
    <w:rsid w:val="0030099A"/>
    <w:rsid w:val="00307700"/>
    <w:rsid w:val="00307D1A"/>
    <w:rsid w:val="00307E92"/>
    <w:rsid w:val="00311644"/>
    <w:rsid w:val="003143F9"/>
    <w:rsid w:val="0031580E"/>
    <w:rsid w:val="00315933"/>
    <w:rsid w:val="0031642E"/>
    <w:rsid w:val="00316617"/>
    <w:rsid w:val="003177B3"/>
    <w:rsid w:val="00320604"/>
    <w:rsid w:val="00321CB1"/>
    <w:rsid w:val="00322201"/>
    <w:rsid w:val="00323720"/>
    <w:rsid w:val="003251AB"/>
    <w:rsid w:val="0032650C"/>
    <w:rsid w:val="003265FD"/>
    <w:rsid w:val="0033108D"/>
    <w:rsid w:val="003341E2"/>
    <w:rsid w:val="00334E81"/>
    <w:rsid w:val="00336437"/>
    <w:rsid w:val="003366EE"/>
    <w:rsid w:val="00336DE4"/>
    <w:rsid w:val="00337F19"/>
    <w:rsid w:val="00340877"/>
    <w:rsid w:val="00341041"/>
    <w:rsid w:val="00342194"/>
    <w:rsid w:val="00342D6E"/>
    <w:rsid w:val="00343707"/>
    <w:rsid w:val="0034376D"/>
    <w:rsid w:val="00344050"/>
    <w:rsid w:val="00346841"/>
    <w:rsid w:val="00347376"/>
    <w:rsid w:val="0035195C"/>
    <w:rsid w:val="00353F1F"/>
    <w:rsid w:val="00360AC1"/>
    <w:rsid w:val="003616D9"/>
    <w:rsid w:val="003639BD"/>
    <w:rsid w:val="00363E27"/>
    <w:rsid w:val="0036458B"/>
    <w:rsid w:val="00364EBE"/>
    <w:rsid w:val="00365888"/>
    <w:rsid w:val="0036593E"/>
    <w:rsid w:val="00365AE5"/>
    <w:rsid w:val="0036610E"/>
    <w:rsid w:val="0036612B"/>
    <w:rsid w:val="0036789F"/>
    <w:rsid w:val="003704ED"/>
    <w:rsid w:val="00371A8F"/>
    <w:rsid w:val="0037243D"/>
    <w:rsid w:val="003738BC"/>
    <w:rsid w:val="0037655E"/>
    <w:rsid w:val="00376CB1"/>
    <w:rsid w:val="00377ABF"/>
    <w:rsid w:val="003808C5"/>
    <w:rsid w:val="00380A25"/>
    <w:rsid w:val="003818E6"/>
    <w:rsid w:val="00381EE4"/>
    <w:rsid w:val="003820EC"/>
    <w:rsid w:val="00382893"/>
    <w:rsid w:val="0038425C"/>
    <w:rsid w:val="00386477"/>
    <w:rsid w:val="00386B49"/>
    <w:rsid w:val="00386BCC"/>
    <w:rsid w:val="00387287"/>
    <w:rsid w:val="0038785A"/>
    <w:rsid w:val="00390954"/>
    <w:rsid w:val="00392527"/>
    <w:rsid w:val="00394363"/>
    <w:rsid w:val="0039475D"/>
    <w:rsid w:val="00394BAD"/>
    <w:rsid w:val="0039504D"/>
    <w:rsid w:val="00396CCF"/>
    <w:rsid w:val="00397D4F"/>
    <w:rsid w:val="003A054D"/>
    <w:rsid w:val="003A1B7D"/>
    <w:rsid w:val="003A50F1"/>
    <w:rsid w:val="003A6772"/>
    <w:rsid w:val="003A686F"/>
    <w:rsid w:val="003A7C76"/>
    <w:rsid w:val="003A7D9A"/>
    <w:rsid w:val="003B0749"/>
    <w:rsid w:val="003B17DF"/>
    <w:rsid w:val="003B1A1E"/>
    <w:rsid w:val="003B1FC0"/>
    <w:rsid w:val="003B2340"/>
    <w:rsid w:val="003B33FE"/>
    <w:rsid w:val="003B6722"/>
    <w:rsid w:val="003B748F"/>
    <w:rsid w:val="003B775F"/>
    <w:rsid w:val="003C03C4"/>
    <w:rsid w:val="003C0A6B"/>
    <w:rsid w:val="003C23F7"/>
    <w:rsid w:val="003C2C88"/>
    <w:rsid w:val="003C54E6"/>
    <w:rsid w:val="003C59B1"/>
    <w:rsid w:val="003C5C64"/>
    <w:rsid w:val="003C67A3"/>
    <w:rsid w:val="003C72F6"/>
    <w:rsid w:val="003D1431"/>
    <w:rsid w:val="003D1C10"/>
    <w:rsid w:val="003D296F"/>
    <w:rsid w:val="003D2AAB"/>
    <w:rsid w:val="003D30DD"/>
    <w:rsid w:val="003D3179"/>
    <w:rsid w:val="003D42A8"/>
    <w:rsid w:val="003D55B7"/>
    <w:rsid w:val="003D5705"/>
    <w:rsid w:val="003D57B2"/>
    <w:rsid w:val="003D66BF"/>
    <w:rsid w:val="003D674A"/>
    <w:rsid w:val="003D693C"/>
    <w:rsid w:val="003D7059"/>
    <w:rsid w:val="003D72A2"/>
    <w:rsid w:val="003E232B"/>
    <w:rsid w:val="003E620A"/>
    <w:rsid w:val="003E6398"/>
    <w:rsid w:val="003E6DE6"/>
    <w:rsid w:val="003E74B7"/>
    <w:rsid w:val="003F070A"/>
    <w:rsid w:val="003F1DAF"/>
    <w:rsid w:val="003F2BD8"/>
    <w:rsid w:val="003F2FCC"/>
    <w:rsid w:val="00400B3A"/>
    <w:rsid w:val="0040110F"/>
    <w:rsid w:val="00401B79"/>
    <w:rsid w:val="0040287E"/>
    <w:rsid w:val="00402C66"/>
    <w:rsid w:val="00402E4F"/>
    <w:rsid w:val="004056EC"/>
    <w:rsid w:val="00405DAD"/>
    <w:rsid w:val="004072EE"/>
    <w:rsid w:val="004074F9"/>
    <w:rsid w:val="00407BED"/>
    <w:rsid w:val="00410B3D"/>
    <w:rsid w:val="00410C82"/>
    <w:rsid w:val="004114BA"/>
    <w:rsid w:val="00413D73"/>
    <w:rsid w:val="004142FF"/>
    <w:rsid w:val="00414673"/>
    <w:rsid w:val="00415515"/>
    <w:rsid w:val="00416378"/>
    <w:rsid w:val="00420178"/>
    <w:rsid w:val="00420FB3"/>
    <w:rsid w:val="00421D02"/>
    <w:rsid w:val="00421D82"/>
    <w:rsid w:val="00423A9A"/>
    <w:rsid w:val="004248BE"/>
    <w:rsid w:val="00425949"/>
    <w:rsid w:val="00425FCC"/>
    <w:rsid w:val="00426BC5"/>
    <w:rsid w:val="00426E97"/>
    <w:rsid w:val="00431001"/>
    <w:rsid w:val="00431B1F"/>
    <w:rsid w:val="00434597"/>
    <w:rsid w:val="004366BE"/>
    <w:rsid w:val="00436793"/>
    <w:rsid w:val="00436E81"/>
    <w:rsid w:val="00437888"/>
    <w:rsid w:val="00440107"/>
    <w:rsid w:val="0044054C"/>
    <w:rsid w:val="004408B9"/>
    <w:rsid w:val="00440C04"/>
    <w:rsid w:val="00440D2A"/>
    <w:rsid w:val="004428D6"/>
    <w:rsid w:val="00442F79"/>
    <w:rsid w:val="00443478"/>
    <w:rsid w:val="0044404D"/>
    <w:rsid w:val="00445C75"/>
    <w:rsid w:val="00446127"/>
    <w:rsid w:val="004506B1"/>
    <w:rsid w:val="004506CF"/>
    <w:rsid w:val="004534F9"/>
    <w:rsid w:val="00453539"/>
    <w:rsid w:val="00453A6A"/>
    <w:rsid w:val="00454895"/>
    <w:rsid w:val="00455B32"/>
    <w:rsid w:val="00456D3A"/>
    <w:rsid w:val="00456F40"/>
    <w:rsid w:val="00457C0A"/>
    <w:rsid w:val="004604CB"/>
    <w:rsid w:val="00460588"/>
    <w:rsid w:val="00464B02"/>
    <w:rsid w:val="004651C3"/>
    <w:rsid w:val="00466D60"/>
    <w:rsid w:val="00470200"/>
    <w:rsid w:val="00470DF7"/>
    <w:rsid w:val="00474172"/>
    <w:rsid w:val="004744E4"/>
    <w:rsid w:val="00475673"/>
    <w:rsid w:val="0047685D"/>
    <w:rsid w:val="0047697B"/>
    <w:rsid w:val="00480790"/>
    <w:rsid w:val="00480D56"/>
    <w:rsid w:val="00481663"/>
    <w:rsid w:val="00481A7B"/>
    <w:rsid w:val="0048220B"/>
    <w:rsid w:val="00482351"/>
    <w:rsid w:val="0048342D"/>
    <w:rsid w:val="004841BB"/>
    <w:rsid w:val="004843B7"/>
    <w:rsid w:val="004847A6"/>
    <w:rsid w:val="004906D1"/>
    <w:rsid w:val="0049220F"/>
    <w:rsid w:val="00492854"/>
    <w:rsid w:val="004931B2"/>
    <w:rsid w:val="00493A19"/>
    <w:rsid w:val="00493A80"/>
    <w:rsid w:val="004965C4"/>
    <w:rsid w:val="00497780"/>
    <w:rsid w:val="004A155C"/>
    <w:rsid w:val="004A30A2"/>
    <w:rsid w:val="004A3567"/>
    <w:rsid w:val="004A4999"/>
    <w:rsid w:val="004A60E5"/>
    <w:rsid w:val="004A6D60"/>
    <w:rsid w:val="004A72B5"/>
    <w:rsid w:val="004B07F7"/>
    <w:rsid w:val="004B0CE0"/>
    <w:rsid w:val="004B20FE"/>
    <w:rsid w:val="004B25C1"/>
    <w:rsid w:val="004B2DA3"/>
    <w:rsid w:val="004B2F9F"/>
    <w:rsid w:val="004B3BF5"/>
    <w:rsid w:val="004B4C61"/>
    <w:rsid w:val="004B782F"/>
    <w:rsid w:val="004B7DA3"/>
    <w:rsid w:val="004C173A"/>
    <w:rsid w:val="004C4332"/>
    <w:rsid w:val="004C49D4"/>
    <w:rsid w:val="004C5E35"/>
    <w:rsid w:val="004C6550"/>
    <w:rsid w:val="004C6962"/>
    <w:rsid w:val="004C770C"/>
    <w:rsid w:val="004D0DE8"/>
    <w:rsid w:val="004D1763"/>
    <w:rsid w:val="004D2047"/>
    <w:rsid w:val="004D20C2"/>
    <w:rsid w:val="004D3229"/>
    <w:rsid w:val="004D4451"/>
    <w:rsid w:val="004D6A99"/>
    <w:rsid w:val="004E121C"/>
    <w:rsid w:val="004E396A"/>
    <w:rsid w:val="004E40DF"/>
    <w:rsid w:val="004E4123"/>
    <w:rsid w:val="004E4C95"/>
    <w:rsid w:val="004E4CCA"/>
    <w:rsid w:val="004E4F0D"/>
    <w:rsid w:val="004E59E0"/>
    <w:rsid w:val="004E5F39"/>
    <w:rsid w:val="004E67F3"/>
    <w:rsid w:val="004E6E50"/>
    <w:rsid w:val="004F012E"/>
    <w:rsid w:val="004F20CA"/>
    <w:rsid w:val="004F26A5"/>
    <w:rsid w:val="004F33FD"/>
    <w:rsid w:val="004F4A7A"/>
    <w:rsid w:val="004F5D74"/>
    <w:rsid w:val="004F63AC"/>
    <w:rsid w:val="004F6939"/>
    <w:rsid w:val="004F6BC5"/>
    <w:rsid w:val="004F754F"/>
    <w:rsid w:val="004F7ADD"/>
    <w:rsid w:val="00502DE5"/>
    <w:rsid w:val="00503BE7"/>
    <w:rsid w:val="00503C53"/>
    <w:rsid w:val="00506408"/>
    <w:rsid w:val="00506680"/>
    <w:rsid w:val="00506D0A"/>
    <w:rsid w:val="005075C8"/>
    <w:rsid w:val="00510F8E"/>
    <w:rsid w:val="00511504"/>
    <w:rsid w:val="00511BA6"/>
    <w:rsid w:val="00513920"/>
    <w:rsid w:val="00514278"/>
    <w:rsid w:val="00515302"/>
    <w:rsid w:val="00515844"/>
    <w:rsid w:val="00515E39"/>
    <w:rsid w:val="00517AD5"/>
    <w:rsid w:val="00520EF3"/>
    <w:rsid w:val="00521DD7"/>
    <w:rsid w:val="00522F1D"/>
    <w:rsid w:val="00523468"/>
    <w:rsid w:val="00524A6F"/>
    <w:rsid w:val="00525AF7"/>
    <w:rsid w:val="00525BFE"/>
    <w:rsid w:val="005270B0"/>
    <w:rsid w:val="0052749D"/>
    <w:rsid w:val="00527E0E"/>
    <w:rsid w:val="005307C1"/>
    <w:rsid w:val="00531CFD"/>
    <w:rsid w:val="0053299D"/>
    <w:rsid w:val="00533A97"/>
    <w:rsid w:val="00535057"/>
    <w:rsid w:val="00536300"/>
    <w:rsid w:val="0054290D"/>
    <w:rsid w:val="005431BE"/>
    <w:rsid w:val="0054397F"/>
    <w:rsid w:val="00544DF3"/>
    <w:rsid w:val="00545B1A"/>
    <w:rsid w:val="00546508"/>
    <w:rsid w:val="00546795"/>
    <w:rsid w:val="00550039"/>
    <w:rsid w:val="00551D16"/>
    <w:rsid w:val="0055460D"/>
    <w:rsid w:val="005570E7"/>
    <w:rsid w:val="00557719"/>
    <w:rsid w:val="0056192A"/>
    <w:rsid w:val="005619AF"/>
    <w:rsid w:val="00561A3D"/>
    <w:rsid w:val="00563332"/>
    <w:rsid w:val="00563709"/>
    <w:rsid w:val="00563EFC"/>
    <w:rsid w:val="00566492"/>
    <w:rsid w:val="00566A7D"/>
    <w:rsid w:val="0056735F"/>
    <w:rsid w:val="0056786B"/>
    <w:rsid w:val="005700B5"/>
    <w:rsid w:val="00570649"/>
    <w:rsid w:val="00571178"/>
    <w:rsid w:val="005715DD"/>
    <w:rsid w:val="00572CC1"/>
    <w:rsid w:val="00572FF7"/>
    <w:rsid w:val="00574789"/>
    <w:rsid w:val="00574870"/>
    <w:rsid w:val="00574981"/>
    <w:rsid w:val="0057585C"/>
    <w:rsid w:val="005764D9"/>
    <w:rsid w:val="00576A11"/>
    <w:rsid w:val="00577433"/>
    <w:rsid w:val="0057762A"/>
    <w:rsid w:val="00577745"/>
    <w:rsid w:val="00577801"/>
    <w:rsid w:val="005807FC"/>
    <w:rsid w:val="00581C25"/>
    <w:rsid w:val="00582278"/>
    <w:rsid w:val="005830A9"/>
    <w:rsid w:val="00583C73"/>
    <w:rsid w:val="0058402F"/>
    <w:rsid w:val="00586435"/>
    <w:rsid w:val="00586B88"/>
    <w:rsid w:val="00586BDD"/>
    <w:rsid w:val="00586FDD"/>
    <w:rsid w:val="005876E4"/>
    <w:rsid w:val="00587BDC"/>
    <w:rsid w:val="00587D89"/>
    <w:rsid w:val="005905CE"/>
    <w:rsid w:val="00590F41"/>
    <w:rsid w:val="00591FB3"/>
    <w:rsid w:val="005939E1"/>
    <w:rsid w:val="00593C93"/>
    <w:rsid w:val="005953F5"/>
    <w:rsid w:val="005958D1"/>
    <w:rsid w:val="005A23A7"/>
    <w:rsid w:val="005A2F29"/>
    <w:rsid w:val="005A620D"/>
    <w:rsid w:val="005A6C04"/>
    <w:rsid w:val="005B0922"/>
    <w:rsid w:val="005B3C07"/>
    <w:rsid w:val="005B44C7"/>
    <w:rsid w:val="005B6661"/>
    <w:rsid w:val="005B695C"/>
    <w:rsid w:val="005B7115"/>
    <w:rsid w:val="005B7C42"/>
    <w:rsid w:val="005C0A16"/>
    <w:rsid w:val="005C0EFA"/>
    <w:rsid w:val="005C1C7E"/>
    <w:rsid w:val="005C235D"/>
    <w:rsid w:val="005C4C89"/>
    <w:rsid w:val="005C4EF5"/>
    <w:rsid w:val="005C5B11"/>
    <w:rsid w:val="005C64AD"/>
    <w:rsid w:val="005C74EC"/>
    <w:rsid w:val="005D5E4B"/>
    <w:rsid w:val="005D5FF3"/>
    <w:rsid w:val="005D70A7"/>
    <w:rsid w:val="005D7F42"/>
    <w:rsid w:val="005D7FF0"/>
    <w:rsid w:val="005E2CCB"/>
    <w:rsid w:val="005E2EE0"/>
    <w:rsid w:val="005E35D3"/>
    <w:rsid w:val="005E3C3F"/>
    <w:rsid w:val="005E56C3"/>
    <w:rsid w:val="005E7EAB"/>
    <w:rsid w:val="005E7FCB"/>
    <w:rsid w:val="005F0C6C"/>
    <w:rsid w:val="005F18F7"/>
    <w:rsid w:val="005F19CC"/>
    <w:rsid w:val="005F26C4"/>
    <w:rsid w:val="005F363D"/>
    <w:rsid w:val="005F546F"/>
    <w:rsid w:val="005F6C10"/>
    <w:rsid w:val="005F7622"/>
    <w:rsid w:val="005F7FEC"/>
    <w:rsid w:val="00600939"/>
    <w:rsid w:val="00600D0B"/>
    <w:rsid w:val="006019F2"/>
    <w:rsid w:val="0060267D"/>
    <w:rsid w:val="00603619"/>
    <w:rsid w:val="00607C67"/>
    <w:rsid w:val="00607CFC"/>
    <w:rsid w:val="006116D2"/>
    <w:rsid w:val="00612C10"/>
    <w:rsid w:val="00612E1A"/>
    <w:rsid w:val="00613A39"/>
    <w:rsid w:val="00614707"/>
    <w:rsid w:val="006154B3"/>
    <w:rsid w:val="006167EE"/>
    <w:rsid w:val="00620B53"/>
    <w:rsid w:val="0062390A"/>
    <w:rsid w:val="0062527A"/>
    <w:rsid w:val="006256D7"/>
    <w:rsid w:val="00625A86"/>
    <w:rsid w:val="00627DFE"/>
    <w:rsid w:val="00627EA5"/>
    <w:rsid w:val="00631B35"/>
    <w:rsid w:val="00631E3D"/>
    <w:rsid w:val="00633753"/>
    <w:rsid w:val="006342AF"/>
    <w:rsid w:val="006348DC"/>
    <w:rsid w:val="00634B56"/>
    <w:rsid w:val="00634D0D"/>
    <w:rsid w:val="00634D1F"/>
    <w:rsid w:val="00634E5C"/>
    <w:rsid w:val="006359EF"/>
    <w:rsid w:val="0063633F"/>
    <w:rsid w:val="00637C72"/>
    <w:rsid w:val="00637D84"/>
    <w:rsid w:val="00637DA1"/>
    <w:rsid w:val="006413C1"/>
    <w:rsid w:val="00643570"/>
    <w:rsid w:val="00643CA9"/>
    <w:rsid w:val="00644B6E"/>
    <w:rsid w:val="00644C30"/>
    <w:rsid w:val="00646220"/>
    <w:rsid w:val="00646404"/>
    <w:rsid w:val="00646DE7"/>
    <w:rsid w:val="006474F4"/>
    <w:rsid w:val="00650261"/>
    <w:rsid w:val="00650C36"/>
    <w:rsid w:val="00651881"/>
    <w:rsid w:val="00651DA3"/>
    <w:rsid w:val="006531B6"/>
    <w:rsid w:val="006537E7"/>
    <w:rsid w:val="00653D23"/>
    <w:rsid w:val="0065527B"/>
    <w:rsid w:val="006605FC"/>
    <w:rsid w:val="00660797"/>
    <w:rsid w:val="00661358"/>
    <w:rsid w:val="00661B97"/>
    <w:rsid w:val="006648FC"/>
    <w:rsid w:val="00664B2C"/>
    <w:rsid w:val="00665438"/>
    <w:rsid w:val="00665626"/>
    <w:rsid w:val="006659B9"/>
    <w:rsid w:val="0066729F"/>
    <w:rsid w:val="00670307"/>
    <w:rsid w:val="00670808"/>
    <w:rsid w:val="00675793"/>
    <w:rsid w:val="0067743F"/>
    <w:rsid w:val="00681D13"/>
    <w:rsid w:val="00685520"/>
    <w:rsid w:val="00685B7B"/>
    <w:rsid w:val="00686289"/>
    <w:rsid w:val="00686328"/>
    <w:rsid w:val="00686EB1"/>
    <w:rsid w:val="00690443"/>
    <w:rsid w:val="00692C35"/>
    <w:rsid w:val="00694593"/>
    <w:rsid w:val="00694B06"/>
    <w:rsid w:val="0069516F"/>
    <w:rsid w:val="006955D4"/>
    <w:rsid w:val="00695633"/>
    <w:rsid w:val="00697128"/>
    <w:rsid w:val="00697A9F"/>
    <w:rsid w:val="006A0499"/>
    <w:rsid w:val="006A0F39"/>
    <w:rsid w:val="006A1ED9"/>
    <w:rsid w:val="006A257A"/>
    <w:rsid w:val="006A37AE"/>
    <w:rsid w:val="006A528F"/>
    <w:rsid w:val="006A75FD"/>
    <w:rsid w:val="006A7830"/>
    <w:rsid w:val="006A7876"/>
    <w:rsid w:val="006B0DE6"/>
    <w:rsid w:val="006B11B3"/>
    <w:rsid w:val="006B3119"/>
    <w:rsid w:val="006B38FA"/>
    <w:rsid w:val="006B3B5A"/>
    <w:rsid w:val="006B3DCA"/>
    <w:rsid w:val="006B4071"/>
    <w:rsid w:val="006B5B7A"/>
    <w:rsid w:val="006C2C7E"/>
    <w:rsid w:val="006C5376"/>
    <w:rsid w:val="006C6A16"/>
    <w:rsid w:val="006C7125"/>
    <w:rsid w:val="006D14A3"/>
    <w:rsid w:val="006D1B48"/>
    <w:rsid w:val="006D2108"/>
    <w:rsid w:val="006D257D"/>
    <w:rsid w:val="006D2F06"/>
    <w:rsid w:val="006D2F3E"/>
    <w:rsid w:val="006D51E8"/>
    <w:rsid w:val="006D57DE"/>
    <w:rsid w:val="006D6B4C"/>
    <w:rsid w:val="006D725F"/>
    <w:rsid w:val="006E0555"/>
    <w:rsid w:val="006E2BE0"/>
    <w:rsid w:val="006E2D24"/>
    <w:rsid w:val="006E3AEA"/>
    <w:rsid w:val="006E547E"/>
    <w:rsid w:val="006E5603"/>
    <w:rsid w:val="006E738A"/>
    <w:rsid w:val="006E7C4E"/>
    <w:rsid w:val="006E7DB9"/>
    <w:rsid w:val="006F1AC9"/>
    <w:rsid w:val="006F33DC"/>
    <w:rsid w:val="006F5FC7"/>
    <w:rsid w:val="006F6859"/>
    <w:rsid w:val="00703344"/>
    <w:rsid w:val="007056EF"/>
    <w:rsid w:val="00705C49"/>
    <w:rsid w:val="00706181"/>
    <w:rsid w:val="00707984"/>
    <w:rsid w:val="00710003"/>
    <w:rsid w:val="0071094F"/>
    <w:rsid w:val="00711148"/>
    <w:rsid w:val="0071177D"/>
    <w:rsid w:val="00711AEB"/>
    <w:rsid w:val="00711C45"/>
    <w:rsid w:val="007124EC"/>
    <w:rsid w:val="007144EF"/>
    <w:rsid w:val="0071576E"/>
    <w:rsid w:val="0071700A"/>
    <w:rsid w:val="00717AD5"/>
    <w:rsid w:val="00717B99"/>
    <w:rsid w:val="00720906"/>
    <w:rsid w:val="0072229D"/>
    <w:rsid w:val="007227C7"/>
    <w:rsid w:val="00722C55"/>
    <w:rsid w:val="0072569E"/>
    <w:rsid w:val="00730663"/>
    <w:rsid w:val="00734588"/>
    <w:rsid w:val="00736A1C"/>
    <w:rsid w:val="00737041"/>
    <w:rsid w:val="0073737A"/>
    <w:rsid w:val="00737DBE"/>
    <w:rsid w:val="00741C0D"/>
    <w:rsid w:val="00744001"/>
    <w:rsid w:val="00744073"/>
    <w:rsid w:val="00746D06"/>
    <w:rsid w:val="00746DDA"/>
    <w:rsid w:val="00752561"/>
    <w:rsid w:val="00752BD5"/>
    <w:rsid w:val="007530E6"/>
    <w:rsid w:val="00756E78"/>
    <w:rsid w:val="00757719"/>
    <w:rsid w:val="007601AB"/>
    <w:rsid w:val="007604EF"/>
    <w:rsid w:val="0076124F"/>
    <w:rsid w:val="00762544"/>
    <w:rsid w:val="00763342"/>
    <w:rsid w:val="007638CB"/>
    <w:rsid w:val="00764943"/>
    <w:rsid w:val="007653D3"/>
    <w:rsid w:val="00766F2E"/>
    <w:rsid w:val="00766F59"/>
    <w:rsid w:val="007673D1"/>
    <w:rsid w:val="007715F0"/>
    <w:rsid w:val="0077181F"/>
    <w:rsid w:val="00772A6F"/>
    <w:rsid w:val="00772D57"/>
    <w:rsid w:val="00773774"/>
    <w:rsid w:val="007744BB"/>
    <w:rsid w:val="00775BBD"/>
    <w:rsid w:val="0077644C"/>
    <w:rsid w:val="0077702F"/>
    <w:rsid w:val="00777554"/>
    <w:rsid w:val="00780D63"/>
    <w:rsid w:val="00780FBA"/>
    <w:rsid w:val="00781B4D"/>
    <w:rsid w:val="00782386"/>
    <w:rsid w:val="0078407C"/>
    <w:rsid w:val="00785A4B"/>
    <w:rsid w:val="00785EBF"/>
    <w:rsid w:val="00786E27"/>
    <w:rsid w:val="00786E2F"/>
    <w:rsid w:val="00790AE5"/>
    <w:rsid w:val="007910A3"/>
    <w:rsid w:val="00792CEE"/>
    <w:rsid w:val="007938A4"/>
    <w:rsid w:val="00796934"/>
    <w:rsid w:val="00796EEF"/>
    <w:rsid w:val="007A0A99"/>
    <w:rsid w:val="007A2686"/>
    <w:rsid w:val="007A678D"/>
    <w:rsid w:val="007A68BC"/>
    <w:rsid w:val="007A6BB3"/>
    <w:rsid w:val="007A6D95"/>
    <w:rsid w:val="007B1AB6"/>
    <w:rsid w:val="007B1B9B"/>
    <w:rsid w:val="007B2984"/>
    <w:rsid w:val="007B5DBD"/>
    <w:rsid w:val="007B6A52"/>
    <w:rsid w:val="007B6CCF"/>
    <w:rsid w:val="007B706D"/>
    <w:rsid w:val="007B7FAF"/>
    <w:rsid w:val="007C14FE"/>
    <w:rsid w:val="007C21FB"/>
    <w:rsid w:val="007C374F"/>
    <w:rsid w:val="007C64CA"/>
    <w:rsid w:val="007D14E9"/>
    <w:rsid w:val="007D2319"/>
    <w:rsid w:val="007D3AFE"/>
    <w:rsid w:val="007D41E9"/>
    <w:rsid w:val="007D6811"/>
    <w:rsid w:val="007E0680"/>
    <w:rsid w:val="007E2200"/>
    <w:rsid w:val="007E2A92"/>
    <w:rsid w:val="007E4F7A"/>
    <w:rsid w:val="007E5AC4"/>
    <w:rsid w:val="007E5EDB"/>
    <w:rsid w:val="007E64F5"/>
    <w:rsid w:val="007F01E3"/>
    <w:rsid w:val="007F0CA9"/>
    <w:rsid w:val="007F1C96"/>
    <w:rsid w:val="007F28D1"/>
    <w:rsid w:val="007F5C6E"/>
    <w:rsid w:val="007F62E8"/>
    <w:rsid w:val="007F753B"/>
    <w:rsid w:val="007F7C1D"/>
    <w:rsid w:val="00800478"/>
    <w:rsid w:val="008009F8"/>
    <w:rsid w:val="008017C4"/>
    <w:rsid w:val="00801CD6"/>
    <w:rsid w:val="008038DD"/>
    <w:rsid w:val="00803E1D"/>
    <w:rsid w:val="00803E4E"/>
    <w:rsid w:val="008065D5"/>
    <w:rsid w:val="008118BC"/>
    <w:rsid w:val="0081208A"/>
    <w:rsid w:val="00813759"/>
    <w:rsid w:val="00816F5A"/>
    <w:rsid w:val="00820AD1"/>
    <w:rsid w:val="00820CD5"/>
    <w:rsid w:val="00820D8A"/>
    <w:rsid w:val="00820FB6"/>
    <w:rsid w:val="008216A8"/>
    <w:rsid w:val="00821CF5"/>
    <w:rsid w:val="00822F6F"/>
    <w:rsid w:val="00823DB4"/>
    <w:rsid w:val="00824CCA"/>
    <w:rsid w:val="00826573"/>
    <w:rsid w:val="00827538"/>
    <w:rsid w:val="0083203D"/>
    <w:rsid w:val="008322A8"/>
    <w:rsid w:val="00833801"/>
    <w:rsid w:val="00836984"/>
    <w:rsid w:val="00836CE2"/>
    <w:rsid w:val="008433E6"/>
    <w:rsid w:val="00843715"/>
    <w:rsid w:val="00843A34"/>
    <w:rsid w:val="00845158"/>
    <w:rsid w:val="008473B8"/>
    <w:rsid w:val="0085032D"/>
    <w:rsid w:val="0085123C"/>
    <w:rsid w:val="00851A79"/>
    <w:rsid w:val="00853D3C"/>
    <w:rsid w:val="0085500E"/>
    <w:rsid w:val="008558C1"/>
    <w:rsid w:val="00856EB2"/>
    <w:rsid w:val="00857779"/>
    <w:rsid w:val="00857D83"/>
    <w:rsid w:val="00861B48"/>
    <w:rsid w:val="00863CE9"/>
    <w:rsid w:val="00865821"/>
    <w:rsid w:val="00865A35"/>
    <w:rsid w:val="00871D50"/>
    <w:rsid w:val="00872033"/>
    <w:rsid w:val="00872426"/>
    <w:rsid w:val="008731B5"/>
    <w:rsid w:val="00873F9A"/>
    <w:rsid w:val="00874216"/>
    <w:rsid w:val="00874C3C"/>
    <w:rsid w:val="00874C71"/>
    <w:rsid w:val="00875F67"/>
    <w:rsid w:val="00876F27"/>
    <w:rsid w:val="00876FC8"/>
    <w:rsid w:val="00880003"/>
    <w:rsid w:val="0088024F"/>
    <w:rsid w:val="008808D3"/>
    <w:rsid w:val="00883191"/>
    <w:rsid w:val="00883B7E"/>
    <w:rsid w:val="0088415F"/>
    <w:rsid w:val="00884396"/>
    <w:rsid w:val="008954D9"/>
    <w:rsid w:val="0089565E"/>
    <w:rsid w:val="00896FE0"/>
    <w:rsid w:val="008971C9"/>
    <w:rsid w:val="00897D8D"/>
    <w:rsid w:val="008A1375"/>
    <w:rsid w:val="008A2FD1"/>
    <w:rsid w:val="008A45F4"/>
    <w:rsid w:val="008A5609"/>
    <w:rsid w:val="008A5CC9"/>
    <w:rsid w:val="008A5FA3"/>
    <w:rsid w:val="008A69E4"/>
    <w:rsid w:val="008A6A8E"/>
    <w:rsid w:val="008A7C50"/>
    <w:rsid w:val="008A7FBC"/>
    <w:rsid w:val="008B386F"/>
    <w:rsid w:val="008B5C19"/>
    <w:rsid w:val="008B7B55"/>
    <w:rsid w:val="008C2DBA"/>
    <w:rsid w:val="008C306C"/>
    <w:rsid w:val="008C51F8"/>
    <w:rsid w:val="008C5354"/>
    <w:rsid w:val="008C6737"/>
    <w:rsid w:val="008C6B8A"/>
    <w:rsid w:val="008C7DD5"/>
    <w:rsid w:val="008D0DE2"/>
    <w:rsid w:val="008D1192"/>
    <w:rsid w:val="008D1806"/>
    <w:rsid w:val="008D368D"/>
    <w:rsid w:val="008D51FC"/>
    <w:rsid w:val="008D61C1"/>
    <w:rsid w:val="008D6576"/>
    <w:rsid w:val="008D6D4D"/>
    <w:rsid w:val="008E0257"/>
    <w:rsid w:val="008E115B"/>
    <w:rsid w:val="008E3C27"/>
    <w:rsid w:val="008E4ADF"/>
    <w:rsid w:val="008F02C1"/>
    <w:rsid w:val="008F1270"/>
    <w:rsid w:val="008F213C"/>
    <w:rsid w:val="008F2F13"/>
    <w:rsid w:val="008F3899"/>
    <w:rsid w:val="008F39DF"/>
    <w:rsid w:val="008F490B"/>
    <w:rsid w:val="008F5844"/>
    <w:rsid w:val="008F5A32"/>
    <w:rsid w:val="008F5D9C"/>
    <w:rsid w:val="008F641A"/>
    <w:rsid w:val="008F65C6"/>
    <w:rsid w:val="00900224"/>
    <w:rsid w:val="00901B24"/>
    <w:rsid w:val="00902343"/>
    <w:rsid w:val="00902E2D"/>
    <w:rsid w:val="00903463"/>
    <w:rsid w:val="00903BDD"/>
    <w:rsid w:val="00905D03"/>
    <w:rsid w:val="00906B93"/>
    <w:rsid w:val="00907331"/>
    <w:rsid w:val="00907810"/>
    <w:rsid w:val="00910A7A"/>
    <w:rsid w:val="00910E98"/>
    <w:rsid w:val="009115BA"/>
    <w:rsid w:val="00915EE8"/>
    <w:rsid w:val="0091624A"/>
    <w:rsid w:val="0091638B"/>
    <w:rsid w:val="0091713C"/>
    <w:rsid w:val="00920E04"/>
    <w:rsid w:val="00920EC7"/>
    <w:rsid w:val="0092148A"/>
    <w:rsid w:val="00924235"/>
    <w:rsid w:val="009243D9"/>
    <w:rsid w:val="00930AE2"/>
    <w:rsid w:val="009310EC"/>
    <w:rsid w:val="0093114C"/>
    <w:rsid w:val="00931679"/>
    <w:rsid w:val="00932558"/>
    <w:rsid w:val="00934C21"/>
    <w:rsid w:val="009351D0"/>
    <w:rsid w:val="00937767"/>
    <w:rsid w:val="00940CA7"/>
    <w:rsid w:val="00941A0B"/>
    <w:rsid w:val="0094244B"/>
    <w:rsid w:val="009432F4"/>
    <w:rsid w:val="00945AB2"/>
    <w:rsid w:val="00945AB6"/>
    <w:rsid w:val="00945D20"/>
    <w:rsid w:val="0094741E"/>
    <w:rsid w:val="009477C7"/>
    <w:rsid w:val="009479C7"/>
    <w:rsid w:val="00947F40"/>
    <w:rsid w:val="00952F97"/>
    <w:rsid w:val="0095315C"/>
    <w:rsid w:val="00956E3E"/>
    <w:rsid w:val="00957B8D"/>
    <w:rsid w:val="00960D2D"/>
    <w:rsid w:val="00961AB7"/>
    <w:rsid w:val="00961BAF"/>
    <w:rsid w:val="00961FB7"/>
    <w:rsid w:val="00962401"/>
    <w:rsid w:val="00964EED"/>
    <w:rsid w:val="0096557B"/>
    <w:rsid w:val="00965BC6"/>
    <w:rsid w:val="00966024"/>
    <w:rsid w:val="0096655B"/>
    <w:rsid w:val="009675EE"/>
    <w:rsid w:val="00970D20"/>
    <w:rsid w:val="009711AD"/>
    <w:rsid w:val="00972083"/>
    <w:rsid w:val="009722F9"/>
    <w:rsid w:val="00974625"/>
    <w:rsid w:val="00974ACB"/>
    <w:rsid w:val="0097576D"/>
    <w:rsid w:val="00976B1B"/>
    <w:rsid w:val="00976EA0"/>
    <w:rsid w:val="00977EB5"/>
    <w:rsid w:val="00980ABF"/>
    <w:rsid w:val="0098151C"/>
    <w:rsid w:val="00981730"/>
    <w:rsid w:val="0098211A"/>
    <w:rsid w:val="009824C0"/>
    <w:rsid w:val="009847A8"/>
    <w:rsid w:val="00984A0F"/>
    <w:rsid w:val="00985EBE"/>
    <w:rsid w:val="009866F9"/>
    <w:rsid w:val="00990128"/>
    <w:rsid w:val="00990160"/>
    <w:rsid w:val="00990D32"/>
    <w:rsid w:val="009913F9"/>
    <w:rsid w:val="00996570"/>
    <w:rsid w:val="00997F53"/>
    <w:rsid w:val="009A00E5"/>
    <w:rsid w:val="009A1E54"/>
    <w:rsid w:val="009A25FA"/>
    <w:rsid w:val="009A3088"/>
    <w:rsid w:val="009A557D"/>
    <w:rsid w:val="009A6581"/>
    <w:rsid w:val="009A6BB8"/>
    <w:rsid w:val="009A7862"/>
    <w:rsid w:val="009A7878"/>
    <w:rsid w:val="009A7937"/>
    <w:rsid w:val="009B0BDE"/>
    <w:rsid w:val="009B0BE0"/>
    <w:rsid w:val="009B2C76"/>
    <w:rsid w:val="009B2E18"/>
    <w:rsid w:val="009B5AA3"/>
    <w:rsid w:val="009B5AA7"/>
    <w:rsid w:val="009B74BC"/>
    <w:rsid w:val="009C403E"/>
    <w:rsid w:val="009C57D4"/>
    <w:rsid w:val="009C64E7"/>
    <w:rsid w:val="009C67D1"/>
    <w:rsid w:val="009C6C33"/>
    <w:rsid w:val="009D0576"/>
    <w:rsid w:val="009D143C"/>
    <w:rsid w:val="009D2A05"/>
    <w:rsid w:val="009D38BB"/>
    <w:rsid w:val="009D5FAC"/>
    <w:rsid w:val="009D671E"/>
    <w:rsid w:val="009D708E"/>
    <w:rsid w:val="009D7250"/>
    <w:rsid w:val="009D77EB"/>
    <w:rsid w:val="009D7E9F"/>
    <w:rsid w:val="009E0B83"/>
    <w:rsid w:val="009E1622"/>
    <w:rsid w:val="009E196D"/>
    <w:rsid w:val="009E501C"/>
    <w:rsid w:val="009E7A69"/>
    <w:rsid w:val="009F1850"/>
    <w:rsid w:val="009F52AC"/>
    <w:rsid w:val="009F6FC2"/>
    <w:rsid w:val="009F7FCC"/>
    <w:rsid w:val="00A00C3C"/>
    <w:rsid w:val="00A0245B"/>
    <w:rsid w:val="00A02CD2"/>
    <w:rsid w:val="00A03705"/>
    <w:rsid w:val="00A04875"/>
    <w:rsid w:val="00A067A6"/>
    <w:rsid w:val="00A07074"/>
    <w:rsid w:val="00A10126"/>
    <w:rsid w:val="00A1273A"/>
    <w:rsid w:val="00A12EAE"/>
    <w:rsid w:val="00A12FCD"/>
    <w:rsid w:val="00A14344"/>
    <w:rsid w:val="00A15347"/>
    <w:rsid w:val="00A1548F"/>
    <w:rsid w:val="00A16040"/>
    <w:rsid w:val="00A2090E"/>
    <w:rsid w:val="00A2340B"/>
    <w:rsid w:val="00A23903"/>
    <w:rsid w:val="00A2631F"/>
    <w:rsid w:val="00A30A98"/>
    <w:rsid w:val="00A30AFC"/>
    <w:rsid w:val="00A314F2"/>
    <w:rsid w:val="00A319E6"/>
    <w:rsid w:val="00A32382"/>
    <w:rsid w:val="00A33E07"/>
    <w:rsid w:val="00A34410"/>
    <w:rsid w:val="00A34E55"/>
    <w:rsid w:val="00A35E85"/>
    <w:rsid w:val="00A364F6"/>
    <w:rsid w:val="00A37B79"/>
    <w:rsid w:val="00A37D81"/>
    <w:rsid w:val="00A402D5"/>
    <w:rsid w:val="00A40CA0"/>
    <w:rsid w:val="00A419B2"/>
    <w:rsid w:val="00A45368"/>
    <w:rsid w:val="00A467C1"/>
    <w:rsid w:val="00A479E0"/>
    <w:rsid w:val="00A50DE6"/>
    <w:rsid w:val="00A50FE4"/>
    <w:rsid w:val="00A51B59"/>
    <w:rsid w:val="00A51F0E"/>
    <w:rsid w:val="00A52946"/>
    <w:rsid w:val="00A54B05"/>
    <w:rsid w:val="00A54DE6"/>
    <w:rsid w:val="00A54EF4"/>
    <w:rsid w:val="00A55FB9"/>
    <w:rsid w:val="00A570A6"/>
    <w:rsid w:val="00A5713F"/>
    <w:rsid w:val="00A579EC"/>
    <w:rsid w:val="00A61133"/>
    <w:rsid w:val="00A61484"/>
    <w:rsid w:val="00A618A8"/>
    <w:rsid w:val="00A62071"/>
    <w:rsid w:val="00A62143"/>
    <w:rsid w:val="00A62AC0"/>
    <w:rsid w:val="00A630EF"/>
    <w:rsid w:val="00A635AE"/>
    <w:rsid w:val="00A63B50"/>
    <w:rsid w:val="00A640DF"/>
    <w:rsid w:val="00A6526C"/>
    <w:rsid w:val="00A675A0"/>
    <w:rsid w:val="00A70465"/>
    <w:rsid w:val="00A70817"/>
    <w:rsid w:val="00A74D1A"/>
    <w:rsid w:val="00A74EAC"/>
    <w:rsid w:val="00A767DA"/>
    <w:rsid w:val="00A83627"/>
    <w:rsid w:val="00A84BB0"/>
    <w:rsid w:val="00A859D7"/>
    <w:rsid w:val="00A86DC2"/>
    <w:rsid w:val="00A87611"/>
    <w:rsid w:val="00A87DE8"/>
    <w:rsid w:val="00A90A99"/>
    <w:rsid w:val="00A91BE0"/>
    <w:rsid w:val="00A92F28"/>
    <w:rsid w:val="00A953DA"/>
    <w:rsid w:val="00A95B20"/>
    <w:rsid w:val="00A9691C"/>
    <w:rsid w:val="00AA0A18"/>
    <w:rsid w:val="00AA11D0"/>
    <w:rsid w:val="00AA13AB"/>
    <w:rsid w:val="00AA1642"/>
    <w:rsid w:val="00AA24B7"/>
    <w:rsid w:val="00AA33CA"/>
    <w:rsid w:val="00AA3E42"/>
    <w:rsid w:val="00AA4844"/>
    <w:rsid w:val="00AA54E7"/>
    <w:rsid w:val="00AA74CD"/>
    <w:rsid w:val="00AA75C1"/>
    <w:rsid w:val="00AB0EFD"/>
    <w:rsid w:val="00AB3A11"/>
    <w:rsid w:val="00AB3EEA"/>
    <w:rsid w:val="00AB4A93"/>
    <w:rsid w:val="00AB4F49"/>
    <w:rsid w:val="00AB5B95"/>
    <w:rsid w:val="00AB6756"/>
    <w:rsid w:val="00AB7AFC"/>
    <w:rsid w:val="00AC10CB"/>
    <w:rsid w:val="00AC4F75"/>
    <w:rsid w:val="00AC7027"/>
    <w:rsid w:val="00AD227D"/>
    <w:rsid w:val="00AD28D5"/>
    <w:rsid w:val="00AD3684"/>
    <w:rsid w:val="00AD3C3F"/>
    <w:rsid w:val="00AD3D20"/>
    <w:rsid w:val="00AD4E3A"/>
    <w:rsid w:val="00AD547A"/>
    <w:rsid w:val="00AD5842"/>
    <w:rsid w:val="00AE0D6D"/>
    <w:rsid w:val="00AE1EED"/>
    <w:rsid w:val="00AE3C4E"/>
    <w:rsid w:val="00AE47A2"/>
    <w:rsid w:val="00AE7149"/>
    <w:rsid w:val="00AE7EDD"/>
    <w:rsid w:val="00AF15F9"/>
    <w:rsid w:val="00AF205F"/>
    <w:rsid w:val="00AF2E24"/>
    <w:rsid w:val="00AF3A10"/>
    <w:rsid w:val="00AF497B"/>
    <w:rsid w:val="00AF4AA3"/>
    <w:rsid w:val="00AF4B13"/>
    <w:rsid w:val="00AF65DC"/>
    <w:rsid w:val="00AF6EC4"/>
    <w:rsid w:val="00AF6F54"/>
    <w:rsid w:val="00AF7A66"/>
    <w:rsid w:val="00B00789"/>
    <w:rsid w:val="00B007CA"/>
    <w:rsid w:val="00B06759"/>
    <w:rsid w:val="00B1081D"/>
    <w:rsid w:val="00B11566"/>
    <w:rsid w:val="00B11943"/>
    <w:rsid w:val="00B11DE1"/>
    <w:rsid w:val="00B137C7"/>
    <w:rsid w:val="00B13ECD"/>
    <w:rsid w:val="00B14472"/>
    <w:rsid w:val="00B154E3"/>
    <w:rsid w:val="00B16F87"/>
    <w:rsid w:val="00B17275"/>
    <w:rsid w:val="00B17846"/>
    <w:rsid w:val="00B17E62"/>
    <w:rsid w:val="00B20DB0"/>
    <w:rsid w:val="00B21F59"/>
    <w:rsid w:val="00B232FA"/>
    <w:rsid w:val="00B23745"/>
    <w:rsid w:val="00B25782"/>
    <w:rsid w:val="00B25B10"/>
    <w:rsid w:val="00B25BF0"/>
    <w:rsid w:val="00B26DC2"/>
    <w:rsid w:val="00B31679"/>
    <w:rsid w:val="00B32A6B"/>
    <w:rsid w:val="00B344D4"/>
    <w:rsid w:val="00B345BD"/>
    <w:rsid w:val="00B34914"/>
    <w:rsid w:val="00B34B8F"/>
    <w:rsid w:val="00B35512"/>
    <w:rsid w:val="00B35625"/>
    <w:rsid w:val="00B367FF"/>
    <w:rsid w:val="00B37000"/>
    <w:rsid w:val="00B41504"/>
    <w:rsid w:val="00B42BF3"/>
    <w:rsid w:val="00B42E74"/>
    <w:rsid w:val="00B43160"/>
    <w:rsid w:val="00B435A3"/>
    <w:rsid w:val="00B44F58"/>
    <w:rsid w:val="00B459C3"/>
    <w:rsid w:val="00B46CD1"/>
    <w:rsid w:val="00B47294"/>
    <w:rsid w:val="00B50B47"/>
    <w:rsid w:val="00B51691"/>
    <w:rsid w:val="00B52215"/>
    <w:rsid w:val="00B527D2"/>
    <w:rsid w:val="00B53106"/>
    <w:rsid w:val="00B54FBE"/>
    <w:rsid w:val="00B5701D"/>
    <w:rsid w:val="00B615FE"/>
    <w:rsid w:val="00B61CC1"/>
    <w:rsid w:val="00B62E57"/>
    <w:rsid w:val="00B6475C"/>
    <w:rsid w:val="00B65263"/>
    <w:rsid w:val="00B65984"/>
    <w:rsid w:val="00B65E76"/>
    <w:rsid w:val="00B67DE7"/>
    <w:rsid w:val="00B712F5"/>
    <w:rsid w:val="00B725D4"/>
    <w:rsid w:val="00B727DD"/>
    <w:rsid w:val="00B73A2F"/>
    <w:rsid w:val="00B73B8C"/>
    <w:rsid w:val="00B75A7D"/>
    <w:rsid w:val="00B7795D"/>
    <w:rsid w:val="00B80BA0"/>
    <w:rsid w:val="00B80BDF"/>
    <w:rsid w:val="00B80CF7"/>
    <w:rsid w:val="00B82D5E"/>
    <w:rsid w:val="00B83135"/>
    <w:rsid w:val="00B83D23"/>
    <w:rsid w:val="00B84BD5"/>
    <w:rsid w:val="00B8566E"/>
    <w:rsid w:val="00B85797"/>
    <w:rsid w:val="00B86111"/>
    <w:rsid w:val="00B879A8"/>
    <w:rsid w:val="00B87DB0"/>
    <w:rsid w:val="00B91267"/>
    <w:rsid w:val="00B93EED"/>
    <w:rsid w:val="00B944A9"/>
    <w:rsid w:val="00B97200"/>
    <w:rsid w:val="00BA3325"/>
    <w:rsid w:val="00BA3474"/>
    <w:rsid w:val="00BA4AB1"/>
    <w:rsid w:val="00BA4F49"/>
    <w:rsid w:val="00BA4F7C"/>
    <w:rsid w:val="00BA518A"/>
    <w:rsid w:val="00BA6527"/>
    <w:rsid w:val="00BA73F3"/>
    <w:rsid w:val="00BA7B9F"/>
    <w:rsid w:val="00BA7BE0"/>
    <w:rsid w:val="00BB3A88"/>
    <w:rsid w:val="00BB4062"/>
    <w:rsid w:val="00BB578C"/>
    <w:rsid w:val="00BB5913"/>
    <w:rsid w:val="00BB5F56"/>
    <w:rsid w:val="00BB60E0"/>
    <w:rsid w:val="00BB6C21"/>
    <w:rsid w:val="00BB711A"/>
    <w:rsid w:val="00BC1070"/>
    <w:rsid w:val="00BC1E3E"/>
    <w:rsid w:val="00BC2E21"/>
    <w:rsid w:val="00BC4165"/>
    <w:rsid w:val="00BC4800"/>
    <w:rsid w:val="00BC4E7E"/>
    <w:rsid w:val="00BC5081"/>
    <w:rsid w:val="00BC5DF5"/>
    <w:rsid w:val="00BC5FB7"/>
    <w:rsid w:val="00BD1658"/>
    <w:rsid w:val="00BD20EF"/>
    <w:rsid w:val="00BD2F3A"/>
    <w:rsid w:val="00BD480B"/>
    <w:rsid w:val="00BD4F96"/>
    <w:rsid w:val="00BD698B"/>
    <w:rsid w:val="00BD6AF4"/>
    <w:rsid w:val="00BD6B79"/>
    <w:rsid w:val="00BD6CD0"/>
    <w:rsid w:val="00BD7856"/>
    <w:rsid w:val="00BE0023"/>
    <w:rsid w:val="00BE11FF"/>
    <w:rsid w:val="00BE224D"/>
    <w:rsid w:val="00BE38AF"/>
    <w:rsid w:val="00BE60F1"/>
    <w:rsid w:val="00BE7BCB"/>
    <w:rsid w:val="00BF21D5"/>
    <w:rsid w:val="00BF2325"/>
    <w:rsid w:val="00BF331B"/>
    <w:rsid w:val="00BF3F9D"/>
    <w:rsid w:val="00BF5292"/>
    <w:rsid w:val="00BF68F7"/>
    <w:rsid w:val="00BF6D7D"/>
    <w:rsid w:val="00C005AC"/>
    <w:rsid w:val="00C02711"/>
    <w:rsid w:val="00C02C0F"/>
    <w:rsid w:val="00C02CA8"/>
    <w:rsid w:val="00C02D34"/>
    <w:rsid w:val="00C03B22"/>
    <w:rsid w:val="00C03F0B"/>
    <w:rsid w:val="00C05989"/>
    <w:rsid w:val="00C072E9"/>
    <w:rsid w:val="00C07348"/>
    <w:rsid w:val="00C10C41"/>
    <w:rsid w:val="00C11BBD"/>
    <w:rsid w:val="00C145A1"/>
    <w:rsid w:val="00C169A9"/>
    <w:rsid w:val="00C172B8"/>
    <w:rsid w:val="00C174FF"/>
    <w:rsid w:val="00C221DB"/>
    <w:rsid w:val="00C22987"/>
    <w:rsid w:val="00C23C05"/>
    <w:rsid w:val="00C2550A"/>
    <w:rsid w:val="00C277E6"/>
    <w:rsid w:val="00C27B41"/>
    <w:rsid w:val="00C27C36"/>
    <w:rsid w:val="00C3082B"/>
    <w:rsid w:val="00C32E56"/>
    <w:rsid w:val="00C337DA"/>
    <w:rsid w:val="00C36AC8"/>
    <w:rsid w:val="00C36D34"/>
    <w:rsid w:val="00C403E8"/>
    <w:rsid w:val="00C505FC"/>
    <w:rsid w:val="00C5060B"/>
    <w:rsid w:val="00C512BD"/>
    <w:rsid w:val="00C51AA0"/>
    <w:rsid w:val="00C52441"/>
    <w:rsid w:val="00C525E2"/>
    <w:rsid w:val="00C532FB"/>
    <w:rsid w:val="00C5338B"/>
    <w:rsid w:val="00C5416A"/>
    <w:rsid w:val="00C574A7"/>
    <w:rsid w:val="00C60F0F"/>
    <w:rsid w:val="00C61CF2"/>
    <w:rsid w:val="00C6290F"/>
    <w:rsid w:val="00C63270"/>
    <w:rsid w:val="00C64882"/>
    <w:rsid w:val="00C64C4B"/>
    <w:rsid w:val="00C65133"/>
    <w:rsid w:val="00C651BF"/>
    <w:rsid w:val="00C652FD"/>
    <w:rsid w:val="00C65F16"/>
    <w:rsid w:val="00C668FA"/>
    <w:rsid w:val="00C6783D"/>
    <w:rsid w:val="00C7047F"/>
    <w:rsid w:val="00C706BD"/>
    <w:rsid w:val="00C70F2E"/>
    <w:rsid w:val="00C712EC"/>
    <w:rsid w:val="00C7273D"/>
    <w:rsid w:val="00C729B0"/>
    <w:rsid w:val="00C730B1"/>
    <w:rsid w:val="00C73E0F"/>
    <w:rsid w:val="00C748D5"/>
    <w:rsid w:val="00C760FD"/>
    <w:rsid w:val="00C809DF"/>
    <w:rsid w:val="00C84A63"/>
    <w:rsid w:val="00C856BE"/>
    <w:rsid w:val="00C8665E"/>
    <w:rsid w:val="00C86A62"/>
    <w:rsid w:val="00C86F74"/>
    <w:rsid w:val="00C907BE"/>
    <w:rsid w:val="00C90CDB"/>
    <w:rsid w:val="00C91164"/>
    <w:rsid w:val="00C91587"/>
    <w:rsid w:val="00C93C00"/>
    <w:rsid w:val="00C942E7"/>
    <w:rsid w:val="00C97118"/>
    <w:rsid w:val="00CA0EA8"/>
    <w:rsid w:val="00CA12EB"/>
    <w:rsid w:val="00CA19B2"/>
    <w:rsid w:val="00CA1B66"/>
    <w:rsid w:val="00CA28AB"/>
    <w:rsid w:val="00CA3F1F"/>
    <w:rsid w:val="00CA546A"/>
    <w:rsid w:val="00CA5CD7"/>
    <w:rsid w:val="00CA7028"/>
    <w:rsid w:val="00CA7DF4"/>
    <w:rsid w:val="00CB10F7"/>
    <w:rsid w:val="00CB170F"/>
    <w:rsid w:val="00CB1929"/>
    <w:rsid w:val="00CB1C14"/>
    <w:rsid w:val="00CB1F39"/>
    <w:rsid w:val="00CB36B0"/>
    <w:rsid w:val="00CB3BA6"/>
    <w:rsid w:val="00CB5F80"/>
    <w:rsid w:val="00CB7571"/>
    <w:rsid w:val="00CC086D"/>
    <w:rsid w:val="00CC096B"/>
    <w:rsid w:val="00CC0E7C"/>
    <w:rsid w:val="00CC120C"/>
    <w:rsid w:val="00CC12FB"/>
    <w:rsid w:val="00CC3590"/>
    <w:rsid w:val="00CC3880"/>
    <w:rsid w:val="00CC41E2"/>
    <w:rsid w:val="00CC4EB5"/>
    <w:rsid w:val="00CC7101"/>
    <w:rsid w:val="00CD1384"/>
    <w:rsid w:val="00CD1B7E"/>
    <w:rsid w:val="00CD1D4E"/>
    <w:rsid w:val="00CD25CF"/>
    <w:rsid w:val="00CD3228"/>
    <w:rsid w:val="00CD3F67"/>
    <w:rsid w:val="00CD5C60"/>
    <w:rsid w:val="00CD5D13"/>
    <w:rsid w:val="00CD6A7E"/>
    <w:rsid w:val="00CE0D51"/>
    <w:rsid w:val="00CE2429"/>
    <w:rsid w:val="00CE43F8"/>
    <w:rsid w:val="00CE6A80"/>
    <w:rsid w:val="00CE7966"/>
    <w:rsid w:val="00CF04DA"/>
    <w:rsid w:val="00CF2364"/>
    <w:rsid w:val="00CF2EAC"/>
    <w:rsid w:val="00CF4179"/>
    <w:rsid w:val="00CF527F"/>
    <w:rsid w:val="00CF7ABE"/>
    <w:rsid w:val="00CF7BB7"/>
    <w:rsid w:val="00D00088"/>
    <w:rsid w:val="00D00113"/>
    <w:rsid w:val="00D01002"/>
    <w:rsid w:val="00D02402"/>
    <w:rsid w:val="00D0370E"/>
    <w:rsid w:val="00D07EBE"/>
    <w:rsid w:val="00D07FDE"/>
    <w:rsid w:val="00D100D5"/>
    <w:rsid w:val="00D1028C"/>
    <w:rsid w:val="00D126C5"/>
    <w:rsid w:val="00D139BA"/>
    <w:rsid w:val="00D14B18"/>
    <w:rsid w:val="00D17A1C"/>
    <w:rsid w:val="00D2010E"/>
    <w:rsid w:val="00D204E8"/>
    <w:rsid w:val="00D21077"/>
    <w:rsid w:val="00D22444"/>
    <w:rsid w:val="00D23142"/>
    <w:rsid w:val="00D23330"/>
    <w:rsid w:val="00D23937"/>
    <w:rsid w:val="00D23B21"/>
    <w:rsid w:val="00D23E67"/>
    <w:rsid w:val="00D23ED7"/>
    <w:rsid w:val="00D2599F"/>
    <w:rsid w:val="00D26DC6"/>
    <w:rsid w:val="00D26F39"/>
    <w:rsid w:val="00D3104E"/>
    <w:rsid w:val="00D332CE"/>
    <w:rsid w:val="00D33EE7"/>
    <w:rsid w:val="00D377C5"/>
    <w:rsid w:val="00D37FF9"/>
    <w:rsid w:val="00D419F4"/>
    <w:rsid w:val="00D41B8B"/>
    <w:rsid w:val="00D41C83"/>
    <w:rsid w:val="00D41E33"/>
    <w:rsid w:val="00D42488"/>
    <w:rsid w:val="00D46D22"/>
    <w:rsid w:val="00D51ADE"/>
    <w:rsid w:val="00D52609"/>
    <w:rsid w:val="00D53642"/>
    <w:rsid w:val="00D539F3"/>
    <w:rsid w:val="00D544CA"/>
    <w:rsid w:val="00D54A8A"/>
    <w:rsid w:val="00D54DF0"/>
    <w:rsid w:val="00D558DB"/>
    <w:rsid w:val="00D55990"/>
    <w:rsid w:val="00D56501"/>
    <w:rsid w:val="00D56B0E"/>
    <w:rsid w:val="00D645A2"/>
    <w:rsid w:val="00D647E1"/>
    <w:rsid w:val="00D70F64"/>
    <w:rsid w:val="00D719F3"/>
    <w:rsid w:val="00D72282"/>
    <w:rsid w:val="00D72342"/>
    <w:rsid w:val="00D73CC2"/>
    <w:rsid w:val="00D74026"/>
    <w:rsid w:val="00D74147"/>
    <w:rsid w:val="00D74EDB"/>
    <w:rsid w:val="00D777C5"/>
    <w:rsid w:val="00D801E9"/>
    <w:rsid w:val="00D80A47"/>
    <w:rsid w:val="00D80DED"/>
    <w:rsid w:val="00D81911"/>
    <w:rsid w:val="00D8253F"/>
    <w:rsid w:val="00D84555"/>
    <w:rsid w:val="00D85675"/>
    <w:rsid w:val="00D8577E"/>
    <w:rsid w:val="00D918E3"/>
    <w:rsid w:val="00D91F00"/>
    <w:rsid w:val="00D9206E"/>
    <w:rsid w:val="00D93494"/>
    <w:rsid w:val="00D94792"/>
    <w:rsid w:val="00D96E66"/>
    <w:rsid w:val="00DA18EB"/>
    <w:rsid w:val="00DA2BBC"/>
    <w:rsid w:val="00DA30E5"/>
    <w:rsid w:val="00DA3423"/>
    <w:rsid w:val="00DA3425"/>
    <w:rsid w:val="00DA464A"/>
    <w:rsid w:val="00DA59C3"/>
    <w:rsid w:val="00DA7391"/>
    <w:rsid w:val="00DA7483"/>
    <w:rsid w:val="00DB4353"/>
    <w:rsid w:val="00DB440E"/>
    <w:rsid w:val="00DB4536"/>
    <w:rsid w:val="00DB4FF4"/>
    <w:rsid w:val="00DB521E"/>
    <w:rsid w:val="00DB5D8F"/>
    <w:rsid w:val="00DB6054"/>
    <w:rsid w:val="00DB6459"/>
    <w:rsid w:val="00DC397F"/>
    <w:rsid w:val="00DC3E13"/>
    <w:rsid w:val="00DC4F2F"/>
    <w:rsid w:val="00DC54C4"/>
    <w:rsid w:val="00DC577E"/>
    <w:rsid w:val="00DC5DBA"/>
    <w:rsid w:val="00DC7CD5"/>
    <w:rsid w:val="00DC7E5B"/>
    <w:rsid w:val="00DD043D"/>
    <w:rsid w:val="00DD049E"/>
    <w:rsid w:val="00DD1FF2"/>
    <w:rsid w:val="00DD264E"/>
    <w:rsid w:val="00DD2720"/>
    <w:rsid w:val="00DD28FD"/>
    <w:rsid w:val="00DD2B6C"/>
    <w:rsid w:val="00DD2C7C"/>
    <w:rsid w:val="00DD3B32"/>
    <w:rsid w:val="00DD4321"/>
    <w:rsid w:val="00DD5083"/>
    <w:rsid w:val="00DD5626"/>
    <w:rsid w:val="00DD59E7"/>
    <w:rsid w:val="00DD5A71"/>
    <w:rsid w:val="00DD5F0D"/>
    <w:rsid w:val="00DE2309"/>
    <w:rsid w:val="00DE312C"/>
    <w:rsid w:val="00DE5F8F"/>
    <w:rsid w:val="00DE73F2"/>
    <w:rsid w:val="00DF1900"/>
    <w:rsid w:val="00DF2558"/>
    <w:rsid w:val="00DF259D"/>
    <w:rsid w:val="00DF2FC3"/>
    <w:rsid w:val="00DF36D1"/>
    <w:rsid w:val="00DF5695"/>
    <w:rsid w:val="00DF6556"/>
    <w:rsid w:val="00DF656A"/>
    <w:rsid w:val="00DF6BE5"/>
    <w:rsid w:val="00DF7265"/>
    <w:rsid w:val="00DF7657"/>
    <w:rsid w:val="00DF7C5A"/>
    <w:rsid w:val="00E0001C"/>
    <w:rsid w:val="00E01E12"/>
    <w:rsid w:val="00E02779"/>
    <w:rsid w:val="00E03CAF"/>
    <w:rsid w:val="00E0433A"/>
    <w:rsid w:val="00E050D3"/>
    <w:rsid w:val="00E0543C"/>
    <w:rsid w:val="00E06693"/>
    <w:rsid w:val="00E06A07"/>
    <w:rsid w:val="00E07350"/>
    <w:rsid w:val="00E10D55"/>
    <w:rsid w:val="00E1107F"/>
    <w:rsid w:val="00E12819"/>
    <w:rsid w:val="00E13312"/>
    <w:rsid w:val="00E1401B"/>
    <w:rsid w:val="00E14E41"/>
    <w:rsid w:val="00E17561"/>
    <w:rsid w:val="00E20138"/>
    <w:rsid w:val="00E20BDC"/>
    <w:rsid w:val="00E21C71"/>
    <w:rsid w:val="00E21DCB"/>
    <w:rsid w:val="00E226B7"/>
    <w:rsid w:val="00E23559"/>
    <w:rsid w:val="00E241EF"/>
    <w:rsid w:val="00E26480"/>
    <w:rsid w:val="00E30A77"/>
    <w:rsid w:val="00E3222E"/>
    <w:rsid w:val="00E3248D"/>
    <w:rsid w:val="00E32982"/>
    <w:rsid w:val="00E32D76"/>
    <w:rsid w:val="00E33A05"/>
    <w:rsid w:val="00E3554F"/>
    <w:rsid w:val="00E36DA3"/>
    <w:rsid w:val="00E37703"/>
    <w:rsid w:val="00E423F0"/>
    <w:rsid w:val="00E42D16"/>
    <w:rsid w:val="00E43DAF"/>
    <w:rsid w:val="00E459C1"/>
    <w:rsid w:val="00E460D4"/>
    <w:rsid w:val="00E47093"/>
    <w:rsid w:val="00E470EC"/>
    <w:rsid w:val="00E506FF"/>
    <w:rsid w:val="00E50DC6"/>
    <w:rsid w:val="00E51FC2"/>
    <w:rsid w:val="00E52E2C"/>
    <w:rsid w:val="00E53983"/>
    <w:rsid w:val="00E54246"/>
    <w:rsid w:val="00E55CA4"/>
    <w:rsid w:val="00E5620C"/>
    <w:rsid w:val="00E569ED"/>
    <w:rsid w:val="00E56C6F"/>
    <w:rsid w:val="00E57271"/>
    <w:rsid w:val="00E60303"/>
    <w:rsid w:val="00E63BD0"/>
    <w:rsid w:val="00E6424B"/>
    <w:rsid w:val="00E64945"/>
    <w:rsid w:val="00E6591D"/>
    <w:rsid w:val="00E66116"/>
    <w:rsid w:val="00E67E5C"/>
    <w:rsid w:val="00E75700"/>
    <w:rsid w:val="00E75931"/>
    <w:rsid w:val="00E7700A"/>
    <w:rsid w:val="00E77503"/>
    <w:rsid w:val="00E77A13"/>
    <w:rsid w:val="00E80CE0"/>
    <w:rsid w:val="00E8551C"/>
    <w:rsid w:val="00E87176"/>
    <w:rsid w:val="00E902C7"/>
    <w:rsid w:val="00E948D0"/>
    <w:rsid w:val="00E94999"/>
    <w:rsid w:val="00E94A26"/>
    <w:rsid w:val="00EA3DAB"/>
    <w:rsid w:val="00EA453C"/>
    <w:rsid w:val="00EA6021"/>
    <w:rsid w:val="00EB212A"/>
    <w:rsid w:val="00EB5EBE"/>
    <w:rsid w:val="00EB6140"/>
    <w:rsid w:val="00EB7ABD"/>
    <w:rsid w:val="00EC0572"/>
    <w:rsid w:val="00EC1CCE"/>
    <w:rsid w:val="00EC1F32"/>
    <w:rsid w:val="00EC285F"/>
    <w:rsid w:val="00EC2AE5"/>
    <w:rsid w:val="00EC5537"/>
    <w:rsid w:val="00EC5BE1"/>
    <w:rsid w:val="00EC6C5D"/>
    <w:rsid w:val="00EC6EA0"/>
    <w:rsid w:val="00EC6FBB"/>
    <w:rsid w:val="00EC7C0E"/>
    <w:rsid w:val="00EC7D3A"/>
    <w:rsid w:val="00ED349E"/>
    <w:rsid w:val="00ED3BCE"/>
    <w:rsid w:val="00ED3E2E"/>
    <w:rsid w:val="00ED4082"/>
    <w:rsid w:val="00ED4371"/>
    <w:rsid w:val="00ED4C0E"/>
    <w:rsid w:val="00ED6868"/>
    <w:rsid w:val="00EE0148"/>
    <w:rsid w:val="00EE02D8"/>
    <w:rsid w:val="00EE1DD0"/>
    <w:rsid w:val="00EE2437"/>
    <w:rsid w:val="00EE2DCC"/>
    <w:rsid w:val="00EE350C"/>
    <w:rsid w:val="00EE3F58"/>
    <w:rsid w:val="00EE6C58"/>
    <w:rsid w:val="00EE6D0B"/>
    <w:rsid w:val="00EE72B0"/>
    <w:rsid w:val="00EE7728"/>
    <w:rsid w:val="00EE7D3C"/>
    <w:rsid w:val="00EF04A2"/>
    <w:rsid w:val="00EF04B8"/>
    <w:rsid w:val="00EF04CE"/>
    <w:rsid w:val="00EF0EE2"/>
    <w:rsid w:val="00EF3375"/>
    <w:rsid w:val="00EF45E2"/>
    <w:rsid w:val="00EF59F4"/>
    <w:rsid w:val="00EF5D0F"/>
    <w:rsid w:val="00EF635E"/>
    <w:rsid w:val="00F000E4"/>
    <w:rsid w:val="00F02F1E"/>
    <w:rsid w:val="00F03B72"/>
    <w:rsid w:val="00F040DB"/>
    <w:rsid w:val="00F0506E"/>
    <w:rsid w:val="00F057F0"/>
    <w:rsid w:val="00F10B82"/>
    <w:rsid w:val="00F13305"/>
    <w:rsid w:val="00F2011D"/>
    <w:rsid w:val="00F217C5"/>
    <w:rsid w:val="00F2189E"/>
    <w:rsid w:val="00F22503"/>
    <w:rsid w:val="00F228F7"/>
    <w:rsid w:val="00F22B41"/>
    <w:rsid w:val="00F23510"/>
    <w:rsid w:val="00F24D86"/>
    <w:rsid w:val="00F27763"/>
    <w:rsid w:val="00F302A7"/>
    <w:rsid w:val="00F30A12"/>
    <w:rsid w:val="00F30B70"/>
    <w:rsid w:val="00F358F4"/>
    <w:rsid w:val="00F359AE"/>
    <w:rsid w:val="00F362A4"/>
    <w:rsid w:val="00F41A58"/>
    <w:rsid w:val="00F42992"/>
    <w:rsid w:val="00F4330B"/>
    <w:rsid w:val="00F441EE"/>
    <w:rsid w:val="00F44768"/>
    <w:rsid w:val="00F4553D"/>
    <w:rsid w:val="00F47D9C"/>
    <w:rsid w:val="00F5046E"/>
    <w:rsid w:val="00F52463"/>
    <w:rsid w:val="00F548FB"/>
    <w:rsid w:val="00F55C3F"/>
    <w:rsid w:val="00F55EBA"/>
    <w:rsid w:val="00F56CA5"/>
    <w:rsid w:val="00F60484"/>
    <w:rsid w:val="00F60984"/>
    <w:rsid w:val="00F615BA"/>
    <w:rsid w:val="00F62F0F"/>
    <w:rsid w:val="00F65BF3"/>
    <w:rsid w:val="00F66EC0"/>
    <w:rsid w:val="00F678A3"/>
    <w:rsid w:val="00F67981"/>
    <w:rsid w:val="00F67ED2"/>
    <w:rsid w:val="00F71786"/>
    <w:rsid w:val="00F72DA5"/>
    <w:rsid w:val="00F72E55"/>
    <w:rsid w:val="00F7431D"/>
    <w:rsid w:val="00F750F7"/>
    <w:rsid w:val="00F75630"/>
    <w:rsid w:val="00F767C1"/>
    <w:rsid w:val="00F76B8C"/>
    <w:rsid w:val="00F80097"/>
    <w:rsid w:val="00F801F9"/>
    <w:rsid w:val="00F827B2"/>
    <w:rsid w:val="00F829B0"/>
    <w:rsid w:val="00F82C1F"/>
    <w:rsid w:val="00F854A5"/>
    <w:rsid w:val="00F8592F"/>
    <w:rsid w:val="00F8597F"/>
    <w:rsid w:val="00F86FF8"/>
    <w:rsid w:val="00F8773A"/>
    <w:rsid w:val="00F87F1C"/>
    <w:rsid w:val="00F92043"/>
    <w:rsid w:val="00F9422F"/>
    <w:rsid w:val="00F948B0"/>
    <w:rsid w:val="00F949FD"/>
    <w:rsid w:val="00F94BC5"/>
    <w:rsid w:val="00F960FA"/>
    <w:rsid w:val="00F96DB9"/>
    <w:rsid w:val="00F9713E"/>
    <w:rsid w:val="00F97AE5"/>
    <w:rsid w:val="00F97E3E"/>
    <w:rsid w:val="00FA0173"/>
    <w:rsid w:val="00FA04B8"/>
    <w:rsid w:val="00FA41FB"/>
    <w:rsid w:val="00FA46F8"/>
    <w:rsid w:val="00FA483D"/>
    <w:rsid w:val="00FA4D30"/>
    <w:rsid w:val="00FA5309"/>
    <w:rsid w:val="00FA5DB1"/>
    <w:rsid w:val="00FA5EAB"/>
    <w:rsid w:val="00FA7608"/>
    <w:rsid w:val="00FA7CC6"/>
    <w:rsid w:val="00FB03CD"/>
    <w:rsid w:val="00FB14F6"/>
    <w:rsid w:val="00FB1B0F"/>
    <w:rsid w:val="00FB26E1"/>
    <w:rsid w:val="00FB2985"/>
    <w:rsid w:val="00FB39E0"/>
    <w:rsid w:val="00FB4F92"/>
    <w:rsid w:val="00FB65C1"/>
    <w:rsid w:val="00FB66D0"/>
    <w:rsid w:val="00FC0BF1"/>
    <w:rsid w:val="00FC1D91"/>
    <w:rsid w:val="00FC1DD9"/>
    <w:rsid w:val="00FC599C"/>
    <w:rsid w:val="00FC5D42"/>
    <w:rsid w:val="00FC5DDB"/>
    <w:rsid w:val="00FC62DE"/>
    <w:rsid w:val="00FC70A2"/>
    <w:rsid w:val="00FD0120"/>
    <w:rsid w:val="00FD0B85"/>
    <w:rsid w:val="00FD1349"/>
    <w:rsid w:val="00FD2324"/>
    <w:rsid w:val="00FD2466"/>
    <w:rsid w:val="00FD2835"/>
    <w:rsid w:val="00FD61D0"/>
    <w:rsid w:val="00FD7F0D"/>
    <w:rsid w:val="00FE13F7"/>
    <w:rsid w:val="00FE18BA"/>
    <w:rsid w:val="00FE2225"/>
    <w:rsid w:val="00FE289C"/>
    <w:rsid w:val="00FE4132"/>
    <w:rsid w:val="00FE604B"/>
    <w:rsid w:val="00FE7002"/>
    <w:rsid w:val="00FF003F"/>
    <w:rsid w:val="00FF0227"/>
    <w:rsid w:val="00FF1C70"/>
    <w:rsid w:val="00FF1C78"/>
    <w:rsid w:val="00FF31A6"/>
    <w:rsid w:val="00FF3BCA"/>
    <w:rsid w:val="00FF4136"/>
    <w:rsid w:val="00FF5962"/>
    <w:rsid w:val="00FF60BD"/>
    <w:rsid w:val="00FF62ED"/>
    <w:rsid w:val="00FF66A7"/>
    <w:rsid w:val="00FF68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oNotEmbedSmartTags/>
  <w:decimalSymbol w:val=","/>
  <w:listSeparator w:val=";"/>
  <w14:docId w14:val="38C426F8"/>
  <w15:docId w15:val="{59D9B520-BC2D-8848-BC19-A54D62331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uiPriority="9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iPriority="99"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iPriority="99"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iPriority="99" w:unhideWhenUsed="1"/>
    <w:lsdException w:name="HTML Variable" w:semiHidden="1" w:uiPriority="99"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1">
    <w:name w:val="heading 1"/>
    <w:next w:val="Standard"/>
    <w:link w:val="berschrift1Zchn"/>
    <w:qFormat/>
    <w:rsid w:val="00FE604B"/>
    <w:pPr>
      <w:keepNext/>
      <w:spacing w:before="480" w:after="240"/>
      <w:contextualSpacing/>
      <w:outlineLvl w:val="0"/>
    </w:pPr>
    <w:rPr>
      <w:rFonts w:asciiTheme="majorHAnsi" w:eastAsiaTheme="majorEastAsia" w:hAnsiTheme="majorHAnsi" w:cstheme="majorBidi"/>
      <w:b/>
      <w:bCs/>
      <w:sz w:val="28"/>
      <w:szCs w:val="28"/>
    </w:rPr>
  </w:style>
  <w:style w:type="paragraph" w:styleId="berschrift2">
    <w:name w:val="heading 2"/>
    <w:basedOn w:val="berschrift1"/>
    <w:next w:val="Standard"/>
    <w:link w:val="berschrift2Zchn"/>
    <w:unhideWhenUsed/>
    <w:qFormat/>
    <w:rsid w:val="0057762A"/>
    <w:pPr>
      <w:spacing w:before="200"/>
      <w:outlineLvl w:val="1"/>
    </w:pPr>
    <w:rPr>
      <w:bCs w:val="0"/>
      <w:sz w:val="26"/>
      <w:szCs w:val="26"/>
    </w:rPr>
  </w:style>
  <w:style w:type="paragraph" w:styleId="berschrift3">
    <w:name w:val="heading 3"/>
    <w:basedOn w:val="berschrift2"/>
    <w:next w:val="Standard"/>
    <w:link w:val="berschrift3Zchn"/>
    <w:unhideWhenUsed/>
    <w:qFormat/>
    <w:rsid w:val="0057762A"/>
    <w:pPr>
      <w:spacing w:line="271" w:lineRule="auto"/>
      <w:outlineLvl w:val="2"/>
    </w:pPr>
    <w:rPr>
      <w:bCs/>
    </w:rPr>
  </w:style>
  <w:style w:type="paragraph" w:styleId="berschrift4">
    <w:name w:val="heading 4"/>
    <w:basedOn w:val="berschrift3"/>
    <w:next w:val="Standard"/>
    <w:link w:val="berschrift4Zchn"/>
    <w:uiPriority w:val="99"/>
    <w:unhideWhenUsed/>
    <w:qFormat/>
    <w:rsid w:val="0057762A"/>
    <w:pPr>
      <w:spacing w:after="0"/>
      <w:outlineLvl w:val="3"/>
    </w:pPr>
    <w:rPr>
      <w:iCs/>
    </w:rPr>
  </w:style>
  <w:style w:type="paragraph" w:styleId="berschrift5">
    <w:name w:val="heading 5"/>
    <w:basedOn w:val="berschrift4"/>
    <w:next w:val="Standard"/>
    <w:link w:val="berschrift5Zchn"/>
    <w:uiPriority w:val="9"/>
    <w:unhideWhenUsed/>
    <w:qFormat/>
    <w:rsid w:val="0057762A"/>
    <w:pPr>
      <w:outlineLvl w:val="4"/>
    </w:pPr>
    <w:rPr>
      <w:color w:val="7F7F7F" w:themeColor="text1" w:themeTint="80"/>
    </w:rPr>
  </w:style>
  <w:style w:type="paragraph" w:styleId="berschrift6">
    <w:name w:val="heading 6"/>
    <w:basedOn w:val="Standard"/>
    <w:next w:val="Standard"/>
    <w:link w:val="berschrift6Zchn"/>
    <w:uiPriority w:val="9"/>
    <w:unhideWhenUsed/>
    <w:qFormat/>
    <w:rsid w:val="008731B5"/>
    <w:pPr>
      <w:spacing w:after="0" w:line="271" w:lineRule="auto"/>
      <w:outlineLvl w:val="5"/>
    </w:pPr>
    <w:rPr>
      <w:rFonts w:asciiTheme="majorHAnsi" w:eastAsiaTheme="majorEastAsia" w:hAnsiTheme="majorHAnsi" w:cstheme="majorBidi"/>
      <w:b/>
      <w:bCs/>
      <w:i/>
      <w:iCs/>
      <w:color w:val="7F7F7F" w:themeColor="text1" w:themeTint="80"/>
    </w:rPr>
  </w:style>
  <w:style w:type="paragraph" w:styleId="berschrift7">
    <w:name w:val="heading 7"/>
    <w:basedOn w:val="Standard"/>
    <w:next w:val="Standard"/>
    <w:link w:val="berschrift7Zchn"/>
    <w:uiPriority w:val="9"/>
    <w:unhideWhenUsed/>
    <w:qFormat/>
    <w:rsid w:val="008731B5"/>
    <w:pPr>
      <w:spacing w:after="0"/>
      <w:outlineLvl w:val="6"/>
    </w:pPr>
    <w:rPr>
      <w:rFonts w:asciiTheme="majorHAnsi" w:eastAsiaTheme="majorEastAsia" w:hAnsiTheme="majorHAnsi" w:cstheme="majorBidi"/>
      <w:i/>
      <w:iCs/>
    </w:rPr>
  </w:style>
  <w:style w:type="paragraph" w:styleId="berschrift8">
    <w:name w:val="heading 8"/>
    <w:basedOn w:val="Standard"/>
    <w:next w:val="Standard"/>
    <w:link w:val="berschrift8Zchn"/>
    <w:uiPriority w:val="9"/>
    <w:unhideWhenUsed/>
    <w:qFormat/>
    <w:rsid w:val="008731B5"/>
    <w:pPr>
      <w:spacing w:after="0"/>
      <w:outlineLvl w:val="7"/>
    </w:pPr>
    <w:rPr>
      <w:rFonts w:asciiTheme="majorHAnsi" w:eastAsiaTheme="majorEastAsia" w:hAnsiTheme="majorHAnsi" w:cstheme="majorBidi"/>
      <w:sz w:val="20"/>
      <w:szCs w:val="20"/>
    </w:rPr>
  </w:style>
  <w:style w:type="paragraph" w:styleId="berschrift9">
    <w:name w:val="heading 9"/>
    <w:basedOn w:val="Standard"/>
    <w:next w:val="Standard"/>
    <w:link w:val="berschrift9Zchn"/>
    <w:uiPriority w:val="9"/>
    <w:unhideWhenUsed/>
    <w:qFormat/>
    <w:rsid w:val="008731B5"/>
    <w:pPr>
      <w:spacing w:after="0"/>
      <w:outlineLvl w:val="8"/>
    </w:pPr>
    <w:rPr>
      <w:rFonts w:asciiTheme="majorHAnsi" w:eastAsiaTheme="majorEastAsia" w:hAnsiTheme="majorHAnsi" w:cstheme="majorBidi"/>
      <w:i/>
      <w:iCs/>
      <w:spacing w:val="5"/>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2">
    <w:name w:val="a2"/>
    <w:basedOn w:val="berschrift2"/>
    <w:next w:val="Standard"/>
    <w:rsid w:val="00515302"/>
    <w:pPr>
      <w:tabs>
        <w:tab w:val="left" w:pos="500"/>
        <w:tab w:val="left" w:pos="720"/>
      </w:tabs>
      <w:spacing w:before="270" w:line="270" w:lineRule="exact"/>
    </w:pPr>
    <w:rPr>
      <w:szCs w:val="24"/>
    </w:rPr>
  </w:style>
  <w:style w:type="paragraph" w:customStyle="1" w:styleId="a3">
    <w:name w:val="a3"/>
    <w:basedOn w:val="berschrift3"/>
    <w:next w:val="Standard"/>
    <w:rsid w:val="00515302"/>
    <w:pPr>
      <w:tabs>
        <w:tab w:val="left" w:pos="640"/>
      </w:tabs>
      <w:spacing w:line="250" w:lineRule="exact"/>
    </w:pPr>
  </w:style>
  <w:style w:type="paragraph" w:customStyle="1" w:styleId="a4">
    <w:name w:val="a4"/>
    <w:basedOn w:val="berschrift4"/>
    <w:next w:val="Standard"/>
    <w:rsid w:val="00515302"/>
    <w:pPr>
      <w:tabs>
        <w:tab w:val="left" w:pos="879"/>
        <w:tab w:val="left" w:pos="1060"/>
      </w:tabs>
      <w:spacing w:line="230" w:lineRule="exact"/>
    </w:pPr>
  </w:style>
  <w:style w:type="paragraph" w:customStyle="1" w:styleId="a5">
    <w:name w:val="a5"/>
    <w:basedOn w:val="berschrift5"/>
    <w:next w:val="Standard"/>
    <w:rsid w:val="00515302"/>
    <w:pPr>
      <w:tabs>
        <w:tab w:val="left" w:pos="1140"/>
        <w:tab w:val="left" w:pos="1360"/>
      </w:tabs>
      <w:spacing w:line="230" w:lineRule="exact"/>
    </w:pPr>
  </w:style>
  <w:style w:type="paragraph" w:customStyle="1" w:styleId="a6">
    <w:name w:val="a6"/>
    <w:basedOn w:val="berschrift6"/>
    <w:next w:val="Standard"/>
    <w:link w:val="a6Char"/>
    <w:rsid w:val="00515302"/>
    <w:pPr>
      <w:tabs>
        <w:tab w:val="left" w:pos="1140"/>
        <w:tab w:val="left" w:pos="1360"/>
      </w:tabs>
      <w:spacing w:line="230" w:lineRule="exact"/>
    </w:pPr>
  </w:style>
  <w:style w:type="paragraph" w:customStyle="1" w:styleId="ANNEX">
    <w:name w:val="ANNEX"/>
    <w:basedOn w:val="Standard"/>
    <w:next w:val="Standard"/>
    <w:rsid w:val="00AC54D3"/>
    <w:pPr>
      <w:keepNext/>
      <w:pageBreakBefore/>
      <w:spacing w:after="0" w:line="-310" w:lineRule="auto"/>
      <w:jc w:val="center"/>
    </w:pPr>
    <w:rPr>
      <w:b/>
      <w:sz w:val="28"/>
      <w:szCs w:val="36"/>
    </w:rPr>
  </w:style>
  <w:style w:type="character" w:styleId="Funotenzeichen">
    <w:name w:val="footnote reference"/>
    <w:basedOn w:val="Absatz-Standardschriftart"/>
    <w:rsid w:val="00515302"/>
    <w:rPr>
      <w:position w:val="6"/>
      <w:sz w:val="16"/>
      <w:szCs w:val="16"/>
      <w:vertAlign w:val="baseline"/>
    </w:rPr>
  </w:style>
  <w:style w:type="paragraph" w:customStyle="1" w:styleId="Bibliography1">
    <w:name w:val="Bibliography1"/>
    <w:basedOn w:val="Standard"/>
    <w:link w:val="bibliographyChar"/>
    <w:rsid w:val="00515302"/>
    <w:pPr>
      <w:tabs>
        <w:tab w:val="left" w:pos="660"/>
      </w:tabs>
      <w:ind w:left="658" w:hanging="658"/>
    </w:pPr>
  </w:style>
  <w:style w:type="paragraph" w:styleId="Textkrper">
    <w:name w:val="Body Text"/>
    <w:basedOn w:val="Standard"/>
    <w:link w:val="TextkrperZchn"/>
    <w:uiPriority w:val="99"/>
    <w:rsid w:val="00515302"/>
    <w:pPr>
      <w:spacing w:before="60" w:after="60" w:line="210" w:lineRule="atLeast"/>
    </w:pPr>
    <w:rPr>
      <w:sz w:val="18"/>
      <w:szCs w:val="18"/>
    </w:rPr>
  </w:style>
  <w:style w:type="paragraph" w:styleId="Textkrper2">
    <w:name w:val="Body Text 2"/>
    <w:basedOn w:val="Standard"/>
    <w:link w:val="Textkrper2Zchn"/>
    <w:rsid w:val="00515302"/>
    <w:pPr>
      <w:spacing w:before="60" w:after="60" w:line="190" w:lineRule="atLeast"/>
    </w:pPr>
    <w:rPr>
      <w:sz w:val="16"/>
      <w:szCs w:val="16"/>
    </w:rPr>
  </w:style>
  <w:style w:type="paragraph" w:styleId="Textkrper3">
    <w:name w:val="Body Text 3"/>
    <w:basedOn w:val="Standard"/>
    <w:link w:val="Textkrper3Zchn"/>
    <w:rsid w:val="00515302"/>
    <w:pPr>
      <w:spacing w:before="60" w:after="60" w:line="170" w:lineRule="atLeast"/>
    </w:pPr>
    <w:rPr>
      <w:sz w:val="14"/>
      <w:szCs w:val="14"/>
    </w:rPr>
  </w:style>
  <w:style w:type="paragraph" w:customStyle="1" w:styleId="Definition">
    <w:name w:val="Definition"/>
    <w:basedOn w:val="Standard"/>
    <w:next w:val="Standard"/>
    <w:rsid w:val="00515302"/>
  </w:style>
  <w:style w:type="character" w:customStyle="1" w:styleId="Defterms">
    <w:name w:val="Defterms"/>
    <w:basedOn w:val="Absatz-Standardschriftart"/>
    <w:rsid w:val="00515302"/>
    <w:rPr>
      <w:color w:val="auto"/>
    </w:rPr>
  </w:style>
  <w:style w:type="paragraph" w:styleId="Kopfzeile">
    <w:name w:val="header"/>
    <w:basedOn w:val="Standard"/>
    <w:link w:val="KopfzeileZchn"/>
    <w:uiPriority w:val="99"/>
    <w:rsid w:val="00515302"/>
    <w:pPr>
      <w:spacing w:after="740" w:line="-220" w:lineRule="auto"/>
    </w:pPr>
    <w:rPr>
      <w:b/>
      <w:bCs/>
    </w:rPr>
  </w:style>
  <w:style w:type="paragraph" w:customStyle="1" w:styleId="Example">
    <w:name w:val="Example"/>
    <w:basedOn w:val="Standard"/>
    <w:next w:val="Standard"/>
    <w:rsid w:val="00515302"/>
    <w:pPr>
      <w:tabs>
        <w:tab w:val="left" w:pos="1360"/>
      </w:tabs>
      <w:spacing w:line="210" w:lineRule="atLeast"/>
    </w:pPr>
    <w:rPr>
      <w:sz w:val="18"/>
      <w:szCs w:val="18"/>
    </w:rPr>
  </w:style>
  <w:style w:type="paragraph" w:customStyle="1" w:styleId="Figurefootnote">
    <w:name w:val="Figure footnote"/>
    <w:basedOn w:val="Standard"/>
    <w:rsid w:val="00515302"/>
    <w:pPr>
      <w:keepNext/>
      <w:tabs>
        <w:tab w:val="left" w:pos="340"/>
      </w:tabs>
      <w:spacing w:after="60" w:line="210" w:lineRule="atLeast"/>
    </w:pPr>
    <w:rPr>
      <w:sz w:val="18"/>
      <w:szCs w:val="18"/>
    </w:rPr>
  </w:style>
  <w:style w:type="paragraph" w:customStyle="1" w:styleId="Figuretitle">
    <w:name w:val="Figure title"/>
    <w:basedOn w:val="Standard"/>
    <w:next w:val="Standard"/>
    <w:rsid w:val="00515302"/>
    <w:pPr>
      <w:suppressAutoHyphens/>
      <w:spacing w:before="220" w:after="220"/>
      <w:jc w:val="center"/>
    </w:pPr>
    <w:rPr>
      <w:b/>
      <w:bCs/>
    </w:rPr>
  </w:style>
  <w:style w:type="paragraph" w:customStyle="1" w:styleId="Foreword">
    <w:name w:val="Foreword"/>
    <w:basedOn w:val="Standard"/>
    <w:next w:val="Standard"/>
    <w:rsid w:val="00515302"/>
    <w:rPr>
      <w:color w:val="0000FF"/>
    </w:rPr>
  </w:style>
  <w:style w:type="paragraph" w:customStyle="1" w:styleId="Formula">
    <w:name w:val="Formula"/>
    <w:basedOn w:val="Standard"/>
    <w:next w:val="Standard"/>
    <w:rsid w:val="00515302"/>
    <w:pPr>
      <w:tabs>
        <w:tab w:val="right" w:pos="9752"/>
      </w:tabs>
      <w:spacing w:after="220"/>
      <w:ind w:left="403"/>
    </w:pPr>
  </w:style>
  <w:style w:type="paragraph" w:styleId="Index1">
    <w:name w:val="index 1"/>
    <w:basedOn w:val="Standard"/>
    <w:next w:val="Standard"/>
    <w:autoRedefine/>
    <w:uiPriority w:val="99"/>
    <w:rsid w:val="002E24A0"/>
    <w:pPr>
      <w:spacing w:after="0" w:line="240" w:lineRule="auto"/>
      <w:ind w:left="220" w:hanging="220"/>
    </w:pPr>
  </w:style>
  <w:style w:type="paragraph" w:customStyle="1" w:styleId="Introduction">
    <w:name w:val="Introduction"/>
    <w:basedOn w:val="Standard"/>
    <w:next w:val="Standard"/>
    <w:rsid w:val="00515302"/>
    <w:pPr>
      <w:keepNext/>
      <w:pageBreakBefore/>
      <w:tabs>
        <w:tab w:val="left" w:pos="400"/>
      </w:tabs>
      <w:suppressAutoHyphens/>
      <w:spacing w:before="960" w:after="310" w:line="310" w:lineRule="exact"/>
    </w:pPr>
    <w:rPr>
      <w:b/>
      <w:bCs/>
      <w:sz w:val="28"/>
      <w:szCs w:val="28"/>
    </w:rPr>
  </w:style>
  <w:style w:type="paragraph" w:styleId="Listennummer">
    <w:name w:val="List Number"/>
    <w:basedOn w:val="Standard"/>
    <w:rsid w:val="00515302"/>
    <w:pPr>
      <w:tabs>
        <w:tab w:val="left" w:pos="400"/>
      </w:tabs>
      <w:ind w:left="400" w:hanging="400"/>
    </w:pPr>
  </w:style>
  <w:style w:type="paragraph" w:styleId="Listennummer2">
    <w:name w:val="List Number 2"/>
    <w:basedOn w:val="Standard"/>
    <w:rsid w:val="00515302"/>
    <w:pPr>
      <w:tabs>
        <w:tab w:val="left" w:pos="800"/>
      </w:tabs>
      <w:ind w:left="800" w:hanging="400"/>
    </w:pPr>
  </w:style>
  <w:style w:type="paragraph" w:styleId="Listennummer3">
    <w:name w:val="List Number 3"/>
    <w:basedOn w:val="Standard"/>
    <w:rsid w:val="00515302"/>
    <w:pPr>
      <w:tabs>
        <w:tab w:val="left" w:pos="1200"/>
      </w:tabs>
      <w:ind w:left="1200" w:hanging="400"/>
    </w:pPr>
  </w:style>
  <w:style w:type="paragraph" w:styleId="Listennummer4">
    <w:name w:val="List Number 4"/>
    <w:basedOn w:val="Standard"/>
    <w:rsid w:val="00515302"/>
    <w:pPr>
      <w:tabs>
        <w:tab w:val="left" w:pos="1600"/>
      </w:tabs>
      <w:ind w:left="1600" w:hanging="400"/>
    </w:pPr>
  </w:style>
  <w:style w:type="paragraph" w:styleId="Listenfortsetzung">
    <w:name w:val="List Continue"/>
    <w:basedOn w:val="Standard"/>
    <w:rsid w:val="00515302"/>
    <w:pPr>
      <w:tabs>
        <w:tab w:val="left" w:pos="400"/>
      </w:tabs>
      <w:ind w:left="400" w:hanging="400"/>
    </w:pPr>
  </w:style>
  <w:style w:type="paragraph" w:styleId="Listenfortsetzung2">
    <w:name w:val="List Continue 2"/>
    <w:basedOn w:val="Listenfortsetzung"/>
    <w:rsid w:val="00515302"/>
    <w:pPr>
      <w:tabs>
        <w:tab w:val="clear" w:pos="400"/>
        <w:tab w:val="left" w:pos="800"/>
      </w:tabs>
      <w:ind w:left="800"/>
    </w:pPr>
  </w:style>
  <w:style w:type="paragraph" w:styleId="Listenfortsetzung3">
    <w:name w:val="List Continue 3"/>
    <w:basedOn w:val="Listenfortsetzung"/>
    <w:rsid w:val="00515302"/>
    <w:pPr>
      <w:tabs>
        <w:tab w:val="clear" w:pos="400"/>
        <w:tab w:val="left" w:pos="1200"/>
      </w:tabs>
      <w:ind w:left="1200"/>
    </w:pPr>
  </w:style>
  <w:style w:type="paragraph" w:styleId="Listenfortsetzung4">
    <w:name w:val="List Continue 4"/>
    <w:basedOn w:val="Listenfortsetzung"/>
    <w:rsid w:val="00515302"/>
    <w:pPr>
      <w:tabs>
        <w:tab w:val="clear" w:pos="400"/>
        <w:tab w:val="left" w:pos="1600"/>
      </w:tabs>
      <w:ind w:left="1600"/>
    </w:pPr>
  </w:style>
  <w:style w:type="paragraph" w:customStyle="1" w:styleId="Note">
    <w:name w:val="Note"/>
    <w:basedOn w:val="Standard"/>
    <w:next w:val="Standard"/>
    <w:link w:val="NoteChar"/>
    <w:rsid w:val="00515302"/>
    <w:pPr>
      <w:tabs>
        <w:tab w:val="left" w:pos="960"/>
      </w:tabs>
      <w:spacing w:line="210" w:lineRule="atLeast"/>
    </w:pPr>
    <w:rPr>
      <w:sz w:val="18"/>
      <w:szCs w:val="18"/>
    </w:rPr>
  </w:style>
  <w:style w:type="paragraph" w:styleId="Funotentext">
    <w:name w:val="footnote text"/>
    <w:basedOn w:val="Standard"/>
    <w:link w:val="FunotentextZchn"/>
    <w:rsid w:val="00515302"/>
    <w:pPr>
      <w:tabs>
        <w:tab w:val="left" w:pos="340"/>
      </w:tabs>
      <w:spacing w:after="120" w:line="210" w:lineRule="atLeast"/>
    </w:pPr>
    <w:rPr>
      <w:sz w:val="18"/>
      <w:szCs w:val="18"/>
    </w:rPr>
  </w:style>
  <w:style w:type="character" w:styleId="Seitenzahl">
    <w:name w:val="page number"/>
    <w:basedOn w:val="Absatz-Standardschriftart"/>
    <w:rsid w:val="00515302"/>
  </w:style>
  <w:style w:type="paragraph" w:customStyle="1" w:styleId="p2">
    <w:name w:val="p2"/>
    <w:basedOn w:val="Standard"/>
    <w:next w:val="Standard"/>
    <w:rsid w:val="00515302"/>
    <w:pPr>
      <w:tabs>
        <w:tab w:val="left" w:pos="560"/>
      </w:tabs>
    </w:pPr>
  </w:style>
  <w:style w:type="paragraph" w:customStyle="1" w:styleId="p3">
    <w:name w:val="p3"/>
    <w:basedOn w:val="Standard"/>
    <w:next w:val="Standard"/>
    <w:rsid w:val="00515302"/>
    <w:pPr>
      <w:tabs>
        <w:tab w:val="left" w:pos="720"/>
      </w:tabs>
    </w:pPr>
  </w:style>
  <w:style w:type="paragraph" w:customStyle="1" w:styleId="p4">
    <w:name w:val="p4"/>
    <w:basedOn w:val="Standard"/>
    <w:next w:val="Standard"/>
    <w:rsid w:val="00515302"/>
    <w:pPr>
      <w:tabs>
        <w:tab w:val="left" w:pos="1100"/>
      </w:tabs>
    </w:pPr>
  </w:style>
  <w:style w:type="paragraph" w:customStyle="1" w:styleId="p5">
    <w:name w:val="p5"/>
    <w:basedOn w:val="Standard"/>
    <w:next w:val="Standard"/>
    <w:rsid w:val="00515302"/>
    <w:pPr>
      <w:tabs>
        <w:tab w:val="left" w:pos="1100"/>
      </w:tabs>
    </w:pPr>
  </w:style>
  <w:style w:type="paragraph" w:customStyle="1" w:styleId="p6">
    <w:name w:val="p6"/>
    <w:basedOn w:val="Standard"/>
    <w:next w:val="Standard"/>
    <w:rsid w:val="00515302"/>
    <w:pPr>
      <w:tabs>
        <w:tab w:val="left" w:pos="1440"/>
      </w:tabs>
    </w:pPr>
  </w:style>
  <w:style w:type="paragraph" w:styleId="Fuzeile">
    <w:name w:val="footer"/>
    <w:basedOn w:val="Standard"/>
    <w:link w:val="FuzeileZchn"/>
    <w:uiPriority w:val="99"/>
    <w:rsid w:val="00515302"/>
    <w:pPr>
      <w:spacing w:after="0" w:line="-220" w:lineRule="auto"/>
    </w:pPr>
  </w:style>
  <w:style w:type="paragraph" w:customStyle="1" w:styleId="RefNorm">
    <w:name w:val="RefNorm"/>
    <w:basedOn w:val="Standard"/>
    <w:next w:val="Standard"/>
    <w:rsid w:val="00515302"/>
  </w:style>
  <w:style w:type="paragraph" w:customStyle="1" w:styleId="Special">
    <w:name w:val="Special"/>
    <w:basedOn w:val="Standard"/>
    <w:next w:val="Standard"/>
    <w:rsid w:val="00515302"/>
  </w:style>
  <w:style w:type="paragraph" w:customStyle="1" w:styleId="Tablefootnote">
    <w:name w:val="Table footnote"/>
    <w:basedOn w:val="Standard"/>
    <w:rsid w:val="00515302"/>
    <w:pPr>
      <w:tabs>
        <w:tab w:val="left" w:pos="340"/>
      </w:tabs>
      <w:spacing w:before="60" w:after="60" w:line="190" w:lineRule="atLeast"/>
    </w:pPr>
    <w:rPr>
      <w:sz w:val="16"/>
      <w:szCs w:val="16"/>
    </w:rPr>
  </w:style>
  <w:style w:type="paragraph" w:customStyle="1" w:styleId="Tabletitle">
    <w:name w:val="Table title"/>
    <w:basedOn w:val="Standard"/>
    <w:next w:val="Standard"/>
    <w:rsid w:val="00515302"/>
    <w:pPr>
      <w:keepNext/>
      <w:suppressAutoHyphens/>
      <w:spacing w:before="120" w:after="120" w:line="-230" w:lineRule="auto"/>
      <w:jc w:val="center"/>
    </w:pPr>
    <w:rPr>
      <w:b/>
      <w:bCs/>
    </w:rPr>
  </w:style>
  <w:style w:type="character" w:customStyle="1" w:styleId="TableFootNoteXref">
    <w:name w:val="TableFootNoteXref"/>
    <w:rsid w:val="00515302"/>
    <w:rPr>
      <w:noProof/>
      <w:position w:val="6"/>
      <w:sz w:val="14"/>
      <w:szCs w:val="14"/>
      <w:lang w:val="fr-FR"/>
    </w:rPr>
  </w:style>
  <w:style w:type="paragraph" w:customStyle="1" w:styleId="Terms">
    <w:name w:val="Term(s)"/>
    <w:basedOn w:val="Standard"/>
    <w:next w:val="Definition"/>
    <w:rsid w:val="00515302"/>
    <w:pPr>
      <w:keepNext/>
      <w:suppressAutoHyphens/>
      <w:spacing w:after="0"/>
    </w:pPr>
    <w:rPr>
      <w:b/>
      <w:bCs/>
    </w:rPr>
  </w:style>
  <w:style w:type="paragraph" w:customStyle="1" w:styleId="TermNum">
    <w:name w:val="TermNum"/>
    <w:basedOn w:val="Standard"/>
    <w:next w:val="Terms"/>
    <w:rsid w:val="00515302"/>
    <w:pPr>
      <w:keepNext/>
      <w:spacing w:after="0"/>
    </w:pPr>
    <w:rPr>
      <w:b/>
      <w:bCs/>
    </w:rPr>
  </w:style>
  <w:style w:type="paragraph" w:styleId="Indexberschrift">
    <w:name w:val="index heading"/>
    <w:basedOn w:val="Standard"/>
    <w:next w:val="Index1"/>
    <w:uiPriority w:val="99"/>
    <w:semiHidden/>
    <w:rsid w:val="00515302"/>
    <w:pPr>
      <w:spacing w:after="0"/>
    </w:pPr>
    <w:rPr>
      <w:rFonts w:cstheme="minorHAnsi"/>
      <w:sz w:val="20"/>
      <w:szCs w:val="20"/>
    </w:rPr>
  </w:style>
  <w:style w:type="paragraph" w:styleId="Verzeichnis1">
    <w:name w:val="toc 1"/>
    <w:basedOn w:val="Standard"/>
    <w:next w:val="Standard"/>
    <w:autoRedefine/>
    <w:uiPriority w:val="39"/>
    <w:rsid w:val="00515302"/>
    <w:pPr>
      <w:spacing w:before="240" w:after="120"/>
    </w:pPr>
    <w:rPr>
      <w:b/>
      <w:bCs/>
      <w:caps/>
      <w:u w:val="single"/>
    </w:rPr>
  </w:style>
  <w:style w:type="paragraph" w:styleId="Verzeichnis2">
    <w:name w:val="toc 2"/>
    <w:basedOn w:val="Verzeichnis1"/>
    <w:next w:val="Standard"/>
    <w:autoRedefine/>
    <w:uiPriority w:val="39"/>
    <w:rsid w:val="00515302"/>
    <w:pPr>
      <w:spacing w:before="0" w:after="0"/>
    </w:pPr>
    <w:rPr>
      <w:caps w:val="0"/>
      <w:smallCaps/>
      <w:u w:val="none"/>
    </w:rPr>
  </w:style>
  <w:style w:type="paragraph" w:styleId="Verzeichnis3">
    <w:name w:val="toc 3"/>
    <w:basedOn w:val="Verzeichnis2"/>
    <w:next w:val="Standard"/>
    <w:autoRedefine/>
    <w:uiPriority w:val="39"/>
    <w:rsid w:val="00515302"/>
    <w:rPr>
      <w:b w:val="0"/>
      <w:bCs w:val="0"/>
    </w:rPr>
  </w:style>
  <w:style w:type="paragraph" w:styleId="Verzeichnis4">
    <w:name w:val="toc 4"/>
    <w:basedOn w:val="Verzeichnis2"/>
    <w:next w:val="Standard"/>
    <w:autoRedefine/>
    <w:uiPriority w:val="39"/>
    <w:rsid w:val="00515302"/>
    <w:rPr>
      <w:b w:val="0"/>
      <w:bCs w:val="0"/>
      <w:smallCaps w:val="0"/>
    </w:rPr>
  </w:style>
  <w:style w:type="paragraph" w:styleId="Verzeichnis5">
    <w:name w:val="toc 5"/>
    <w:basedOn w:val="Verzeichnis4"/>
    <w:next w:val="Standard"/>
    <w:autoRedefine/>
    <w:uiPriority w:val="39"/>
    <w:rsid w:val="00515302"/>
  </w:style>
  <w:style w:type="paragraph" w:styleId="Verzeichnis6">
    <w:name w:val="toc 6"/>
    <w:basedOn w:val="Verzeichnis4"/>
    <w:next w:val="Standard"/>
    <w:autoRedefine/>
    <w:uiPriority w:val="39"/>
    <w:rsid w:val="00515302"/>
  </w:style>
  <w:style w:type="paragraph" w:styleId="Verzeichnis9">
    <w:name w:val="toc 9"/>
    <w:basedOn w:val="Verzeichnis1"/>
    <w:next w:val="Standard"/>
    <w:autoRedefine/>
    <w:uiPriority w:val="39"/>
    <w:rsid w:val="00515302"/>
    <w:pPr>
      <w:spacing w:before="0" w:after="0"/>
    </w:pPr>
    <w:rPr>
      <w:b w:val="0"/>
      <w:bCs w:val="0"/>
      <w:caps w:val="0"/>
      <w:u w:val="none"/>
    </w:rPr>
  </w:style>
  <w:style w:type="paragraph" w:customStyle="1" w:styleId="zzBiblio">
    <w:name w:val="zzBiblio"/>
    <w:basedOn w:val="Standard"/>
    <w:next w:val="Bibliography1"/>
    <w:rsid w:val="00515302"/>
    <w:pPr>
      <w:pageBreakBefore/>
      <w:spacing w:after="760" w:line="-310" w:lineRule="auto"/>
      <w:jc w:val="center"/>
    </w:pPr>
    <w:rPr>
      <w:b/>
      <w:bCs/>
      <w:sz w:val="28"/>
      <w:szCs w:val="28"/>
    </w:rPr>
  </w:style>
  <w:style w:type="paragraph" w:customStyle="1" w:styleId="zzContents">
    <w:name w:val="zzContents"/>
    <w:basedOn w:val="Introduction"/>
    <w:next w:val="Verzeichnis1"/>
    <w:rsid w:val="00515302"/>
  </w:style>
  <w:style w:type="paragraph" w:customStyle="1" w:styleId="zzCopyright">
    <w:name w:val="zzCopyright"/>
    <w:basedOn w:val="Standard"/>
    <w:next w:val="Standard"/>
    <w:rsid w:val="00515302"/>
    <w:pPr>
      <w:pBdr>
        <w:top w:val="single" w:sz="4" w:space="1" w:color="0000FF"/>
        <w:left w:val="single" w:sz="4" w:space="4" w:color="0000FF"/>
        <w:bottom w:val="single" w:sz="4" w:space="1" w:color="0000FF"/>
        <w:right w:val="single" w:sz="4" w:space="4" w:color="0000FF"/>
      </w:pBdr>
      <w:tabs>
        <w:tab w:val="left" w:pos="514"/>
        <w:tab w:val="left" w:pos="9623"/>
      </w:tabs>
      <w:ind w:left="284" w:right="284"/>
    </w:pPr>
    <w:rPr>
      <w:color w:val="0000FF"/>
    </w:rPr>
  </w:style>
  <w:style w:type="paragraph" w:customStyle="1" w:styleId="zzCover">
    <w:name w:val="zzCover"/>
    <w:basedOn w:val="Standard"/>
    <w:rsid w:val="00515302"/>
    <w:pPr>
      <w:spacing w:after="220"/>
      <w:jc w:val="right"/>
    </w:pPr>
    <w:rPr>
      <w:b/>
      <w:bCs/>
      <w:color w:val="000000"/>
      <w:sz w:val="24"/>
      <w:szCs w:val="24"/>
    </w:rPr>
  </w:style>
  <w:style w:type="paragraph" w:customStyle="1" w:styleId="zzForeword">
    <w:name w:val="zzForeword"/>
    <w:basedOn w:val="Introduction"/>
    <w:next w:val="Standard"/>
    <w:rsid w:val="00515302"/>
    <w:pPr>
      <w:tabs>
        <w:tab w:val="clear" w:pos="400"/>
      </w:tabs>
    </w:pPr>
    <w:rPr>
      <w:color w:val="0000FF"/>
    </w:rPr>
  </w:style>
  <w:style w:type="paragraph" w:customStyle="1" w:styleId="zzHelp">
    <w:name w:val="zzHelp"/>
    <w:basedOn w:val="Standard"/>
    <w:rsid w:val="00515302"/>
    <w:rPr>
      <w:color w:val="008000"/>
    </w:rPr>
  </w:style>
  <w:style w:type="paragraph" w:customStyle="1" w:styleId="zzIndex">
    <w:name w:val="zzIndex"/>
    <w:basedOn w:val="zzBiblio"/>
    <w:next w:val="Indexberschrift"/>
    <w:rsid w:val="00515302"/>
    <w:pPr>
      <w:spacing w:line="310" w:lineRule="exact"/>
    </w:pPr>
  </w:style>
  <w:style w:type="paragraph" w:customStyle="1" w:styleId="zzSTDTitle">
    <w:name w:val="zzSTDTitle"/>
    <w:basedOn w:val="Standard"/>
    <w:next w:val="Standard"/>
    <w:rsid w:val="00515302"/>
    <w:pPr>
      <w:suppressAutoHyphens/>
      <w:spacing w:before="400" w:after="760" w:line="-350" w:lineRule="auto"/>
    </w:pPr>
    <w:rPr>
      <w:b/>
      <w:bCs/>
      <w:color w:val="0000FF"/>
      <w:sz w:val="32"/>
      <w:szCs w:val="32"/>
    </w:rPr>
  </w:style>
  <w:style w:type="character" w:customStyle="1" w:styleId="ExtXref">
    <w:name w:val="ExtXref"/>
    <w:basedOn w:val="Absatz-Standardschriftart"/>
    <w:rsid w:val="00515302"/>
    <w:rPr>
      <w:color w:val="auto"/>
    </w:rPr>
  </w:style>
  <w:style w:type="paragraph" w:customStyle="1" w:styleId="BodyText4">
    <w:name w:val="Body Text 4"/>
    <w:basedOn w:val="Standard"/>
    <w:rsid w:val="00515302"/>
    <w:pPr>
      <w:spacing w:before="60" w:after="60"/>
    </w:pPr>
  </w:style>
  <w:style w:type="paragraph" w:customStyle="1" w:styleId="dl">
    <w:name w:val="dl"/>
    <w:basedOn w:val="Standard"/>
    <w:rsid w:val="00515302"/>
    <w:pPr>
      <w:ind w:left="800" w:hanging="400"/>
    </w:pPr>
  </w:style>
  <w:style w:type="character" w:customStyle="1" w:styleId="MTEquationSection">
    <w:name w:val="MTEquationSection"/>
    <w:basedOn w:val="Absatz-Standardschriftart"/>
    <w:rsid w:val="00515302"/>
    <w:rPr>
      <w:vanish/>
      <w:color w:val="FF0000"/>
    </w:rPr>
  </w:style>
  <w:style w:type="paragraph" w:customStyle="1" w:styleId="Tabletext9">
    <w:name w:val="Table text (9)"/>
    <w:basedOn w:val="Standard"/>
    <w:rsid w:val="00515302"/>
    <w:pPr>
      <w:spacing w:before="60" w:after="60" w:line="210" w:lineRule="atLeast"/>
    </w:pPr>
    <w:rPr>
      <w:sz w:val="18"/>
      <w:szCs w:val="18"/>
    </w:rPr>
  </w:style>
  <w:style w:type="paragraph" w:styleId="Verzeichnis7">
    <w:name w:val="toc 7"/>
    <w:basedOn w:val="Standard"/>
    <w:next w:val="Standard"/>
    <w:autoRedefine/>
    <w:uiPriority w:val="39"/>
    <w:rsid w:val="00515302"/>
    <w:pPr>
      <w:spacing w:after="0"/>
    </w:pPr>
  </w:style>
  <w:style w:type="paragraph" w:styleId="Verzeichnis8">
    <w:name w:val="toc 8"/>
    <w:basedOn w:val="Standard"/>
    <w:next w:val="Standard"/>
    <w:autoRedefine/>
    <w:uiPriority w:val="39"/>
    <w:rsid w:val="00515302"/>
    <w:pPr>
      <w:spacing w:after="0"/>
    </w:pPr>
  </w:style>
  <w:style w:type="character" w:styleId="Hyperlink">
    <w:name w:val="Hyperlink"/>
    <w:basedOn w:val="Absatz-Standardschriftart"/>
    <w:uiPriority w:val="99"/>
    <w:rsid w:val="00515302"/>
    <w:rPr>
      <w:color w:val="0000FF"/>
      <w:u w:val="single"/>
    </w:rPr>
  </w:style>
  <w:style w:type="paragraph" w:customStyle="1" w:styleId="Tabletext8">
    <w:name w:val="Table text (8)"/>
    <w:basedOn w:val="Tabletext9"/>
    <w:rsid w:val="00515302"/>
    <w:pPr>
      <w:spacing w:line="190" w:lineRule="atLeast"/>
    </w:pPr>
    <w:rPr>
      <w:sz w:val="16"/>
      <w:szCs w:val="16"/>
    </w:rPr>
  </w:style>
  <w:style w:type="paragraph" w:customStyle="1" w:styleId="Tabletext7">
    <w:name w:val="Table text (7)"/>
    <w:basedOn w:val="Tabletext9"/>
    <w:rsid w:val="00515302"/>
    <w:pPr>
      <w:spacing w:line="170" w:lineRule="atLeast"/>
    </w:pPr>
    <w:rPr>
      <w:sz w:val="14"/>
      <w:szCs w:val="14"/>
    </w:rPr>
  </w:style>
  <w:style w:type="paragraph" w:customStyle="1" w:styleId="Tabletext10">
    <w:name w:val="Table text (10)"/>
    <w:basedOn w:val="Tabletext9"/>
    <w:rsid w:val="00515302"/>
    <w:pPr>
      <w:spacing w:line="230" w:lineRule="atLeast"/>
    </w:pPr>
    <w:rPr>
      <w:sz w:val="20"/>
      <w:szCs w:val="20"/>
    </w:rPr>
  </w:style>
  <w:style w:type="character" w:customStyle="1" w:styleId="berschrift1Zchn">
    <w:name w:val="Überschrift 1 Zchn"/>
    <w:basedOn w:val="Absatz-Standardschriftart"/>
    <w:link w:val="berschrift1"/>
    <w:rsid w:val="00FE604B"/>
    <w:rPr>
      <w:rFonts w:asciiTheme="majorHAnsi" w:eastAsiaTheme="majorEastAsia" w:hAnsiTheme="majorHAnsi" w:cstheme="majorBidi"/>
      <w:b/>
      <w:bCs/>
      <w:sz w:val="28"/>
      <w:szCs w:val="28"/>
    </w:rPr>
  </w:style>
  <w:style w:type="character" w:customStyle="1" w:styleId="Heading3Char1">
    <w:name w:val="Heading 3 Char1"/>
    <w:basedOn w:val="berschrift1Zchn"/>
    <w:rsid w:val="00E97455"/>
    <w:rPr>
      <w:rFonts w:asciiTheme="majorHAnsi" w:eastAsiaTheme="majorEastAsia" w:hAnsiTheme="majorHAnsi" w:cstheme="majorBidi"/>
      <w:b/>
      <w:bCs/>
      <w:sz w:val="28"/>
      <w:szCs w:val="28"/>
    </w:rPr>
  </w:style>
  <w:style w:type="character" w:customStyle="1" w:styleId="Heading2Char1">
    <w:name w:val="Heading 2 Char1"/>
    <w:basedOn w:val="berschrift1Zchn"/>
    <w:rsid w:val="00E97455"/>
    <w:rPr>
      <w:rFonts w:asciiTheme="majorHAnsi" w:eastAsiaTheme="majorEastAsia" w:hAnsiTheme="majorHAnsi" w:cstheme="majorBidi"/>
      <w:b/>
      <w:bCs/>
      <w:sz w:val="22"/>
      <w:szCs w:val="22"/>
    </w:rPr>
  </w:style>
  <w:style w:type="character" w:customStyle="1" w:styleId="NoteChar">
    <w:name w:val="Note Char"/>
    <w:basedOn w:val="Absatz-Standardschriftart"/>
    <w:link w:val="Note"/>
    <w:rsid w:val="00EE10D5"/>
    <w:rPr>
      <w:rFonts w:ascii="Arial" w:hAnsi="Arial" w:cs="Arial"/>
      <w:sz w:val="18"/>
      <w:szCs w:val="18"/>
      <w:lang w:val="en-GB" w:eastAsia="en-US" w:bidi="ar-SA"/>
    </w:rPr>
  </w:style>
  <w:style w:type="paragraph" w:styleId="HTMLVorformatiert">
    <w:name w:val="HTML Preformatted"/>
    <w:basedOn w:val="Standard"/>
    <w:link w:val="HTMLVorformatiertZchn"/>
    <w:uiPriority w:val="99"/>
    <w:rsid w:val="007D40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rPr>
  </w:style>
  <w:style w:type="character" w:styleId="Zeilennummer">
    <w:name w:val="line number"/>
    <w:basedOn w:val="Absatz-Standardschriftart"/>
    <w:uiPriority w:val="99"/>
    <w:rsid w:val="00251BCC"/>
  </w:style>
  <w:style w:type="paragraph" w:styleId="StandardWeb">
    <w:name w:val="Normal (Web)"/>
    <w:basedOn w:val="Standard"/>
    <w:link w:val="StandardWebZchn"/>
    <w:uiPriority w:val="99"/>
    <w:rsid w:val="00AB230E"/>
    <w:pPr>
      <w:spacing w:before="100" w:beforeAutospacing="1" w:after="100" w:afterAutospacing="1" w:line="240" w:lineRule="auto"/>
    </w:pPr>
    <w:rPr>
      <w:rFonts w:ascii="Times New Roman" w:hAnsi="Times New Roman" w:cs="Times New Roman"/>
      <w:sz w:val="24"/>
      <w:szCs w:val="24"/>
    </w:rPr>
  </w:style>
  <w:style w:type="character" w:styleId="Kommentarzeichen">
    <w:name w:val="annotation reference"/>
    <w:basedOn w:val="Absatz-Standardschriftart"/>
    <w:uiPriority w:val="99"/>
    <w:semiHidden/>
    <w:rsid w:val="00123151"/>
    <w:rPr>
      <w:sz w:val="16"/>
      <w:szCs w:val="16"/>
    </w:rPr>
  </w:style>
  <w:style w:type="paragraph" w:styleId="Kommentartext">
    <w:name w:val="annotation text"/>
    <w:basedOn w:val="Standard"/>
    <w:link w:val="KommentartextZchn"/>
    <w:uiPriority w:val="99"/>
    <w:semiHidden/>
    <w:rsid w:val="00123151"/>
  </w:style>
  <w:style w:type="paragraph" w:styleId="Kommentarthema">
    <w:name w:val="annotation subject"/>
    <w:basedOn w:val="Kommentartext"/>
    <w:next w:val="Kommentartext"/>
    <w:link w:val="KommentarthemaZchn"/>
    <w:uiPriority w:val="99"/>
    <w:semiHidden/>
    <w:rsid w:val="00123151"/>
    <w:rPr>
      <w:b/>
      <w:bCs/>
    </w:rPr>
  </w:style>
  <w:style w:type="paragraph" w:styleId="Sprechblasentext">
    <w:name w:val="Balloon Text"/>
    <w:basedOn w:val="Standard"/>
    <w:link w:val="SprechblasentextZchn"/>
    <w:uiPriority w:val="99"/>
    <w:rsid w:val="00123151"/>
    <w:rPr>
      <w:rFonts w:ascii="Tahoma" w:hAnsi="Tahoma" w:cs="Tahoma"/>
      <w:sz w:val="16"/>
      <w:szCs w:val="16"/>
    </w:rPr>
  </w:style>
  <w:style w:type="character" w:customStyle="1" w:styleId="grame">
    <w:name w:val="grame"/>
    <w:basedOn w:val="Absatz-Standardschriftart"/>
    <w:rsid w:val="007C7D52"/>
  </w:style>
  <w:style w:type="character" w:customStyle="1" w:styleId="bibliographyChar">
    <w:name w:val="bibliography Char"/>
    <w:basedOn w:val="Absatz-Standardschriftart"/>
    <w:link w:val="Bibliography1"/>
    <w:rsid w:val="006A7952"/>
    <w:rPr>
      <w:rFonts w:ascii="Arial" w:hAnsi="Arial" w:cs="Arial"/>
      <w:lang w:val="en-GB" w:eastAsia="en-US" w:bidi="ar-SA"/>
    </w:rPr>
  </w:style>
  <w:style w:type="paragraph" w:customStyle="1" w:styleId="ww-table-contents1111">
    <w:name w:val="ww-table-contents1111"/>
    <w:basedOn w:val="Standard"/>
    <w:rsid w:val="0043273D"/>
    <w:pPr>
      <w:spacing w:before="100" w:beforeAutospacing="1" w:after="100" w:afterAutospacing="1" w:line="240" w:lineRule="auto"/>
    </w:pPr>
    <w:rPr>
      <w:rFonts w:ascii="Arial Unicode MS" w:eastAsia="MS Mincho" w:hAnsi="Arial Unicode MS" w:cs="Times New Roman"/>
      <w:sz w:val="24"/>
      <w:szCs w:val="24"/>
      <w:lang w:eastAsia="ja-JP"/>
    </w:rPr>
  </w:style>
  <w:style w:type="character" w:styleId="HTMLSchreibmaschine">
    <w:name w:val="HTML Typewriter"/>
    <w:basedOn w:val="Absatz-Standardschriftart"/>
    <w:uiPriority w:val="99"/>
    <w:rsid w:val="0043273D"/>
    <w:rPr>
      <w:rFonts w:ascii="Courier New" w:eastAsia="MS Mincho" w:hAnsi="Courier New" w:cs="Courier New"/>
      <w:sz w:val="20"/>
      <w:szCs w:val="20"/>
    </w:rPr>
  </w:style>
  <w:style w:type="character" w:styleId="Hervorhebung">
    <w:name w:val="Emphasis"/>
    <w:uiPriority w:val="20"/>
    <w:qFormat/>
    <w:rsid w:val="008731B5"/>
    <w:rPr>
      <w:b/>
      <w:bCs/>
      <w:i/>
      <w:iCs/>
      <w:spacing w:val="10"/>
      <w:bdr w:val="none" w:sz="0" w:space="0" w:color="auto"/>
      <w:shd w:val="clear" w:color="auto" w:fill="auto"/>
    </w:rPr>
  </w:style>
  <w:style w:type="paragraph" w:customStyle="1" w:styleId="Style1">
    <w:name w:val="Style1"/>
    <w:basedOn w:val="Standard"/>
    <w:link w:val="Style1Char"/>
    <w:qFormat/>
    <w:rsid w:val="00C76CA6"/>
    <w:pPr>
      <w:spacing w:after="0"/>
      <w:ind w:left="403"/>
    </w:pPr>
  </w:style>
  <w:style w:type="character" w:customStyle="1" w:styleId="berschrift4Zchn">
    <w:name w:val="Überschrift 4 Zchn"/>
    <w:basedOn w:val="Absatz-Standardschriftart"/>
    <w:link w:val="berschrift4"/>
    <w:uiPriority w:val="99"/>
    <w:rsid w:val="00722C55"/>
    <w:rPr>
      <w:rFonts w:asciiTheme="majorHAnsi" w:eastAsiaTheme="majorEastAsia" w:hAnsiTheme="majorHAnsi" w:cstheme="majorBidi"/>
      <w:b/>
      <w:bCs/>
      <w:iCs/>
      <w:sz w:val="26"/>
      <w:szCs w:val="26"/>
    </w:rPr>
  </w:style>
  <w:style w:type="character" w:customStyle="1" w:styleId="berschrift5Zchn">
    <w:name w:val="Überschrift 5 Zchn"/>
    <w:basedOn w:val="Absatz-Standardschriftart"/>
    <w:link w:val="berschrift5"/>
    <w:uiPriority w:val="9"/>
    <w:rsid w:val="00722C55"/>
    <w:rPr>
      <w:rFonts w:asciiTheme="majorHAnsi" w:eastAsiaTheme="majorEastAsia" w:hAnsiTheme="majorHAnsi" w:cstheme="majorBidi"/>
      <w:b/>
      <w:bCs/>
      <w:iCs/>
      <w:color w:val="7F7F7F" w:themeColor="text1" w:themeTint="80"/>
      <w:sz w:val="26"/>
      <w:szCs w:val="26"/>
    </w:rPr>
  </w:style>
  <w:style w:type="character" w:customStyle="1" w:styleId="berschrift6Zchn">
    <w:name w:val="Überschrift 6 Zchn"/>
    <w:basedOn w:val="Absatz-Standardschriftart"/>
    <w:link w:val="berschrift6"/>
    <w:uiPriority w:val="9"/>
    <w:rsid w:val="008731B5"/>
    <w:rPr>
      <w:rFonts w:asciiTheme="majorHAnsi" w:eastAsiaTheme="majorEastAsia" w:hAnsiTheme="majorHAnsi" w:cstheme="majorBidi"/>
      <w:b/>
      <w:bCs/>
      <w:i/>
      <w:iCs/>
      <w:color w:val="7F7F7F" w:themeColor="text1" w:themeTint="80"/>
    </w:rPr>
  </w:style>
  <w:style w:type="character" w:customStyle="1" w:styleId="a6Char">
    <w:name w:val="a6 Char"/>
    <w:basedOn w:val="berschrift6Zchn"/>
    <w:link w:val="a6"/>
    <w:rsid w:val="004B7D9C"/>
    <w:rPr>
      <w:rFonts w:asciiTheme="majorHAnsi" w:eastAsiaTheme="majorEastAsia" w:hAnsiTheme="majorHAnsi" w:cstheme="majorBidi"/>
      <w:b/>
      <w:bCs/>
      <w:i/>
      <w:iCs/>
      <w:color w:val="7F7F7F" w:themeColor="text1" w:themeTint="80"/>
    </w:rPr>
  </w:style>
  <w:style w:type="paragraph" w:customStyle="1" w:styleId="WW-NormalWeb">
    <w:name w:val="WW-Normal (Web)"/>
    <w:basedOn w:val="Standard"/>
    <w:rsid w:val="004850B7"/>
    <w:pPr>
      <w:suppressAutoHyphens/>
      <w:spacing w:before="280" w:after="115" w:line="240" w:lineRule="auto"/>
    </w:pPr>
    <w:rPr>
      <w:rFonts w:ascii="Arial Unicode MS" w:eastAsia="MS Mincho" w:hAnsi="Arial Unicode MS" w:cs="Times New Roman"/>
      <w:sz w:val="24"/>
      <w:szCs w:val="24"/>
      <w:lang w:eastAsia="ar-SA"/>
    </w:rPr>
  </w:style>
  <w:style w:type="character" w:styleId="BesuchterLink">
    <w:name w:val="FollowedHyperlink"/>
    <w:basedOn w:val="Absatz-Standardschriftart"/>
    <w:uiPriority w:val="99"/>
    <w:rsid w:val="00044A93"/>
    <w:rPr>
      <w:color w:val="800080"/>
      <w:u w:val="single"/>
    </w:rPr>
  </w:style>
  <w:style w:type="character" w:customStyle="1" w:styleId="StandardWebZchn">
    <w:name w:val="Standard (Web) Zchn"/>
    <w:basedOn w:val="Absatz-Standardschriftart"/>
    <w:link w:val="StandardWeb"/>
    <w:uiPriority w:val="99"/>
    <w:rsid w:val="009250C2"/>
    <w:rPr>
      <w:sz w:val="24"/>
      <w:szCs w:val="24"/>
      <w:lang w:val="en-US" w:eastAsia="en-US" w:bidi="ar-SA"/>
    </w:rPr>
  </w:style>
  <w:style w:type="character" w:customStyle="1" w:styleId="nobr">
    <w:name w:val="nobr"/>
    <w:basedOn w:val="Absatz-Standardschriftart"/>
    <w:rsid w:val="00490BB1"/>
  </w:style>
  <w:style w:type="character" w:customStyle="1" w:styleId="berschrift3Zchn">
    <w:name w:val="Überschrift 3 Zchn"/>
    <w:basedOn w:val="Absatz-Standardschriftart"/>
    <w:link w:val="berschrift3"/>
    <w:rsid w:val="00722C55"/>
    <w:rPr>
      <w:rFonts w:asciiTheme="majorHAnsi" w:eastAsiaTheme="majorEastAsia" w:hAnsiTheme="majorHAnsi" w:cstheme="majorBidi"/>
      <w:b/>
      <w:bCs/>
      <w:sz w:val="26"/>
      <w:szCs w:val="26"/>
    </w:rPr>
  </w:style>
  <w:style w:type="character" w:customStyle="1" w:styleId="berschrift2Zchn">
    <w:name w:val="Überschrift 2 Zchn"/>
    <w:basedOn w:val="Absatz-Standardschriftart"/>
    <w:link w:val="berschrift2"/>
    <w:rsid w:val="00722C55"/>
    <w:rPr>
      <w:rFonts w:asciiTheme="majorHAnsi" w:eastAsiaTheme="majorEastAsia" w:hAnsiTheme="majorHAnsi" w:cstheme="majorBidi"/>
      <w:b/>
      <w:sz w:val="26"/>
      <w:szCs w:val="26"/>
    </w:rPr>
  </w:style>
  <w:style w:type="paragraph" w:customStyle="1" w:styleId="PreformattedText">
    <w:name w:val="Preformatted Text"/>
    <w:basedOn w:val="Standard"/>
    <w:uiPriority w:val="99"/>
    <w:rsid w:val="00D20095"/>
    <w:pPr>
      <w:widowControl w:val="0"/>
      <w:suppressAutoHyphens/>
      <w:spacing w:after="0" w:line="240" w:lineRule="auto"/>
    </w:pPr>
    <w:rPr>
      <w:rFonts w:ascii="Courier New" w:eastAsia="Courier New" w:hAnsi="Courier New" w:cs="Courier New"/>
    </w:rPr>
  </w:style>
  <w:style w:type="character" w:styleId="HTMLCode">
    <w:name w:val="HTML Code"/>
    <w:basedOn w:val="Absatz-Standardschriftart"/>
    <w:uiPriority w:val="99"/>
    <w:rsid w:val="00687041"/>
    <w:rPr>
      <w:rFonts w:ascii="Courier New" w:eastAsia="MS Mincho" w:hAnsi="Courier New" w:cs="Courier New"/>
      <w:sz w:val="20"/>
      <w:szCs w:val="20"/>
    </w:rPr>
  </w:style>
  <w:style w:type="paragraph" w:styleId="Listenabsatz">
    <w:name w:val="List Paragraph"/>
    <w:basedOn w:val="Standard"/>
    <w:link w:val="ListenabsatzZchn"/>
    <w:uiPriority w:val="34"/>
    <w:qFormat/>
    <w:rsid w:val="008731B5"/>
    <w:pPr>
      <w:ind w:left="720"/>
      <w:contextualSpacing/>
    </w:pPr>
  </w:style>
  <w:style w:type="paragraph" w:styleId="Literaturverzeichnis">
    <w:name w:val="Bibliography"/>
    <w:basedOn w:val="Standard"/>
    <w:next w:val="Standard"/>
    <w:uiPriority w:val="37"/>
    <w:unhideWhenUsed/>
    <w:rsid w:val="001773EE"/>
    <w:rPr>
      <w:rFonts w:ascii="Times New Roman" w:eastAsia="Calibri" w:hAnsi="Times New Roman" w:cs="Times New Roman"/>
      <w:sz w:val="24"/>
    </w:rPr>
  </w:style>
  <w:style w:type="paragraph" w:styleId="Dokumentstruktur">
    <w:name w:val="Document Map"/>
    <w:basedOn w:val="Standard"/>
    <w:link w:val="DokumentstrukturZchn"/>
    <w:rsid w:val="004A0205"/>
    <w:rPr>
      <w:rFonts w:ascii="Lucida Grande" w:hAnsi="Lucida Grande"/>
      <w:sz w:val="24"/>
      <w:szCs w:val="24"/>
    </w:rPr>
  </w:style>
  <w:style w:type="character" w:customStyle="1" w:styleId="DokumentstrukturZchn">
    <w:name w:val="Dokumentstruktur Zchn"/>
    <w:basedOn w:val="Absatz-Standardschriftart"/>
    <w:link w:val="Dokumentstruktur"/>
    <w:rsid w:val="004A0205"/>
    <w:rPr>
      <w:rFonts w:ascii="Lucida Grande" w:hAnsi="Lucida Grande" w:cs="Arial"/>
      <w:sz w:val="24"/>
      <w:szCs w:val="24"/>
      <w:lang w:val="en-GB"/>
    </w:rPr>
  </w:style>
  <w:style w:type="paragraph" w:customStyle="1" w:styleId="ISOChange">
    <w:name w:val="ISO_Change"/>
    <w:basedOn w:val="Standard"/>
    <w:rsid w:val="00694B06"/>
    <w:pPr>
      <w:spacing w:before="210" w:after="0" w:line="210" w:lineRule="exact"/>
    </w:pPr>
    <w:rPr>
      <w:rFonts w:cs="Times New Roman"/>
      <w:sz w:val="18"/>
    </w:rPr>
  </w:style>
  <w:style w:type="character" w:styleId="Fett">
    <w:name w:val="Strong"/>
    <w:uiPriority w:val="22"/>
    <w:qFormat/>
    <w:rsid w:val="008731B5"/>
    <w:rPr>
      <w:b/>
      <w:bCs/>
    </w:rPr>
  </w:style>
  <w:style w:type="paragraph" w:styleId="berarbeitung">
    <w:name w:val="Revision"/>
    <w:hidden/>
    <w:uiPriority w:val="99"/>
    <w:rsid w:val="00DF656A"/>
    <w:rPr>
      <w:rFonts w:ascii="Arial" w:hAnsi="Arial" w:cs="Arial"/>
      <w:lang w:val="en-GB"/>
    </w:rPr>
  </w:style>
  <w:style w:type="character" w:customStyle="1" w:styleId="berschrift7Zchn">
    <w:name w:val="Überschrift 7 Zchn"/>
    <w:basedOn w:val="Absatz-Standardschriftart"/>
    <w:link w:val="berschrift7"/>
    <w:uiPriority w:val="9"/>
    <w:rsid w:val="008731B5"/>
    <w:rPr>
      <w:rFonts w:asciiTheme="majorHAnsi" w:eastAsiaTheme="majorEastAsia" w:hAnsiTheme="majorHAnsi" w:cstheme="majorBidi"/>
      <w:i/>
      <w:iCs/>
    </w:rPr>
  </w:style>
  <w:style w:type="character" w:customStyle="1" w:styleId="berschrift8Zchn">
    <w:name w:val="Überschrift 8 Zchn"/>
    <w:basedOn w:val="Absatz-Standardschriftart"/>
    <w:link w:val="berschrift8"/>
    <w:uiPriority w:val="9"/>
    <w:rsid w:val="008731B5"/>
    <w:rPr>
      <w:rFonts w:asciiTheme="majorHAnsi" w:eastAsiaTheme="majorEastAsia" w:hAnsiTheme="majorHAnsi" w:cstheme="majorBidi"/>
      <w:sz w:val="20"/>
      <w:szCs w:val="20"/>
    </w:rPr>
  </w:style>
  <w:style w:type="character" w:customStyle="1" w:styleId="berschrift9Zchn">
    <w:name w:val="Überschrift 9 Zchn"/>
    <w:basedOn w:val="Absatz-Standardschriftart"/>
    <w:link w:val="berschrift9"/>
    <w:uiPriority w:val="9"/>
    <w:rsid w:val="008731B5"/>
    <w:rPr>
      <w:rFonts w:asciiTheme="majorHAnsi" w:eastAsiaTheme="majorEastAsia" w:hAnsiTheme="majorHAnsi" w:cstheme="majorBidi"/>
      <w:i/>
      <w:iCs/>
      <w:spacing w:val="5"/>
      <w:sz w:val="20"/>
      <w:szCs w:val="20"/>
    </w:rPr>
  </w:style>
  <w:style w:type="paragraph" w:styleId="Titel">
    <w:name w:val="Title"/>
    <w:basedOn w:val="Standard"/>
    <w:next w:val="Standard"/>
    <w:link w:val="TitelZchn"/>
    <w:uiPriority w:val="10"/>
    <w:qFormat/>
    <w:rsid w:val="008731B5"/>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itelZchn">
    <w:name w:val="Titel Zchn"/>
    <w:basedOn w:val="Absatz-Standardschriftart"/>
    <w:link w:val="Titel"/>
    <w:uiPriority w:val="10"/>
    <w:rsid w:val="008731B5"/>
    <w:rPr>
      <w:rFonts w:asciiTheme="majorHAnsi" w:eastAsiaTheme="majorEastAsia" w:hAnsiTheme="majorHAnsi" w:cstheme="majorBidi"/>
      <w:spacing w:val="5"/>
      <w:sz w:val="52"/>
      <w:szCs w:val="52"/>
    </w:rPr>
  </w:style>
  <w:style w:type="paragraph" w:styleId="Untertitel">
    <w:name w:val="Subtitle"/>
    <w:basedOn w:val="Standard"/>
    <w:next w:val="Standard"/>
    <w:link w:val="UntertitelZchn"/>
    <w:uiPriority w:val="11"/>
    <w:qFormat/>
    <w:rsid w:val="008731B5"/>
    <w:pPr>
      <w:spacing w:after="600"/>
    </w:pPr>
    <w:rPr>
      <w:rFonts w:asciiTheme="majorHAnsi" w:eastAsiaTheme="majorEastAsia" w:hAnsiTheme="majorHAnsi" w:cstheme="majorBidi"/>
      <w:i/>
      <w:iCs/>
      <w:spacing w:val="13"/>
      <w:sz w:val="24"/>
      <w:szCs w:val="24"/>
    </w:rPr>
  </w:style>
  <w:style w:type="character" w:customStyle="1" w:styleId="UntertitelZchn">
    <w:name w:val="Untertitel Zchn"/>
    <w:basedOn w:val="Absatz-Standardschriftart"/>
    <w:link w:val="Untertitel"/>
    <w:uiPriority w:val="11"/>
    <w:rsid w:val="008731B5"/>
    <w:rPr>
      <w:rFonts w:asciiTheme="majorHAnsi" w:eastAsiaTheme="majorEastAsia" w:hAnsiTheme="majorHAnsi" w:cstheme="majorBidi"/>
      <w:i/>
      <w:iCs/>
      <w:spacing w:val="13"/>
      <w:sz w:val="24"/>
      <w:szCs w:val="24"/>
    </w:rPr>
  </w:style>
  <w:style w:type="paragraph" w:styleId="KeinLeerraum">
    <w:name w:val="No Spacing"/>
    <w:basedOn w:val="Standard"/>
    <w:uiPriority w:val="1"/>
    <w:qFormat/>
    <w:rsid w:val="008731B5"/>
    <w:pPr>
      <w:spacing w:after="0" w:line="240" w:lineRule="auto"/>
    </w:pPr>
  </w:style>
  <w:style w:type="paragraph" w:styleId="Zitat">
    <w:name w:val="Quote"/>
    <w:basedOn w:val="Standard"/>
    <w:next w:val="Standard"/>
    <w:link w:val="ZitatZchn"/>
    <w:uiPriority w:val="29"/>
    <w:qFormat/>
    <w:rsid w:val="008731B5"/>
    <w:pPr>
      <w:spacing w:before="200" w:after="0"/>
      <w:ind w:left="360" w:right="360"/>
    </w:pPr>
    <w:rPr>
      <w:i/>
      <w:iCs/>
    </w:rPr>
  </w:style>
  <w:style w:type="character" w:customStyle="1" w:styleId="ZitatZchn">
    <w:name w:val="Zitat Zchn"/>
    <w:basedOn w:val="Absatz-Standardschriftart"/>
    <w:link w:val="Zitat"/>
    <w:uiPriority w:val="29"/>
    <w:rsid w:val="008731B5"/>
    <w:rPr>
      <w:i/>
      <w:iCs/>
    </w:rPr>
  </w:style>
  <w:style w:type="paragraph" w:styleId="IntensivesZitat">
    <w:name w:val="Intense Quote"/>
    <w:basedOn w:val="Standard"/>
    <w:next w:val="Standard"/>
    <w:link w:val="IntensivesZitatZchn"/>
    <w:uiPriority w:val="30"/>
    <w:qFormat/>
    <w:rsid w:val="008731B5"/>
    <w:pPr>
      <w:pBdr>
        <w:bottom w:val="single" w:sz="4" w:space="1" w:color="auto"/>
      </w:pBdr>
      <w:spacing w:before="200" w:after="280"/>
      <w:ind w:left="1008" w:right="1152"/>
      <w:jc w:val="both"/>
    </w:pPr>
    <w:rPr>
      <w:b/>
      <w:bCs/>
      <w:i/>
      <w:iCs/>
    </w:rPr>
  </w:style>
  <w:style w:type="character" w:customStyle="1" w:styleId="IntensivesZitatZchn">
    <w:name w:val="Intensives Zitat Zchn"/>
    <w:basedOn w:val="Absatz-Standardschriftart"/>
    <w:link w:val="IntensivesZitat"/>
    <w:uiPriority w:val="30"/>
    <w:rsid w:val="008731B5"/>
    <w:rPr>
      <w:b/>
      <w:bCs/>
      <w:i/>
      <w:iCs/>
    </w:rPr>
  </w:style>
  <w:style w:type="character" w:styleId="SchwacheHervorhebung">
    <w:name w:val="Subtle Emphasis"/>
    <w:uiPriority w:val="19"/>
    <w:qFormat/>
    <w:rsid w:val="008731B5"/>
    <w:rPr>
      <w:i/>
      <w:iCs/>
    </w:rPr>
  </w:style>
  <w:style w:type="character" w:styleId="IntensiveHervorhebung">
    <w:name w:val="Intense Emphasis"/>
    <w:uiPriority w:val="21"/>
    <w:qFormat/>
    <w:rsid w:val="008731B5"/>
    <w:rPr>
      <w:b/>
      <w:bCs/>
    </w:rPr>
  </w:style>
  <w:style w:type="character" w:styleId="SchwacherVerweis">
    <w:name w:val="Subtle Reference"/>
    <w:uiPriority w:val="31"/>
    <w:qFormat/>
    <w:rsid w:val="008731B5"/>
    <w:rPr>
      <w:smallCaps/>
    </w:rPr>
  </w:style>
  <w:style w:type="character" w:styleId="Buchtitel">
    <w:name w:val="Book Title"/>
    <w:uiPriority w:val="33"/>
    <w:qFormat/>
    <w:rsid w:val="008731B5"/>
    <w:rPr>
      <w:i/>
      <w:iCs/>
      <w:smallCaps/>
      <w:spacing w:val="5"/>
    </w:rPr>
  </w:style>
  <w:style w:type="paragraph" w:styleId="Inhaltsverzeichnisberschrift">
    <w:name w:val="TOC Heading"/>
    <w:basedOn w:val="berschrift1"/>
    <w:next w:val="Standard"/>
    <w:uiPriority w:val="39"/>
    <w:unhideWhenUsed/>
    <w:qFormat/>
    <w:rsid w:val="008731B5"/>
    <w:pPr>
      <w:outlineLvl w:val="9"/>
    </w:pPr>
  </w:style>
  <w:style w:type="paragraph" w:styleId="NurText">
    <w:name w:val="Plain Text"/>
    <w:basedOn w:val="Standard"/>
    <w:link w:val="NurTextZchn"/>
    <w:uiPriority w:val="99"/>
    <w:unhideWhenUsed/>
    <w:rsid w:val="00FD2835"/>
    <w:pPr>
      <w:spacing w:after="0" w:line="240" w:lineRule="auto"/>
    </w:pPr>
    <w:rPr>
      <w:rFonts w:ascii="Consolas" w:eastAsiaTheme="minorHAnsi" w:hAnsi="Consolas" w:cs="Consolas"/>
      <w:sz w:val="21"/>
      <w:szCs w:val="21"/>
    </w:rPr>
  </w:style>
  <w:style w:type="character" w:customStyle="1" w:styleId="NurTextZchn">
    <w:name w:val="Nur Text Zchn"/>
    <w:basedOn w:val="Absatz-Standardschriftart"/>
    <w:link w:val="NurText"/>
    <w:uiPriority w:val="99"/>
    <w:rsid w:val="00FD2835"/>
    <w:rPr>
      <w:rFonts w:ascii="Consolas" w:eastAsiaTheme="minorHAnsi" w:hAnsi="Consolas" w:cs="Consolas"/>
      <w:sz w:val="21"/>
      <w:szCs w:val="21"/>
      <w:lang w:bidi="ar-SA"/>
    </w:rPr>
  </w:style>
  <w:style w:type="table" w:styleId="Tabellenraster">
    <w:name w:val="Table Grid"/>
    <w:basedOn w:val="NormaleTabelle"/>
    <w:uiPriority w:val="39"/>
    <w:rsid w:val="00FD283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Tabelle3D-Effekt1">
    <w:name w:val="Table 3D effects 1"/>
    <w:basedOn w:val="NormaleTabelle"/>
    <w:rsid w:val="00A12FCD"/>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le3D-Effekt2">
    <w:name w:val="Table 3D effects 2"/>
    <w:basedOn w:val="NormaleTabelle"/>
    <w:rsid w:val="00A12FCD"/>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8">
    <w:name w:val="Table List 8"/>
    <w:basedOn w:val="NormaleTabelle"/>
    <w:rsid w:val="00A12FCD"/>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leProfessionell">
    <w:name w:val="Table Professional"/>
    <w:basedOn w:val="NormaleTabelle"/>
    <w:rsid w:val="00A12FCD"/>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leListe5">
    <w:name w:val="Table List 5"/>
    <w:basedOn w:val="NormaleTabelle"/>
    <w:rsid w:val="00546795"/>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eListe6">
    <w:name w:val="Table List 6"/>
    <w:basedOn w:val="NormaleTabelle"/>
    <w:rsid w:val="00546795"/>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eListe7">
    <w:name w:val="Table List 7"/>
    <w:basedOn w:val="NormaleTabelle"/>
    <w:rsid w:val="00546795"/>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LightShading1">
    <w:name w:val="Light Shading1"/>
    <w:basedOn w:val="NormaleTabelle"/>
    <w:uiPriority w:val="60"/>
    <w:rsid w:val="00546795"/>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numbering" w:customStyle="1" w:styleId="headings">
    <w:name w:val="headings"/>
    <w:uiPriority w:val="99"/>
    <w:rsid w:val="0057762A"/>
    <w:pPr>
      <w:numPr>
        <w:numId w:val="160"/>
      </w:numPr>
    </w:pPr>
  </w:style>
  <w:style w:type="character" w:styleId="Platzhaltertext">
    <w:name w:val="Placeholder Text"/>
    <w:basedOn w:val="Absatz-Standardschriftart"/>
    <w:uiPriority w:val="99"/>
    <w:semiHidden/>
    <w:rsid w:val="00752BD5"/>
    <w:rPr>
      <w:color w:val="808080"/>
    </w:rPr>
  </w:style>
  <w:style w:type="paragraph" w:styleId="Index2">
    <w:name w:val="index 2"/>
    <w:basedOn w:val="Standard"/>
    <w:next w:val="Standard"/>
    <w:autoRedefine/>
    <w:uiPriority w:val="99"/>
    <w:rsid w:val="00930AE2"/>
    <w:pPr>
      <w:spacing w:after="0"/>
      <w:ind w:left="440" w:hanging="220"/>
    </w:pPr>
    <w:rPr>
      <w:rFonts w:cstheme="minorHAnsi"/>
      <w:sz w:val="20"/>
      <w:szCs w:val="20"/>
    </w:rPr>
  </w:style>
  <w:style w:type="paragraph" w:styleId="Blocktext">
    <w:name w:val="Block Text"/>
    <w:basedOn w:val="Standard"/>
    <w:rsid w:val="00005C64"/>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i/>
      <w:iCs/>
      <w:color w:val="4F81BD" w:themeColor="accent1"/>
    </w:rPr>
  </w:style>
  <w:style w:type="paragraph" w:styleId="Textkrper-Erstzeileneinzug">
    <w:name w:val="Body Text First Indent"/>
    <w:basedOn w:val="Textkrper"/>
    <w:link w:val="Textkrper-ErstzeileneinzugZchn"/>
    <w:rsid w:val="00005C64"/>
    <w:pPr>
      <w:spacing w:before="0" w:after="200" w:line="276" w:lineRule="auto"/>
      <w:ind w:firstLine="360"/>
    </w:pPr>
    <w:rPr>
      <w:sz w:val="22"/>
      <w:szCs w:val="22"/>
    </w:rPr>
  </w:style>
  <w:style w:type="character" w:customStyle="1" w:styleId="TextkrperZchn">
    <w:name w:val="Textkörper Zchn"/>
    <w:basedOn w:val="Absatz-Standardschriftart"/>
    <w:link w:val="Textkrper"/>
    <w:uiPriority w:val="99"/>
    <w:rsid w:val="00005C64"/>
    <w:rPr>
      <w:sz w:val="18"/>
      <w:szCs w:val="18"/>
    </w:rPr>
  </w:style>
  <w:style w:type="character" w:customStyle="1" w:styleId="Textkrper-ErstzeileneinzugZchn">
    <w:name w:val="Textkörper-Erstzeileneinzug Zchn"/>
    <w:basedOn w:val="TextkrperZchn"/>
    <w:link w:val="Textkrper-Erstzeileneinzug"/>
    <w:rsid w:val="00005C64"/>
    <w:rPr>
      <w:sz w:val="18"/>
      <w:szCs w:val="18"/>
    </w:rPr>
  </w:style>
  <w:style w:type="paragraph" w:styleId="Textkrper-Zeileneinzug">
    <w:name w:val="Body Text Indent"/>
    <w:basedOn w:val="Standard"/>
    <w:link w:val="Textkrper-ZeileneinzugZchn"/>
    <w:rsid w:val="00005C64"/>
    <w:pPr>
      <w:spacing w:after="120"/>
      <w:ind w:left="360"/>
    </w:pPr>
  </w:style>
  <w:style w:type="character" w:customStyle="1" w:styleId="Textkrper-ZeileneinzugZchn">
    <w:name w:val="Textkörper-Zeileneinzug Zchn"/>
    <w:basedOn w:val="Absatz-Standardschriftart"/>
    <w:link w:val="Textkrper-Zeileneinzug"/>
    <w:rsid w:val="00005C64"/>
  </w:style>
  <w:style w:type="paragraph" w:styleId="Textkrper-Erstzeileneinzug2">
    <w:name w:val="Body Text First Indent 2"/>
    <w:basedOn w:val="Textkrper-Zeileneinzug"/>
    <w:link w:val="Textkrper-Erstzeileneinzug2Zchn"/>
    <w:rsid w:val="00005C64"/>
    <w:pPr>
      <w:spacing w:after="200"/>
      <w:ind w:firstLine="360"/>
    </w:pPr>
  </w:style>
  <w:style w:type="character" w:customStyle="1" w:styleId="Textkrper-Erstzeileneinzug2Zchn">
    <w:name w:val="Textkörper-Erstzeileneinzug 2 Zchn"/>
    <w:basedOn w:val="Textkrper-ZeileneinzugZchn"/>
    <w:link w:val="Textkrper-Erstzeileneinzug2"/>
    <w:rsid w:val="00005C64"/>
  </w:style>
  <w:style w:type="paragraph" w:styleId="Textkrper-Einzug2">
    <w:name w:val="Body Text Indent 2"/>
    <w:basedOn w:val="Standard"/>
    <w:link w:val="Textkrper-Einzug2Zchn"/>
    <w:rsid w:val="00005C64"/>
    <w:pPr>
      <w:spacing w:after="120" w:line="480" w:lineRule="auto"/>
      <w:ind w:left="360"/>
    </w:pPr>
  </w:style>
  <w:style w:type="character" w:customStyle="1" w:styleId="Textkrper-Einzug2Zchn">
    <w:name w:val="Textkörper-Einzug 2 Zchn"/>
    <w:basedOn w:val="Absatz-Standardschriftart"/>
    <w:link w:val="Textkrper-Einzug2"/>
    <w:rsid w:val="00005C64"/>
  </w:style>
  <w:style w:type="paragraph" w:styleId="Textkrper-Einzug3">
    <w:name w:val="Body Text Indent 3"/>
    <w:basedOn w:val="Standard"/>
    <w:link w:val="Textkrper-Einzug3Zchn"/>
    <w:rsid w:val="00005C64"/>
    <w:pPr>
      <w:spacing w:after="120"/>
      <w:ind w:left="360"/>
    </w:pPr>
    <w:rPr>
      <w:sz w:val="16"/>
      <w:szCs w:val="16"/>
    </w:rPr>
  </w:style>
  <w:style w:type="character" w:customStyle="1" w:styleId="Textkrper-Einzug3Zchn">
    <w:name w:val="Textkörper-Einzug 3 Zchn"/>
    <w:basedOn w:val="Absatz-Standardschriftart"/>
    <w:link w:val="Textkrper-Einzug3"/>
    <w:rsid w:val="00005C64"/>
    <w:rPr>
      <w:sz w:val="16"/>
      <w:szCs w:val="16"/>
    </w:rPr>
  </w:style>
  <w:style w:type="paragraph" w:styleId="Beschriftung">
    <w:name w:val="caption"/>
    <w:basedOn w:val="Standard"/>
    <w:next w:val="Standard"/>
    <w:semiHidden/>
    <w:unhideWhenUsed/>
    <w:rsid w:val="00005C64"/>
    <w:pPr>
      <w:spacing w:line="240" w:lineRule="auto"/>
    </w:pPr>
    <w:rPr>
      <w:b/>
      <w:bCs/>
      <w:color w:val="4F81BD" w:themeColor="accent1"/>
      <w:sz w:val="18"/>
      <w:szCs w:val="18"/>
    </w:rPr>
  </w:style>
  <w:style w:type="paragraph" w:styleId="Gruformel">
    <w:name w:val="Closing"/>
    <w:basedOn w:val="Standard"/>
    <w:link w:val="GruformelZchn"/>
    <w:rsid w:val="00005C64"/>
    <w:pPr>
      <w:spacing w:after="0" w:line="240" w:lineRule="auto"/>
      <w:ind w:left="4320"/>
    </w:pPr>
  </w:style>
  <w:style w:type="character" w:customStyle="1" w:styleId="GruformelZchn">
    <w:name w:val="Grußformel Zchn"/>
    <w:basedOn w:val="Absatz-Standardschriftart"/>
    <w:link w:val="Gruformel"/>
    <w:rsid w:val="00005C64"/>
  </w:style>
  <w:style w:type="paragraph" w:styleId="Datum">
    <w:name w:val="Date"/>
    <w:basedOn w:val="Standard"/>
    <w:next w:val="Standard"/>
    <w:link w:val="DatumZchn"/>
    <w:rsid w:val="00005C64"/>
  </w:style>
  <w:style w:type="character" w:customStyle="1" w:styleId="DatumZchn">
    <w:name w:val="Datum Zchn"/>
    <w:basedOn w:val="Absatz-Standardschriftart"/>
    <w:link w:val="Datum"/>
    <w:rsid w:val="00005C64"/>
  </w:style>
  <w:style w:type="paragraph" w:styleId="E-Mail-Signatur">
    <w:name w:val="E-mail Signature"/>
    <w:basedOn w:val="Standard"/>
    <w:link w:val="E-Mail-SignaturZchn"/>
    <w:rsid w:val="00005C64"/>
    <w:pPr>
      <w:spacing w:after="0" w:line="240" w:lineRule="auto"/>
    </w:pPr>
  </w:style>
  <w:style w:type="character" w:customStyle="1" w:styleId="E-Mail-SignaturZchn">
    <w:name w:val="E-Mail-Signatur Zchn"/>
    <w:basedOn w:val="Absatz-Standardschriftart"/>
    <w:link w:val="E-Mail-Signatur"/>
    <w:rsid w:val="00005C64"/>
  </w:style>
  <w:style w:type="paragraph" w:styleId="Endnotentext">
    <w:name w:val="endnote text"/>
    <w:basedOn w:val="Standard"/>
    <w:link w:val="EndnotentextZchn"/>
    <w:rsid w:val="00005C64"/>
    <w:pPr>
      <w:spacing w:after="0" w:line="240" w:lineRule="auto"/>
    </w:pPr>
    <w:rPr>
      <w:sz w:val="20"/>
      <w:szCs w:val="20"/>
    </w:rPr>
  </w:style>
  <w:style w:type="character" w:customStyle="1" w:styleId="EndnotentextZchn">
    <w:name w:val="Endnotentext Zchn"/>
    <w:basedOn w:val="Absatz-Standardschriftart"/>
    <w:link w:val="Endnotentext"/>
    <w:rsid w:val="00005C64"/>
    <w:rPr>
      <w:sz w:val="20"/>
      <w:szCs w:val="20"/>
    </w:rPr>
  </w:style>
  <w:style w:type="paragraph" w:styleId="Umschlagadresse">
    <w:name w:val="envelope address"/>
    <w:basedOn w:val="Standard"/>
    <w:rsid w:val="00005C64"/>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Umschlagabsenderadresse">
    <w:name w:val="envelope return"/>
    <w:basedOn w:val="Standard"/>
    <w:rsid w:val="00005C64"/>
    <w:pPr>
      <w:spacing w:after="0" w:line="240" w:lineRule="auto"/>
    </w:pPr>
    <w:rPr>
      <w:rFonts w:asciiTheme="majorHAnsi" w:eastAsiaTheme="majorEastAsia" w:hAnsiTheme="majorHAnsi" w:cstheme="majorBidi"/>
      <w:sz w:val="20"/>
      <w:szCs w:val="20"/>
    </w:rPr>
  </w:style>
  <w:style w:type="paragraph" w:styleId="HTMLAdresse">
    <w:name w:val="HTML Address"/>
    <w:basedOn w:val="Standard"/>
    <w:link w:val="HTMLAdresseZchn"/>
    <w:rsid w:val="00005C64"/>
    <w:pPr>
      <w:spacing w:after="0" w:line="240" w:lineRule="auto"/>
    </w:pPr>
    <w:rPr>
      <w:i/>
      <w:iCs/>
    </w:rPr>
  </w:style>
  <w:style w:type="character" w:customStyle="1" w:styleId="HTMLAdresseZchn">
    <w:name w:val="HTML Adresse Zchn"/>
    <w:basedOn w:val="Absatz-Standardschriftart"/>
    <w:link w:val="HTMLAdresse"/>
    <w:rsid w:val="00005C64"/>
    <w:rPr>
      <w:i/>
      <w:iCs/>
    </w:rPr>
  </w:style>
  <w:style w:type="paragraph" w:styleId="Index3">
    <w:name w:val="index 3"/>
    <w:basedOn w:val="Standard"/>
    <w:next w:val="Standard"/>
    <w:autoRedefine/>
    <w:rsid w:val="00005C64"/>
    <w:pPr>
      <w:spacing w:after="0"/>
      <w:ind w:left="660" w:hanging="220"/>
    </w:pPr>
    <w:rPr>
      <w:rFonts w:cstheme="minorHAnsi"/>
      <w:sz w:val="20"/>
      <w:szCs w:val="20"/>
    </w:rPr>
  </w:style>
  <w:style w:type="paragraph" w:styleId="Index4">
    <w:name w:val="index 4"/>
    <w:basedOn w:val="Standard"/>
    <w:next w:val="Standard"/>
    <w:autoRedefine/>
    <w:rsid w:val="00005C64"/>
    <w:pPr>
      <w:spacing w:after="0"/>
      <w:ind w:left="880" w:hanging="220"/>
    </w:pPr>
    <w:rPr>
      <w:rFonts w:cstheme="minorHAnsi"/>
      <w:sz w:val="20"/>
      <w:szCs w:val="20"/>
    </w:rPr>
  </w:style>
  <w:style w:type="paragraph" w:styleId="Index5">
    <w:name w:val="index 5"/>
    <w:basedOn w:val="Standard"/>
    <w:next w:val="Standard"/>
    <w:autoRedefine/>
    <w:rsid w:val="00005C64"/>
    <w:pPr>
      <w:spacing w:after="0"/>
      <w:ind w:left="1100" w:hanging="220"/>
    </w:pPr>
    <w:rPr>
      <w:rFonts w:cstheme="minorHAnsi"/>
      <w:sz w:val="20"/>
      <w:szCs w:val="20"/>
    </w:rPr>
  </w:style>
  <w:style w:type="paragraph" w:styleId="Index6">
    <w:name w:val="index 6"/>
    <w:basedOn w:val="Standard"/>
    <w:next w:val="Standard"/>
    <w:autoRedefine/>
    <w:rsid w:val="00005C64"/>
    <w:pPr>
      <w:spacing w:after="0"/>
      <w:ind w:left="1320" w:hanging="220"/>
    </w:pPr>
    <w:rPr>
      <w:rFonts w:cstheme="minorHAnsi"/>
      <w:sz w:val="20"/>
      <w:szCs w:val="20"/>
    </w:rPr>
  </w:style>
  <w:style w:type="paragraph" w:styleId="Index7">
    <w:name w:val="index 7"/>
    <w:basedOn w:val="Standard"/>
    <w:next w:val="Standard"/>
    <w:autoRedefine/>
    <w:rsid w:val="00005C64"/>
    <w:pPr>
      <w:spacing w:after="0"/>
      <w:ind w:left="1540" w:hanging="220"/>
    </w:pPr>
    <w:rPr>
      <w:rFonts w:cstheme="minorHAnsi"/>
      <w:sz w:val="20"/>
      <w:szCs w:val="20"/>
    </w:rPr>
  </w:style>
  <w:style w:type="paragraph" w:styleId="Index8">
    <w:name w:val="index 8"/>
    <w:basedOn w:val="Standard"/>
    <w:next w:val="Standard"/>
    <w:autoRedefine/>
    <w:rsid w:val="00005C64"/>
    <w:pPr>
      <w:spacing w:after="0"/>
      <w:ind w:left="1760" w:hanging="220"/>
    </w:pPr>
    <w:rPr>
      <w:rFonts w:cstheme="minorHAnsi"/>
      <w:sz w:val="20"/>
      <w:szCs w:val="20"/>
    </w:rPr>
  </w:style>
  <w:style w:type="paragraph" w:styleId="Index9">
    <w:name w:val="index 9"/>
    <w:basedOn w:val="Standard"/>
    <w:next w:val="Standard"/>
    <w:autoRedefine/>
    <w:rsid w:val="00005C64"/>
    <w:pPr>
      <w:spacing w:after="0"/>
      <w:ind w:left="1980" w:hanging="220"/>
    </w:pPr>
    <w:rPr>
      <w:rFonts w:cstheme="minorHAnsi"/>
      <w:sz w:val="20"/>
      <w:szCs w:val="20"/>
    </w:rPr>
  </w:style>
  <w:style w:type="paragraph" w:styleId="Liste">
    <w:name w:val="List"/>
    <w:basedOn w:val="Standard"/>
    <w:rsid w:val="00005C64"/>
    <w:pPr>
      <w:ind w:left="360" w:hanging="360"/>
      <w:contextualSpacing/>
    </w:pPr>
  </w:style>
  <w:style w:type="paragraph" w:styleId="Liste2">
    <w:name w:val="List 2"/>
    <w:basedOn w:val="Standard"/>
    <w:rsid w:val="00005C64"/>
    <w:pPr>
      <w:ind w:left="720" w:hanging="360"/>
      <w:contextualSpacing/>
    </w:pPr>
  </w:style>
  <w:style w:type="paragraph" w:styleId="Liste3">
    <w:name w:val="List 3"/>
    <w:basedOn w:val="Standard"/>
    <w:rsid w:val="00005C64"/>
    <w:pPr>
      <w:ind w:left="1080" w:hanging="360"/>
      <w:contextualSpacing/>
    </w:pPr>
  </w:style>
  <w:style w:type="paragraph" w:styleId="Liste4">
    <w:name w:val="List 4"/>
    <w:basedOn w:val="Standard"/>
    <w:rsid w:val="00005C64"/>
    <w:pPr>
      <w:ind w:left="1440" w:hanging="360"/>
      <w:contextualSpacing/>
    </w:pPr>
  </w:style>
  <w:style w:type="paragraph" w:styleId="Liste5">
    <w:name w:val="List 5"/>
    <w:basedOn w:val="Standard"/>
    <w:rsid w:val="00005C64"/>
    <w:pPr>
      <w:ind w:left="1800" w:hanging="360"/>
      <w:contextualSpacing/>
    </w:pPr>
  </w:style>
  <w:style w:type="paragraph" w:styleId="Aufzhlungszeichen">
    <w:name w:val="List Bullet"/>
    <w:basedOn w:val="Standard"/>
    <w:rsid w:val="00005C64"/>
    <w:pPr>
      <w:numPr>
        <w:numId w:val="165"/>
      </w:numPr>
      <w:contextualSpacing/>
    </w:pPr>
  </w:style>
  <w:style w:type="paragraph" w:styleId="Aufzhlungszeichen2">
    <w:name w:val="List Bullet 2"/>
    <w:basedOn w:val="Standard"/>
    <w:rsid w:val="00005C64"/>
    <w:pPr>
      <w:numPr>
        <w:numId w:val="166"/>
      </w:numPr>
      <w:contextualSpacing/>
    </w:pPr>
  </w:style>
  <w:style w:type="paragraph" w:styleId="Aufzhlungszeichen3">
    <w:name w:val="List Bullet 3"/>
    <w:basedOn w:val="Standard"/>
    <w:rsid w:val="00005C64"/>
    <w:pPr>
      <w:numPr>
        <w:numId w:val="167"/>
      </w:numPr>
      <w:contextualSpacing/>
    </w:pPr>
  </w:style>
  <w:style w:type="paragraph" w:styleId="Aufzhlungszeichen4">
    <w:name w:val="List Bullet 4"/>
    <w:basedOn w:val="Standard"/>
    <w:rsid w:val="00005C64"/>
    <w:pPr>
      <w:numPr>
        <w:numId w:val="168"/>
      </w:numPr>
      <w:contextualSpacing/>
    </w:pPr>
  </w:style>
  <w:style w:type="paragraph" w:styleId="Aufzhlungszeichen5">
    <w:name w:val="List Bullet 5"/>
    <w:basedOn w:val="Standard"/>
    <w:rsid w:val="00005C64"/>
    <w:pPr>
      <w:numPr>
        <w:numId w:val="169"/>
      </w:numPr>
      <w:contextualSpacing/>
    </w:pPr>
  </w:style>
  <w:style w:type="paragraph" w:styleId="Listenfortsetzung5">
    <w:name w:val="List Continue 5"/>
    <w:basedOn w:val="Standard"/>
    <w:rsid w:val="00005C64"/>
    <w:pPr>
      <w:spacing w:after="120"/>
      <w:ind w:left="1800"/>
      <w:contextualSpacing/>
    </w:pPr>
  </w:style>
  <w:style w:type="paragraph" w:styleId="Listennummer5">
    <w:name w:val="List Number 5"/>
    <w:basedOn w:val="Standard"/>
    <w:rsid w:val="00005C64"/>
    <w:pPr>
      <w:numPr>
        <w:numId w:val="170"/>
      </w:numPr>
      <w:contextualSpacing/>
    </w:pPr>
  </w:style>
  <w:style w:type="paragraph" w:styleId="Makrotext">
    <w:name w:val="macro"/>
    <w:link w:val="MakrotextZchn"/>
    <w:rsid w:val="00005C64"/>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cs="Consolas"/>
      <w:sz w:val="20"/>
      <w:szCs w:val="20"/>
    </w:rPr>
  </w:style>
  <w:style w:type="character" w:customStyle="1" w:styleId="MakrotextZchn">
    <w:name w:val="Makrotext Zchn"/>
    <w:basedOn w:val="Absatz-Standardschriftart"/>
    <w:link w:val="Makrotext"/>
    <w:rsid w:val="00005C64"/>
    <w:rPr>
      <w:rFonts w:ascii="Consolas" w:hAnsi="Consolas" w:cs="Consolas"/>
      <w:sz w:val="20"/>
      <w:szCs w:val="20"/>
    </w:rPr>
  </w:style>
  <w:style w:type="paragraph" w:styleId="Nachrichtenkopf">
    <w:name w:val="Message Header"/>
    <w:basedOn w:val="Standard"/>
    <w:link w:val="NachrichtenkopfZchn"/>
    <w:rsid w:val="00005C64"/>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NachrichtenkopfZchn">
    <w:name w:val="Nachrichtenkopf Zchn"/>
    <w:basedOn w:val="Absatz-Standardschriftart"/>
    <w:link w:val="Nachrichtenkopf"/>
    <w:rsid w:val="00005C64"/>
    <w:rPr>
      <w:rFonts w:asciiTheme="majorHAnsi" w:eastAsiaTheme="majorEastAsia" w:hAnsiTheme="majorHAnsi" w:cstheme="majorBidi"/>
      <w:sz w:val="24"/>
      <w:szCs w:val="24"/>
      <w:shd w:val="pct20" w:color="auto" w:fill="auto"/>
    </w:rPr>
  </w:style>
  <w:style w:type="paragraph" w:styleId="Standardeinzug">
    <w:name w:val="Normal Indent"/>
    <w:basedOn w:val="Standard"/>
    <w:rsid w:val="00005C64"/>
    <w:pPr>
      <w:ind w:left="720"/>
    </w:pPr>
  </w:style>
  <w:style w:type="paragraph" w:styleId="Fu-Endnotenberschrift">
    <w:name w:val="Note Heading"/>
    <w:basedOn w:val="Standard"/>
    <w:next w:val="Standard"/>
    <w:link w:val="Fu-EndnotenberschriftZchn"/>
    <w:rsid w:val="00005C64"/>
    <w:pPr>
      <w:spacing w:after="0" w:line="240" w:lineRule="auto"/>
    </w:pPr>
  </w:style>
  <w:style w:type="character" w:customStyle="1" w:styleId="Fu-EndnotenberschriftZchn">
    <w:name w:val="Fuß/-Endnotenüberschrift Zchn"/>
    <w:basedOn w:val="Absatz-Standardschriftart"/>
    <w:link w:val="Fu-Endnotenberschrift"/>
    <w:rsid w:val="00005C64"/>
  </w:style>
  <w:style w:type="paragraph" w:styleId="Anrede">
    <w:name w:val="Salutation"/>
    <w:basedOn w:val="Standard"/>
    <w:next w:val="Standard"/>
    <w:link w:val="AnredeZchn"/>
    <w:rsid w:val="00005C64"/>
  </w:style>
  <w:style w:type="character" w:customStyle="1" w:styleId="AnredeZchn">
    <w:name w:val="Anrede Zchn"/>
    <w:basedOn w:val="Absatz-Standardschriftart"/>
    <w:link w:val="Anrede"/>
    <w:rsid w:val="00005C64"/>
  </w:style>
  <w:style w:type="paragraph" w:styleId="Unterschrift">
    <w:name w:val="Signature"/>
    <w:basedOn w:val="Standard"/>
    <w:link w:val="UnterschriftZchn"/>
    <w:rsid w:val="00005C64"/>
    <w:pPr>
      <w:spacing w:after="0" w:line="240" w:lineRule="auto"/>
      <w:ind w:left="4320"/>
    </w:pPr>
  </w:style>
  <w:style w:type="character" w:customStyle="1" w:styleId="UnterschriftZchn">
    <w:name w:val="Unterschrift Zchn"/>
    <w:basedOn w:val="Absatz-Standardschriftart"/>
    <w:link w:val="Unterschrift"/>
    <w:rsid w:val="00005C64"/>
  </w:style>
  <w:style w:type="paragraph" w:styleId="Rechtsgrundlagenverzeichnis">
    <w:name w:val="table of authorities"/>
    <w:basedOn w:val="Standard"/>
    <w:next w:val="Standard"/>
    <w:rsid w:val="00005C64"/>
    <w:pPr>
      <w:spacing w:after="0"/>
      <w:ind w:left="220" w:hanging="220"/>
    </w:pPr>
  </w:style>
  <w:style w:type="paragraph" w:styleId="Abbildungsverzeichnis">
    <w:name w:val="table of figures"/>
    <w:basedOn w:val="Standard"/>
    <w:next w:val="Standard"/>
    <w:rsid w:val="00005C64"/>
    <w:pPr>
      <w:spacing w:after="0"/>
    </w:pPr>
  </w:style>
  <w:style w:type="paragraph" w:styleId="RGV-berschrift">
    <w:name w:val="toa heading"/>
    <w:basedOn w:val="Standard"/>
    <w:next w:val="Standard"/>
    <w:rsid w:val="00005C64"/>
    <w:pPr>
      <w:spacing w:before="120"/>
    </w:pPr>
    <w:rPr>
      <w:rFonts w:asciiTheme="majorHAnsi" w:eastAsiaTheme="majorEastAsia" w:hAnsiTheme="majorHAnsi" w:cstheme="majorBidi"/>
      <w:b/>
      <w:bCs/>
      <w:sz w:val="24"/>
      <w:szCs w:val="24"/>
    </w:rPr>
  </w:style>
  <w:style w:type="paragraph" w:customStyle="1" w:styleId="Default">
    <w:name w:val="Default"/>
    <w:rsid w:val="00D74147"/>
    <w:pPr>
      <w:autoSpaceDE w:val="0"/>
      <w:autoSpaceDN w:val="0"/>
      <w:adjustRightInd w:val="0"/>
      <w:spacing w:after="0" w:line="240" w:lineRule="auto"/>
    </w:pPr>
    <w:rPr>
      <w:rFonts w:ascii="Calibri" w:eastAsiaTheme="minorHAnsi" w:hAnsi="Calibri" w:cs="Calibri"/>
      <w:color w:val="000000"/>
      <w:sz w:val="24"/>
      <w:szCs w:val="24"/>
    </w:rPr>
  </w:style>
  <w:style w:type="character" w:customStyle="1" w:styleId="KommentartextZchn">
    <w:name w:val="Kommentartext Zchn"/>
    <w:link w:val="Kommentartext"/>
    <w:uiPriority w:val="99"/>
    <w:semiHidden/>
    <w:rsid w:val="00024700"/>
  </w:style>
  <w:style w:type="character" w:customStyle="1" w:styleId="apple-tab-span">
    <w:name w:val="apple-tab-span"/>
    <w:basedOn w:val="Absatz-Standardschriftart"/>
    <w:rsid w:val="008D368D"/>
  </w:style>
  <w:style w:type="character" w:customStyle="1" w:styleId="apple-style-span">
    <w:name w:val="apple-style-span"/>
    <w:basedOn w:val="Absatz-Standardschriftart"/>
    <w:rsid w:val="008D368D"/>
  </w:style>
  <w:style w:type="character" w:customStyle="1" w:styleId="KopfzeileZchn">
    <w:name w:val="Kopfzeile Zchn"/>
    <w:basedOn w:val="Absatz-Standardschriftart"/>
    <w:link w:val="Kopfzeile"/>
    <w:uiPriority w:val="99"/>
    <w:rsid w:val="008D368D"/>
    <w:rPr>
      <w:b/>
      <w:bCs/>
    </w:rPr>
  </w:style>
  <w:style w:type="character" w:customStyle="1" w:styleId="FuzeileZchn">
    <w:name w:val="Fußzeile Zchn"/>
    <w:basedOn w:val="Absatz-Standardschriftart"/>
    <w:link w:val="Fuzeile"/>
    <w:uiPriority w:val="99"/>
    <w:rsid w:val="008D368D"/>
  </w:style>
  <w:style w:type="character" w:customStyle="1" w:styleId="FunotentextZchn">
    <w:name w:val="Fußnotentext Zchn"/>
    <w:basedOn w:val="Absatz-Standardschriftart"/>
    <w:link w:val="Funotentext"/>
    <w:rsid w:val="008D368D"/>
    <w:rPr>
      <w:sz w:val="18"/>
      <w:szCs w:val="18"/>
    </w:rPr>
  </w:style>
  <w:style w:type="character" w:customStyle="1" w:styleId="SprechblasentextZchn">
    <w:name w:val="Sprechblasentext Zchn"/>
    <w:basedOn w:val="Absatz-Standardschriftart"/>
    <w:link w:val="Sprechblasentext"/>
    <w:uiPriority w:val="99"/>
    <w:rsid w:val="008D368D"/>
    <w:rPr>
      <w:rFonts w:ascii="Tahoma" w:hAnsi="Tahoma" w:cs="Tahoma"/>
      <w:sz w:val="16"/>
      <w:szCs w:val="16"/>
    </w:rPr>
  </w:style>
  <w:style w:type="paragraph" w:customStyle="1" w:styleId="Style2">
    <w:name w:val="Style2"/>
    <w:basedOn w:val="berschrift1"/>
    <w:link w:val="Style2Char"/>
    <w:qFormat/>
    <w:rsid w:val="008D368D"/>
    <w:pPr>
      <w:keepLines/>
      <w:widowControl w:val="0"/>
      <w:suppressAutoHyphens/>
      <w:overflowPunct w:val="0"/>
      <w:adjustRightInd w:val="0"/>
      <w:spacing w:after="120" w:line="240" w:lineRule="auto"/>
      <w:contextualSpacing w:val="0"/>
    </w:pPr>
    <w:rPr>
      <w:color w:val="000000" w:themeColor="text1"/>
      <w:kern w:val="1"/>
    </w:rPr>
  </w:style>
  <w:style w:type="character" w:customStyle="1" w:styleId="Style1Char">
    <w:name w:val="Style1 Char"/>
    <w:basedOn w:val="berschrift2Zchn"/>
    <w:link w:val="Style1"/>
    <w:rsid w:val="008D368D"/>
    <w:rPr>
      <w:rFonts w:asciiTheme="majorHAnsi" w:eastAsiaTheme="majorEastAsia" w:hAnsiTheme="majorHAnsi" w:cstheme="majorBidi"/>
      <w:b/>
      <w:sz w:val="26"/>
      <w:szCs w:val="26"/>
    </w:rPr>
  </w:style>
  <w:style w:type="character" w:customStyle="1" w:styleId="Style2Char">
    <w:name w:val="Style2 Char"/>
    <w:basedOn w:val="berschrift1Zchn"/>
    <w:link w:val="Style2"/>
    <w:rsid w:val="008D368D"/>
    <w:rPr>
      <w:rFonts w:asciiTheme="majorHAnsi" w:eastAsiaTheme="majorEastAsia" w:hAnsiTheme="majorHAnsi" w:cstheme="majorBidi"/>
      <w:b/>
      <w:bCs/>
      <w:color w:val="000000" w:themeColor="text1"/>
      <w:kern w:val="1"/>
      <w:sz w:val="28"/>
      <w:szCs w:val="28"/>
      <w:lang w:bidi="ar-SA"/>
    </w:rPr>
  </w:style>
  <w:style w:type="paragraph" w:customStyle="1" w:styleId="Style3">
    <w:name w:val="Style3"/>
    <w:basedOn w:val="berschrift3"/>
    <w:link w:val="Style3Char"/>
    <w:qFormat/>
    <w:rsid w:val="008D368D"/>
    <w:pPr>
      <w:keepLines/>
      <w:widowControl w:val="0"/>
      <w:suppressAutoHyphens/>
      <w:overflowPunct w:val="0"/>
      <w:adjustRightInd w:val="0"/>
      <w:spacing w:after="120" w:line="240" w:lineRule="auto"/>
      <w:contextualSpacing w:val="0"/>
    </w:pPr>
    <w:rPr>
      <w:color w:val="000000" w:themeColor="text1"/>
      <w:kern w:val="1"/>
      <w:sz w:val="20"/>
      <w:szCs w:val="24"/>
    </w:rPr>
  </w:style>
  <w:style w:type="character" w:customStyle="1" w:styleId="Style3Char">
    <w:name w:val="Style3 Char"/>
    <w:basedOn w:val="berschrift3Zchn"/>
    <w:link w:val="Style3"/>
    <w:rsid w:val="008D368D"/>
    <w:rPr>
      <w:rFonts w:asciiTheme="majorHAnsi" w:eastAsiaTheme="majorEastAsia" w:hAnsiTheme="majorHAnsi" w:cstheme="majorBidi"/>
      <w:b/>
      <w:bCs/>
      <w:color w:val="000000" w:themeColor="text1"/>
      <w:kern w:val="1"/>
      <w:sz w:val="20"/>
      <w:szCs w:val="24"/>
      <w:lang w:bidi="ar-SA"/>
    </w:rPr>
  </w:style>
  <w:style w:type="paragraph" w:customStyle="1" w:styleId="Textbody">
    <w:name w:val="Text body"/>
    <w:basedOn w:val="Default"/>
    <w:rsid w:val="00646220"/>
    <w:pPr>
      <w:widowControl w:val="0"/>
      <w:tabs>
        <w:tab w:val="left" w:pos="709"/>
      </w:tabs>
      <w:suppressAutoHyphens/>
      <w:autoSpaceDE/>
      <w:autoSpaceDN/>
      <w:adjustRightInd/>
      <w:spacing w:after="120" w:line="200" w:lineRule="atLeast"/>
    </w:pPr>
    <w:rPr>
      <w:rFonts w:ascii="Times New Roman" w:eastAsia="Arial" w:hAnsi="Times New Roman" w:cs="Times New Roman"/>
      <w:color w:val="auto"/>
      <w:lang w:val="en-CA"/>
    </w:rPr>
  </w:style>
  <w:style w:type="character" w:styleId="Endnotenzeichen">
    <w:name w:val="endnote reference"/>
    <w:basedOn w:val="Absatz-Standardschriftart"/>
    <w:rsid w:val="007638CB"/>
    <w:rPr>
      <w:vertAlign w:val="superscript"/>
    </w:rPr>
  </w:style>
  <w:style w:type="paragraph" w:customStyle="1" w:styleId="python">
    <w:name w:val="python"/>
    <w:basedOn w:val="Standard"/>
    <w:link w:val="pythonChar"/>
    <w:qFormat/>
    <w:rsid w:val="00C65133"/>
    <w:pPr>
      <w:widowControl w:val="0"/>
      <w:suppressLineNumbers/>
      <w:overflowPunct w:val="0"/>
      <w:adjustRightInd w:val="0"/>
      <w:spacing w:after="0"/>
      <w:ind w:firstLine="720"/>
    </w:pPr>
    <w:rPr>
      <w:rFonts w:ascii="Courier New" w:eastAsia="Times New Roman" w:hAnsi="Courier New" w:cs="Courier New"/>
      <w:kern w:val="28"/>
      <w:lang w:val="en-GB"/>
    </w:rPr>
  </w:style>
  <w:style w:type="character" w:customStyle="1" w:styleId="pythonChar">
    <w:name w:val="python Char"/>
    <w:basedOn w:val="Absatz-Standardschriftart"/>
    <w:link w:val="python"/>
    <w:rsid w:val="00C65133"/>
    <w:rPr>
      <w:rFonts w:ascii="Courier New" w:eastAsia="Times New Roman" w:hAnsi="Courier New" w:cs="Courier New"/>
      <w:kern w:val="28"/>
      <w:lang w:val="en-GB" w:bidi="ar-SA"/>
    </w:rPr>
  </w:style>
  <w:style w:type="paragraph" w:customStyle="1" w:styleId="NormBull">
    <w:name w:val="NormBull"/>
    <w:basedOn w:val="Listenabsatz"/>
    <w:link w:val="NormBullChar"/>
    <w:qFormat/>
    <w:rsid w:val="00C65133"/>
    <w:pPr>
      <w:widowControl w:val="0"/>
      <w:numPr>
        <w:numId w:val="272"/>
      </w:numPr>
      <w:suppressLineNumbers/>
      <w:overflowPunct w:val="0"/>
      <w:adjustRightInd w:val="0"/>
      <w:spacing w:after="120"/>
    </w:pPr>
    <w:rPr>
      <w:rFonts w:ascii="Calibri" w:eastAsia="Times New Roman" w:hAnsi="Calibri"/>
      <w:lang w:val="en-GB"/>
    </w:rPr>
  </w:style>
  <w:style w:type="character" w:customStyle="1" w:styleId="ListenabsatzZchn">
    <w:name w:val="Listenabsatz Zchn"/>
    <w:basedOn w:val="Absatz-Standardschriftart"/>
    <w:link w:val="Listenabsatz"/>
    <w:uiPriority w:val="34"/>
    <w:rsid w:val="00C65133"/>
  </w:style>
  <w:style w:type="character" w:customStyle="1" w:styleId="NormBullChar">
    <w:name w:val="NormBull Char"/>
    <w:basedOn w:val="ListenabsatzZchn"/>
    <w:link w:val="NormBull"/>
    <w:rsid w:val="00C65133"/>
    <w:rPr>
      <w:rFonts w:ascii="Calibri" w:eastAsia="Times New Roman" w:hAnsi="Calibri"/>
      <w:lang w:val="en-GB"/>
    </w:rPr>
  </w:style>
  <w:style w:type="character" w:customStyle="1" w:styleId="apple-converted-space">
    <w:name w:val="apple-converted-space"/>
    <w:basedOn w:val="Absatz-Standardschriftart"/>
    <w:rsid w:val="00C65133"/>
  </w:style>
  <w:style w:type="character" w:customStyle="1" w:styleId="HTMLVorformatiertZchn">
    <w:name w:val="HTML Vorformatiert Zchn"/>
    <w:basedOn w:val="Absatz-Standardschriftart"/>
    <w:link w:val="HTMLVorformatiert"/>
    <w:uiPriority w:val="99"/>
    <w:rsid w:val="00C65133"/>
    <w:rPr>
      <w:rFonts w:ascii="Courier New" w:hAnsi="Courier New" w:cs="Courier New"/>
    </w:rPr>
  </w:style>
  <w:style w:type="character" w:customStyle="1" w:styleId="pln">
    <w:name w:val="pln"/>
    <w:basedOn w:val="Absatz-Standardschriftart"/>
    <w:rsid w:val="00C65133"/>
  </w:style>
  <w:style w:type="character" w:customStyle="1" w:styleId="pun">
    <w:name w:val="pun"/>
    <w:basedOn w:val="Absatz-Standardschriftart"/>
    <w:rsid w:val="00C65133"/>
  </w:style>
  <w:style w:type="character" w:customStyle="1" w:styleId="str">
    <w:name w:val="str"/>
    <w:basedOn w:val="Absatz-Standardschriftart"/>
    <w:rsid w:val="00C65133"/>
  </w:style>
  <w:style w:type="character" w:customStyle="1" w:styleId="KommentarthemaZchn">
    <w:name w:val="Kommentarthema Zchn"/>
    <w:basedOn w:val="KommentartextZchn"/>
    <w:link w:val="Kommentarthema"/>
    <w:uiPriority w:val="99"/>
    <w:semiHidden/>
    <w:rsid w:val="00C65133"/>
    <w:rPr>
      <w:b/>
      <w:bCs/>
    </w:rPr>
  </w:style>
  <w:style w:type="character" w:customStyle="1" w:styleId="pre">
    <w:name w:val="pre"/>
    <w:basedOn w:val="Absatz-Standardschriftart"/>
    <w:rsid w:val="00C65133"/>
  </w:style>
  <w:style w:type="character" w:customStyle="1" w:styleId="highlighted">
    <w:name w:val="highlighted"/>
    <w:basedOn w:val="Absatz-Standardschriftart"/>
    <w:rsid w:val="00C65133"/>
  </w:style>
  <w:style w:type="paragraph" w:customStyle="1" w:styleId="first">
    <w:name w:val="first"/>
    <w:basedOn w:val="Standard"/>
    <w:rsid w:val="00C6513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gp">
    <w:name w:val="gp"/>
    <w:basedOn w:val="Absatz-Standardschriftart"/>
    <w:rsid w:val="00C65133"/>
  </w:style>
  <w:style w:type="character" w:customStyle="1" w:styleId="k">
    <w:name w:val="k"/>
    <w:basedOn w:val="Absatz-Standardschriftart"/>
    <w:rsid w:val="00C65133"/>
  </w:style>
  <w:style w:type="character" w:customStyle="1" w:styleId="nb">
    <w:name w:val="nb"/>
    <w:basedOn w:val="Absatz-Standardschriftart"/>
    <w:rsid w:val="00C65133"/>
  </w:style>
  <w:style w:type="character" w:customStyle="1" w:styleId="p">
    <w:name w:val="p"/>
    <w:basedOn w:val="Absatz-Standardschriftart"/>
    <w:rsid w:val="00C65133"/>
  </w:style>
  <w:style w:type="character" w:customStyle="1" w:styleId="s">
    <w:name w:val="s"/>
    <w:basedOn w:val="Absatz-Standardschriftart"/>
    <w:rsid w:val="00C65133"/>
  </w:style>
  <w:style w:type="character" w:customStyle="1" w:styleId="n">
    <w:name w:val="n"/>
    <w:basedOn w:val="Absatz-Standardschriftart"/>
    <w:rsid w:val="00C65133"/>
  </w:style>
  <w:style w:type="character" w:customStyle="1" w:styleId="ow">
    <w:name w:val="ow"/>
    <w:basedOn w:val="Absatz-Standardschriftart"/>
    <w:rsid w:val="00C65133"/>
  </w:style>
  <w:style w:type="character" w:customStyle="1" w:styleId="o">
    <w:name w:val="o"/>
    <w:basedOn w:val="Absatz-Standardschriftart"/>
    <w:rsid w:val="00C65133"/>
  </w:style>
  <w:style w:type="character" w:customStyle="1" w:styleId="swiss">
    <w:name w:val="swiss"/>
    <w:basedOn w:val="Absatz-Standardschriftart"/>
    <w:uiPriority w:val="99"/>
    <w:rsid w:val="00421D02"/>
    <w:rPr>
      <w:rFonts w:ascii="Arial" w:hAnsi="Arial" w:cs="Arial"/>
      <w:sz w:val="22"/>
      <w:szCs w:val="22"/>
    </w:rPr>
  </w:style>
  <w:style w:type="paragraph" w:customStyle="1" w:styleId="StyleHeading3Kernat16pt">
    <w:name w:val="Style Heading 3 + Kern at 16 pt"/>
    <w:basedOn w:val="berschrift3"/>
    <w:next w:val="Standard"/>
    <w:uiPriority w:val="99"/>
    <w:rsid w:val="00421D02"/>
    <w:pPr>
      <w:spacing w:before="240" w:after="120" w:line="240" w:lineRule="auto"/>
      <w:contextualSpacing w:val="0"/>
    </w:pPr>
    <w:rPr>
      <w:rFonts w:ascii="Cambria" w:eastAsia="Times New Roman" w:hAnsi="Cambria" w:cs="Arial"/>
      <w:kern w:val="32"/>
    </w:rPr>
  </w:style>
  <w:style w:type="character" w:customStyle="1" w:styleId="StyleHeading3Kernat16ptChar">
    <w:name w:val="Style Heading 3 + Kern at 16 pt Char"/>
    <w:basedOn w:val="berschrift3Zchn"/>
    <w:uiPriority w:val="99"/>
    <w:rsid w:val="00421D02"/>
    <w:rPr>
      <w:rFonts w:ascii="Arial" w:eastAsiaTheme="majorEastAsia" w:hAnsi="Arial" w:cs="Arial"/>
      <w:b/>
      <w:bCs/>
      <w:kern w:val="32"/>
      <w:sz w:val="26"/>
      <w:szCs w:val="26"/>
      <w:lang w:val="en-US" w:eastAsia="en-US" w:bidi="ar-SA"/>
    </w:rPr>
  </w:style>
  <w:style w:type="character" w:customStyle="1" w:styleId="Textkrper2Zchn">
    <w:name w:val="Textkörper 2 Zchn"/>
    <w:basedOn w:val="Absatz-Standardschriftart"/>
    <w:link w:val="Textkrper2"/>
    <w:rsid w:val="00CD6A7E"/>
    <w:rPr>
      <w:sz w:val="16"/>
      <w:szCs w:val="16"/>
    </w:rPr>
  </w:style>
  <w:style w:type="character" w:customStyle="1" w:styleId="Textkrper3Zchn">
    <w:name w:val="Textkörper 3 Zchn"/>
    <w:basedOn w:val="Absatz-Standardschriftart"/>
    <w:link w:val="Textkrper3"/>
    <w:rsid w:val="00CD6A7E"/>
    <w:rPr>
      <w:sz w:val="14"/>
      <w:szCs w:val="14"/>
    </w:rPr>
  </w:style>
  <w:style w:type="numbering" w:customStyle="1" w:styleId="headings1">
    <w:name w:val="headings1"/>
    <w:uiPriority w:val="99"/>
    <w:rsid w:val="00CD6A7E"/>
  </w:style>
  <w:style w:type="numbering" w:customStyle="1" w:styleId="NoList1">
    <w:name w:val="No List1"/>
    <w:next w:val="KeineListe"/>
    <w:uiPriority w:val="99"/>
    <w:semiHidden/>
    <w:unhideWhenUsed/>
    <w:rsid w:val="008D0DE2"/>
  </w:style>
  <w:style w:type="paragraph" w:customStyle="1" w:styleId="PHP">
    <w:name w:val="PHP"/>
    <w:basedOn w:val="Standard"/>
    <w:link w:val="PHPChar"/>
    <w:qFormat/>
    <w:rsid w:val="008D0DE2"/>
    <w:pPr>
      <w:widowControl w:val="0"/>
      <w:suppressLineNumbers/>
      <w:overflowPunct w:val="0"/>
      <w:adjustRightInd w:val="0"/>
      <w:spacing w:after="0"/>
      <w:ind w:left="720"/>
    </w:pPr>
    <w:rPr>
      <w:rFonts w:ascii="Courier New" w:eastAsia="Times New Roman" w:hAnsi="Courier New" w:cs="Courier New"/>
      <w:kern w:val="28"/>
      <w:lang w:val="en-GB"/>
    </w:rPr>
  </w:style>
  <w:style w:type="character" w:customStyle="1" w:styleId="PHPChar">
    <w:name w:val="PHP Char"/>
    <w:basedOn w:val="Absatz-Standardschriftart"/>
    <w:link w:val="PHP"/>
    <w:rsid w:val="008D0DE2"/>
    <w:rPr>
      <w:rFonts w:ascii="Courier New" w:eastAsia="Times New Roman" w:hAnsi="Courier New" w:cs="Courier New"/>
      <w:kern w:val="28"/>
      <w:lang w:val="en-GB"/>
    </w:rPr>
  </w:style>
  <w:style w:type="character" w:customStyle="1" w:styleId="type">
    <w:name w:val="type"/>
    <w:basedOn w:val="Absatz-Standardschriftart"/>
    <w:rsid w:val="008D0DE2"/>
  </w:style>
  <w:style w:type="table" w:customStyle="1" w:styleId="TableGrid1">
    <w:name w:val="Table Grid1"/>
    <w:basedOn w:val="NormaleTabelle"/>
    <w:next w:val="Tabellenraster"/>
    <w:uiPriority w:val="59"/>
    <w:rsid w:val="008D0DE2"/>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
    <w:name w:val="para"/>
    <w:basedOn w:val="Standard"/>
    <w:rsid w:val="008D0DE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unction">
    <w:name w:val="function"/>
    <w:basedOn w:val="Absatz-Standardschriftart"/>
    <w:rsid w:val="008D0DE2"/>
  </w:style>
  <w:style w:type="paragraph" w:customStyle="1" w:styleId="hyper">
    <w:name w:val="hyper"/>
    <w:basedOn w:val="Standard"/>
    <w:link w:val="hyperChar"/>
    <w:qFormat/>
    <w:rsid w:val="008D0DE2"/>
    <w:pPr>
      <w:widowControl w:val="0"/>
      <w:suppressLineNumbers/>
      <w:overflowPunct w:val="0"/>
      <w:adjustRightInd w:val="0"/>
      <w:spacing w:after="120"/>
    </w:pPr>
    <w:rPr>
      <w:rFonts w:ascii="Calibri" w:eastAsia="Times New Roman" w:hAnsi="Calibri" w:cs="Calibri"/>
      <w:i/>
      <w:color w:val="0070C0"/>
      <w:kern w:val="28"/>
      <w:u w:val="single"/>
    </w:rPr>
  </w:style>
  <w:style w:type="character" w:customStyle="1" w:styleId="hyperChar">
    <w:name w:val="hyper Char"/>
    <w:basedOn w:val="Absatz-Standardschriftart"/>
    <w:link w:val="hyper"/>
    <w:rsid w:val="008D0DE2"/>
    <w:rPr>
      <w:rFonts w:ascii="Calibri" w:eastAsia="Times New Roman" w:hAnsi="Calibri" w:cs="Calibri"/>
      <w:i/>
      <w:color w:val="0070C0"/>
      <w:kern w:val="28"/>
      <w:u w:val="single"/>
    </w:rPr>
  </w:style>
  <w:style w:type="character" w:styleId="HTMLVariable">
    <w:name w:val="HTML Variable"/>
    <w:basedOn w:val="Absatz-Standardschriftart"/>
    <w:uiPriority w:val="99"/>
    <w:unhideWhenUsed/>
    <w:rsid w:val="008D0DE2"/>
    <w:rPr>
      <w:i/>
      <w:iCs/>
    </w:rPr>
  </w:style>
  <w:style w:type="character" w:customStyle="1" w:styleId="UnresolvedMention">
    <w:name w:val="Unresolved Mention"/>
    <w:basedOn w:val="Absatz-Standardschriftart"/>
    <w:uiPriority w:val="99"/>
    <w:semiHidden/>
    <w:unhideWhenUsed/>
    <w:rsid w:val="001F349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334122">
      <w:bodyDiv w:val="1"/>
      <w:marLeft w:val="0"/>
      <w:marRight w:val="0"/>
      <w:marTop w:val="0"/>
      <w:marBottom w:val="0"/>
      <w:divBdr>
        <w:top w:val="none" w:sz="0" w:space="0" w:color="auto"/>
        <w:left w:val="none" w:sz="0" w:space="0" w:color="auto"/>
        <w:bottom w:val="none" w:sz="0" w:space="0" w:color="auto"/>
        <w:right w:val="none" w:sz="0" w:space="0" w:color="auto"/>
      </w:divBdr>
    </w:div>
    <w:div w:id="98378964">
      <w:bodyDiv w:val="1"/>
      <w:marLeft w:val="0"/>
      <w:marRight w:val="0"/>
      <w:marTop w:val="0"/>
      <w:marBottom w:val="0"/>
      <w:divBdr>
        <w:top w:val="none" w:sz="0" w:space="0" w:color="auto"/>
        <w:left w:val="none" w:sz="0" w:space="0" w:color="auto"/>
        <w:bottom w:val="none" w:sz="0" w:space="0" w:color="auto"/>
        <w:right w:val="none" w:sz="0" w:space="0" w:color="auto"/>
      </w:divBdr>
    </w:div>
    <w:div w:id="166480913">
      <w:bodyDiv w:val="1"/>
      <w:marLeft w:val="0"/>
      <w:marRight w:val="0"/>
      <w:marTop w:val="0"/>
      <w:marBottom w:val="0"/>
      <w:divBdr>
        <w:top w:val="none" w:sz="0" w:space="0" w:color="auto"/>
        <w:left w:val="none" w:sz="0" w:space="0" w:color="auto"/>
        <w:bottom w:val="none" w:sz="0" w:space="0" w:color="auto"/>
        <w:right w:val="none" w:sz="0" w:space="0" w:color="auto"/>
      </w:divBdr>
    </w:div>
    <w:div w:id="297229710">
      <w:bodyDiv w:val="1"/>
      <w:marLeft w:val="0"/>
      <w:marRight w:val="0"/>
      <w:marTop w:val="0"/>
      <w:marBottom w:val="0"/>
      <w:divBdr>
        <w:top w:val="none" w:sz="0" w:space="0" w:color="auto"/>
        <w:left w:val="none" w:sz="0" w:space="0" w:color="auto"/>
        <w:bottom w:val="none" w:sz="0" w:space="0" w:color="auto"/>
        <w:right w:val="none" w:sz="0" w:space="0" w:color="auto"/>
      </w:divBdr>
    </w:div>
    <w:div w:id="489060223">
      <w:bodyDiv w:val="1"/>
      <w:marLeft w:val="0"/>
      <w:marRight w:val="0"/>
      <w:marTop w:val="0"/>
      <w:marBottom w:val="0"/>
      <w:divBdr>
        <w:top w:val="none" w:sz="0" w:space="0" w:color="auto"/>
        <w:left w:val="none" w:sz="0" w:space="0" w:color="auto"/>
        <w:bottom w:val="none" w:sz="0" w:space="0" w:color="auto"/>
        <w:right w:val="none" w:sz="0" w:space="0" w:color="auto"/>
      </w:divBdr>
    </w:div>
    <w:div w:id="526022456">
      <w:bodyDiv w:val="1"/>
      <w:marLeft w:val="0"/>
      <w:marRight w:val="0"/>
      <w:marTop w:val="0"/>
      <w:marBottom w:val="0"/>
      <w:divBdr>
        <w:top w:val="none" w:sz="0" w:space="0" w:color="auto"/>
        <w:left w:val="none" w:sz="0" w:space="0" w:color="auto"/>
        <w:bottom w:val="none" w:sz="0" w:space="0" w:color="auto"/>
        <w:right w:val="none" w:sz="0" w:space="0" w:color="auto"/>
      </w:divBdr>
    </w:div>
    <w:div w:id="572081853">
      <w:bodyDiv w:val="1"/>
      <w:marLeft w:val="0"/>
      <w:marRight w:val="0"/>
      <w:marTop w:val="0"/>
      <w:marBottom w:val="0"/>
      <w:divBdr>
        <w:top w:val="none" w:sz="0" w:space="0" w:color="auto"/>
        <w:left w:val="none" w:sz="0" w:space="0" w:color="auto"/>
        <w:bottom w:val="none" w:sz="0" w:space="0" w:color="auto"/>
        <w:right w:val="none" w:sz="0" w:space="0" w:color="auto"/>
      </w:divBdr>
    </w:div>
    <w:div w:id="628366007">
      <w:bodyDiv w:val="1"/>
      <w:marLeft w:val="0"/>
      <w:marRight w:val="0"/>
      <w:marTop w:val="0"/>
      <w:marBottom w:val="0"/>
      <w:divBdr>
        <w:top w:val="none" w:sz="0" w:space="0" w:color="auto"/>
        <w:left w:val="none" w:sz="0" w:space="0" w:color="auto"/>
        <w:bottom w:val="none" w:sz="0" w:space="0" w:color="auto"/>
        <w:right w:val="none" w:sz="0" w:space="0" w:color="auto"/>
      </w:divBdr>
    </w:div>
    <w:div w:id="639723549">
      <w:bodyDiv w:val="1"/>
      <w:marLeft w:val="0"/>
      <w:marRight w:val="0"/>
      <w:marTop w:val="0"/>
      <w:marBottom w:val="0"/>
      <w:divBdr>
        <w:top w:val="none" w:sz="0" w:space="0" w:color="auto"/>
        <w:left w:val="none" w:sz="0" w:space="0" w:color="auto"/>
        <w:bottom w:val="none" w:sz="0" w:space="0" w:color="auto"/>
        <w:right w:val="none" w:sz="0" w:space="0" w:color="auto"/>
      </w:divBdr>
    </w:div>
    <w:div w:id="644696674">
      <w:bodyDiv w:val="1"/>
      <w:marLeft w:val="0"/>
      <w:marRight w:val="0"/>
      <w:marTop w:val="0"/>
      <w:marBottom w:val="0"/>
      <w:divBdr>
        <w:top w:val="none" w:sz="0" w:space="0" w:color="auto"/>
        <w:left w:val="none" w:sz="0" w:space="0" w:color="auto"/>
        <w:bottom w:val="none" w:sz="0" w:space="0" w:color="auto"/>
        <w:right w:val="none" w:sz="0" w:space="0" w:color="auto"/>
      </w:divBdr>
    </w:div>
    <w:div w:id="659506425">
      <w:bodyDiv w:val="1"/>
      <w:marLeft w:val="0"/>
      <w:marRight w:val="0"/>
      <w:marTop w:val="0"/>
      <w:marBottom w:val="0"/>
      <w:divBdr>
        <w:top w:val="none" w:sz="0" w:space="0" w:color="auto"/>
        <w:left w:val="none" w:sz="0" w:space="0" w:color="auto"/>
        <w:bottom w:val="none" w:sz="0" w:space="0" w:color="auto"/>
        <w:right w:val="none" w:sz="0" w:space="0" w:color="auto"/>
      </w:divBdr>
      <w:divsChild>
        <w:div w:id="160819777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83047077">
      <w:bodyDiv w:val="1"/>
      <w:marLeft w:val="0"/>
      <w:marRight w:val="0"/>
      <w:marTop w:val="0"/>
      <w:marBottom w:val="0"/>
      <w:divBdr>
        <w:top w:val="none" w:sz="0" w:space="0" w:color="auto"/>
        <w:left w:val="none" w:sz="0" w:space="0" w:color="auto"/>
        <w:bottom w:val="none" w:sz="0" w:space="0" w:color="auto"/>
        <w:right w:val="none" w:sz="0" w:space="0" w:color="auto"/>
      </w:divBdr>
    </w:div>
    <w:div w:id="723409966">
      <w:bodyDiv w:val="1"/>
      <w:marLeft w:val="0"/>
      <w:marRight w:val="0"/>
      <w:marTop w:val="0"/>
      <w:marBottom w:val="0"/>
      <w:divBdr>
        <w:top w:val="none" w:sz="0" w:space="0" w:color="auto"/>
        <w:left w:val="none" w:sz="0" w:space="0" w:color="auto"/>
        <w:bottom w:val="none" w:sz="0" w:space="0" w:color="auto"/>
        <w:right w:val="none" w:sz="0" w:space="0" w:color="auto"/>
      </w:divBdr>
    </w:div>
    <w:div w:id="774790134">
      <w:bodyDiv w:val="1"/>
      <w:marLeft w:val="0"/>
      <w:marRight w:val="0"/>
      <w:marTop w:val="0"/>
      <w:marBottom w:val="0"/>
      <w:divBdr>
        <w:top w:val="none" w:sz="0" w:space="0" w:color="auto"/>
        <w:left w:val="none" w:sz="0" w:space="0" w:color="auto"/>
        <w:bottom w:val="none" w:sz="0" w:space="0" w:color="auto"/>
        <w:right w:val="none" w:sz="0" w:space="0" w:color="auto"/>
      </w:divBdr>
    </w:div>
    <w:div w:id="817186988">
      <w:bodyDiv w:val="1"/>
      <w:marLeft w:val="0"/>
      <w:marRight w:val="0"/>
      <w:marTop w:val="0"/>
      <w:marBottom w:val="0"/>
      <w:divBdr>
        <w:top w:val="none" w:sz="0" w:space="0" w:color="auto"/>
        <w:left w:val="none" w:sz="0" w:space="0" w:color="auto"/>
        <w:bottom w:val="none" w:sz="0" w:space="0" w:color="auto"/>
        <w:right w:val="none" w:sz="0" w:space="0" w:color="auto"/>
      </w:divBdr>
      <w:divsChild>
        <w:div w:id="178141591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32111460">
      <w:bodyDiv w:val="1"/>
      <w:marLeft w:val="0"/>
      <w:marRight w:val="0"/>
      <w:marTop w:val="0"/>
      <w:marBottom w:val="0"/>
      <w:divBdr>
        <w:top w:val="none" w:sz="0" w:space="0" w:color="auto"/>
        <w:left w:val="none" w:sz="0" w:space="0" w:color="auto"/>
        <w:bottom w:val="none" w:sz="0" w:space="0" w:color="auto"/>
        <w:right w:val="none" w:sz="0" w:space="0" w:color="auto"/>
      </w:divBdr>
    </w:div>
    <w:div w:id="843668875">
      <w:bodyDiv w:val="1"/>
      <w:marLeft w:val="0"/>
      <w:marRight w:val="0"/>
      <w:marTop w:val="0"/>
      <w:marBottom w:val="0"/>
      <w:divBdr>
        <w:top w:val="none" w:sz="0" w:space="0" w:color="auto"/>
        <w:left w:val="none" w:sz="0" w:space="0" w:color="auto"/>
        <w:bottom w:val="none" w:sz="0" w:space="0" w:color="auto"/>
        <w:right w:val="none" w:sz="0" w:space="0" w:color="auto"/>
      </w:divBdr>
    </w:div>
    <w:div w:id="862595063">
      <w:bodyDiv w:val="1"/>
      <w:marLeft w:val="0"/>
      <w:marRight w:val="0"/>
      <w:marTop w:val="0"/>
      <w:marBottom w:val="0"/>
      <w:divBdr>
        <w:top w:val="none" w:sz="0" w:space="0" w:color="auto"/>
        <w:left w:val="none" w:sz="0" w:space="0" w:color="auto"/>
        <w:bottom w:val="none" w:sz="0" w:space="0" w:color="auto"/>
        <w:right w:val="none" w:sz="0" w:space="0" w:color="auto"/>
      </w:divBdr>
    </w:div>
    <w:div w:id="864516390">
      <w:bodyDiv w:val="1"/>
      <w:marLeft w:val="0"/>
      <w:marRight w:val="0"/>
      <w:marTop w:val="0"/>
      <w:marBottom w:val="0"/>
      <w:divBdr>
        <w:top w:val="none" w:sz="0" w:space="0" w:color="auto"/>
        <w:left w:val="none" w:sz="0" w:space="0" w:color="auto"/>
        <w:bottom w:val="none" w:sz="0" w:space="0" w:color="auto"/>
        <w:right w:val="none" w:sz="0" w:space="0" w:color="auto"/>
      </w:divBdr>
    </w:div>
    <w:div w:id="872420828">
      <w:bodyDiv w:val="1"/>
      <w:marLeft w:val="0"/>
      <w:marRight w:val="0"/>
      <w:marTop w:val="0"/>
      <w:marBottom w:val="0"/>
      <w:divBdr>
        <w:top w:val="none" w:sz="0" w:space="0" w:color="auto"/>
        <w:left w:val="none" w:sz="0" w:space="0" w:color="auto"/>
        <w:bottom w:val="none" w:sz="0" w:space="0" w:color="auto"/>
        <w:right w:val="none" w:sz="0" w:space="0" w:color="auto"/>
      </w:divBdr>
    </w:div>
    <w:div w:id="889146416">
      <w:bodyDiv w:val="1"/>
      <w:marLeft w:val="0"/>
      <w:marRight w:val="0"/>
      <w:marTop w:val="0"/>
      <w:marBottom w:val="0"/>
      <w:divBdr>
        <w:top w:val="none" w:sz="0" w:space="0" w:color="auto"/>
        <w:left w:val="none" w:sz="0" w:space="0" w:color="auto"/>
        <w:bottom w:val="none" w:sz="0" w:space="0" w:color="auto"/>
        <w:right w:val="none" w:sz="0" w:space="0" w:color="auto"/>
      </w:divBdr>
    </w:div>
    <w:div w:id="904143044">
      <w:bodyDiv w:val="1"/>
      <w:marLeft w:val="0"/>
      <w:marRight w:val="0"/>
      <w:marTop w:val="0"/>
      <w:marBottom w:val="0"/>
      <w:divBdr>
        <w:top w:val="none" w:sz="0" w:space="0" w:color="auto"/>
        <w:left w:val="none" w:sz="0" w:space="0" w:color="auto"/>
        <w:bottom w:val="none" w:sz="0" w:space="0" w:color="auto"/>
        <w:right w:val="none" w:sz="0" w:space="0" w:color="auto"/>
      </w:divBdr>
      <w:divsChild>
        <w:div w:id="115633609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46816572">
      <w:bodyDiv w:val="1"/>
      <w:marLeft w:val="0"/>
      <w:marRight w:val="0"/>
      <w:marTop w:val="0"/>
      <w:marBottom w:val="0"/>
      <w:divBdr>
        <w:top w:val="none" w:sz="0" w:space="0" w:color="auto"/>
        <w:left w:val="none" w:sz="0" w:space="0" w:color="auto"/>
        <w:bottom w:val="none" w:sz="0" w:space="0" w:color="auto"/>
        <w:right w:val="none" w:sz="0" w:space="0" w:color="auto"/>
      </w:divBdr>
    </w:div>
    <w:div w:id="967591816">
      <w:bodyDiv w:val="1"/>
      <w:marLeft w:val="0"/>
      <w:marRight w:val="0"/>
      <w:marTop w:val="0"/>
      <w:marBottom w:val="0"/>
      <w:divBdr>
        <w:top w:val="none" w:sz="0" w:space="0" w:color="auto"/>
        <w:left w:val="none" w:sz="0" w:space="0" w:color="auto"/>
        <w:bottom w:val="none" w:sz="0" w:space="0" w:color="auto"/>
        <w:right w:val="none" w:sz="0" w:space="0" w:color="auto"/>
      </w:divBdr>
    </w:div>
    <w:div w:id="1032026620">
      <w:bodyDiv w:val="1"/>
      <w:marLeft w:val="0"/>
      <w:marRight w:val="0"/>
      <w:marTop w:val="0"/>
      <w:marBottom w:val="0"/>
      <w:divBdr>
        <w:top w:val="none" w:sz="0" w:space="0" w:color="auto"/>
        <w:left w:val="none" w:sz="0" w:space="0" w:color="auto"/>
        <w:bottom w:val="none" w:sz="0" w:space="0" w:color="auto"/>
        <w:right w:val="none" w:sz="0" w:space="0" w:color="auto"/>
      </w:divBdr>
      <w:divsChild>
        <w:div w:id="112153060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63064372">
      <w:bodyDiv w:val="1"/>
      <w:marLeft w:val="0"/>
      <w:marRight w:val="0"/>
      <w:marTop w:val="0"/>
      <w:marBottom w:val="0"/>
      <w:divBdr>
        <w:top w:val="none" w:sz="0" w:space="0" w:color="auto"/>
        <w:left w:val="none" w:sz="0" w:space="0" w:color="auto"/>
        <w:bottom w:val="none" w:sz="0" w:space="0" w:color="auto"/>
        <w:right w:val="none" w:sz="0" w:space="0" w:color="auto"/>
      </w:divBdr>
      <w:divsChild>
        <w:div w:id="52987406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4748655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560557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21747174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10298582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9619988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92703271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6514665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4738066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93681748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9878088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5817336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1079671245">
      <w:bodyDiv w:val="1"/>
      <w:marLeft w:val="0"/>
      <w:marRight w:val="0"/>
      <w:marTop w:val="0"/>
      <w:marBottom w:val="0"/>
      <w:divBdr>
        <w:top w:val="none" w:sz="0" w:space="0" w:color="auto"/>
        <w:left w:val="none" w:sz="0" w:space="0" w:color="auto"/>
        <w:bottom w:val="none" w:sz="0" w:space="0" w:color="auto"/>
        <w:right w:val="none" w:sz="0" w:space="0" w:color="auto"/>
      </w:divBdr>
      <w:divsChild>
        <w:div w:id="10296464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91050670">
      <w:bodyDiv w:val="1"/>
      <w:marLeft w:val="0"/>
      <w:marRight w:val="0"/>
      <w:marTop w:val="0"/>
      <w:marBottom w:val="0"/>
      <w:divBdr>
        <w:top w:val="none" w:sz="0" w:space="0" w:color="auto"/>
        <w:left w:val="none" w:sz="0" w:space="0" w:color="auto"/>
        <w:bottom w:val="none" w:sz="0" w:space="0" w:color="auto"/>
        <w:right w:val="none" w:sz="0" w:space="0" w:color="auto"/>
      </w:divBdr>
    </w:div>
    <w:div w:id="1144546497">
      <w:bodyDiv w:val="1"/>
      <w:marLeft w:val="0"/>
      <w:marRight w:val="0"/>
      <w:marTop w:val="0"/>
      <w:marBottom w:val="0"/>
      <w:divBdr>
        <w:top w:val="none" w:sz="0" w:space="0" w:color="auto"/>
        <w:left w:val="none" w:sz="0" w:space="0" w:color="auto"/>
        <w:bottom w:val="none" w:sz="0" w:space="0" w:color="auto"/>
        <w:right w:val="none" w:sz="0" w:space="0" w:color="auto"/>
      </w:divBdr>
    </w:div>
    <w:div w:id="1165785526">
      <w:bodyDiv w:val="1"/>
      <w:marLeft w:val="0"/>
      <w:marRight w:val="0"/>
      <w:marTop w:val="0"/>
      <w:marBottom w:val="0"/>
      <w:divBdr>
        <w:top w:val="none" w:sz="0" w:space="0" w:color="auto"/>
        <w:left w:val="none" w:sz="0" w:space="0" w:color="auto"/>
        <w:bottom w:val="none" w:sz="0" w:space="0" w:color="auto"/>
        <w:right w:val="none" w:sz="0" w:space="0" w:color="auto"/>
      </w:divBdr>
    </w:div>
    <w:div w:id="1299610282">
      <w:bodyDiv w:val="1"/>
      <w:marLeft w:val="0"/>
      <w:marRight w:val="0"/>
      <w:marTop w:val="0"/>
      <w:marBottom w:val="0"/>
      <w:divBdr>
        <w:top w:val="none" w:sz="0" w:space="0" w:color="auto"/>
        <w:left w:val="none" w:sz="0" w:space="0" w:color="auto"/>
        <w:bottom w:val="none" w:sz="0" w:space="0" w:color="auto"/>
        <w:right w:val="none" w:sz="0" w:space="0" w:color="auto"/>
      </w:divBdr>
      <w:divsChild>
        <w:div w:id="115241088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12054595">
      <w:bodyDiv w:val="1"/>
      <w:marLeft w:val="0"/>
      <w:marRight w:val="0"/>
      <w:marTop w:val="0"/>
      <w:marBottom w:val="0"/>
      <w:divBdr>
        <w:top w:val="none" w:sz="0" w:space="0" w:color="auto"/>
        <w:left w:val="none" w:sz="0" w:space="0" w:color="auto"/>
        <w:bottom w:val="none" w:sz="0" w:space="0" w:color="auto"/>
        <w:right w:val="none" w:sz="0" w:space="0" w:color="auto"/>
      </w:divBdr>
      <w:divsChild>
        <w:div w:id="9036856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79159282">
      <w:bodyDiv w:val="1"/>
      <w:marLeft w:val="0"/>
      <w:marRight w:val="0"/>
      <w:marTop w:val="0"/>
      <w:marBottom w:val="0"/>
      <w:divBdr>
        <w:top w:val="none" w:sz="0" w:space="0" w:color="auto"/>
        <w:left w:val="none" w:sz="0" w:space="0" w:color="auto"/>
        <w:bottom w:val="none" w:sz="0" w:space="0" w:color="auto"/>
        <w:right w:val="none" w:sz="0" w:space="0" w:color="auto"/>
      </w:divBdr>
    </w:div>
    <w:div w:id="1386024982">
      <w:bodyDiv w:val="1"/>
      <w:marLeft w:val="0"/>
      <w:marRight w:val="0"/>
      <w:marTop w:val="0"/>
      <w:marBottom w:val="0"/>
      <w:divBdr>
        <w:top w:val="none" w:sz="0" w:space="0" w:color="auto"/>
        <w:left w:val="none" w:sz="0" w:space="0" w:color="auto"/>
        <w:bottom w:val="none" w:sz="0" w:space="0" w:color="auto"/>
        <w:right w:val="none" w:sz="0" w:space="0" w:color="auto"/>
      </w:divBdr>
    </w:div>
    <w:div w:id="1390689816">
      <w:bodyDiv w:val="1"/>
      <w:marLeft w:val="0"/>
      <w:marRight w:val="0"/>
      <w:marTop w:val="0"/>
      <w:marBottom w:val="0"/>
      <w:divBdr>
        <w:top w:val="none" w:sz="0" w:space="0" w:color="auto"/>
        <w:left w:val="none" w:sz="0" w:space="0" w:color="auto"/>
        <w:bottom w:val="none" w:sz="0" w:space="0" w:color="auto"/>
        <w:right w:val="none" w:sz="0" w:space="0" w:color="auto"/>
      </w:divBdr>
    </w:div>
    <w:div w:id="1431320816">
      <w:bodyDiv w:val="1"/>
      <w:marLeft w:val="0"/>
      <w:marRight w:val="0"/>
      <w:marTop w:val="0"/>
      <w:marBottom w:val="0"/>
      <w:divBdr>
        <w:top w:val="none" w:sz="0" w:space="0" w:color="auto"/>
        <w:left w:val="none" w:sz="0" w:space="0" w:color="auto"/>
        <w:bottom w:val="none" w:sz="0" w:space="0" w:color="auto"/>
        <w:right w:val="none" w:sz="0" w:space="0" w:color="auto"/>
      </w:divBdr>
    </w:div>
    <w:div w:id="1449155552">
      <w:bodyDiv w:val="1"/>
      <w:marLeft w:val="0"/>
      <w:marRight w:val="0"/>
      <w:marTop w:val="0"/>
      <w:marBottom w:val="0"/>
      <w:divBdr>
        <w:top w:val="none" w:sz="0" w:space="0" w:color="auto"/>
        <w:left w:val="none" w:sz="0" w:space="0" w:color="auto"/>
        <w:bottom w:val="none" w:sz="0" w:space="0" w:color="auto"/>
        <w:right w:val="none" w:sz="0" w:space="0" w:color="auto"/>
      </w:divBdr>
      <w:divsChild>
        <w:div w:id="1676684450">
          <w:marLeft w:val="0"/>
          <w:marRight w:val="0"/>
          <w:marTop w:val="0"/>
          <w:marBottom w:val="0"/>
          <w:divBdr>
            <w:top w:val="none" w:sz="0" w:space="0" w:color="auto"/>
            <w:left w:val="none" w:sz="0" w:space="0" w:color="auto"/>
            <w:bottom w:val="none" w:sz="0" w:space="0" w:color="auto"/>
            <w:right w:val="none" w:sz="0" w:space="0" w:color="auto"/>
          </w:divBdr>
          <w:divsChild>
            <w:div w:id="348070452">
              <w:marLeft w:val="0"/>
              <w:marRight w:val="0"/>
              <w:marTop w:val="0"/>
              <w:marBottom w:val="0"/>
              <w:divBdr>
                <w:top w:val="none" w:sz="0" w:space="0" w:color="auto"/>
                <w:left w:val="none" w:sz="0" w:space="0" w:color="auto"/>
                <w:bottom w:val="none" w:sz="0" w:space="0" w:color="auto"/>
                <w:right w:val="none" w:sz="0" w:space="0" w:color="auto"/>
              </w:divBdr>
            </w:div>
            <w:div w:id="507332585">
              <w:marLeft w:val="0"/>
              <w:marRight w:val="0"/>
              <w:marTop w:val="0"/>
              <w:marBottom w:val="0"/>
              <w:divBdr>
                <w:top w:val="none" w:sz="0" w:space="0" w:color="auto"/>
                <w:left w:val="none" w:sz="0" w:space="0" w:color="auto"/>
                <w:bottom w:val="none" w:sz="0" w:space="0" w:color="auto"/>
                <w:right w:val="none" w:sz="0" w:space="0" w:color="auto"/>
              </w:divBdr>
            </w:div>
            <w:div w:id="629671081">
              <w:marLeft w:val="0"/>
              <w:marRight w:val="0"/>
              <w:marTop w:val="0"/>
              <w:marBottom w:val="0"/>
              <w:divBdr>
                <w:top w:val="none" w:sz="0" w:space="0" w:color="auto"/>
                <w:left w:val="none" w:sz="0" w:space="0" w:color="auto"/>
                <w:bottom w:val="none" w:sz="0" w:space="0" w:color="auto"/>
                <w:right w:val="none" w:sz="0" w:space="0" w:color="auto"/>
              </w:divBdr>
            </w:div>
            <w:div w:id="702021974">
              <w:marLeft w:val="0"/>
              <w:marRight w:val="0"/>
              <w:marTop w:val="0"/>
              <w:marBottom w:val="0"/>
              <w:divBdr>
                <w:top w:val="none" w:sz="0" w:space="0" w:color="auto"/>
                <w:left w:val="none" w:sz="0" w:space="0" w:color="auto"/>
                <w:bottom w:val="none" w:sz="0" w:space="0" w:color="auto"/>
                <w:right w:val="none" w:sz="0" w:space="0" w:color="auto"/>
              </w:divBdr>
            </w:div>
            <w:div w:id="999774649">
              <w:marLeft w:val="0"/>
              <w:marRight w:val="0"/>
              <w:marTop w:val="0"/>
              <w:marBottom w:val="0"/>
              <w:divBdr>
                <w:top w:val="none" w:sz="0" w:space="0" w:color="auto"/>
                <w:left w:val="none" w:sz="0" w:space="0" w:color="auto"/>
                <w:bottom w:val="none" w:sz="0" w:space="0" w:color="auto"/>
                <w:right w:val="none" w:sz="0" w:space="0" w:color="auto"/>
              </w:divBdr>
            </w:div>
            <w:div w:id="1065487730">
              <w:marLeft w:val="0"/>
              <w:marRight w:val="0"/>
              <w:marTop w:val="0"/>
              <w:marBottom w:val="0"/>
              <w:divBdr>
                <w:top w:val="none" w:sz="0" w:space="0" w:color="auto"/>
                <w:left w:val="none" w:sz="0" w:space="0" w:color="auto"/>
                <w:bottom w:val="none" w:sz="0" w:space="0" w:color="auto"/>
                <w:right w:val="none" w:sz="0" w:space="0" w:color="auto"/>
              </w:divBdr>
            </w:div>
            <w:div w:id="1074090294">
              <w:marLeft w:val="0"/>
              <w:marRight w:val="0"/>
              <w:marTop w:val="0"/>
              <w:marBottom w:val="0"/>
              <w:divBdr>
                <w:top w:val="none" w:sz="0" w:space="0" w:color="auto"/>
                <w:left w:val="none" w:sz="0" w:space="0" w:color="auto"/>
                <w:bottom w:val="none" w:sz="0" w:space="0" w:color="auto"/>
                <w:right w:val="none" w:sz="0" w:space="0" w:color="auto"/>
              </w:divBdr>
            </w:div>
            <w:div w:id="1249801937">
              <w:marLeft w:val="0"/>
              <w:marRight w:val="0"/>
              <w:marTop w:val="0"/>
              <w:marBottom w:val="0"/>
              <w:divBdr>
                <w:top w:val="none" w:sz="0" w:space="0" w:color="auto"/>
                <w:left w:val="none" w:sz="0" w:space="0" w:color="auto"/>
                <w:bottom w:val="none" w:sz="0" w:space="0" w:color="auto"/>
                <w:right w:val="none" w:sz="0" w:space="0" w:color="auto"/>
              </w:divBdr>
            </w:div>
            <w:div w:id="1304509350">
              <w:marLeft w:val="0"/>
              <w:marRight w:val="0"/>
              <w:marTop w:val="0"/>
              <w:marBottom w:val="0"/>
              <w:divBdr>
                <w:top w:val="none" w:sz="0" w:space="0" w:color="auto"/>
                <w:left w:val="none" w:sz="0" w:space="0" w:color="auto"/>
                <w:bottom w:val="none" w:sz="0" w:space="0" w:color="auto"/>
                <w:right w:val="none" w:sz="0" w:space="0" w:color="auto"/>
              </w:divBdr>
            </w:div>
            <w:div w:id="1319530276">
              <w:marLeft w:val="0"/>
              <w:marRight w:val="0"/>
              <w:marTop w:val="0"/>
              <w:marBottom w:val="0"/>
              <w:divBdr>
                <w:top w:val="none" w:sz="0" w:space="0" w:color="auto"/>
                <w:left w:val="none" w:sz="0" w:space="0" w:color="auto"/>
                <w:bottom w:val="none" w:sz="0" w:space="0" w:color="auto"/>
                <w:right w:val="none" w:sz="0" w:space="0" w:color="auto"/>
              </w:divBdr>
            </w:div>
            <w:div w:id="1453786275">
              <w:marLeft w:val="0"/>
              <w:marRight w:val="0"/>
              <w:marTop w:val="0"/>
              <w:marBottom w:val="0"/>
              <w:divBdr>
                <w:top w:val="none" w:sz="0" w:space="0" w:color="auto"/>
                <w:left w:val="none" w:sz="0" w:space="0" w:color="auto"/>
                <w:bottom w:val="none" w:sz="0" w:space="0" w:color="auto"/>
                <w:right w:val="none" w:sz="0" w:space="0" w:color="auto"/>
              </w:divBdr>
            </w:div>
            <w:div w:id="1460298814">
              <w:marLeft w:val="0"/>
              <w:marRight w:val="0"/>
              <w:marTop w:val="0"/>
              <w:marBottom w:val="0"/>
              <w:divBdr>
                <w:top w:val="none" w:sz="0" w:space="0" w:color="auto"/>
                <w:left w:val="none" w:sz="0" w:space="0" w:color="auto"/>
                <w:bottom w:val="none" w:sz="0" w:space="0" w:color="auto"/>
                <w:right w:val="none" w:sz="0" w:space="0" w:color="auto"/>
              </w:divBdr>
            </w:div>
            <w:div w:id="1654021553">
              <w:marLeft w:val="0"/>
              <w:marRight w:val="0"/>
              <w:marTop w:val="0"/>
              <w:marBottom w:val="0"/>
              <w:divBdr>
                <w:top w:val="none" w:sz="0" w:space="0" w:color="auto"/>
                <w:left w:val="none" w:sz="0" w:space="0" w:color="auto"/>
                <w:bottom w:val="none" w:sz="0" w:space="0" w:color="auto"/>
                <w:right w:val="none" w:sz="0" w:space="0" w:color="auto"/>
              </w:divBdr>
            </w:div>
            <w:div w:id="1765572251">
              <w:marLeft w:val="0"/>
              <w:marRight w:val="0"/>
              <w:marTop w:val="0"/>
              <w:marBottom w:val="0"/>
              <w:divBdr>
                <w:top w:val="none" w:sz="0" w:space="0" w:color="auto"/>
                <w:left w:val="none" w:sz="0" w:space="0" w:color="auto"/>
                <w:bottom w:val="none" w:sz="0" w:space="0" w:color="auto"/>
                <w:right w:val="none" w:sz="0" w:space="0" w:color="auto"/>
              </w:divBdr>
            </w:div>
            <w:div w:id="1922138032">
              <w:marLeft w:val="0"/>
              <w:marRight w:val="0"/>
              <w:marTop w:val="0"/>
              <w:marBottom w:val="0"/>
              <w:divBdr>
                <w:top w:val="none" w:sz="0" w:space="0" w:color="auto"/>
                <w:left w:val="none" w:sz="0" w:space="0" w:color="auto"/>
                <w:bottom w:val="none" w:sz="0" w:space="0" w:color="auto"/>
                <w:right w:val="none" w:sz="0" w:space="0" w:color="auto"/>
              </w:divBdr>
            </w:div>
            <w:div w:id="2040815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4175574">
      <w:bodyDiv w:val="1"/>
      <w:marLeft w:val="0"/>
      <w:marRight w:val="0"/>
      <w:marTop w:val="0"/>
      <w:marBottom w:val="0"/>
      <w:divBdr>
        <w:top w:val="none" w:sz="0" w:space="0" w:color="auto"/>
        <w:left w:val="none" w:sz="0" w:space="0" w:color="auto"/>
        <w:bottom w:val="none" w:sz="0" w:space="0" w:color="auto"/>
        <w:right w:val="none" w:sz="0" w:space="0" w:color="auto"/>
      </w:divBdr>
    </w:div>
    <w:div w:id="1629626271">
      <w:bodyDiv w:val="1"/>
      <w:marLeft w:val="0"/>
      <w:marRight w:val="0"/>
      <w:marTop w:val="0"/>
      <w:marBottom w:val="0"/>
      <w:divBdr>
        <w:top w:val="none" w:sz="0" w:space="0" w:color="auto"/>
        <w:left w:val="none" w:sz="0" w:space="0" w:color="auto"/>
        <w:bottom w:val="none" w:sz="0" w:space="0" w:color="auto"/>
        <w:right w:val="none" w:sz="0" w:space="0" w:color="auto"/>
      </w:divBdr>
    </w:div>
    <w:div w:id="1686860021">
      <w:bodyDiv w:val="1"/>
      <w:marLeft w:val="0"/>
      <w:marRight w:val="0"/>
      <w:marTop w:val="0"/>
      <w:marBottom w:val="0"/>
      <w:divBdr>
        <w:top w:val="none" w:sz="0" w:space="0" w:color="auto"/>
        <w:left w:val="none" w:sz="0" w:space="0" w:color="auto"/>
        <w:bottom w:val="none" w:sz="0" w:space="0" w:color="auto"/>
        <w:right w:val="none" w:sz="0" w:space="0" w:color="auto"/>
      </w:divBdr>
    </w:div>
    <w:div w:id="1767996734">
      <w:bodyDiv w:val="1"/>
      <w:marLeft w:val="0"/>
      <w:marRight w:val="0"/>
      <w:marTop w:val="0"/>
      <w:marBottom w:val="0"/>
      <w:divBdr>
        <w:top w:val="none" w:sz="0" w:space="0" w:color="auto"/>
        <w:left w:val="none" w:sz="0" w:space="0" w:color="auto"/>
        <w:bottom w:val="none" w:sz="0" w:space="0" w:color="auto"/>
        <w:right w:val="none" w:sz="0" w:space="0" w:color="auto"/>
      </w:divBdr>
    </w:div>
    <w:div w:id="1777410442">
      <w:bodyDiv w:val="1"/>
      <w:marLeft w:val="0"/>
      <w:marRight w:val="0"/>
      <w:marTop w:val="0"/>
      <w:marBottom w:val="0"/>
      <w:divBdr>
        <w:top w:val="none" w:sz="0" w:space="0" w:color="auto"/>
        <w:left w:val="none" w:sz="0" w:space="0" w:color="auto"/>
        <w:bottom w:val="none" w:sz="0" w:space="0" w:color="auto"/>
        <w:right w:val="none" w:sz="0" w:space="0" w:color="auto"/>
      </w:divBdr>
    </w:div>
    <w:div w:id="1814910971">
      <w:bodyDiv w:val="1"/>
      <w:marLeft w:val="0"/>
      <w:marRight w:val="0"/>
      <w:marTop w:val="0"/>
      <w:marBottom w:val="0"/>
      <w:divBdr>
        <w:top w:val="none" w:sz="0" w:space="0" w:color="auto"/>
        <w:left w:val="none" w:sz="0" w:space="0" w:color="auto"/>
        <w:bottom w:val="none" w:sz="0" w:space="0" w:color="auto"/>
        <w:right w:val="none" w:sz="0" w:space="0" w:color="auto"/>
      </w:divBdr>
    </w:div>
    <w:div w:id="1823810743">
      <w:bodyDiv w:val="1"/>
      <w:marLeft w:val="0"/>
      <w:marRight w:val="0"/>
      <w:marTop w:val="0"/>
      <w:marBottom w:val="0"/>
      <w:divBdr>
        <w:top w:val="none" w:sz="0" w:space="0" w:color="auto"/>
        <w:left w:val="none" w:sz="0" w:space="0" w:color="auto"/>
        <w:bottom w:val="none" w:sz="0" w:space="0" w:color="auto"/>
        <w:right w:val="none" w:sz="0" w:space="0" w:color="auto"/>
      </w:divBdr>
    </w:div>
    <w:div w:id="1834296195">
      <w:bodyDiv w:val="1"/>
      <w:marLeft w:val="0"/>
      <w:marRight w:val="0"/>
      <w:marTop w:val="0"/>
      <w:marBottom w:val="0"/>
      <w:divBdr>
        <w:top w:val="none" w:sz="0" w:space="0" w:color="auto"/>
        <w:left w:val="none" w:sz="0" w:space="0" w:color="auto"/>
        <w:bottom w:val="none" w:sz="0" w:space="0" w:color="auto"/>
        <w:right w:val="none" w:sz="0" w:space="0" w:color="auto"/>
      </w:divBdr>
    </w:div>
    <w:div w:id="1836921751">
      <w:bodyDiv w:val="1"/>
      <w:marLeft w:val="0"/>
      <w:marRight w:val="0"/>
      <w:marTop w:val="0"/>
      <w:marBottom w:val="0"/>
      <w:divBdr>
        <w:top w:val="none" w:sz="0" w:space="0" w:color="auto"/>
        <w:left w:val="none" w:sz="0" w:space="0" w:color="auto"/>
        <w:bottom w:val="none" w:sz="0" w:space="0" w:color="auto"/>
        <w:right w:val="none" w:sz="0" w:space="0" w:color="auto"/>
      </w:divBdr>
    </w:div>
    <w:div w:id="1849711708">
      <w:bodyDiv w:val="1"/>
      <w:marLeft w:val="0"/>
      <w:marRight w:val="0"/>
      <w:marTop w:val="0"/>
      <w:marBottom w:val="0"/>
      <w:divBdr>
        <w:top w:val="none" w:sz="0" w:space="0" w:color="auto"/>
        <w:left w:val="none" w:sz="0" w:space="0" w:color="auto"/>
        <w:bottom w:val="none" w:sz="0" w:space="0" w:color="auto"/>
        <w:right w:val="none" w:sz="0" w:space="0" w:color="auto"/>
      </w:divBdr>
    </w:div>
    <w:div w:id="1993023612">
      <w:bodyDiv w:val="1"/>
      <w:marLeft w:val="0"/>
      <w:marRight w:val="0"/>
      <w:marTop w:val="0"/>
      <w:marBottom w:val="0"/>
      <w:divBdr>
        <w:top w:val="none" w:sz="0" w:space="0" w:color="auto"/>
        <w:left w:val="none" w:sz="0" w:space="0" w:color="auto"/>
        <w:bottom w:val="none" w:sz="0" w:space="0" w:color="auto"/>
        <w:right w:val="none" w:sz="0" w:space="0" w:color="auto"/>
      </w:divBdr>
    </w:div>
    <w:div w:id="2001736041">
      <w:bodyDiv w:val="1"/>
      <w:marLeft w:val="0"/>
      <w:marRight w:val="0"/>
      <w:marTop w:val="0"/>
      <w:marBottom w:val="0"/>
      <w:divBdr>
        <w:top w:val="none" w:sz="0" w:space="0" w:color="auto"/>
        <w:left w:val="none" w:sz="0" w:space="0" w:color="auto"/>
        <w:bottom w:val="none" w:sz="0" w:space="0" w:color="auto"/>
        <w:right w:val="none" w:sz="0" w:space="0" w:color="auto"/>
      </w:divBdr>
    </w:div>
    <w:div w:id="2048021860">
      <w:bodyDiv w:val="1"/>
      <w:marLeft w:val="0"/>
      <w:marRight w:val="0"/>
      <w:marTop w:val="0"/>
      <w:marBottom w:val="0"/>
      <w:divBdr>
        <w:top w:val="none" w:sz="0" w:space="0" w:color="auto"/>
        <w:left w:val="none" w:sz="0" w:space="0" w:color="auto"/>
        <w:bottom w:val="none" w:sz="0" w:space="0" w:color="auto"/>
        <w:right w:val="none" w:sz="0" w:space="0" w:color="auto"/>
      </w:divBdr>
    </w:div>
    <w:div w:id="2078936553">
      <w:bodyDiv w:val="1"/>
      <w:marLeft w:val="0"/>
      <w:marRight w:val="0"/>
      <w:marTop w:val="0"/>
      <w:marBottom w:val="0"/>
      <w:divBdr>
        <w:top w:val="none" w:sz="0" w:space="0" w:color="auto"/>
        <w:left w:val="none" w:sz="0" w:space="0" w:color="auto"/>
        <w:bottom w:val="none" w:sz="0" w:space="0" w:color="auto"/>
        <w:right w:val="none" w:sz="0" w:space="0" w:color="auto"/>
      </w:divBdr>
    </w:div>
    <w:div w:id="2108883663">
      <w:bodyDiv w:val="1"/>
      <w:marLeft w:val="0"/>
      <w:marRight w:val="0"/>
      <w:marTop w:val="0"/>
      <w:marBottom w:val="0"/>
      <w:divBdr>
        <w:top w:val="none" w:sz="0" w:space="0" w:color="auto"/>
        <w:left w:val="none" w:sz="0" w:space="0" w:color="auto"/>
        <w:bottom w:val="none" w:sz="0" w:space="0" w:color="auto"/>
        <w:right w:val="none" w:sz="0" w:space="0" w:color="auto"/>
      </w:divBdr>
    </w:div>
    <w:div w:id="2143381469">
      <w:bodyDiv w:val="1"/>
      <w:marLeft w:val="0"/>
      <w:marRight w:val="0"/>
      <w:marTop w:val="0"/>
      <w:marBottom w:val="0"/>
      <w:divBdr>
        <w:top w:val="none" w:sz="0" w:space="0" w:color="auto"/>
        <w:left w:val="none" w:sz="0" w:space="0" w:color="auto"/>
        <w:bottom w:val="none" w:sz="0" w:space="0" w:color="auto"/>
        <w:right w:val="none" w:sz="0" w:space="0" w:color="auto"/>
      </w:divBdr>
      <w:divsChild>
        <w:div w:id="146639067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comments.xml.rels><?xml version="1.0" encoding="UTF-8" standalone="yes"?>
<Relationships xmlns="http://schemas.openxmlformats.org/package/2006/relationships"><Relationship Id="rId8" Type="http://schemas.openxmlformats.org/officeDocument/2006/relationships/hyperlink" Target="https://www.python.org/dev/peps/pep-0418/" TargetMode="External"/><Relationship Id="rId3" Type="http://schemas.openxmlformats.org/officeDocument/2006/relationships/hyperlink" Target="https://docs.python.org/3/reference/datamodel.html" TargetMode="External"/><Relationship Id="rId7" Type="http://schemas.openxmlformats.org/officeDocument/2006/relationships/hyperlink" Target="https://github.com/python/typing/issues" TargetMode="External"/><Relationship Id="rId2" Type="http://schemas.openxmlformats.org/officeDocument/2006/relationships/hyperlink" Target="smb://u0421onfused'" TargetMode="External"/><Relationship Id="rId1" Type="http://schemas.openxmlformats.org/officeDocument/2006/relationships/hyperlink" Target="https://www.zdnet.com/article/twelve-malicious-python-libraries-found-and-removed-from-pypi/" TargetMode="External"/><Relationship Id="rId6" Type="http://schemas.openxmlformats.org/officeDocument/2006/relationships/hyperlink" Target="https://github.com/python/typing/issues" TargetMode="External"/><Relationship Id="rId5" Type="http://schemas.openxmlformats.org/officeDocument/2006/relationships/hyperlink" Target="https://github.com/python/typing/issues" TargetMode="External"/><Relationship Id="rId10" Type="http://schemas.openxmlformats.org/officeDocument/2006/relationships/hyperlink" Target="https://www.python.org/dev/peps/pep-0538/" TargetMode="External"/><Relationship Id="rId4" Type="http://schemas.openxmlformats.org/officeDocument/2006/relationships/hyperlink" Target="https://github.com/python-trio/trio/issues/79" TargetMode="External"/><Relationship Id="rId9" Type="http://schemas.openxmlformats.org/officeDocument/2006/relationships/hyperlink" Target="https://docs.python.org/dev/whatsnew/3.6.html" TargetMode="External"/></Relationship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yperlink" Target="https://urldefense.proofpoint.com/v2/url?u=https-3A__www.python.org_dev_peps_pep-2D0551_&amp;d=DwMFaQ&amp;c=31nHN1tvZeuWBT6LwDN4Ngk1qezfsYHyolgGeY2ZhlU&amp;r=_hSCXI5-mXrGcbRiWbBwgeug3UbaT2XrXWFb_Ccpjkg&amp;m=y37OtV4PdnybrQB11vd0_HWC9IKBhiN444-WUMw4XPw&amp;s=A8KC-czaoMfA-9vwcSpZ9Jrw06wN3WuZWKsX1ZAE3Xs&amp;e=" TargetMode="External"/><Relationship Id="rId26" Type="http://schemas.openxmlformats.org/officeDocument/2006/relationships/hyperlink" Target="http://docs.python.org/release/3.1.3/library/functions.html" TargetMode="External"/><Relationship Id="rId39" Type="http://schemas.openxmlformats.org/officeDocument/2006/relationships/hyperlink" Target="http://cwe.mitre.org/" TargetMode="External"/><Relationship Id="rId21" Type="http://schemas.openxmlformats.org/officeDocument/2006/relationships/hyperlink" Target="http://docs.python.org/release/3.2/library/exceptions.html" TargetMode="External"/><Relationship Id="rId34" Type="http://schemas.openxmlformats.org/officeDocument/2006/relationships/hyperlink" Target="http://docs.python.org/release/3.1.3/c-api/conversion.html" TargetMode="External"/><Relationship Id="rId42" Type="http://schemas.openxmlformats.org/officeDocument/2006/relationships/header" Target="header5.xml"/><Relationship Id="rId47" Type="http://schemas.openxmlformats.org/officeDocument/2006/relationships/fontTable" Target="fontTable.xml"/><Relationship Id="rId50" Type="http://schemas.microsoft.com/office/2016/09/relationships/commentsIds" Target="commentsIds.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python.org/dev/peps/pep-0008/" TargetMode="External"/><Relationship Id="rId29" Type="http://schemas.openxmlformats.org/officeDocument/2006/relationships/hyperlink" Target="http://docs.python.org/release/3.1.3/reference/compound_stmts.html" TargetMode="External"/><Relationship Id="rId11" Type="http://schemas.openxmlformats.org/officeDocument/2006/relationships/footer" Target="footer2.xml"/><Relationship Id="rId24" Type="http://schemas.openxmlformats.org/officeDocument/2006/relationships/hyperlink" Target="http://docs.python.org/release/3.1.3/library/stdtypes.html" TargetMode="External"/><Relationship Id="rId32" Type="http://schemas.openxmlformats.org/officeDocument/2006/relationships/hyperlink" Target="http://docs.python.org/release/3.1.3/c-api/number.html" TargetMode="External"/><Relationship Id="rId37" Type="http://schemas.openxmlformats.org/officeDocument/2006/relationships/hyperlink" Target="http://docs.python.org/release/3.1.3/c-api/cobject.html" TargetMode="External"/><Relationship Id="rId40" Type="http://schemas.openxmlformats.org/officeDocument/2006/relationships/hyperlink" Target="http://www.nsc.liu.se/wg25/book" TargetMode="External"/><Relationship Id="rId45" Type="http://schemas.openxmlformats.org/officeDocument/2006/relationships/header" Target="header6.xml"/><Relationship Id="rId5" Type="http://schemas.openxmlformats.org/officeDocument/2006/relationships/webSettings" Target="webSettings.xml"/><Relationship Id="rId15" Type="http://schemas.microsoft.com/office/2011/relationships/commentsExtended" Target="commentsExtended.xml"/><Relationship Id="rId23" Type="http://schemas.openxmlformats.org/officeDocument/2006/relationships/hyperlink" Target="http://docs.python.org/release/3.1.3/library/stdtypes.html" TargetMode="External"/><Relationship Id="rId28" Type="http://schemas.openxmlformats.org/officeDocument/2006/relationships/hyperlink" Target="http://docs.python.org/release/3.1.3/library/functions.html" TargetMode="External"/><Relationship Id="rId36" Type="http://schemas.openxmlformats.org/officeDocument/2006/relationships/hyperlink" Target="http://docs.python.org/release/3.1.3/c-api/capsule.html" TargetMode="External"/><Relationship Id="rId49"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yperlink" Target="http://docs.python.org/release/3.2/library/concurrent.futures.html?highlight=undefined%20behavior" TargetMode="External"/><Relationship Id="rId31" Type="http://schemas.openxmlformats.org/officeDocument/2006/relationships/hyperlink" Target="http://docs.python.org/release/3.1.3/c-api/number.html" TargetMode="External"/><Relationship Id="rId44"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comments" Target="comments.xml"/><Relationship Id="rId22" Type="http://schemas.openxmlformats.org/officeDocument/2006/relationships/hyperlink" Target="http://docs.python.org/release/3.1.3/library/string.html" TargetMode="External"/><Relationship Id="rId27" Type="http://schemas.openxmlformats.org/officeDocument/2006/relationships/hyperlink" Target="http://docs.python.org/release/3.1.3/library/functions.html" TargetMode="External"/><Relationship Id="rId30" Type="http://schemas.openxmlformats.org/officeDocument/2006/relationships/hyperlink" Target="http://docs.python.org/release/3.1.3/library/contextlib.html" TargetMode="External"/><Relationship Id="rId35" Type="http://schemas.openxmlformats.org/officeDocument/2006/relationships/hyperlink" Target="http://docs.python.org/release/3.1.3/c-api/conversion.html" TargetMode="External"/><Relationship Id="rId43" Type="http://schemas.openxmlformats.org/officeDocument/2006/relationships/footer" Target="footer4.xml"/><Relationship Id="rId48" Type="http://schemas.microsoft.com/office/2011/relationships/people" Target="people.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hyperlink" Target="http://docs.python.org/py3k/extending/embedding.html" TargetMode="External"/><Relationship Id="rId25" Type="http://schemas.openxmlformats.org/officeDocument/2006/relationships/hyperlink" Target="http://docs.python.org/release/3.1.3/library/string.html" TargetMode="External"/><Relationship Id="rId33" Type="http://schemas.openxmlformats.org/officeDocument/2006/relationships/hyperlink" Target="http://docs.python.org/release/3.1.3/c-api/conversion.html" TargetMode="External"/><Relationship Id="rId38" Type="http://schemas.openxmlformats.org/officeDocument/2006/relationships/hyperlink" Target="http://myweb.lmu.edu/dondi/share/pl/type-checking-v02.pdf" TargetMode="External"/><Relationship Id="rId46" Type="http://schemas.openxmlformats.org/officeDocument/2006/relationships/footer" Target="footer6.xml"/><Relationship Id="rId20" Type="http://schemas.openxmlformats.org/officeDocument/2006/relationships/hyperlink" Target="http://docs.python.org/release/3.2/library/exceptions.html" TargetMode="External"/><Relationship Id="rId41"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b:Source>
    <b:Tag>Mar09</b:Tag>
    <b:SourceType>Book</b:SourceType>
    <b:Guid>{8D1E8915-C200-4782-BB36-A8D96610F6CA}</b:Guid>
    <b:Author>
      <b:Author>
        <b:NameList>
          <b:Person>
            <b:Last>Lutz</b:Last>
            <b:First>Mark</b:First>
          </b:Person>
        </b:NameList>
      </b:Author>
    </b:Author>
    <b:Title>Learning Python</b:Title>
    <b:Year>2009</b:Year>
    <b:City>Sebastopol, CA</b:City>
    <b:Publisher>O'Reilly Media, Inc</b:Publisher>
    <b:RefOrder>3</b:RefOrder>
  </b:Source>
  <b:Source>
    <b:Tag>The</b:Tag>
    <b:SourceType>InternetSite</b:SourceType>
    <b:Guid>{8B650AA6-72BE-481B-8049-D7FA6B9FDBC2}</b:Guid>
    <b:Title>The Python Language Reference</b:Title>
    <b:InternetSiteTitle>python.org</b:InternetSiteTitle>
    <b:URL> http://docs.python.org/reference/index.html#reference-index</b:URL>
    <b:RefOrder>4</b:RefOrder>
  </b:Source>
  <b:Source>
    <b:Tag>Ale06</b:Tag>
    <b:SourceType>Book</b:SourceType>
    <b:Guid>{1E4BC31B-77C5-4DD5-97E0-5BF23BB87FBF}</b:Guid>
    <b:Title>Python in a Nutshell</b:Title>
    <b:Year>2006</b:Year>
    <b:Author>
      <b:Author>
        <b:NameList>
          <b:Person>
            <b:Last>Martelli</b:Last>
            <b:First>Alex</b:First>
          </b:Person>
        </b:NameList>
      </b:Author>
    </b:Author>
    <b:City>Sebastopol, CA</b:City>
    <b:Publisher>O'Reilly Media, Inc.</b:Publisher>
    <b:RefOrder>5</b:RefOrder>
  </b:Source>
  <b:Source>
    <b:Tag>Mar11</b:Tag>
    <b:SourceType>Book</b:SourceType>
    <b:Guid>{C622E7F0-C737-4F41-82D2-B76DC018015C}</b:Guid>
    <b:Author>
      <b:Author>
        <b:NameList>
          <b:Person>
            <b:Last>Lutz</b:Last>
            <b:First>Mark</b:First>
          </b:Person>
        </b:NameList>
      </b:Author>
    </b:Author>
    <b:Title>Programming Python</b:Title>
    <b:Year>2011</b:Year>
    <b:City>Sebastopol, CA</b:City>
    <b:Publisher>O'Reilly Media, Inc.</b:Publisher>
    <b:RefOrder>6</b:RefOrder>
  </b:Source>
  <b:Source>
    <b:Tag>Enu</b:Tag>
    <b:SourceType>InternetSite</b:SourceType>
    <b:Guid>{78BE0147-B81F-4B45-AA58-86628F7B1AD7}</b:Guid>
    <b:Title>Enums for Python (Python recipe)</b:Title>
    <b:InternetSiteTitle>ActiveState</b:InternetSiteTitle>
    <b:URL>http://code.activestate.com/recipes/67107/</b:URL>
    <b:RefOrder>1</b:RefOrder>
  </b:Source>
  <b:Source>
    <b:Tag>htt2</b:Tag>
    <b:SourceType>InternetSite</b:SourceType>
    <b:Guid>{848A9964-D43E-4E00-BF07-B8DA5C3691FC}</b:Guid>
    <b:URL>https://subversion.american.edu/aisaac/notes/python4class.xhtml#introduction-to-the-interpreter</b:URL>
    <b:Author>
      <b:Author>
        <b:NameList>
          <b:Person>
            <b:Last>Isaac</b:Last>
            <b:First>Alan</b:First>
            <b:Middle>G.</b:Middle>
          </b:Person>
        </b:NameList>
      </b:Author>
    </b:Author>
    <b:Title>Python Introduction</b:Title>
    <b:Year>2010</b:Year>
    <b:Month>06</b:Month>
    <b:Day>23</b:Day>
    <b:YearAccessed>2011</b:YearAccessed>
    <b:MonthAccessed>05</b:MonthAccessed>
    <b:DayAccessed>12</b:DayAccessed>
    <b:RefOrder>7</b:RefOrder>
  </b:Source>
  <b:Source>
    <b:Tag>Han11</b:Tag>
    <b:SourceType>InternetSite</b:SourceType>
    <b:Guid>{7C4005A5-A078-4652-85CB-C0F48A8E2A37}</b:Guid>
    <b:Author>
      <b:Author>
        <b:NameList>
          <b:Person>
            <b:Last>Norwak</b:Last>
            <b:First>Hans</b:First>
          </b:Person>
        </b:NameList>
      </b:Author>
    </b:Author>
    <b:Title>10 Python Pitfalls</b:Title>
    <b:InternetSiteTitle>10 Python Pitfalls</b:InternetSiteTitle>
    <b:YearAccessed>2011</b:YearAccessed>
    <b:MonthAccessed>05</b:MonthAccessed>
    <b:DayAccessed>13</b:DayAccessed>
    <b:URL>http://zephyrfalcon.org/labs/python_pitfalls.html</b:URL>
    <b:RefOrder>8</b:RefOrder>
  </b:Source>
  <b:Source>
    <b:Tag>Pyt</b:Tag>
    <b:SourceType>InternetSite</b:SourceType>
    <b:Guid>{8EE63104-AEC2-42E1-8DDF-103FEE0C8026}</b:Guid>
    <b:Title>Python Gotchas</b:Title>
    <b:URL>http://www.ferg.org/projects/python_gotchas.html</b:URL>
    <b:RefOrder>9</b:RefOrder>
  </b:Source>
  <b:Source>
    <b:Tag>Gro11</b:Tag>
    <b:SourceType>InternetSite</b:SourceType>
    <b:Guid>{BD5E2FA3-4D1E-4BAE-9805-68E10138F1D5}</b:Guid>
    <b:Author>
      <b:Author>
        <b:NameList>
          <b:Person>
            <b:Last>source</b:Last>
            <b:First>Group</b:First>
          </b:Person>
        </b:NameList>
      </b:Author>
    </b:Author>
    <b:Title>Big List of Portabilty in Python</b:Title>
    <b:InternetSiteTitle>stackoverflow</b:InternetSiteTitle>
    <b:YearAccessed>2011</b:YearAccessed>
    <b:MonthAccessed>6</b:MonthAccessed>
    <b:DayAccessed>12</b:DayAccessed>
    <b:URL>http://stackoverflow.com/questions/1883118/big-list-of-portability-in-python</b:URL>
    <b:RefOrder>10</b:RefOrder>
  </b:Source>
  <b:Source>
    <b:Tag>Mar04</b:Tag>
    <b:SourceType>Book</b:SourceType>
    <b:Guid>{2E39C902-C513-4C58-8D38-395D796E7701}</b:Guid>
    <b:Title>Dive Into Python</b:Title>
    <b:Year>2004</b:Year>
    <b:Author>
      <b:Author>
        <b:NameList>
          <b:Person>
            <b:Last>Pilgrim</b:Last>
            <b:First>Mark</b:First>
          </b:Person>
        </b:NameList>
      </b:Author>
    </b:Author>
    <b:RefOrder>2</b:RefOrder>
  </b:Source>
</b:Sources>
</file>

<file path=customXml/itemProps1.xml><?xml version="1.0" encoding="utf-8"?>
<ds:datastoreItem xmlns:ds="http://schemas.openxmlformats.org/officeDocument/2006/customXml" ds:itemID="{E76C7FA6-931A-4157-A929-96B55213DC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71</Pages>
  <Words>20343</Words>
  <Characters>128163</Characters>
  <Application>Microsoft Office Word</Application>
  <DocSecurity>0</DocSecurity>
  <Lines>1068</Lines>
  <Paragraphs>296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Baseline for Ed 2 of TR 24772</vt:lpstr>
      <vt:lpstr>Baseline for Ed 2 of TR 24772</vt:lpstr>
    </vt:vector>
  </TitlesOfParts>
  <Company>HP</Company>
  <LinksUpToDate>false</LinksUpToDate>
  <CharactersWithSpaces>148210</CharactersWithSpaces>
  <SharedDoc>false</SharedDoc>
  <HyperlinkBase/>
  <HLinks>
    <vt:vector size="786" baseType="variant">
      <vt:variant>
        <vt:i4>852034</vt:i4>
      </vt:variant>
      <vt:variant>
        <vt:i4>744</vt:i4>
      </vt:variant>
      <vt:variant>
        <vt:i4>0</vt:i4>
      </vt:variant>
      <vt:variant>
        <vt:i4>5</vt:i4>
      </vt:variant>
      <vt:variant>
        <vt:lpwstr>http://www.adaic.org/docs/95style/95style.pdf</vt:lpwstr>
      </vt:variant>
      <vt:variant>
        <vt:lpwstr/>
      </vt:variant>
      <vt:variant>
        <vt:i4>393235</vt:i4>
      </vt:variant>
      <vt:variant>
        <vt:i4>741</vt:i4>
      </vt:variant>
      <vt:variant>
        <vt:i4>0</vt:i4>
      </vt:variant>
      <vt:variant>
        <vt:i4>5</vt:i4>
      </vt:variant>
      <vt:variant>
        <vt:lpwstr>https://www.securecoding.cert.org/confluence/pages/viewpage.action?pageId=637%20</vt:lpwstr>
      </vt:variant>
      <vt:variant>
        <vt:lpwstr/>
      </vt:variant>
      <vt:variant>
        <vt:i4>5439504</vt:i4>
      </vt:variant>
      <vt:variant>
        <vt:i4>738</vt:i4>
      </vt:variant>
      <vt:variant>
        <vt:i4>0</vt:i4>
      </vt:variant>
      <vt:variant>
        <vt:i4>5</vt:i4>
      </vt:variant>
      <vt:variant>
        <vt:lpwstr>http://www.siam.org/siamnews/general/patriot.htm</vt:lpwstr>
      </vt:variant>
      <vt:variant>
        <vt:lpwstr/>
      </vt:variant>
      <vt:variant>
        <vt:i4>1507330</vt:i4>
      </vt:variant>
      <vt:variant>
        <vt:i4>735</vt:i4>
      </vt:variant>
      <vt:variant>
        <vt:i4>0</vt:i4>
      </vt:variant>
      <vt:variant>
        <vt:i4>5</vt:i4>
      </vt:variant>
      <vt:variant>
        <vt:lpwstr>http://archive.gao.gov/t2pbat6/145960.pdf</vt:lpwstr>
      </vt:variant>
      <vt:variant>
        <vt:lpwstr/>
      </vt:variant>
      <vt:variant>
        <vt:i4>3932202</vt:i4>
      </vt:variant>
      <vt:variant>
        <vt:i4>732</vt:i4>
      </vt:variant>
      <vt:variant>
        <vt:i4>0</vt:i4>
      </vt:variant>
      <vt:variant>
        <vt:i4>5</vt:i4>
      </vt:variant>
      <vt:variant>
        <vt:lpwstr>http://www.nsc.liu.se/wg25/book</vt:lpwstr>
      </vt:variant>
      <vt:variant>
        <vt:lpwstr/>
      </vt:variant>
      <vt:variant>
        <vt:i4>5832727</vt:i4>
      </vt:variant>
      <vt:variant>
        <vt:i4>729</vt:i4>
      </vt:variant>
      <vt:variant>
        <vt:i4>0</vt:i4>
      </vt:variant>
      <vt:variant>
        <vt:i4>5</vt:i4>
      </vt:variant>
      <vt:variant>
        <vt:lpwstr>http://cwe.mitre.org/</vt:lpwstr>
      </vt:variant>
      <vt:variant>
        <vt:lpwstr/>
      </vt:variant>
      <vt:variant>
        <vt:i4>393298</vt:i4>
      </vt:variant>
      <vt:variant>
        <vt:i4>723</vt:i4>
      </vt:variant>
      <vt:variant>
        <vt:i4>0</vt:i4>
      </vt:variant>
      <vt:variant>
        <vt:i4>5</vt:i4>
      </vt:variant>
      <vt:variant>
        <vt:lpwstr>http://www.misra.org.uk/</vt:lpwstr>
      </vt:variant>
      <vt:variant>
        <vt:lpwstr/>
      </vt:variant>
      <vt:variant>
        <vt:i4>5832790</vt:i4>
      </vt:variant>
      <vt:variant>
        <vt:i4>720</vt:i4>
      </vt:variant>
      <vt:variant>
        <vt:i4>0</vt:i4>
      </vt:variant>
      <vt:variant>
        <vt:i4>5</vt:i4>
      </vt:variant>
      <vt:variant>
        <vt:lpwstr>http://myweb.lmu.edu/dondi/share/pl/type-checking-v02.pdf</vt:lpwstr>
      </vt:variant>
      <vt:variant>
        <vt:lpwstr/>
      </vt:variant>
      <vt:variant>
        <vt:i4>8257662</vt:i4>
      </vt:variant>
      <vt:variant>
        <vt:i4>714</vt:i4>
      </vt:variant>
      <vt:variant>
        <vt:i4>0</vt:i4>
      </vt:variant>
      <vt:variant>
        <vt:i4>5</vt:i4>
      </vt:variant>
      <vt:variant>
        <vt:lpwstr>http://www.cert.org/books/secure-coding</vt:lpwstr>
      </vt:variant>
      <vt:variant>
        <vt:lpwstr/>
      </vt:variant>
      <vt:variant>
        <vt:i4>5111877</vt:i4>
      </vt:variant>
      <vt:variant>
        <vt:i4>708</vt:i4>
      </vt:variant>
      <vt:variant>
        <vt:i4>0</vt:i4>
      </vt:variant>
      <vt:variant>
        <vt:i4>5</vt:i4>
      </vt:variant>
      <vt:variant>
        <vt:lpwstr>http://en.wikisource.org/wiki/Ariane_501_Inquiry_Board_report</vt:lpwstr>
      </vt:variant>
      <vt:variant>
        <vt:lpwstr/>
      </vt:variant>
      <vt:variant>
        <vt:i4>2097195</vt:i4>
      </vt:variant>
      <vt:variant>
        <vt:i4>705</vt:i4>
      </vt:variant>
      <vt:variant>
        <vt:i4>0</vt:i4>
      </vt:variant>
      <vt:variant>
        <vt:i4>5</vt:i4>
      </vt:variant>
      <vt:variant>
        <vt:lpwstr>http://www.embedded.com/1999/9907/9907feat2.htm</vt:lpwstr>
      </vt:variant>
      <vt:variant>
        <vt:lpwstr/>
      </vt:variant>
      <vt:variant>
        <vt:i4>2162750</vt:i4>
      </vt:variant>
      <vt:variant>
        <vt:i4>702</vt:i4>
      </vt:variant>
      <vt:variant>
        <vt:i4>0</vt:i4>
      </vt:variant>
      <vt:variant>
        <vt:i4>5</vt:i4>
      </vt:variant>
      <vt:variant>
        <vt:lpwstr>http://esamultimedia.esa.int/docs/esa-x-1819eng.pdf</vt:lpwstr>
      </vt:variant>
      <vt:variant>
        <vt:lpwstr/>
      </vt:variant>
      <vt:variant>
        <vt:i4>5832790</vt:i4>
      </vt:variant>
      <vt:variant>
        <vt:i4>681</vt:i4>
      </vt:variant>
      <vt:variant>
        <vt:i4>0</vt:i4>
      </vt:variant>
      <vt:variant>
        <vt:i4>5</vt:i4>
      </vt:variant>
      <vt:variant>
        <vt:lpwstr>http://myweb.lmu.edu/dondi/share/pl/type-checking-v02.pdf</vt:lpwstr>
      </vt:variant>
      <vt:variant>
        <vt:lpwstr/>
      </vt:variant>
      <vt:variant>
        <vt:i4>8257662</vt:i4>
      </vt:variant>
      <vt:variant>
        <vt:i4>675</vt:i4>
      </vt:variant>
      <vt:variant>
        <vt:i4>0</vt:i4>
      </vt:variant>
      <vt:variant>
        <vt:i4>5</vt:i4>
      </vt:variant>
      <vt:variant>
        <vt:lpwstr>http://www.cert.org/books/secure-coding</vt:lpwstr>
      </vt:variant>
      <vt:variant>
        <vt:lpwstr/>
      </vt:variant>
      <vt:variant>
        <vt:i4>393298</vt:i4>
      </vt:variant>
      <vt:variant>
        <vt:i4>669</vt:i4>
      </vt:variant>
      <vt:variant>
        <vt:i4>0</vt:i4>
      </vt:variant>
      <vt:variant>
        <vt:i4>5</vt:i4>
      </vt:variant>
      <vt:variant>
        <vt:lpwstr>http://www.misra.org.uk/</vt:lpwstr>
      </vt:variant>
      <vt:variant>
        <vt:lpwstr/>
      </vt:variant>
      <vt:variant>
        <vt:i4>5111877</vt:i4>
      </vt:variant>
      <vt:variant>
        <vt:i4>663</vt:i4>
      </vt:variant>
      <vt:variant>
        <vt:i4>0</vt:i4>
      </vt:variant>
      <vt:variant>
        <vt:i4>5</vt:i4>
      </vt:variant>
      <vt:variant>
        <vt:lpwstr>http://en.wikisource.org/wiki/Ariane_501_Inquiry_Board_report</vt:lpwstr>
      </vt:variant>
      <vt:variant>
        <vt:lpwstr/>
      </vt:variant>
      <vt:variant>
        <vt:i4>4063338</vt:i4>
      </vt:variant>
      <vt:variant>
        <vt:i4>660</vt:i4>
      </vt:variant>
      <vt:variant>
        <vt:i4>0</vt:i4>
      </vt:variant>
      <vt:variant>
        <vt:i4>5</vt:i4>
      </vt:variant>
      <vt:variant>
        <vt:lpwstr>https://www.securecoding.cert.org/confluence/x/fQI</vt:lpwstr>
      </vt:variant>
      <vt:variant>
        <vt:lpwstr/>
      </vt:variant>
      <vt:variant>
        <vt:i4>3932266</vt:i4>
      </vt:variant>
      <vt:variant>
        <vt:i4>657</vt:i4>
      </vt:variant>
      <vt:variant>
        <vt:i4>0</vt:i4>
      </vt:variant>
      <vt:variant>
        <vt:i4>5</vt:i4>
      </vt:variant>
      <vt:variant>
        <vt:lpwstr>https://www.securecoding.cert.org/confluence/x/HQE</vt:lpwstr>
      </vt:variant>
      <vt:variant>
        <vt:lpwstr/>
      </vt:variant>
      <vt:variant>
        <vt:i4>6291530</vt:i4>
      </vt:variant>
      <vt:variant>
        <vt:i4>654</vt:i4>
      </vt:variant>
      <vt:variant>
        <vt:i4>0</vt:i4>
      </vt:variant>
      <vt:variant>
        <vt:i4>5</vt:i4>
      </vt:variant>
      <vt:variant>
        <vt:lpwstr>http://www.iso.org/iso/iso_catalogue/catalogue_tc/catalogue_detail.htm?csnumber=37994</vt:lpwstr>
      </vt:variant>
      <vt:variant>
        <vt:lpwstr/>
      </vt:variant>
      <vt:variant>
        <vt:i4>3735597</vt:i4>
      </vt:variant>
      <vt:variant>
        <vt:i4>651</vt:i4>
      </vt:variant>
      <vt:variant>
        <vt:i4>0</vt:i4>
      </vt:variant>
      <vt:variant>
        <vt:i4>5</vt:i4>
      </vt:variant>
      <vt:variant>
        <vt:lpwstr>http://www.esa.int/esaCP/Pr_33_1996_p_EN.html</vt:lpwstr>
      </vt:variant>
      <vt:variant>
        <vt:lpwstr/>
      </vt:variant>
      <vt:variant>
        <vt:i4>2162750</vt:i4>
      </vt:variant>
      <vt:variant>
        <vt:i4>648</vt:i4>
      </vt:variant>
      <vt:variant>
        <vt:i4>0</vt:i4>
      </vt:variant>
      <vt:variant>
        <vt:i4>5</vt:i4>
      </vt:variant>
      <vt:variant>
        <vt:lpwstr>http://esamultimedia.esa.int/docs/esa-x-1819eng.pdf</vt:lpwstr>
      </vt:variant>
      <vt:variant>
        <vt:lpwstr/>
      </vt:variant>
      <vt:variant>
        <vt:i4>5439504</vt:i4>
      </vt:variant>
      <vt:variant>
        <vt:i4>645</vt:i4>
      </vt:variant>
      <vt:variant>
        <vt:i4>0</vt:i4>
      </vt:variant>
      <vt:variant>
        <vt:i4>5</vt:i4>
      </vt:variant>
      <vt:variant>
        <vt:lpwstr>http://www.siam.org/siamnews/general/patriot.htm</vt:lpwstr>
      </vt:variant>
      <vt:variant>
        <vt:lpwstr/>
      </vt:variant>
      <vt:variant>
        <vt:i4>1507330</vt:i4>
      </vt:variant>
      <vt:variant>
        <vt:i4>642</vt:i4>
      </vt:variant>
      <vt:variant>
        <vt:i4>0</vt:i4>
      </vt:variant>
      <vt:variant>
        <vt:i4>5</vt:i4>
      </vt:variant>
      <vt:variant>
        <vt:lpwstr>http://archive.gao.gov/t2pbat6/145960.pdf</vt:lpwstr>
      </vt:variant>
      <vt:variant>
        <vt:lpwstr/>
      </vt:variant>
      <vt:variant>
        <vt:i4>3932202</vt:i4>
      </vt:variant>
      <vt:variant>
        <vt:i4>639</vt:i4>
      </vt:variant>
      <vt:variant>
        <vt:i4>0</vt:i4>
      </vt:variant>
      <vt:variant>
        <vt:i4>5</vt:i4>
      </vt:variant>
      <vt:variant>
        <vt:lpwstr>http://www.nsc.liu.se/wg25/book</vt:lpwstr>
      </vt:variant>
      <vt:variant>
        <vt:lpwstr/>
      </vt:variant>
      <vt:variant>
        <vt:i4>2097195</vt:i4>
      </vt:variant>
      <vt:variant>
        <vt:i4>636</vt:i4>
      </vt:variant>
      <vt:variant>
        <vt:i4>0</vt:i4>
      </vt:variant>
      <vt:variant>
        <vt:i4>5</vt:i4>
      </vt:variant>
      <vt:variant>
        <vt:lpwstr>http://www.embedded.com/1999/9907/9907feat2.htm</vt:lpwstr>
      </vt:variant>
      <vt:variant>
        <vt:lpwstr/>
      </vt:variant>
      <vt:variant>
        <vt:i4>917532</vt:i4>
      </vt:variant>
      <vt:variant>
        <vt:i4>633</vt:i4>
      </vt:variant>
      <vt:variant>
        <vt:i4>0</vt:i4>
      </vt:variant>
      <vt:variant>
        <vt:i4>5</vt:i4>
      </vt:variant>
      <vt:variant>
        <vt:lpwstr>http://www.coding-guidelines.com/cbook/sent792.pd</vt:lpwstr>
      </vt:variant>
      <vt:variant>
        <vt:lpwstr/>
      </vt:variant>
      <vt:variant>
        <vt:i4>1048630</vt:i4>
      </vt:variant>
      <vt:variant>
        <vt:i4>626</vt:i4>
      </vt:variant>
      <vt:variant>
        <vt:i4>0</vt:i4>
      </vt:variant>
      <vt:variant>
        <vt:i4>5</vt:i4>
      </vt:variant>
      <vt:variant>
        <vt:lpwstr/>
      </vt:variant>
      <vt:variant>
        <vt:lpwstr>_Toc246220017</vt:lpwstr>
      </vt:variant>
      <vt:variant>
        <vt:i4>1048630</vt:i4>
      </vt:variant>
      <vt:variant>
        <vt:i4>620</vt:i4>
      </vt:variant>
      <vt:variant>
        <vt:i4>0</vt:i4>
      </vt:variant>
      <vt:variant>
        <vt:i4>5</vt:i4>
      </vt:variant>
      <vt:variant>
        <vt:lpwstr/>
      </vt:variant>
      <vt:variant>
        <vt:lpwstr>_Toc246220016</vt:lpwstr>
      </vt:variant>
      <vt:variant>
        <vt:i4>1048630</vt:i4>
      </vt:variant>
      <vt:variant>
        <vt:i4>614</vt:i4>
      </vt:variant>
      <vt:variant>
        <vt:i4>0</vt:i4>
      </vt:variant>
      <vt:variant>
        <vt:i4>5</vt:i4>
      </vt:variant>
      <vt:variant>
        <vt:lpwstr/>
      </vt:variant>
      <vt:variant>
        <vt:lpwstr>_Toc246220015</vt:lpwstr>
      </vt:variant>
      <vt:variant>
        <vt:i4>1048630</vt:i4>
      </vt:variant>
      <vt:variant>
        <vt:i4>608</vt:i4>
      </vt:variant>
      <vt:variant>
        <vt:i4>0</vt:i4>
      </vt:variant>
      <vt:variant>
        <vt:i4>5</vt:i4>
      </vt:variant>
      <vt:variant>
        <vt:lpwstr/>
      </vt:variant>
      <vt:variant>
        <vt:lpwstr>_Toc246220014</vt:lpwstr>
      </vt:variant>
      <vt:variant>
        <vt:i4>1048630</vt:i4>
      </vt:variant>
      <vt:variant>
        <vt:i4>602</vt:i4>
      </vt:variant>
      <vt:variant>
        <vt:i4>0</vt:i4>
      </vt:variant>
      <vt:variant>
        <vt:i4>5</vt:i4>
      </vt:variant>
      <vt:variant>
        <vt:lpwstr/>
      </vt:variant>
      <vt:variant>
        <vt:lpwstr>_Toc246220013</vt:lpwstr>
      </vt:variant>
      <vt:variant>
        <vt:i4>1048630</vt:i4>
      </vt:variant>
      <vt:variant>
        <vt:i4>596</vt:i4>
      </vt:variant>
      <vt:variant>
        <vt:i4>0</vt:i4>
      </vt:variant>
      <vt:variant>
        <vt:i4>5</vt:i4>
      </vt:variant>
      <vt:variant>
        <vt:lpwstr/>
      </vt:variant>
      <vt:variant>
        <vt:lpwstr>_Toc246220012</vt:lpwstr>
      </vt:variant>
      <vt:variant>
        <vt:i4>1048630</vt:i4>
      </vt:variant>
      <vt:variant>
        <vt:i4>590</vt:i4>
      </vt:variant>
      <vt:variant>
        <vt:i4>0</vt:i4>
      </vt:variant>
      <vt:variant>
        <vt:i4>5</vt:i4>
      </vt:variant>
      <vt:variant>
        <vt:lpwstr/>
      </vt:variant>
      <vt:variant>
        <vt:lpwstr>_Toc246220011</vt:lpwstr>
      </vt:variant>
      <vt:variant>
        <vt:i4>1048630</vt:i4>
      </vt:variant>
      <vt:variant>
        <vt:i4>584</vt:i4>
      </vt:variant>
      <vt:variant>
        <vt:i4>0</vt:i4>
      </vt:variant>
      <vt:variant>
        <vt:i4>5</vt:i4>
      </vt:variant>
      <vt:variant>
        <vt:lpwstr/>
      </vt:variant>
      <vt:variant>
        <vt:lpwstr>_Toc246220010</vt:lpwstr>
      </vt:variant>
      <vt:variant>
        <vt:i4>1114166</vt:i4>
      </vt:variant>
      <vt:variant>
        <vt:i4>578</vt:i4>
      </vt:variant>
      <vt:variant>
        <vt:i4>0</vt:i4>
      </vt:variant>
      <vt:variant>
        <vt:i4>5</vt:i4>
      </vt:variant>
      <vt:variant>
        <vt:lpwstr/>
      </vt:variant>
      <vt:variant>
        <vt:lpwstr>_Toc246220009</vt:lpwstr>
      </vt:variant>
      <vt:variant>
        <vt:i4>1114166</vt:i4>
      </vt:variant>
      <vt:variant>
        <vt:i4>572</vt:i4>
      </vt:variant>
      <vt:variant>
        <vt:i4>0</vt:i4>
      </vt:variant>
      <vt:variant>
        <vt:i4>5</vt:i4>
      </vt:variant>
      <vt:variant>
        <vt:lpwstr/>
      </vt:variant>
      <vt:variant>
        <vt:lpwstr>_Toc246220008</vt:lpwstr>
      </vt:variant>
      <vt:variant>
        <vt:i4>1114166</vt:i4>
      </vt:variant>
      <vt:variant>
        <vt:i4>566</vt:i4>
      </vt:variant>
      <vt:variant>
        <vt:i4>0</vt:i4>
      </vt:variant>
      <vt:variant>
        <vt:i4>5</vt:i4>
      </vt:variant>
      <vt:variant>
        <vt:lpwstr/>
      </vt:variant>
      <vt:variant>
        <vt:lpwstr>_Toc246220007</vt:lpwstr>
      </vt:variant>
      <vt:variant>
        <vt:i4>1114166</vt:i4>
      </vt:variant>
      <vt:variant>
        <vt:i4>560</vt:i4>
      </vt:variant>
      <vt:variant>
        <vt:i4>0</vt:i4>
      </vt:variant>
      <vt:variant>
        <vt:i4>5</vt:i4>
      </vt:variant>
      <vt:variant>
        <vt:lpwstr/>
      </vt:variant>
      <vt:variant>
        <vt:lpwstr>_Toc246220006</vt:lpwstr>
      </vt:variant>
      <vt:variant>
        <vt:i4>1114166</vt:i4>
      </vt:variant>
      <vt:variant>
        <vt:i4>554</vt:i4>
      </vt:variant>
      <vt:variant>
        <vt:i4>0</vt:i4>
      </vt:variant>
      <vt:variant>
        <vt:i4>5</vt:i4>
      </vt:variant>
      <vt:variant>
        <vt:lpwstr/>
      </vt:variant>
      <vt:variant>
        <vt:lpwstr>_Toc246220005</vt:lpwstr>
      </vt:variant>
      <vt:variant>
        <vt:i4>1114166</vt:i4>
      </vt:variant>
      <vt:variant>
        <vt:i4>548</vt:i4>
      </vt:variant>
      <vt:variant>
        <vt:i4>0</vt:i4>
      </vt:variant>
      <vt:variant>
        <vt:i4>5</vt:i4>
      </vt:variant>
      <vt:variant>
        <vt:lpwstr/>
      </vt:variant>
      <vt:variant>
        <vt:lpwstr>_Toc246220004</vt:lpwstr>
      </vt:variant>
      <vt:variant>
        <vt:i4>1114166</vt:i4>
      </vt:variant>
      <vt:variant>
        <vt:i4>542</vt:i4>
      </vt:variant>
      <vt:variant>
        <vt:i4>0</vt:i4>
      </vt:variant>
      <vt:variant>
        <vt:i4>5</vt:i4>
      </vt:variant>
      <vt:variant>
        <vt:lpwstr/>
      </vt:variant>
      <vt:variant>
        <vt:lpwstr>_Toc246220003</vt:lpwstr>
      </vt:variant>
      <vt:variant>
        <vt:i4>1114166</vt:i4>
      </vt:variant>
      <vt:variant>
        <vt:i4>536</vt:i4>
      </vt:variant>
      <vt:variant>
        <vt:i4>0</vt:i4>
      </vt:variant>
      <vt:variant>
        <vt:i4>5</vt:i4>
      </vt:variant>
      <vt:variant>
        <vt:lpwstr/>
      </vt:variant>
      <vt:variant>
        <vt:lpwstr>_Toc246220002</vt:lpwstr>
      </vt:variant>
      <vt:variant>
        <vt:i4>1114166</vt:i4>
      </vt:variant>
      <vt:variant>
        <vt:i4>530</vt:i4>
      </vt:variant>
      <vt:variant>
        <vt:i4>0</vt:i4>
      </vt:variant>
      <vt:variant>
        <vt:i4>5</vt:i4>
      </vt:variant>
      <vt:variant>
        <vt:lpwstr/>
      </vt:variant>
      <vt:variant>
        <vt:lpwstr>_Toc246220001</vt:lpwstr>
      </vt:variant>
      <vt:variant>
        <vt:i4>1114166</vt:i4>
      </vt:variant>
      <vt:variant>
        <vt:i4>524</vt:i4>
      </vt:variant>
      <vt:variant>
        <vt:i4>0</vt:i4>
      </vt:variant>
      <vt:variant>
        <vt:i4>5</vt:i4>
      </vt:variant>
      <vt:variant>
        <vt:lpwstr/>
      </vt:variant>
      <vt:variant>
        <vt:lpwstr>_Toc246220000</vt:lpwstr>
      </vt:variant>
      <vt:variant>
        <vt:i4>1114172</vt:i4>
      </vt:variant>
      <vt:variant>
        <vt:i4>518</vt:i4>
      </vt:variant>
      <vt:variant>
        <vt:i4>0</vt:i4>
      </vt:variant>
      <vt:variant>
        <vt:i4>5</vt:i4>
      </vt:variant>
      <vt:variant>
        <vt:lpwstr/>
      </vt:variant>
      <vt:variant>
        <vt:lpwstr>_Toc246219999</vt:lpwstr>
      </vt:variant>
      <vt:variant>
        <vt:i4>1114172</vt:i4>
      </vt:variant>
      <vt:variant>
        <vt:i4>512</vt:i4>
      </vt:variant>
      <vt:variant>
        <vt:i4>0</vt:i4>
      </vt:variant>
      <vt:variant>
        <vt:i4>5</vt:i4>
      </vt:variant>
      <vt:variant>
        <vt:lpwstr/>
      </vt:variant>
      <vt:variant>
        <vt:lpwstr>_Toc246219998</vt:lpwstr>
      </vt:variant>
      <vt:variant>
        <vt:i4>1114172</vt:i4>
      </vt:variant>
      <vt:variant>
        <vt:i4>506</vt:i4>
      </vt:variant>
      <vt:variant>
        <vt:i4>0</vt:i4>
      </vt:variant>
      <vt:variant>
        <vt:i4>5</vt:i4>
      </vt:variant>
      <vt:variant>
        <vt:lpwstr/>
      </vt:variant>
      <vt:variant>
        <vt:lpwstr>_Toc246219997</vt:lpwstr>
      </vt:variant>
      <vt:variant>
        <vt:i4>1114172</vt:i4>
      </vt:variant>
      <vt:variant>
        <vt:i4>500</vt:i4>
      </vt:variant>
      <vt:variant>
        <vt:i4>0</vt:i4>
      </vt:variant>
      <vt:variant>
        <vt:i4>5</vt:i4>
      </vt:variant>
      <vt:variant>
        <vt:lpwstr/>
      </vt:variant>
      <vt:variant>
        <vt:lpwstr>_Toc246219996</vt:lpwstr>
      </vt:variant>
      <vt:variant>
        <vt:i4>1114172</vt:i4>
      </vt:variant>
      <vt:variant>
        <vt:i4>494</vt:i4>
      </vt:variant>
      <vt:variant>
        <vt:i4>0</vt:i4>
      </vt:variant>
      <vt:variant>
        <vt:i4>5</vt:i4>
      </vt:variant>
      <vt:variant>
        <vt:lpwstr/>
      </vt:variant>
      <vt:variant>
        <vt:lpwstr>_Toc246219995</vt:lpwstr>
      </vt:variant>
      <vt:variant>
        <vt:i4>1114172</vt:i4>
      </vt:variant>
      <vt:variant>
        <vt:i4>488</vt:i4>
      </vt:variant>
      <vt:variant>
        <vt:i4>0</vt:i4>
      </vt:variant>
      <vt:variant>
        <vt:i4>5</vt:i4>
      </vt:variant>
      <vt:variant>
        <vt:lpwstr/>
      </vt:variant>
      <vt:variant>
        <vt:lpwstr>_Toc246219994</vt:lpwstr>
      </vt:variant>
      <vt:variant>
        <vt:i4>1114172</vt:i4>
      </vt:variant>
      <vt:variant>
        <vt:i4>482</vt:i4>
      </vt:variant>
      <vt:variant>
        <vt:i4>0</vt:i4>
      </vt:variant>
      <vt:variant>
        <vt:i4>5</vt:i4>
      </vt:variant>
      <vt:variant>
        <vt:lpwstr/>
      </vt:variant>
      <vt:variant>
        <vt:lpwstr>_Toc246219993</vt:lpwstr>
      </vt:variant>
      <vt:variant>
        <vt:i4>1114172</vt:i4>
      </vt:variant>
      <vt:variant>
        <vt:i4>476</vt:i4>
      </vt:variant>
      <vt:variant>
        <vt:i4>0</vt:i4>
      </vt:variant>
      <vt:variant>
        <vt:i4>5</vt:i4>
      </vt:variant>
      <vt:variant>
        <vt:lpwstr/>
      </vt:variant>
      <vt:variant>
        <vt:lpwstr>_Toc246219992</vt:lpwstr>
      </vt:variant>
      <vt:variant>
        <vt:i4>1114172</vt:i4>
      </vt:variant>
      <vt:variant>
        <vt:i4>470</vt:i4>
      </vt:variant>
      <vt:variant>
        <vt:i4>0</vt:i4>
      </vt:variant>
      <vt:variant>
        <vt:i4>5</vt:i4>
      </vt:variant>
      <vt:variant>
        <vt:lpwstr/>
      </vt:variant>
      <vt:variant>
        <vt:lpwstr>_Toc246219991</vt:lpwstr>
      </vt:variant>
      <vt:variant>
        <vt:i4>1114172</vt:i4>
      </vt:variant>
      <vt:variant>
        <vt:i4>464</vt:i4>
      </vt:variant>
      <vt:variant>
        <vt:i4>0</vt:i4>
      </vt:variant>
      <vt:variant>
        <vt:i4>5</vt:i4>
      </vt:variant>
      <vt:variant>
        <vt:lpwstr/>
      </vt:variant>
      <vt:variant>
        <vt:lpwstr>_Toc246219990</vt:lpwstr>
      </vt:variant>
      <vt:variant>
        <vt:i4>1048636</vt:i4>
      </vt:variant>
      <vt:variant>
        <vt:i4>458</vt:i4>
      </vt:variant>
      <vt:variant>
        <vt:i4>0</vt:i4>
      </vt:variant>
      <vt:variant>
        <vt:i4>5</vt:i4>
      </vt:variant>
      <vt:variant>
        <vt:lpwstr/>
      </vt:variant>
      <vt:variant>
        <vt:lpwstr>_Toc246219989</vt:lpwstr>
      </vt:variant>
      <vt:variant>
        <vt:i4>1048636</vt:i4>
      </vt:variant>
      <vt:variant>
        <vt:i4>452</vt:i4>
      </vt:variant>
      <vt:variant>
        <vt:i4>0</vt:i4>
      </vt:variant>
      <vt:variant>
        <vt:i4>5</vt:i4>
      </vt:variant>
      <vt:variant>
        <vt:lpwstr/>
      </vt:variant>
      <vt:variant>
        <vt:lpwstr>_Toc246219988</vt:lpwstr>
      </vt:variant>
      <vt:variant>
        <vt:i4>1048636</vt:i4>
      </vt:variant>
      <vt:variant>
        <vt:i4>446</vt:i4>
      </vt:variant>
      <vt:variant>
        <vt:i4>0</vt:i4>
      </vt:variant>
      <vt:variant>
        <vt:i4>5</vt:i4>
      </vt:variant>
      <vt:variant>
        <vt:lpwstr/>
      </vt:variant>
      <vt:variant>
        <vt:lpwstr>_Toc246219987</vt:lpwstr>
      </vt:variant>
      <vt:variant>
        <vt:i4>1048636</vt:i4>
      </vt:variant>
      <vt:variant>
        <vt:i4>440</vt:i4>
      </vt:variant>
      <vt:variant>
        <vt:i4>0</vt:i4>
      </vt:variant>
      <vt:variant>
        <vt:i4>5</vt:i4>
      </vt:variant>
      <vt:variant>
        <vt:lpwstr/>
      </vt:variant>
      <vt:variant>
        <vt:lpwstr>_Toc246219986</vt:lpwstr>
      </vt:variant>
      <vt:variant>
        <vt:i4>1048636</vt:i4>
      </vt:variant>
      <vt:variant>
        <vt:i4>434</vt:i4>
      </vt:variant>
      <vt:variant>
        <vt:i4>0</vt:i4>
      </vt:variant>
      <vt:variant>
        <vt:i4>5</vt:i4>
      </vt:variant>
      <vt:variant>
        <vt:lpwstr/>
      </vt:variant>
      <vt:variant>
        <vt:lpwstr>_Toc246219985</vt:lpwstr>
      </vt:variant>
      <vt:variant>
        <vt:i4>1048636</vt:i4>
      </vt:variant>
      <vt:variant>
        <vt:i4>428</vt:i4>
      </vt:variant>
      <vt:variant>
        <vt:i4>0</vt:i4>
      </vt:variant>
      <vt:variant>
        <vt:i4>5</vt:i4>
      </vt:variant>
      <vt:variant>
        <vt:lpwstr/>
      </vt:variant>
      <vt:variant>
        <vt:lpwstr>_Toc246219984</vt:lpwstr>
      </vt:variant>
      <vt:variant>
        <vt:i4>1048636</vt:i4>
      </vt:variant>
      <vt:variant>
        <vt:i4>422</vt:i4>
      </vt:variant>
      <vt:variant>
        <vt:i4>0</vt:i4>
      </vt:variant>
      <vt:variant>
        <vt:i4>5</vt:i4>
      </vt:variant>
      <vt:variant>
        <vt:lpwstr/>
      </vt:variant>
      <vt:variant>
        <vt:lpwstr>_Toc246219983</vt:lpwstr>
      </vt:variant>
      <vt:variant>
        <vt:i4>1048636</vt:i4>
      </vt:variant>
      <vt:variant>
        <vt:i4>416</vt:i4>
      </vt:variant>
      <vt:variant>
        <vt:i4>0</vt:i4>
      </vt:variant>
      <vt:variant>
        <vt:i4>5</vt:i4>
      </vt:variant>
      <vt:variant>
        <vt:lpwstr/>
      </vt:variant>
      <vt:variant>
        <vt:lpwstr>_Toc246219982</vt:lpwstr>
      </vt:variant>
      <vt:variant>
        <vt:i4>1048636</vt:i4>
      </vt:variant>
      <vt:variant>
        <vt:i4>410</vt:i4>
      </vt:variant>
      <vt:variant>
        <vt:i4>0</vt:i4>
      </vt:variant>
      <vt:variant>
        <vt:i4>5</vt:i4>
      </vt:variant>
      <vt:variant>
        <vt:lpwstr/>
      </vt:variant>
      <vt:variant>
        <vt:lpwstr>_Toc246219981</vt:lpwstr>
      </vt:variant>
      <vt:variant>
        <vt:i4>1048636</vt:i4>
      </vt:variant>
      <vt:variant>
        <vt:i4>404</vt:i4>
      </vt:variant>
      <vt:variant>
        <vt:i4>0</vt:i4>
      </vt:variant>
      <vt:variant>
        <vt:i4>5</vt:i4>
      </vt:variant>
      <vt:variant>
        <vt:lpwstr/>
      </vt:variant>
      <vt:variant>
        <vt:lpwstr>_Toc246219980</vt:lpwstr>
      </vt:variant>
      <vt:variant>
        <vt:i4>2031676</vt:i4>
      </vt:variant>
      <vt:variant>
        <vt:i4>398</vt:i4>
      </vt:variant>
      <vt:variant>
        <vt:i4>0</vt:i4>
      </vt:variant>
      <vt:variant>
        <vt:i4>5</vt:i4>
      </vt:variant>
      <vt:variant>
        <vt:lpwstr/>
      </vt:variant>
      <vt:variant>
        <vt:lpwstr>_Toc246219979</vt:lpwstr>
      </vt:variant>
      <vt:variant>
        <vt:i4>2031676</vt:i4>
      </vt:variant>
      <vt:variant>
        <vt:i4>392</vt:i4>
      </vt:variant>
      <vt:variant>
        <vt:i4>0</vt:i4>
      </vt:variant>
      <vt:variant>
        <vt:i4>5</vt:i4>
      </vt:variant>
      <vt:variant>
        <vt:lpwstr/>
      </vt:variant>
      <vt:variant>
        <vt:lpwstr>_Toc246219978</vt:lpwstr>
      </vt:variant>
      <vt:variant>
        <vt:i4>2031676</vt:i4>
      </vt:variant>
      <vt:variant>
        <vt:i4>386</vt:i4>
      </vt:variant>
      <vt:variant>
        <vt:i4>0</vt:i4>
      </vt:variant>
      <vt:variant>
        <vt:i4>5</vt:i4>
      </vt:variant>
      <vt:variant>
        <vt:lpwstr/>
      </vt:variant>
      <vt:variant>
        <vt:lpwstr>_Toc246219977</vt:lpwstr>
      </vt:variant>
      <vt:variant>
        <vt:i4>2031676</vt:i4>
      </vt:variant>
      <vt:variant>
        <vt:i4>380</vt:i4>
      </vt:variant>
      <vt:variant>
        <vt:i4>0</vt:i4>
      </vt:variant>
      <vt:variant>
        <vt:i4>5</vt:i4>
      </vt:variant>
      <vt:variant>
        <vt:lpwstr/>
      </vt:variant>
      <vt:variant>
        <vt:lpwstr>_Toc246219976</vt:lpwstr>
      </vt:variant>
      <vt:variant>
        <vt:i4>2031676</vt:i4>
      </vt:variant>
      <vt:variant>
        <vt:i4>374</vt:i4>
      </vt:variant>
      <vt:variant>
        <vt:i4>0</vt:i4>
      </vt:variant>
      <vt:variant>
        <vt:i4>5</vt:i4>
      </vt:variant>
      <vt:variant>
        <vt:lpwstr/>
      </vt:variant>
      <vt:variant>
        <vt:lpwstr>_Toc246219975</vt:lpwstr>
      </vt:variant>
      <vt:variant>
        <vt:i4>2031676</vt:i4>
      </vt:variant>
      <vt:variant>
        <vt:i4>368</vt:i4>
      </vt:variant>
      <vt:variant>
        <vt:i4>0</vt:i4>
      </vt:variant>
      <vt:variant>
        <vt:i4>5</vt:i4>
      </vt:variant>
      <vt:variant>
        <vt:lpwstr/>
      </vt:variant>
      <vt:variant>
        <vt:lpwstr>_Toc246219974</vt:lpwstr>
      </vt:variant>
      <vt:variant>
        <vt:i4>2031676</vt:i4>
      </vt:variant>
      <vt:variant>
        <vt:i4>362</vt:i4>
      </vt:variant>
      <vt:variant>
        <vt:i4>0</vt:i4>
      </vt:variant>
      <vt:variant>
        <vt:i4>5</vt:i4>
      </vt:variant>
      <vt:variant>
        <vt:lpwstr/>
      </vt:variant>
      <vt:variant>
        <vt:lpwstr>_Toc246219973</vt:lpwstr>
      </vt:variant>
      <vt:variant>
        <vt:i4>2031676</vt:i4>
      </vt:variant>
      <vt:variant>
        <vt:i4>356</vt:i4>
      </vt:variant>
      <vt:variant>
        <vt:i4>0</vt:i4>
      </vt:variant>
      <vt:variant>
        <vt:i4>5</vt:i4>
      </vt:variant>
      <vt:variant>
        <vt:lpwstr/>
      </vt:variant>
      <vt:variant>
        <vt:lpwstr>_Toc246219972</vt:lpwstr>
      </vt:variant>
      <vt:variant>
        <vt:i4>2031676</vt:i4>
      </vt:variant>
      <vt:variant>
        <vt:i4>350</vt:i4>
      </vt:variant>
      <vt:variant>
        <vt:i4>0</vt:i4>
      </vt:variant>
      <vt:variant>
        <vt:i4>5</vt:i4>
      </vt:variant>
      <vt:variant>
        <vt:lpwstr/>
      </vt:variant>
      <vt:variant>
        <vt:lpwstr>_Toc246219971</vt:lpwstr>
      </vt:variant>
      <vt:variant>
        <vt:i4>2031676</vt:i4>
      </vt:variant>
      <vt:variant>
        <vt:i4>344</vt:i4>
      </vt:variant>
      <vt:variant>
        <vt:i4>0</vt:i4>
      </vt:variant>
      <vt:variant>
        <vt:i4>5</vt:i4>
      </vt:variant>
      <vt:variant>
        <vt:lpwstr/>
      </vt:variant>
      <vt:variant>
        <vt:lpwstr>_Toc246219970</vt:lpwstr>
      </vt:variant>
      <vt:variant>
        <vt:i4>1966140</vt:i4>
      </vt:variant>
      <vt:variant>
        <vt:i4>338</vt:i4>
      </vt:variant>
      <vt:variant>
        <vt:i4>0</vt:i4>
      </vt:variant>
      <vt:variant>
        <vt:i4>5</vt:i4>
      </vt:variant>
      <vt:variant>
        <vt:lpwstr/>
      </vt:variant>
      <vt:variant>
        <vt:lpwstr>_Toc246219969</vt:lpwstr>
      </vt:variant>
      <vt:variant>
        <vt:i4>1966140</vt:i4>
      </vt:variant>
      <vt:variant>
        <vt:i4>332</vt:i4>
      </vt:variant>
      <vt:variant>
        <vt:i4>0</vt:i4>
      </vt:variant>
      <vt:variant>
        <vt:i4>5</vt:i4>
      </vt:variant>
      <vt:variant>
        <vt:lpwstr/>
      </vt:variant>
      <vt:variant>
        <vt:lpwstr>_Toc246219968</vt:lpwstr>
      </vt:variant>
      <vt:variant>
        <vt:i4>1966140</vt:i4>
      </vt:variant>
      <vt:variant>
        <vt:i4>326</vt:i4>
      </vt:variant>
      <vt:variant>
        <vt:i4>0</vt:i4>
      </vt:variant>
      <vt:variant>
        <vt:i4>5</vt:i4>
      </vt:variant>
      <vt:variant>
        <vt:lpwstr/>
      </vt:variant>
      <vt:variant>
        <vt:lpwstr>_Toc246219967</vt:lpwstr>
      </vt:variant>
      <vt:variant>
        <vt:i4>1966140</vt:i4>
      </vt:variant>
      <vt:variant>
        <vt:i4>320</vt:i4>
      </vt:variant>
      <vt:variant>
        <vt:i4>0</vt:i4>
      </vt:variant>
      <vt:variant>
        <vt:i4>5</vt:i4>
      </vt:variant>
      <vt:variant>
        <vt:lpwstr/>
      </vt:variant>
      <vt:variant>
        <vt:lpwstr>_Toc246219966</vt:lpwstr>
      </vt:variant>
      <vt:variant>
        <vt:i4>1966140</vt:i4>
      </vt:variant>
      <vt:variant>
        <vt:i4>314</vt:i4>
      </vt:variant>
      <vt:variant>
        <vt:i4>0</vt:i4>
      </vt:variant>
      <vt:variant>
        <vt:i4>5</vt:i4>
      </vt:variant>
      <vt:variant>
        <vt:lpwstr/>
      </vt:variant>
      <vt:variant>
        <vt:lpwstr>_Toc246219965</vt:lpwstr>
      </vt:variant>
      <vt:variant>
        <vt:i4>1966140</vt:i4>
      </vt:variant>
      <vt:variant>
        <vt:i4>308</vt:i4>
      </vt:variant>
      <vt:variant>
        <vt:i4>0</vt:i4>
      </vt:variant>
      <vt:variant>
        <vt:i4>5</vt:i4>
      </vt:variant>
      <vt:variant>
        <vt:lpwstr/>
      </vt:variant>
      <vt:variant>
        <vt:lpwstr>_Toc246219964</vt:lpwstr>
      </vt:variant>
      <vt:variant>
        <vt:i4>1966140</vt:i4>
      </vt:variant>
      <vt:variant>
        <vt:i4>302</vt:i4>
      </vt:variant>
      <vt:variant>
        <vt:i4>0</vt:i4>
      </vt:variant>
      <vt:variant>
        <vt:i4>5</vt:i4>
      </vt:variant>
      <vt:variant>
        <vt:lpwstr/>
      </vt:variant>
      <vt:variant>
        <vt:lpwstr>_Toc246219963</vt:lpwstr>
      </vt:variant>
      <vt:variant>
        <vt:i4>1966140</vt:i4>
      </vt:variant>
      <vt:variant>
        <vt:i4>296</vt:i4>
      </vt:variant>
      <vt:variant>
        <vt:i4>0</vt:i4>
      </vt:variant>
      <vt:variant>
        <vt:i4>5</vt:i4>
      </vt:variant>
      <vt:variant>
        <vt:lpwstr/>
      </vt:variant>
      <vt:variant>
        <vt:lpwstr>_Toc246219962</vt:lpwstr>
      </vt:variant>
      <vt:variant>
        <vt:i4>1966140</vt:i4>
      </vt:variant>
      <vt:variant>
        <vt:i4>290</vt:i4>
      </vt:variant>
      <vt:variant>
        <vt:i4>0</vt:i4>
      </vt:variant>
      <vt:variant>
        <vt:i4>5</vt:i4>
      </vt:variant>
      <vt:variant>
        <vt:lpwstr/>
      </vt:variant>
      <vt:variant>
        <vt:lpwstr>_Toc246219961</vt:lpwstr>
      </vt:variant>
      <vt:variant>
        <vt:i4>1966140</vt:i4>
      </vt:variant>
      <vt:variant>
        <vt:i4>284</vt:i4>
      </vt:variant>
      <vt:variant>
        <vt:i4>0</vt:i4>
      </vt:variant>
      <vt:variant>
        <vt:i4>5</vt:i4>
      </vt:variant>
      <vt:variant>
        <vt:lpwstr/>
      </vt:variant>
      <vt:variant>
        <vt:lpwstr>_Toc246219960</vt:lpwstr>
      </vt:variant>
      <vt:variant>
        <vt:i4>1900604</vt:i4>
      </vt:variant>
      <vt:variant>
        <vt:i4>278</vt:i4>
      </vt:variant>
      <vt:variant>
        <vt:i4>0</vt:i4>
      </vt:variant>
      <vt:variant>
        <vt:i4>5</vt:i4>
      </vt:variant>
      <vt:variant>
        <vt:lpwstr/>
      </vt:variant>
      <vt:variant>
        <vt:lpwstr>_Toc246219959</vt:lpwstr>
      </vt:variant>
      <vt:variant>
        <vt:i4>1900604</vt:i4>
      </vt:variant>
      <vt:variant>
        <vt:i4>272</vt:i4>
      </vt:variant>
      <vt:variant>
        <vt:i4>0</vt:i4>
      </vt:variant>
      <vt:variant>
        <vt:i4>5</vt:i4>
      </vt:variant>
      <vt:variant>
        <vt:lpwstr/>
      </vt:variant>
      <vt:variant>
        <vt:lpwstr>_Toc246219958</vt:lpwstr>
      </vt:variant>
      <vt:variant>
        <vt:i4>1900604</vt:i4>
      </vt:variant>
      <vt:variant>
        <vt:i4>266</vt:i4>
      </vt:variant>
      <vt:variant>
        <vt:i4>0</vt:i4>
      </vt:variant>
      <vt:variant>
        <vt:i4>5</vt:i4>
      </vt:variant>
      <vt:variant>
        <vt:lpwstr/>
      </vt:variant>
      <vt:variant>
        <vt:lpwstr>_Toc246219957</vt:lpwstr>
      </vt:variant>
      <vt:variant>
        <vt:i4>1900604</vt:i4>
      </vt:variant>
      <vt:variant>
        <vt:i4>260</vt:i4>
      </vt:variant>
      <vt:variant>
        <vt:i4>0</vt:i4>
      </vt:variant>
      <vt:variant>
        <vt:i4>5</vt:i4>
      </vt:variant>
      <vt:variant>
        <vt:lpwstr/>
      </vt:variant>
      <vt:variant>
        <vt:lpwstr>_Toc246219956</vt:lpwstr>
      </vt:variant>
      <vt:variant>
        <vt:i4>1900604</vt:i4>
      </vt:variant>
      <vt:variant>
        <vt:i4>254</vt:i4>
      </vt:variant>
      <vt:variant>
        <vt:i4>0</vt:i4>
      </vt:variant>
      <vt:variant>
        <vt:i4>5</vt:i4>
      </vt:variant>
      <vt:variant>
        <vt:lpwstr/>
      </vt:variant>
      <vt:variant>
        <vt:lpwstr>_Toc246219955</vt:lpwstr>
      </vt:variant>
      <vt:variant>
        <vt:i4>1900604</vt:i4>
      </vt:variant>
      <vt:variant>
        <vt:i4>248</vt:i4>
      </vt:variant>
      <vt:variant>
        <vt:i4>0</vt:i4>
      </vt:variant>
      <vt:variant>
        <vt:i4>5</vt:i4>
      </vt:variant>
      <vt:variant>
        <vt:lpwstr/>
      </vt:variant>
      <vt:variant>
        <vt:lpwstr>_Toc246219954</vt:lpwstr>
      </vt:variant>
      <vt:variant>
        <vt:i4>1900604</vt:i4>
      </vt:variant>
      <vt:variant>
        <vt:i4>242</vt:i4>
      </vt:variant>
      <vt:variant>
        <vt:i4>0</vt:i4>
      </vt:variant>
      <vt:variant>
        <vt:i4>5</vt:i4>
      </vt:variant>
      <vt:variant>
        <vt:lpwstr/>
      </vt:variant>
      <vt:variant>
        <vt:lpwstr>_Toc246219953</vt:lpwstr>
      </vt:variant>
      <vt:variant>
        <vt:i4>1900604</vt:i4>
      </vt:variant>
      <vt:variant>
        <vt:i4>236</vt:i4>
      </vt:variant>
      <vt:variant>
        <vt:i4>0</vt:i4>
      </vt:variant>
      <vt:variant>
        <vt:i4>5</vt:i4>
      </vt:variant>
      <vt:variant>
        <vt:lpwstr/>
      </vt:variant>
      <vt:variant>
        <vt:lpwstr>_Toc246219952</vt:lpwstr>
      </vt:variant>
      <vt:variant>
        <vt:i4>1900604</vt:i4>
      </vt:variant>
      <vt:variant>
        <vt:i4>230</vt:i4>
      </vt:variant>
      <vt:variant>
        <vt:i4>0</vt:i4>
      </vt:variant>
      <vt:variant>
        <vt:i4>5</vt:i4>
      </vt:variant>
      <vt:variant>
        <vt:lpwstr/>
      </vt:variant>
      <vt:variant>
        <vt:lpwstr>_Toc246219951</vt:lpwstr>
      </vt:variant>
      <vt:variant>
        <vt:i4>1900604</vt:i4>
      </vt:variant>
      <vt:variant>
        <vt:i4>224</vt:i4>
      </vt:variant>
      <vt:variant>
        <vt:i4>0</vt:i4>
      </vt:variant>
      <vt:variant>
        <vt:i4>5</vt:i4>
      </vt:variant>
      <vt:variant>
        <vt:lpwstr/>
      </vt:variant>
      <vt:variant>
        <vt:lpwstr>_Toc246219950</vt:lpwstr>
      </vt:variant>
      <vt:variant>
        <vt:i4>1835068</vt:i4>
      </vt:variant>
      <vt:variant>
        <vt:i4>218</vt:i4>
      </vt:variant>
      <vt:variant>
        <vt:i4>0</vt:i4>
      </vt:variant>
      <vt:variant>
        <vt:i4>5</vt:i4>
      </vt:variant>
      <vt:variant>
        <vt:lpwstr/>
      </vt:variant>
      <vt:variant>
        <vt:lpwstr>_Toc246219949</vt:lpwstr>
      </vt:variant>
      <vt:variant>
        <vt:i4>1835068</vt:i4>
      </vt:variant>
      <vt:variant>
        <vt:i4>212</vt:i4>
      </vt:variant>
      <vt:variant>
        <vt:i4>0</vt:i4>
      </vt:variant>
      <vt:variant>
        <vt:i4>5</vt:i4>
      </vt:variant>
      <vt:variant>
        <vt:lpwstr/>
      </vt:variant>
      <vt:variant>
        <vt:lpwstr>_Toc246219948</vt:lpwstr>
      </vt:variant>
      <vt:variant>
        <vt:i4>1835068</vt:i4>
      </vt:variant>
      <vt:variant>
        <vt:i4>206</vt:i4>
      </vt:variant>
      <vt:variant>
        <vt:i4>0</vt:i4>
      </vt:variant>
      <vt:variant>
        <vt:i4>5</vt:i4>
      </vt:variant>
      <vt:variant>
        <vt:lpwstr/>
      </vt:variant>
      <vt:variant>
        <vt:lpwstr>_Toc246219947</vt:lpwstr>
      </vt:variant>
      <vt:variant>
        <vt:i4>1835068</vt:i4>
      </vt:variant>
      <vt:variant>
        <vt:i4>200</vt:i4>
      </vt:variant>
      <vt:variant>
        <vt:i4>0</vt:i4>
      </vt:variant>
      <vt:variant>
        <vt:i4>5</vt:i4>
      </vt:variant>
      <vt:variant>
        <vt:lpwstr/>
      </vt:variant>
      <vt:variant>
        <vt:lpwstr>_Toc246219946</vt:lpwstr>
      </vt:variant>
      <vt:variant>
        <vt:i4>1835068</vt:i4>
      </vt:variant>
      <vt:variant>
        <vt:i4>194</vt:i4>
      </vt:variant>
      <vt:variant>
        <vt:i4>0</vt:i4>
      </vt:variant>
      <vt:variant>
        <vt:i4>5</vt:i4>
      </vt:variant>
      <vt:variant>
        <vt:lpwstr/>
      </vt:variant>
      <vt:variant>
        <vt:lpwstr>_Toc246219945</vt:lpwstr>
      </vt:variant>
      <vt:variant>
        <vt:i4>1835068</vt:i4>
      </vt:variant>
      <vt:variant>
        <vt:i4>188</vt:i4>
      </vt:variant>
      <vt:variant>
        <vt:i4>0</vt:i4>
      </vt:variant>
      <vt:variant>
        <vt:i4>5</vt:i4>
      </vt:variant>
      <vt:variant>
        <vt:lpwstr/>
      </vt:variant>
      <vt:variant>
        <vt:lpwstr>_Toc246219944</vt:lpwstr>
      </vt:variant>
      <vt:variant>
        <vt:i4>1835068</vt:i4>
      </vt:variant>
      <vt:variant>
        <vt:i4>182</vt:i4>
      </vt:variant>
      <vt:variant>
        <vt:i4>0</vt:i4>
      </vt:variant>
      <vt:variant>
        <vt:i4>5</vt:i4>
      </vt:variant>
      <vt:variant>
        <vt:lpwstr/>
      </vt:variant>
      <vt:variant>
        <vt:lpwstr>_Toc246219943</vt:lpwstr>
      </vt:variant>
      <vt:variant>
        <vt:i4>1835068</vt:i4>
      </vt:variant>
      <vt:variant>
        <vt:i4>176</vt:i4>
      </vt:variant>
      <vt:variant>
        <vt:i4>0</vt:i4>
      </vt:variant>
      <vt:variant>
        <vt:i4>5</vt:i4>
      </vt:variant>
      <vt:variant>
        <vt:lpwstr/>
      </vt:variant>
      <vt:variant>
        <vt:lpwstr>_Toc246219942</vt:lpwstr>
      </vt:variant>
      <vt:variant>
        <vt:i4>1835068</vt:i4>
      </vt:variant>
      <vt:variant>
        <vt:i4>170</vt:i4>
      </vt:variant>
      <vt:variant>
        <vt:i4>0</vt:i4>
      </vt:variant>
      <vt:variant>
        <vt:i4>5</vt:i4>
      </vt:variant>
      <vt:variant>
        <vt:lpwstr/>
      </vt:variant>
      <vt:variant>
        <vt:lpwstr>_Toc246219941</vt:lpwstr>
      </vt:variant>
      <vt:variant>
        <vt:i4>1835068</vt:i4>
      </vt:variant>
      <vt:variant>
        <vt:i4>164</vt:i4>
      </vt:variant>
      <vt:variant>
        <vt:i4>0</vt:i4>
      </vt:variant>
      <vt:variant>
        <vt:i4>5</vt:i4>
      </vt:variant>
      <vt:variant>
        <vt:lpwstr/>
      </vt:variant>
      <vt:variant>
        <vt:lpwstr>_Toc246219940</vt:lpwstr>
      </vt:variant>
      <vt:variant>
        <vt:i4>1769532</vt:i4>
      </vt:variant>
      <vt:variant>
        <vt:i4>158</vt:i4>
      </vt:variant>
      <vt:variant>
        <vt:i4>0</vt:i4>
      </vt:variant>
      <vt:variant>
        <vt:i4>5</vt:i4>
      </vt:variant>
      <vt:variant>
        <vt:lpwstr/>
      </vt:variant>
      <vt:variant>
        <vt:lpwstr>_Toc246219939</vt:lpwstr>
      </vt:variant>
      <vt:variant>
        <vt:i4>1769532</vt:i4>
      </vt:variant>
      <vt:variant>
        <vt:i4>152</vt:i4>
      </vt:variant>
      <vt:variant>
        <vt:i4>0</vt:i4>
      </vt:variant>
      <vt:variant>
        <vt:i4>5</vt:i4>
      </vt:variant>
      <vt:variant>
        <vt:lpwstr/>
      </vt:variant>
      <vt:variant>
        <vt:lpwstr>_Toc246219938</vt:lpwstr>
      </vt:variant>
      <vt:variant>
        <vt:i4>1769532</vt:i4>
      </vt:variant>
      <vt:variant>
        <vt:i4>146</vt:i4>
      </vt:variant>
      <vt:variant>
        <vt:i4>0</vt:i4>
      </vt:variant>
      <vt:variant>
        <vt:i4>5</vt:i4>
      </vt:variant>
      <vt:variant>
        <vt:lpwstr/>
      </vt:variant>
      <vt:variant>
        <vt:lpwstr>_Toc246219937</vt:lpwstr>
      </vt:variant>
      <vt:variant>
        <vt:i4>1769532</vt:i4>
      </vt:variant>
      <vt:variant>
        <vt:i4>140</vt:i4>
      </vt:variant>
      <vt:variant>
        <vt:i4>0</vt:i4>
      </vt:variant>
      <vt:variant>
        <vt:i4>5</vt:i4>
      </vt:variant>
      <vt:variant>
        <vt:lpwstr/>
      </vt:variant>
      <vt:variant>
        <vt:lpwstr>_Toc246219936</vt:lpwstr>
      </vt:variant>
      <vt:variant>
        <vt:i4>1769532</vt:i4>
      </vt:variant>
      <vt:variant>
        <vt:i4>134</vt:i4>
      </vt:variant>
      <vt:variant>
        <vt:i4>0</vt:i4>
      </vt:variant>
      <vt:variant>
        <vt:i4>5</vt:i4>
      </vt:variant>
      <vt:variant>
        <vt:lpwstr/>
      </vt:variant>
      <vt:variant>
        <vt:lpwstr>_Toc246219935</vt:lpwstr>
      </vt:variant>
      <vt:variant>
        <vt:i4>1769532</vt:i4>
      </vt:variant>
      <vt:variant>
        <vt:i4>128</vt:i4>
      </vt:variant>
      <vt:variant>
        <vt:i4>0</vt:i4>
      </vt:variant>
      <vt:variant>
        <vt:i4>5</vt:i4>
      </vt:variant>
      <vt:variant>
        <vt:lpwstr/>
      </vt:variant>
      <vt:variant>
        <vt:lpwstr>_Toc246219934</vt:lpwstr>
      </vt:variant>
      <vt:variant>
        <vt:i4>1769532</vt:i4>
      </vt:variant>
      <vt:variant>
        <vt:i4>122</vt:i4>
      </vt:variant>
      <vt:variant>
        <vt:i4>0</vt:i4>
      </vt:variant>
      <vt:variant>
        <vt:i4>5</vt:i4>
      </vt:variant>
      <vt:variant>
        <vt:lpwstr/>
      </vt:variant>
      <vt:variant>
        <vt:lpwstr>_Toc246219933</vt:lpwstr>
      </vt:variant>
      <vt:variant>
        <vt:i4>1769532</vt:i4>
      </vt:variant>
      <vt:variant>
        <vt:i4>116</vt:i4>
      </vt:variant>
      <vt:variant>
        <vt:i4>0</vt:i4>
      </vt:variant>
      <vt:variant>
        <vt:i4>5</vt:i4>
      </vt:variant>
      <vt:variant>
        <vt:lpwstr/>
      </vt:variant>
      <vt:variant>
        <vt:lpwstr>_Toc246219932</vt:lpwstr>
      </vt:variant>
      <vt:variant>
        <vt:i4>1769532</vt:i4>
      </vt:variant>
      <vt:variant>
        <vt:i4>110</vt:i4>
      </vt:variant>
      <vt:variant>
        <vt:i4>0</vt:i4>
      </vt:variant>
      <vt:variant>
        <vt:i4>5</vt:i4>
      </vt:variant>
      <vt:variant>
        <vt:lpwstr/>
      </vt:variant>
      <vt:variant>
        <vt:lpwstr>_Toc246219931</vt:lpwstr>
      </vt:variant>
      <vt:variant>
        <vt:i4>1769532</vt:i4>
      </vt:variant>
      <vt:variant>
        <vt:i4>104</vt:i4>
      </vt:variant>
      <vt:variant>
        <vt:i4>0</vt:i4>
      </vt:variant>
      <vt:variant>
        <vt:i4>5</vt:i4>
      </vt:variant>
      <vt:variant>
        <vt:lpwstr/>
      </vt:variant>
      <vt:variant>
        <vt:lpwstr>_Toc246219930</vt:lpwstr>
      </vt:variant>
      <vt:variant>
        <vt:i4>1703996</vt:i4>
      </vt:variant>
      <vt:variant>
        <vt:i4>98</vt:i4>
      </vt:variant>
      <vt:variant>
        <vt:i4>0</vt:i4>
      </vt:variant>
      <vt:variant>
        <vt:i4>5</vt:i4>
      </vt:variant>
      <vt:variant>
        <vt:lpwstr/>
      </vt:variant>
      <vt:variant>
        <vt:lpwstr>_Toc246219929</vt:lpwstr>
      </vt:variant>
      <vt:variant>
        <vt:i4>1703996</vt:i4>
      </vt:variant>
      <vt:variant>
        <vt:i4>92</vt:i4>
      </vt:variant>
      <vt:variant>
        <vt:i4>0</vt:i4>
      </vt:variant>
      <vt:variant>
        <vt:i4>5</vt:i4>
      </vt:variant>
      <vt:variant>
        <vt:lpwstr/>
      </vt:variant>
      <vt:variant>
        <vt:lpwstr>_Toc246219928</vt:lpwstr>
      </vt:variant>
      <vt:variant>
        <vt:i4>1703996</vt:i4>
      </vt:variant>
      <vt:variant>
        <vt:i4>86</vt:i4>
      </vt:variant>
      <vt:variant>
        <vt:i4>0</vt:i4>
      </vt:variant>
      <vt:variant>
        <vt:i4>5</vt:i4>
      </vt:variant>
      <vt:variant>
        <vt:lpwstr/>
      </vt:variant>
      <vt:variant>
        <vt:lpwstr>_Toc246219927</vt:lpwstr>
      </vt:variant>
      <vt:variant>
        <vt:i4>1703996</vt:i4>
      </vt:variant>
      <vt:variant>
        <vt:i4>80</vt:i4>
      </vt:variant>
      <vt:variant>
        <vt:i4>0</vt:i4>
      </vt:variant>
      <vt:variant>
        <vt:i4>5</vt:i4>
      </vt:variant>
      <vt:variant>
        <vt:lpwstr/>
      </vt:variant>
      <vt:variant>
        <vt:lpwstr>_Toc246219926</vt:lpwstr>
      </vt:variant>
      <vt:variant>
        <vt:i4>1703996</vt:i4>
      </vt:variant>
      <vt:variant>
        <vt:i4>74</vt:i4>
      </vt:variant>
      <vt:variant>
        <vt:i4>0</vt:i4>
      </vt:variant>
      <vt:variant>
        <vt:i4>5</vt:i4>
      </vt:variant>
      <vt:variant>
        <vt:lpwstr/>
      </vt:variant>
      <vt:variant>
        <vt:lpwstr>_Toc246219925</vt:lpwstr>
      </vt:variant>
      <vt:variant>
        <vt:i4>1703996</vt:i4>
      </vt:variant>
      <vt:variant>
        <vt:i4>68</vt:i4>
      </vt:variant>
      <vt:variant>
        <vt:i4>0</vt:i4>
      </vt:variant>
      <vt:variant>
        <vt:i4>5</vt:i4>
      </vt:variant>
      <vt:variant>
        <vt:lpwstr/>
      </vt:variant>
      <vt:variant>
        <vt:lpwstr>_Toc246219924</vt:lpwstr>
      </vt:variant>
      <vt:variant>
        <vt:i4>1703996</vt:i4>
      </vt:variant>
      <vt:variant>
        <vt:i4>62</vt:i4>
      </vt:variant>
      <vt:variant>
        <vt:i4>0</vt:i4>
      </vt:variant>
      <vt:variant>
        <vt:i4>5</vt:i4>
      </vt:variant>
      <vt:variant>
        <vt:lpwstr/>
      </vt:variant>
      <vt:variant>
        <vt:lpwstr>_Toc246219923</vt:lpwstr>
      </vt:variant>
      <vt:variant>
        <vt:i4>1703996</vt:i4>
      </vt:variant>
      <vt:variant>
        <vt:i4>56</vt:i4>
      </vt:variant>
      <vt:variant>
        <vt:i4>0</vt:i4>
      </vt:variant>
      <vt:variant>
        <vt:i4>5</vt:i4>
      </vt:variant>
      <vt:variant>
        <vt:lpwstr/>
      </vt:variant>
      <vt:variant>
        <vt:lpwstr>_Toc246219922</vt:lpwstr>
      </vt:variant>
      <vt:variant>
        <vt:i4>1703996</vt:i4>
      </vt:variant>
      <vt:variant>
        <vt:i4>50</vt:i4>
      </vt:variant>
      <vt:variant>
        <vt:i4>0</vt:i4>
      </vt:variant>
      <vt:variant>
        <vt:i4>5</vt:i4>
      </vt:variant>
      <vt:variant>
        <vt:lpwstr/>
      </vt:variant>
      <vt:variant>
        <vt:lpwstr>_Toc246219921</vt:lpwstr>
      </vt:variant>
      <vt:variant>
        <vt:i4>1703996</vt:i4>
      </vt:variant>
      <vt:variant>
        <vt:i4>44</vt:i4>
      </vt:variant>
      <vt:variant>
        <vt:i4>0</vt:i4>
      </vt:variant>
      <vt:variant>
        <vt:i4>5</vt:i4>
      </vt:variant>
      <vt:variant>
        <vt:lpwstr/>
      </vt:variant>
      <vt:variant>
        <vt:lpwstr>_Toc246219920</vt:lpwstr>
      </vt:variant>
      <vt:variant>
        <vt:i4>1638460</vt:i4>
      </vt:variant>
      <vt:variant>
        <vt:i4>38</vt:i4>
      </vt:variant>
      <vt:variant>
        <vt:i4>0</vt:i4>
      </vt:variant>
      <vt:variant>
        <vt:i4>5</vt:i4>
      </vt:variant>
      <vt:variant>
        <vt:lpwstr/>
      </vt:variant>
      <vt:variant>
        <vt:lpwstr>_Toc246219919</vt:lpwstr>
      </vt:variant>
      <vt:variant>
        <vt:i4>1638460</vt:i4>
      </vt:variant>
      <vt:variant>
        <vt:i4>32</vt:i4>
      </vt:variant>
      <vt:variant>
        <vt:i4>0</vt:i4>
      </vt:variant>
      <vt:variant>
        <vt:i4>5</vt:i4>
      </vt:variant>
      <vt:variant>
        <vt:lpwstr/>
      </vt:variant>
      <vt:variant>
        <vt:lpwstr>_Toc246219918</vt:lpwstr>
      </vt:variant>
      <vt:variant>
        <vt:i4>1638460</vt:i4>
      </vt:variant>
      <vt:variant>
        <vt:i4>26</vt:i4>
      </vt:variant>
      <vt:variant>
        <vt:i4>0</vt:i4>
      </vt:variant>
      <vt:variant>
        <vt:i4>5</vt:i4>
      </vt:variant>
      <vt:variant>
        <vt:lpwstr/>
      </vt:variant>
      <vt:variant>
        <vt:lpwstr>_Toc246219917</vt:lpwstr>
      </vt:variant>
      <vt:variant>
        <vt:i4>1638460</vt:i4>
      </vt:variant>
      <vt:variant>
        <vt:i4>20</vt:i4>
      </vt:variant>
      <vt:variant>
        <vt:i4>0</vt:i4>
      </vt:variant>
      <vt:variant>
        <vt:i4>5</vt:i4>
      </vt:variant>
      <vt:variant>
        <vt:lpwstr/>
      </vt:variant>
      <vt:variant>
        <vt:lpwstr>_Toc246219916</vt:lpwstr>
      </vt:variant>
      <vt:variant>
        <vt:i4>1638460</vt:i4>
      </vt:variant>
      <vt:variant>
        <vt:i4>14</vt:i4>
      </vt:variant>
      <vt:variant>
        <vt:i4>0</vt:i4>
      </vt:variant>
      <vt:variant>
        <vt:i4>5</vt:i4>
      </vt:variant>
      <vt:variant>
        <vt:lpwstr/>
      </vt:variant>
      <vt:variant>
        <vt:lpwstr>_Toc246219915</vt:lpwstr>
      </vt:variant>
      <vt:variant>
        <vt:i4>1638460</vt:i4>
      </vt:variant>
      <vt:variant>
        <vt:i4>8</vt:i4>
      </vt:variant>
      <vt:variant>
        <vt:i4>0</vt:i4>
      </vt:variant>
      <vt:variant>
        <vt:i4>5</vt:i4>
      </vt:variant>
      <vt:variant>
        <vt:lpwstr/>
      </vt:variant>
      <vt:variant>
        <vt:lpwstr>_Toc246219914</vt:lpwstr>
      </vt:variant>
      <vt:variant>
        <vt:i4>1638460</vt:i4>
      </vt:variant>
      <vt:variant>
        <vt:i4>2</vt:i4>
      </vt:variant>
      <vt:variant>
        <vt:i4>0</vt:i4>
      </vt:variant>
      <vt:variant>
        <vt:i4>5</vt:i4>
      </vt:variant>
      <vt:variant>
        <vt:lpwstr/>
      </vt:variant>
      <vt:variant>
        <vt:lpwstr>_Toc246219913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Baseline for Ed 2 of TR 24772</dc:title>
  <dc:subject>Vulnerabilities</dc:subject>
  <dc:creator>John Benito</dc:creator>
  <cp:keywords/>
  <dc:description/>
  <cp:lastModifiedBy>Microsoft</cp:lastModifiedBy>
  <cp:revision>2</cp:revision>
  <cp:lastPrinted>2018-09-04T02:38:00Z</cp:lastPrinted>
  <dcterms:created xsi:type="dcterms:W3CDTF">2019-09-27T04:18:00Z</dcterms:created>
  <dcterms:modified xsi:type="dcterms:W3CDTF">2019-09-27T04:18:00Z</dcterms:modified>
</cp:coreProperties>
</file>