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01C7EEB3" w14:textId="77777777" w:rsidR="00A32382" w:rsidRPr="00BD083E" w:rsidRDefault="00A32382">
      <w:pPr>
        <w:pStyle w:val="zzCover"/>
        <w:rPr>
          <w:color w:val="auto"/>
          <w:sz w:val="52"/>
          <w:szCs w:val="52"/>
        </w:rPr>
      </w:pPr>
      <w:r w:rsidRPr="00BD083E">
        <w:rPr>
          <w:color w:val="auto"/>
        </w:rPr>
        <w:t>ISO</w:t>
      </w:r>
      <w:bookmarkStart w:id="0" w:name="SK_TCSeparator1"/>
      <w:r w:rsidRPr="00BD083E">
        <w:rPr>
          <w:color w:val="auto"/>
        </w:rPr>
        <w:t>/</w:t>
      </w:r>
      <w:bookmarkEnd w:id="0"/>
      <w:r w:rsidRPr="00BD083E">
        <w:rPr>
          <w:color w:val="auto"/>
        </w:rPr>
        <w:t>IEC JTC 1/SC 22 </w:t>
      </w:r>
      <w:ins w:id="1" w:author="Stephen Michell" w:date="2018-05-14T12:32:00Z">
        <w:r w:rsidR="00445D84">
          <w:rPr>
            <w:color w:val="auto"/>
          </w:rPr>
          <w:t>N 785</w:t>
        </w:r>
      </w:ins>
      <w:del w:id="2" w:author="Stephen Michell" w:date="2018-05-14T12:32:00Z">
        <w:r w:rsidRPr="00BD083E" w:rsidDel="00445D84">
          <w:rPr>
            <w:color w:val="auto"/>
          </w:rPr>
          <w:delText>N </w:delText>
        </w:r>
        <w:r w:rsidRPr="00BD083E" w:rsidDel="00445D84">
          <w:rPr>
            <w:color w:val="auto"/>
            <w:sz w:val="52"/>
            <w:szCs w:val="52"/>
          </w:rPr>
          <w:delText>0000</w:delText>
        </w:r>
      </w:del>
    </w:p>
    <w:p w14:paraId="6E1CFD40" w14:textId="77777777" w:rsidR="00A32382" w:rsidRPr="00BD083E" w:rsidRDefault="00A32382">
      <w:pPr>
        <w:pStyle w:val="zzCover"/>
        <w:rPr>
          <w:b w:val="0"/>
          <w:bCs w:val="0"/>
          <w:color w:val="auto"/>
          <w:sz w:val="20"/>
          <w:szCs w:val="20"/>
        </w:rPr>
      </w:pPr>
      <w:bookmarkStart w:id="3" w:name="_GoBack"/>
      <w:bookmarkEnd w:id="3"/>
      <w:r w:rsidRPr="00BD083E">
        <w:rPr>
          <w:b w:val="0"/>
          <w:bCs w:val="0"/>
          <w:color w:val="auto"/>
          <w:sz w:val="20"/>
          <w:szCs w:val="20"/>
        </w:rPr>
        <w:t xml:space="preserve">Date: </w:t>
      </w:r>
      <w:del w:id="4" w:author="Joyce L Tokar" w:date="2017-06-14T06:30:00Z">
        <w:r w:rsidR="00BA3325" w:rsidDel="005706BC">
          <w:rPr>
            <w:b w:val="0"/>
            <w:bCs w:val="0"/>
            <w:color w:val="auto"/>
            <w:sz w:val="20"/>
            <w:szCs w:val="20"/>
          </w:rPr>
          <w:delText>201</w:delText>
        </w:r>
        <w:r w:rsidR="00693752" w:rsidDel="005706BC">
          <w:rPr>
            <w:b w:val="0"/>
            <w:bCs w:val="0"/>
            <w:color w:val="auto"/>
            <w:sz w:val="20"/>
            <w:szCs w:val="20"/>
          </w:rPr>
          <w:delText>6</w:delText>
        </w:r>
      </w:del>
      <w:ins w:id="5" w:author="Joyce L Tokar" w:date="2017-06-14T06:30:00Z">
        <w:r w:rsidR="005706BC">
          <w:rPr>
            <w:b w:val="0"/>
            <w:bCs w:val="0"/>
            <w:color w:val="auto"/>
            <w:sz w:val="20"/>
            <w:szCs w:val="20"/>
          </w:rPr>
          <w:t>201</w:t>
        </w:r>
      </w:ins>
      <w:ins w:id="6" w:author="Joyce L Tokar" w:date="2018-01-21T10:34:00Z">
        <w:r w:rsidR="001032F4">
          <w:rPr>
            <w:b w:val="0"/>
            <w:bCs w:val="0"/>
            <w:color w:val="auto"/>
            <w:sz w:val="20"/>
            <w:szCs w:val="20"/>
          </w:rPr>
          <w:t>8</w:t>
        </w:r>
      </w:ins>
      <w:r w:rsidR="00D41C83">
        <w:rPr>
          <w:b w:val="0"/>
          <w:bCs w:val="0"/>
          <w:color w:val="auto"/>
          <w:sz w:val="20"/>
          <w:szCs w:val="20"/>
        </w:rPr>
        <w:t>-</w:t>
      </w:r>
      <w:del w:id="7" w:author="Joyce L Tokar" w:date="2017-06-14T06:30:00Z">
        <w:r w:rsidR="005D5E4B" w:rsidDel="005706BC">
          <w:rPr>
            <w:b w:val="0"/>
            <w:bCs w:val="0"/>
            <w:color w:val="auto"/>
            <w:sz w:val="20"/>
            <w:szCs w:val="20"/>
          </w:rPr>
          <w:delText>0</w:delText>
        </w:r>
        <w:r w:rsidR="00693752" w:rsidDel="005706BC">
          <w:rPr>
            <w:b w:val="0"/>
            <w:bCs w:val="0"/>
            <w:color w:val="auto"/>
            <w:sz w:val="20"/>
            <w:szCs w:val="20"/>
          </w:rPr>
          <w:delText>7</w:delText>
        </w:r>
      </w:del>
      <w:ins w:id="8" w:author="Joyce L Tokar" w:date="2018-01-21T10:34:00Z">
        <w:r w:rsidR="001032F4">
          <w:rPr>
            <w:b w:val="0"/>
            <w:bCs w:val="0"/>
            <w:color w:val="auto"/>
            <w:sz w:val="20"/>
            <w:szCs w:val="20"/>
          </w:rPr>
          <w:t>0</w:t>
        </w:r>
      </w:ins>
      <w:ins w:id="9" w:author="Stephen Michell" w:date="2018-05-14T12:32:00Z">
        <w:r w:rsidR="00445D84">
          <w:rPr>
            <w:b w:val="0"/>
            <w:bCs w:val="0"/>
            <w:color w:val="auto"/>
            <w:sz w:val="20"/>
            <w:szCs w:val="20"/>
          </w:rPr>
          <w:t>4-16</w:t>
        </w:r>
      </w:ins>
      <w:ins w:id="10" w:author="Joyce L Tokar" w:date="2018-03-12T11:53:00Z">
        <w:del w:id="11" w:author="Stephen Michell" w:date="2018-05-14T12:32:00Z">
          <w:r w:rsidR="00F128DF" w:rsidDel="00445D84">
            <w:rPr>
              <w:b w:val="0"/>
              <w:bCs w:val="0"/>
              <w:color w:val="auto"/>
              <w:sz w:val="20"/>
              <w:szCs w:val="20"/>
            </w:rPr>
            <w:delText>3</w:delText>
          </w:r>
        </w:del>
      </w:ins>
      <w:del w:id="12" w:author="Stephen Michell" w:date="2018-05-14T12:32:00Z">
        <w:r w:rsidR="008954D9" w:rsidDel="00445D84">
          <w:rPr>
            <w:b w:val="0"/>
            <w:bCs w:val="0"/>
            <w:color w:val="auto"/>
            <w:sz w:val="20"/>
            <w:szCs w:val="20"/>
          </w:rPr>
          <w:delText>-</w:delText>
        </w:r>
      </w:del>
      <w:ins w:id="13" w:author="Joyce L Tokar" w:date="2018-03-12T11:53:00Z">
        <w:del w:id="14" w:author="Stephen Michell" w:date="2018-05-14T12:32:00Z">
          <w:r w:rsidR="00F128DF" w:rsidDel="00445D84">
            <w:rPr>
              <w:b w:val="0"/>
              <w:bCs w:val="0"/>
              <w:color w:val="auto"/>
              <w:sz w:val="20"/>
              <w:szCs w:val="20"/>
            </w:rPr>
            <w:delText>12</w:delText>
          </w:r>
        </w:del>
      </w:ins>
      <w:del w:id="15" w:author="Joyce L Tokar" w:date="2017-06-16T02:30:00Z">
        <w:r w:rsidR="00C53DA5" w:rsidDel="00E074F8">
          <w:rPr>
            <w:b w:val="0"/>
            <w:bCs w:val="0"/>
            <w:color w:val="auto"/>
            <w:sz w:val="20"/>
            <w:szCs w:val="20"/>
          </w:rPr>
          <w:delText>0</w:delText>
        </w:r>
        <w:r w:rsidR="00693752" w:rsidDel="00E074F8">
          <w:rPr>
            <w:b w:val="0"/>
            <w:bCs w:val="0"/>
            <w:color w:val="auto"/>
            <w:sz w:val="20"/>
            <w:szCs w:val="20"/>
          </w:rPr>
          <w:delText>1</w:delText>
        </w:r>
      </w:del>
    </w:p>
    <w:p w14:paraId="692C7EE5"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7273FC">
        <w:rPr>
          <w:b w:val="0"/>
          <w:bCs w:val="0"/>
          <w:color w:val="auto"/>
          <w:sz w:val="20"/>
          <w:szCs w:val="20"/>
        </w:rPr>
        <w:t>-</w:t>
      </w:r>
      <w:r w:rsidR="001E6557">
        <w:rPr>
          <w:b w:val="0"/>
          <w:bCs w:val="0"/>
          <w:color w:val="auto"/>
          <w:sz w:val="20"/>
          <w:szCs w:val="20"/>
        </w:rPr>
        <w:t>2</w:t>
      </w:r>
    </w:p>
    <w:p w14:paraId="6B0D0E8D" w14:textId="77777777" w:rsidR="008118BC" w:rsidRPr="00BD083E" w:rsidRDefault="008118BC">
      <w:pPr>
        <w:pStyle w:val="zzCover"/>
        <w:spacing w:before="220"/>
        <w:rPr>
          <w:color w:val="auto"/>
        </w:rPr>
      </w:pPr>
      <w:r>
        <w:rPr>
          <w:b w:val="0"/>
          <w:bCs w:val="0"/>
          <w:color w:val="auto"/>
          <w:sz w:val="20"/>
          <w:szCs w:val="20"/>
        </w:rPr>
        <w:t xml:space="preserve">Edition </w:t>
      </w:r>
      <w:r w:rsidR="007273FC">
        <w:rPr>
          <w:b w:val="0"/>
          <w:bCs w:val="0"/>
          <w:color w:val="auto"/>
          <w:sz w:val="20"/>
          <w:szCs w:val="20"/>
        </w:rPr>
        <w:t>1</w:t>
      </w:r>
    </w:p>
    <w:p w14:paraId="6EF41E9F" w14:textId="77777777"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14:paraId="2647AD14" w14:textId="77777777" w:rsidR="00A32382" w:rsidRPr="00BD083E" w:rsidRDefault="00A32382">
      <w:pPr>
        <w:pStyle w:val="zzCover"/>
        <w:spacing w:after="2000"/>
        <w:rPr>
          <w:b w:val="0"/>
          <w:bCs w:val="0"/>
          <w:color w:val="auto"/>
        </w:rPr>
      </w:pPr>
      <w:bookmarkStart w:id="16" w:name="CVP_Secretariat_Location"/>
      <w:r w:rsidRPr="00BD083E">
        <w:rPr>
          <w:b w:val="0"/>
          <w:bCs w:val="0"/>
          <w:color w:val="auto"/>
          <w:sz w:val="20"/>
          <w:szCs w:val="20"/>
        </w:rPr>
        <w:t>Secretariat</w:t>
      </w:r>
      <w:bookmarkEnd w:id="16"/>
      <w:r w:rsidRPr="00BD083E">
        <w:rPr>
          <w:b w:val="0"/>
          <w:bCs w:val="0"/>
          <w:color w:val="auto"/>
          <w:sz w:val="20"/>
          <w:szCs w:val="20"/>
        </w:rPr>
        <w:t>: ANSI</w:t>
      </w:r>
    </w:p>
    <w:p w14:paraId="26C7A0B9" w14:textId="77777777"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7273FC">
        <w:rPr>
          <w:sz w:val="28"/>
          <w:szCs w:val="28"/>
        </w:rPr>
        <w:t xml:space="preserve"> – </w:t>
      </w:r>
      <w:r w:rsidR="001E6557">
        <w:rPr>
          <w:sz w:val="28"/>
          <w:szCs w:val="28"/>
        </w:rPr>
        <w:t>Vulnerability descriptions for</w:t>
      </w:r>
      <w:r w:rsidR="007273FC">
        <w:rPr>
          <w:sz w:val="28"/>
          <w:szCs w:val="28"/>
        </w:rPr>
        <w:t xml:space="preserve"> the programming language Ada </w:t>
      </w:r>
    </w:p>
    <w:p w14:paraId="536DA57C" w14:textId="77777777" w:rsidR="00A32382" w:rsidRPr="00BD083E" w:rsidRDefault="00A32382" w:rsidP="00A32382">
      <w:pPr>
        <w:pStyle w:val="Bibliography1"/>
      </w:pPr>
    </w:p>
    <w:p w14:paraId="30725C71"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2E511F16"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79226621"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37B509B5"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37423933"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02992835" w14:textId="77777777" w:rsidR="00A32382" w:rsidRPr="00BD083E" w:rsidRDefault="00A32382">
      <w:pPr>
        <w:rPr>
          <w:i/>
          <w:iCs/>
        </w:rPr>
      </w:pPr>
      <w:r w:rsidRPr="00BD083E">
        <w:rPr>
          <w:i/>
          <w:iCs/>
        </w:rPr>
        <w:t>Élément introductif — Élément principal — Partie n: Titre de la partie</w:t>
      </w:r>
    </w:p>
    <w:p w14:paraId="48A82217" w14:textId="77777777" w:rsidR="00A32382" w:rsidRPr="00BD083E" w:rsidRDefault="00A32382">
      <w:pPr>
        <w:pStyle w:val="zzCover"/>
        <w:jc w:val="left"/>
        <w:rPr>
          <w:b w:val="0"/>
          <w:bCs w:val="0"/>
          <w:color w:val="auto"/>
          <w:sz w:val="20"/>
          <w:szCs w:val="20"/>
        </w:rPr>
      </w:pPr>
    </w:p>
    <w:p w14:paraId="7530A5F8"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665C153A"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5A72EE7"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29BF5625" w14:textId="77777777" w:rsidR="00FF003F" w:rsidRDefault="00FF003F">
      <w:r>
        <w:br w:type="page"/>
      </w:r>
    </w:p>
    <w:p w14:paraId="2C589798" w14:textId="77777777" w:rsidR="00A32382" w:rsidRPr="00BD083E" w:rsidRDefault="00A32382"/>
    <w:p w14:paraId="5DBC6700"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FC86177"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654FCC5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416056EA"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27F33942"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8E8622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460B6A4F"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EFA2C3F"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E8034AC"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37715E6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133FB7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sdt>
      <w:sdtPr>
        <w:rPr>
          <w:b w:val="0"/>
          <w:bCs w:val="0"/>
          <w:sz w:val="22"/>
          <w:szCs w:val="22"/>
        </w:rPr>
        <w:id w:val="109810032"/>
        <w:docPartObj>
          <w:docPartGallery w:val="Table of Contents"/>
          <w:docPartUnique/>
        </w:docPartObj>
      </w:sdtPr>
      <w:sdtEndPr/>
      <w:sdtContent>
        <w:p w14:paraId="0E666C5F" w14:textId="77777777" w:rsidR="00017A66" w:rsidRDefault="00A14AE2" w:rsidP="00017A66">
          <w:pPr>
            <w:pStyle w:val="zzContents"/>
            <w:tabs>
              <w:tab w:val="right" w:pos="9752"/>
            </w:tabs>
          </w:pPr>
          <w:r>
            <w:t>Contents</w:t>
          </w:r>
        </w:p>
        <w:p w14:paraId="0A5822A0" w14:textId="77777777" w:rsidR="00F128DF" w:rsidRDefault="003C44DE">
          <w:pPr>
            <w:pStyle w:val="TOC1"/>
            <w:rPr>
              <w:ins w:id="17" w:author="Joyce L Tokar" w:date="2018-03-12T11:53:00Z"/>
              <w:b w:val="0"/>
              <w:bCs w:val="0"/>
            </w:rPr>
          </w:pPr>
          <w:r>
            <w:fldChar w:fldCharType="begin"/>
          </w:r>
          <w:r w:rsidR="00A14AE2">
            <w:instrText xml:space="preserve"> TOC \o "1-3" \h \z \u </w:instrText>
          </w:r>
          <w:r>
            <w:fldChar w:fldCharType="separate"/>
          </w:r>
          <w:ins w:id="18" w:author="Joyce L Tokar" w:date="2018-03-12T11:53:00Z">
            <w:r w:rsidR="00F128DF" w:rsidRPr="00820FF3">
              <w:rPr>
                <w:rStyle w:val="Hyperlink"/>
              </w:rPr>
              <w:fldChar w:fldCharType="begin"/>
            </w:r>
            <w:r w:rsidR="00F128DF" w:rsidRPr="00820FF3">
              <w:rPr>
                <w:rStyle w:val="Hyperlink"/>
              </w:rPr>
              <w:instrText xml:space="preserve"> </w:instrText>
            </w:r>
            <w:r w:rsidR="00F128DF">
              <w:instrText>HYPERLINK \l "_Toc508618945"</w:instrText>
            </w:r>
            <w:r w:rsidR="00F128DF" w:rsidRPr="00820FF3">
              <w:rPr>
                <w:rStyle w:val="Hyperlink"/>
              </w:rPr>
              <w:instrText xml:space="preserve"> </w:instrText>
            </w:r>
            <w:r w:rsidR="00F128DF" w:rsidRPr="00820FF3">
              <w:rPr>
                <w:rStyle w:val="Hyperlink"/>
              </w:rPr>
              <w:fldChar w:fldCharType="separate"/>
            </w:r>
            <w:r w:rsidR="00F128DF" w:rsidRPr="00820FF3">
              <w:rPr>
                <w:rStyle w:val="Hyperlink"/>
              </w:rPr>
              <w:t>Foreword</w:t>
            </w:r>
            <w:r w:rsidR="00F128DF">
              <w:rPr>
                <w:webHidden/>
              </w:rPr>
              <w:tab/>
            </w:r>
            <w:r w:rsidR="00F128DF">
              <w:rPr>
                <w:webHidden/>
              </w:rPr>
              <w:fldChar w:fldCharType="begin"/>
            </w:r>
            <w:r w:rsidR="00F128DF">
              <w:rPr>
                <w:webHidden/>
              </w:rPr>
              <w:instrText xml:space="preserve"> PAGEREF _Toc508618945 \h </w:instrText>
            </w:r>
          </w:ins>
          <w:r w:rsidR="00F128DF">
            <w:rPr>
              <w:webHidden/>
            </w:rPr>
          </w:r>
          <w:r w:rsidR="00F128DF">
            <w:rPr>
              <w:webHidden/>
            </w:rPr>
            <w:fldChar w:fldCharType="separate"/>
          </w:r>
          <w:ins w:id="19" w:author="Joyce L Tokar" w:date="2018-03-12T12:12:00Z">
            <w:r w:rsidR="003B31DD">
              <w:rPr>
                <w:webHidden/>
              </w:rPr>
              <w:t>11</w:t>
            </w:r>
          </w:ins>
          <w:ins w:id="20" w:author="Joyce L Tokar" w:date="2018-03-12T11:53:00Z">
            <w:r w:rsidR="00F128DF">
              <w:rPr>
                <w:webHidden/>
              </w:rPr>
              <w:fldChar w:fldCharType="end"/>
            </w:r>
            <w:r w:rsidR="00F128DF" w:rsidRPr="00820FF3">
              <w:rPr>
                <w:rStyle w:val="Hyperlink"/>
              </w:rPr>
              <w:fldChar w:fldCharType="end"/>
            </w:r>
          </w:ins>
        </w:p>
        <w:p w14:paraId="72350ABF" w14:textId="77777777" w:rsidR="00F128DF" w:rsidRDefault="00F128DF">
          <w:pPr>
            <w:pStyle w:val="TOC1"/>
            <w:rPr>
              <w:ins w:id="21" w:author="Joyce L Tokar" w:date="2018-03-12T11:53:00Z"/>
              <w:b w:val="0"/>
              <w:bCs w:val="0"/>
            </w:rPr>
          </w:pPr>
          <w:ins w:id="22" w:author="Joyce L Tokar" w:date="2018-03-12T11:53:00Z">
            <w:r w:rsidRPr="00820FF3">
              <w:rPr>
                <w:rStyle w:val="Hyperlink"/>
              </w:rPr>
              <w:fldChar w:fldCharType="begin"/>
            </w:r>
            <w:r w:rsidRPr="00820FF3">
              <w:rPr>
                <w:rStyle w:val="Hyperlink"/>
              </w:rPr>
              <w:instrText xml:space="preserve"> </w:instrText>
            </w:r>
            <w:r>
              <w:instrText>HYPERLINK \l "_Toc508618946"</w:instrText>
            </w:r>
            <w:r w:rsidRPr="00820FF3">
              <w:rPr>
                <w:rStyle w:val="Hyperlink"/>
              </w:rPr>
              <w:instrText xml:space="preserve"> </w:instrText>
            </w:r>
            <w:r w:rsidRPr="00820FF3">
              <w:rPr>
                <w:rStyle w:val="Hyperlink"/>
              </w:rPr>
              <w:fldChar w:fldCharType="separate"/>
            </w:r>
            <w:r w:rsidRPr="00820FF3">
              <w:rPr>
                <w:rStyle w:val="Hyperlink"/>
              </w:rPr>
              <w:t>Introduction</w:t>
            </w:r>
            <w:r>
              <w:rPr>
                <w:webHidden/>
              </w:rPr>
              <w:tab/>
            </w:r>
            <w:r>
              <w:rPr>
                <w:webHidden/>
              </w:rPr>
              <w:fldChar w:fldCharType="begin"/>
            </w:r>
            <w:r>
              <w:rPr>
                <w:webHidden/>
              </w:rPr>
              <w:instrText xml:space="preserve"> PAGEREF _Toc508618946 \h </w:instrText>
            </w:r>
          </w:ins>
          <w:r>
            <w:rPr>
              <w:webHidden/>
            </w:rPr>
          </w:r>
          <w:r>
            <w:rPr>
              <w:webHidden/>
            </w:rPr>
            <w:fldChar w:fldCharType="separate"/>
          </w:r>
          <w:ins w:id="23" w:author="Joyce L Tokar" w:date="2018-03-12T12:12:00Z">
            <w:r w:rsidR="003B31DD">
              <w:rPr>
                <w:webHidden/>
              </w:rPr>
              <w:t>12</w:t>
            </w:r>
          </w:ins>
          <w:ins w:id="24" w:author="Joyce L Tokar" w:date="2018-03-12T11:53:00Z">
            <w:r>
              <w:rPr>
                <w:webHidden/>
              </w:rPr>
              <w:fldChar w:fldCharType="end"/>
            </w:r>
            <w:r w:rsidRPr="00820FF3">
              <w:rPr>
                <w:rStyle w:val="Hyperlink"/>
              </w:rPr>
              <w:fldChar w:fldCharType="end"/>
            </w:r>
          </w:ins>
        </w:p>
        <w:p w14:paraId="77EA2B2F" w14:textId="77777777" w:rsidR="00F128DF" w:rsidRDefault="00F128DF">
          <w:pPr>
            <w:pStyle w:val="TOC1"/>
            <w:rPr>
              <w:ins w:id="25" w:author="Joyce L Tokar" w:date="2018-03-12T11:53:00Z"/>
              <w:b w:val="0"/>
              <w:bCs w:val="0"/>
            </w:rPr>
          </w:pPr>
          <w:ins w:id="26" w:author="Joyce L Tokar" w:date="2018-03-12T11:53:00Z">
            <w:r w:rsidRPr="00820FF3">
              <w:rPr>
                <w:rStyle w:val="Hyperlink"/>
              </w:rPr>
              <w:fldChar w:fldCharType="begin"/>
            </w:r>
            <w:r w:rsidRPr="00820FF3">
              <w:rPr>
                <w:rStyle w:val="Hyperlink"/>
              </w:rPr>
              <w:instrText xml:space="preserve"> </w:instrText>
            </w:r>
            <w:r>
              <w:instrText>HYPERLINK \l "_Toc508618947"</w:instrText>
            </w:r>
            <w:r w:rsidRPr="00820FF3">
              <w:rPr>
                <w:rStyle w:val="Hyperlink"/>
              </w:rPr>
              <w:instrText xml:space="preserve"> </w:instrText>
            </w:r>
            <w:r w:rsidRPr="00820FF3">
              <w:rPr>
                <w:rStyle w:val="Hyperlink"/>
              </w:rPr>
              <w:fldChar w:fldCharType="separate"/>
            </w:r>
            <w:r w:rsidRPr="00820FF3">
              <w:rPr>
                <w:rStyle w:val="Hyperlink"/>
              </w:rPr>
              <w:t>1. Scope</w:t>
            </w:r>
            <w:r>
              <w:rPr>
                <w:webHidden/>
              </w:rPr>
              <w:tab/>
            </w:r>
            <w:r>
              <w:rPr>
                <w:webHidden/>
              </w:rPr>
              <w:fldChar w:fldCharType="begin"/>
            </w:r>
            <w:r>
              <w:rPr>
                <w:webHidden/>
              </w:rPr>
              <w:instrText xml:space="preserve"> PAGEREF _Toc508618947 \h </w:instrText>
            </w:r>
          </w:ins>
          <w:r>
            <w:rPr>
              <w:webHidden/>
            </w:rPr>
          </w:r>
          <w:r>
            <w:rPr>
              <w:webHidden/>
            </w:rPr>
            <w:fldChar w:fldCharType="separate"/>
          </w:r>
          <w:ins w:id="27" w:author="Joyce L Tokar" w:date="2018-03-12T12:12:00Z">
            <w:r w:rsidR="003B31DD">
              <w:rPr>
                <w:webHidden/>
              </w:rPr>
              <w:t>13</w:t>
            </w:r>
          </w:ins>
          <w:ins w:id="28" w:author="Joyce L Tokar" w:date="2018-03-12T11:53:00Z">
            <w:r>
              <w:rPr>
                <w:webHidden/>
              </w:rPr>
              <w:fldChar w:fldCharType="end"/>
            </w:r>
            <w:r w:rsidRPr="00820FF3">
              <w:rPr>
                <w:rStyle w:val="Hyperlink"/>
              </w:rPr>
              <w:fldChar w:fldCharType="end"/>
            </w:r>
          </w:ins>
        </w:p>
        <w:p w14:paraId="6D879631" w14:textId="77777777" w:rsidR="00F128DF" w:rsidRDefault="00F128DF">
          <w:pPr>
            <w:pStyle w:val="TOC1"/>
            <w:rPr>
              <w:ins w:id="29" w:author="Joyce L Tokar" w:date="2018-03-12T11:53:00Z"/>
              <w:b w:val="0"/>
              <w:bCs w:val="0"/>
            </w:rPr>
          </w:pPr>
          <w:ins w:id="30" w:author="Joyce L Tokar" w:date="2018-03-12T11:53:00Z">
            <w:r w:rsidRPr="00820FF3">
              <w:rPr>
                <w:rStyle w:val="Hyperlink"/>
              </w:rPr>
              <w:fldChar w:fldCharType="begin"/>
            </w:r>
            <w:r w:rsidRPr="00820FF3">
              <w:rPr>
                <w:rStyle w:val="Hyperlink"/>
              </w:rPr>
              <w:instrText xml:space="preserve"> </w:instrText>
            </w:r>
            <w:r>
              <w:instrText>HYPERLINK \l "_Toc508618948"</w:instrText>
            </w:r>
            <w:r w:rsidRPr="00820FF3">
              <w:rPr>
                <w:rStyle w:val="Hyperlink"/>
              </w:rPr>
              <w:instrText xml:space="preserve"> </w:instrText>
            </w:r>
            <w:r w:rsidRPr="00820FF3">
              <w:rPr>
                <w:rStyle w:val="Hyperlink"/>
              </w:rPr>
              <w:fldChar w:fldCharType="separate"/>
            </w:r>
            <w:r w:rsidRPr="00820FF3">
              <w:rPr>
                <w:rStyle w:val="Hyperlink"/>
              </w:rPr>
              <w:t>2. Normative references</w:t>
            </w:r>
            <w:r>
              <w:rPr>
                <w:webHidden/>
              </w:rPr>
              <w:tab/>
            </w:r>
            <w:r>
              <w:rPr>
                <w:webHidden/>
              </w:rPr>
              <w:fldChar w:fldCharType="begin"/>
            </w:r>
            <w:r>
              <w:rPr>
                <w:webHidden/>
              </w:rPr>
              <w:instrText xml:space="preserve"> PAGEREF _Toc508618948 \h </w:instrText>
            </w:r>
          </w:ins>
          <w:r>
            <w:rPr>
              <w:webHidden/>
            </w:rPr>
          </w:r>
          <w:r>
            <w:rPr>
              <w:webHidden/>
            </w:rPr>
            <w:fldChar w:fldCharType="separate"/>
          </w:r>
          <w:ins w:id="31" w:author="Joyce L Tokar" w:date="2018-03-12T12:12:00Z">
            <w:r w:rsidR="003B31DD">
              <w:rPr>
                <w:webHidden/>
              </w:rPr>
              <w:t>13</w:t>
            </w:r>
          </w:ins>
          <w:ins w:id="32" w:author="Joyce L Tokar" w:date="2018-03-12T11:53:00Z">
            <w:r>
              <w:rPr>
                <w:webHidden/>
              </w:rPr>
              <w:fldChar w:fldCharType="end"/>
            </w:r>
            <w:r w:rsidRPr="00820FF3">
              <w:rPr>
                <w:rStyle w:val="Hyperlink"/>
              </w:rPr>
              <w:fldChar w:fldCharType="end"/>
            </w:r>
          </w:ins>
        </w:p>
        <w:p w14:paraId="0599DA34" w14:textId="77777777" w:rsidR="00F128DF" w:rsidRDefault="00F128DF">
          <w:pPr>
            <w:pStyle w:val="TOC1"/>
            <w:rPr>
              <w:ins w:id="33" w:author="Joyce L Tokar" w:date="2018-03-12T11:53:00Z"/>
              <w:b w:val="0"/>
              <w:bCs w:val="0"/>
            </w:rPr>
          </w:pPr>
          <w:ins w:id="34" w:author="Joyce L Tokar" w:date="2018-03-12T11:53:00Z">
            <w:r w:rsidRPr="00820FF3">
              <w:rPr>
                <w:rStyle w:val="Hyperlink"/>
              </w:rPr>
              <w:fldChar w:fldCharType="begin"/>
            </w:r>
            <w:r w:rsidRPr="00820FF3">
              <w:rPr>
                <w:rStyle w:val="Hyperlink"/>
              </w:rPr>
              <w:instrText xml:space="preserve"> </w:instrText>
            </w:r>
            <w:r>
              <w:instrText>HYPERLINK \l "_Toc508618949"</w:instrText>
            </w:r>
            <w:r w:rsidRPr="00820FF3">
              <w:rPr>
                <w:rStyle w:val="Hyperlink"/>
              </w:rPr>
              <w:instrText xml:space="preserve"> </w:instrText>
            </w:r>
            <w:r w:rsidRPr="00820FF3">
              <w:rPr>
                <w:rStyle w:val="Hyperlink"/>
              </w:rPr>
              <w:fldChar w:fldCharType="separate"/>
            </w:r>
            <w:r w:rsidRPr="00820FF3">
              <w:rPr>
                <w:rStyle w:val="Hyperlink"/>
              </w:rPr>
              <w:t>3. Terms and definitions, symbols and conventions</w:t>
            </w:r>
            <w:r>
              <w:rPr>
                <w:webHidden/>
              </w:rPr>
              <w:tab/>
            </w:r>
            <w:r>
              <w:rPr>
                <w:webHidden/>
              </w:rPr>
              <w:fldChar w:fldCharType="begin"/>
            </w:r>
            <w:r>
              <w:rPr>
                <w:webHidden/>
              </w:rPr>
              <w:instrText xml:space="preserve"> PAGEREF _Toc508618949 \h </w:instrText>
            </w:r>
          </w:ins>
          <w:r>
            <w:rPr>
              <w:webHidden/>
            </w:rPr>
          </w:r>
          <w:r>
            <w:rPr>
              <w:webHidden/>
            </w:rPr>
            <w:fldChar w:fldCharType="separate"/>
          </w:r>
          <w:ins w:id="35" w:author="Joyce L Tokar" w:date="2018-03-12T12:12:00Z">
            <w:r w:rsidR="003B31DD">
              <w:rPr>
                <w:webHidden/>
              </w:rPr>
              <w:t>13</w:t>
            </w:r>
          </w:ins>
          <w:ins w:id="36" w:author="Joyce L Tokar" w:date="2018-03-12T11:53:00Z">
            <w:r>
              <w:rPr>
                <w:webHidden/>
              </w:rPr>
              <w:fldChar w:fldCharType="end"/>
            </w:r>
            <w:r w:rsidRPr="00820FF3">
              <w:rPr>
                <w:rStyle w:val="Hyperlink"/>
              </w:rPr>
              <w:fldChar w:fldCharType="end"/>
            </w:r>
          </w:ins>
        </w:p>
        <w:p w14:paraId="7A54AEDD" w14:textId="77777777" w:rsidR="00F128DF" w:rsidRDefault="00F128DF">
          <w:pPr>
            <w:pStyle w:val="TOC2"/>
            <w:rPr>
              <w:ins w:id="37" w:author="Joyce L Tokar" w:date="2018-03-12T11:53:00Z"/>
              <w:b w:val="0"/>
              <w:bCs w:val="0"/>
            </w:rPr>
          </w:pPr>
          <w:ins w:id="38" w:author="Joyce L Tokar" w:date="2018-03-12T11:53:00Z">
            <w:r w:rsidRPr="00820FF3">
              <w:rPr>
                <w:rStyle w:val="Hyperlink"/>
              </w:rPr>
              <w:fldChar w:fldCharType="begin"/>
            </w:r>
            <w:r w:rsidRPr="00820FF3">
              <w:rPr>
                <w:rStyle w:val="Hyperlink"/>
              </w:rPr>
              <w:instrText xml:space="preserve"> </w:instrText>
            </w:r>
            <w:r>
              <w:instrText>HYPERLINK \l "_Toc508618950"</w:instrText>
            </w:r>
            <w:r w:rsidRPr="00820FF3">
              <w:rPr>
                <w:rStyle w:val="Hyperlink"/>
              </w:rPr>
              <w:instrText xml:space="preserve"> </w:instrText>
            </w:r>
            <w:r w:rsidRPr="00820FF3">
              <w:rPr>
                <w:rStyle w:val="Hyperlink"/>
              </w:rPr>
              <w:fldChar w:fldCharType="separate"/>
            </w:r>
            <w:r w:rsidRPr="00820FF3">
              <w:rPr>
                <w:rStyle w:val="Hyperlink"/>
              </w:rPr>
              <w:t>3.1 Terms and definitions</w:t>
            </w:r>
            <w:r>
              <w:rPr>
                <w:webHidden/>
              </w:rPr>
              <w:tab/>
            </w:r>
            <w:r>
              <w:rPr>
                <w:webHidden/>
              </w:rPr>
              <w:fldChar w:fldCharType="begin"/>
            </w:r>
            <w:r>
              <w:rPr>
                <w:webHidden/>
              </w:rPr>
              <w:instrText xml:space="preserve"> PAGEREF _Toc508618950 \h </w:instrText>
            </w:r>
          </w:ins>
          <w:r>
            <w:rPr>
              <w:webHidden/>
            </w:rPr>
          </w:r>
          <w:r>
            <w:rPr>
              <w:webHidden/>
            </w:rPr>
            <w:fldChar w:fldCharType="separate"/>
          </w:r>
          <w:ins w:id="39" w:author="Joyce L Tokar" w:date="2018-03-12T12:12:00Z">
            <w:r w:rsidR="003B31DD">
              <w:rPr>
                <w:webHidden/>
              </w:rPr>
              <w:t>13</w:t>
            </w:r>
          </w:ins>
          <w:ins w:id="40" w:author="Joyce L Tokar" w:date="2018-03-12T11:53:00Z">
            <w:r>
              <w:rPr>
                <w:webHidden/>
              </w:rPr>
              <w:fldChar w:fldCharType="end"/>
            </w:r>
            <w:r w:rsidRPr="00820FF3">
              <w:rPr>
                <w:rStyle w:val="Hyperlink"/>
              </w:rPr>
              <w:fldChar w:fldCharType="end"/>
            </w:r>
          </w:ins>
        </w:p>
        <w:p w14:paraId="1DC55A69" w14:textId="77777777" w:rsidR="00F128DF" w:rsidRDefault="00F128DF">
          <w:pPr>
            <w:pStyle w:val="TOC1"/>
            <w:rPr>
              <w:ins w:id="41" w:author="Joyce L Tokar" w:date="2018-03-12T11:53:00Z"/>
              <w:b w:val="0"/>
              <w:bCs w:val="0"/>
            </w:rPr>
          </w:pPr>
          <w:ins w:id="42" w:author="Joyce L Tokar" w:date="2018-03-12T11:53:00Z">
            <w:r w:rsidRPr="00820FF3">
              <w:rPr>
                <w:rStyle w:val="Hyperlink"/>
              </w:rPr>
              <w:fldChar w:fldCharType="begin"/>
            </w:r>
            <w:r w:rsidRPr="00820FF3">
              <w:rPr>
                <w:rStyle w:val="Hyperlink"/>
              </w:rPr>
              <w:instrText xml:space="preserve"> </w:instrText>
            </w:r>
            <w:r>
              <w:instrText>HYPERLINK \l "_Toc508618951"</w:instrText>
            </w:r>
            <w:r w:rsidRPr="00820FF3">
              <w:rPr>
                <w:rStyle w:val="Hyperlink"/>
              </w:rPr>
              <w:instrText xml:space="preserve"> </w:instrText>
            </w:r>
            <w:r w:rsidRPr="00820FF3">
              <w:rPr>
                <w:rStyle w:val="Hyperlink"/>
              </w:rPr>
              <w:fldChar w:fldCharType="separate"/>
            </w:r>
            <w:r w:rsidRPr="00820FF3">
              <w:rPr>
                <w:rStyle w:val="Hyperlink"/>
              </w:rPr>
              <w:t>4 Language concepts</w:t>
            </w:r>
            <w:r>
              <w:rPr>
                <w:webHidden/>
              </w:rPr>
              <w:tab/>
            </w:r>
            <w:r>
              <w:rPr>
                <w:webHidden/>
              </w:rPr>
              <w:fldChar w:fldCharType="begin"/>
            </w:r>
            <w:r>
              <w:rPr>
                <w:webHidden/>
              </w:rPr>
              <w:instrText xml:space="preserve"> PAGEREF _Toc508618951 \h </w:instrText>
            </w:r>
          </w:ins>
          <w:r>
            <w:rPr>
              <w:webHidden/>
            </w:rPr>
          </w:r>
          <w:r>
            <w:rPr>
              <w:webHidden/>
            </w:rPr>
            <w:fldChar w:fldCharType="separate"/>
          </w:r>
          <w:ins w:id="43" w:author="Joyce L Tokar" w:date="2018-03-12T12:12:00Z">
            <w:r w:rsidR="003B31DD">
              <w:rPr>
                <w:webHidden/>
              </w:rPr>
              <w:t>16</w:t>
            </w:r>
          </w:ins>
          <w:ins w:id="44" w:author="Joyce L Tokar" w:date="2018-03-12T11:53:00Z">
            <w:r>
              <w:rPr>
                <w:webHidden/>
              </w:rPr>
              <w:fldChar w:fldCharType="end"/>
            </w:r>
            <w:r w:rsidRPr="00820FF3">
              <w:rPr>
                <w:rStyle w:val="Hyperlink"/>
              </w:rPr>
              <w:fldChar w:fldCharType="end"/>
            </w:r>
          </w:ins>
        </w:p>
        <w:p w14:paraId="372A2704" w14:textId="77777777" w:rsidR="00F128DF" w:rsidRDefault="00F128DF">
          <w:pPr>
            <w:pStyle w:val="TOC1"/>
            <w:rPr>
              <w:ins w:id="45" w:author="Joyce L Tokar" w:date="2018-03-12T11:53:00Z"/>
              <w:b w:val="0"/>
              <w:bCs w:val="0"/>
            </w:rPr>
          </w:pPr>
          <w:ins w:id="46" w:author="Joyce L Tokar" w:date="2018-03-12T11:53:00Z">
            <w:r w:rsidRPr="00820FF3">
              <w:rPr>
                <w:rStyle w:val="Hyperlink"/>
              </w:rPr>
              <w:fldChar w:fldCharType="begin"/>
            </w:r>
            <w:r w:rsidRPr="00820FF3">
              <w:rPr>
                <w:rStyle w:val="Hyperlink"/>
              </w:rPr>
              <w:instrText xml:space="preserve"> </w:instrText>
            </w:r>
            <w:r>
              <w:instrText>HYPERLINK \l "_Toc508618952"</w:instrText>
            </w:r>
            <w:r w:rsidRPr="00820FF3">
              <w:rPr>
                <w:rStyle w:val="Hyperlink"/>
              </w:rPr>
              <w:instrText xml:space="preserve"> </w:instrText>
            </w:r>
            <w:r w:rsidRPr="00820FF3">
              <w:rPr>
                <w:rStyle w:val="Hyperlink"/>
              </w:rPr>
              <w:fldChar w:fldCharType="separate"/>
            </w:r>
            <w:r w:rsidRPr="00820FF3">
              <w:rPr>
                <w:rStyle w:val="Hyperlink"/>
              </w:rPr>
              <w:t>5 General guidance for Ada</w:t>
            </w:r>
            <w:r>
              <w:rPr>
                <w:webHidden/>
              </w:rPr>
              <w:tab/>
            </w:r>
            <w:r>
              <w:rPr>
                <w:webHidden/>
              </w:rPr>
              <w:fldChar w:fldCharType="begin"/>
            </w:r>
            <w:r>
              <w:rPr>
                <w:webHidden/>
              </w:rPr>
              <w:instrText xml:space="preserve"> PAGEREF _Toc508618952 \h </w:instrText>
            </w:r>
          </w:ins>
          <w:r>
            <w:rPr>
              <w:webHidden/>
            </w:rPr>
          </w:r>
          <w:r>
            <w:rPr>
              <w:webHidden/>
            </w:rPr>
            <w:fldChar w:fldCharType="separate"/>
          </w:r>
          <w:ins w:id="47" w:author="Joyce L Tokar" w:date="2018-03-12T12:12:00Z">
            <w:r w:rsidR="003B31DD">
              <w:rPr>
                <w:webHidden/>
              </w:rPr>
              <w:t>19</w:t>
            </w:r>
          </w:ins>
          <w:ins w:id="48" w:author="Joyce L Tokar" w:date="2018-03-12T11:53:00Z">
            <w:r>
              <w:rPr>
                <w:webHidden/>
              </w:rPr>
              <w:fldChar w:fldCharType="end"/>
            </w:r>
            <w:r w:rsidRPr="00820FF3">
              <w:rPr>
                <w:rStyle w:val="Hyperlink"/>
              </w:rPr>
              <w:fldChar w:fldCharType="end"/>
            </w:r>
          </w:ins>
        </w:p>
        <w:p w14:paraId="6727991F" w14:textId="77777777" w:rsidR="00F128DF" w:rsidRDefault="00F128DF">
          <w:pPr>
            <w:pStyle w:val="TOC2"/>
            <w:rPr>
              <w:ins w:id="49" w:author="Joyce L Tokar" w:date="2018-03-12T11:53:00Z"/>
              <w:b w:val="0"/>
              <w:bCs w:val="0"/>
            </w:rPr>
          </w:pPr>
          <w:ins w:id="50" w:author="Joyce L Tokar" w:date="2018-03-12T11:53:00Z">
            <w:r w:rsidRPr="00820FF3">
              <w:rPr>
                <w:rStyle w:val="Hyperlink"/>
              </w:rPr>
              <w:fldChar w:fldCharType="begin"/>
            </w:r>
            <w:r w:rsidRPr="00820FF3">
              <w:rPr>
                <w:rStyle w:val="Hyperlink"/>
              </w:rPr>
              <w:instrText xml:space="preserve"> </w:instrText>
            </w:r>
            <w:r>
              <w:instrText>HYPERLINK \l "_Toc508618953"</w:instrText>
            </w:r>
            <w:r w:rsidRPr="00820FF3">
              <w:rPr>
                <w:rStyle w:val="Hyperlink"/>
              </w:rPr>
              <w:instrText xml:space="preserve"> </w:instrText>
            </w:r>
            <w:r w:rsidRPr="00820FF3">
              <w:rPr>
                <w:rStyle w:val="Hyperlink"/>
              </w:rPr>
              <w:fldChar w:fldCharType="separate"/>
            </w:r>
            <w:r w:rsidRPr="00820FF3">
              <w:rPr>
                <w:rStyle w:val="Hyperlink"/>
              </w:rPr>
              <w:t>5.1 Ada Language Design</w:t>
            </w:r>
            <w:r>
              <w:rPr>
                <w:webHidden/>
              </w:rPr>
              <w:tab/>
            </w:r>
            <w:r>
              <w:rPr>
                <w:webHidden/>
              </w:rPr>
              <w:fldChar w:fldCharType="begin"/>
            </w:r>
            <w:r>
              <w:rPr>
                <w:webHidden/>
              </w:rPr>
              <w:instrText xml:space="preserve"> PAGEREF _Toc508618953 \h </w:instrText>
            </w:r>
          </w:ins>
          <w:r>
            <w:rPr>
              <w:webHidden/>
            </w:rPr>
          </w:r>
          <w:r>
            <w:rPr>
              <w:webHidden/>
            </w:rPr>
            <w:fldChar w:fldCharType="separate"/>
          </w:r>
          <w:ins w:id="51" w:author="Joyce L Tokar" w:date="2018-03-12T12:12:00Z">
            <w:r w:rsidR="003B31DD">
              <w:rPr>
                <w:webHidden/>
              </w:rPr>
              <w:t>19</w:t>
            </w:r>
          </w:ins>
          <w:ins w:id="52" w:author="Joyce L Tokar" w:date="2018-03-12T11:53:00Z">
            <w:r>
              <w:rPr>
                <w:webHidden/>
              </w:rPr>
              <w:fldChar w:fldCharType="end"/>
            </w:r>
            <w:r w:rsidRPr="00820FF3">
              <w:rPr>
                <w:rStyle w:val="Hyperlink"/>
              </w:rPr>
              <w:fldChar w:fldCharType="end"/>
            </w:r>
          </w:ins>
        </w:p>
        <w:p w14:paraId="752A1DD7" w14:textId="77777777" w:rsidR="00F128DF" w:rsidRDefault="00F128DF">
          <w:pPr>
            <w:pStyle w:val="TOC1"/>
            <w:rPr>
              <w:ins w:id="53" w:author="Joyce L Tokar" w:date="2018-03-12T11:53:00Z"/>
              <w:b w:val="0"/>
              <w:bCs w:val="0"/>
            </w:rPr>
          </w:pPr>
          <w:ins w:id="54" w:author="Joyce L Tokar" w:date="2018-03-12T11:53:00Z">
            <w:r w:rsidRPr="00820FF3">
              <w:rPr>
                <w:rStyle w:val="Hyperlink"/>
              </w:rPr>
              <w:fldChar w:fldCharType="begin"/>
            </w:r>
            <w:r w:rsidRPr="00820FF3">
              <w:rPr>
                <w:rStyle w:val="Hyperlink"/>
              </w:rPr>
              <w:instrText xml:space="preserve"> </w:instrText>
            </w:r>
            <w:r>
              <w:instrText>HYPERLINK \l "_Toc508618954"</w:instrText>
            </w:r>
            <w:r w:rsidRPr="00820FF3">
              <w:rPr>
                <w:rStyle w:val="Hyperlink"/>
              </w:rPr>
              <w:instrText xml:space="preserve"> </w:instrText>
            </w:r>
            <w:r w:rsidRPr="00820FF3">
              <w:rPr>
                <w:rStyle w:val="Hyperlink"/>
              </w:rPr>
              <w:fldChar w:fldCharType="separate"/>
            </w:r>
            <w:r w:rsidRPr="00820FF3">
              <w:rPr>
                <w:rStyle w:val="Hyperlink"/>
              </w:rPr>
              <w:t>6 Specific Guidance for Ada</w:t>
            </w:r>
            <w:r>
              <w:rPr>
                <w:webHidden/>
              </w:rPr>
              <w:tab/>
            </w:r>
            <w:r>
              <w:rPr>
                <w:webHidden/>
              </w:rPr>
              <w:fldChar w:fldCharType="begin"/>
            </w:r>
            <w:r>
              <w:rPr>
                <w:webHidden/>
              </w:rPr>
              <w:instrText xml:space="preserve"> PAGEREF _Toc508618954 \h </w:instrText>
            </w:r>
          </w:ins>
          <w:r>
            <w:rPr>
              <w:webHidden/>
            </w:rPr>
          </w:r>
          <w:r>
            <w:rPr>
              <w:webHidden/>
            </w:rPr>
            <w:fldChar w:fldCharType="separate"/>
          </w:r>
          <w:ins w:id="55" w:author="Joyce L Tokar" w:date="2018-03-12T12:12:00Z">
            <w:r w:rsidR="003B31DD">
              <w:rPr>
                <w:webHidden/>
              </w:rPr>
              <w:t>21</w:t>
            </w:r>
          </w:ins>
          <w:ins w:id="56" w:author="Joyce L Tokar" w:date="2018-03-12T11:53:00Z">
            <w:r>
              <w:rPr>
                <w:webHidden/>
              </w:rPr>
              <w:fldChar w:fldCharType="end"/>
            </w:r>
            <w:r w:rsidRPr="00820FF3">
              <w:rPr>
                <w:rStyle w:val="Hyperlink"/>
              </w:rPr>
              <w:fldChar w:fldCharType="end"/>
            </w:r>
          </w:ins>
        </w:p>
        <w:p w14:paraId="6BC7AA4D" w14:textId="77777777" w:rsidR="00F128DF" w:rsidRDefault="00F128DF">
          <w:pPr>
            <w:pStyle w:val="TOC2"/>
            <w:rPr>
              <w:ins w:id="57" w:author="Joyce L Tokar" w:date="2018-03-12T11:53:00Z"/>
              <w:b w:val="0"/>
              <w:bCs w:val="0"/>
            </w:rPr>
          </w:pPr>
          <w:ins w:id="58" w:author="Joyce L Tokar" w:date="2018-03-12T11:53:00Z">
            <w:r w:rsidRPr="00820FF3">
              <w:rPr>
                <w:rStyle w:val="Hyperlink"/>
              </w:rPr>
              <w:fldChar w:fldCharType="begin"/>
            </w:r>
            <w:r w:rsidRPr="00820FF3">
              <w:rPr>
                <w:rStyle w:val="Hyperlink"/>
              </w:rPr>
              <w:instrText xml:space="preserve"> </w:instrText>
            </w:r>
            <w:r>
              <w:instrText>HYPERLINK \l "_Toc508618955"</w:instrText>
            </w:r>
            <w:r w:rsidRPr="00820FF3">
              <w:rPr>
                <w:rStyle w:val="Hyperlink"/>
              </w:rPr>
              <w:instrText xml:space="preserve"> </w:instrText>
            </w:r>
            <w:r w:rsidRPr="00820FF3">
              <w:rPr>
                <w:rStyle w:val="Hyperlink"/>
              </w:rPr>
              <w:fldChar w:fldCharType="separate"/>
            </w:r>
            <w:r w:rsidRPr="00820FF3">
              <w:rPr>
                <w:rStyle w:val="Hyperlink"/>
              </w:rPr>
              <w:t>6.1 General</w:t>
            </w:r>
            <w:r>
              <w:rPr>
                <w:webHidden/>
              </w:rPr>
              <w:tab/>
            </w:r>
            <w:r>
              <w:rPr>
                <w:webHidden/>
              </w:rPr>
              <w:fldChar w:fldCharType="begin"/>
            </w:r>
            <w:r>
              <w:rPr>
                <w:webHidden/>
              </w:rPr>
              <w:instrText xml:space="preserve"> PAGEREF _Toc508618955 \h </w:instrText>
            </w:r>
          </w:ins>
          <w:r>
            <w:rPr>
              <w:webHidden/>
            </w:rPr>
          </w:r>
          <w:r>
            <w:rPr>
              <w:webHidden/>
            </w:rPr>
            <w:fldChar w:fldCharType="separate"/>
          </w:r>
          <w:ins w:id="59" w:author="Joyce L Tokar" w:date="2018-03-12T12:12:00Z">
            <w:r w:rsidR="003B31DD">
              <w:rPr>
                <w:webHidden/>
              </w:rPr>
              <w:t>21</w:t>
            </w:r>
          </w:ins>
          <w:ins w:id="60" w:author="Joyce L Tokar" w:date="2018-03-12T11:53:00Z">
            <w:r>
              <w:rPr>
                <w:webHidden/>
              </w:rPr>
              <w:fldChar w:fldCharType="end"/>
            </w:r>
            <w:r w:rsidRPr="00820FF3">
              <w:rPr>
                <w:rStyle w:val="Hyperlink"/>
              </w:rPr>
              <w:fldChar w:fldCharType="end"/>
            </w:r>
          </w:ins>
        </w:p>
        <w:p w14:paraId="65DD4D12" w14:textId="77777777" w:rsidR="00F128DF" w:rsidRDefault="00F128DF">
          <w:pPr>
            <w:pStyle w:val="TOC2"/>
            <w:rPr>
              <w:ins w:id="61" w:author="Joyce L Tokar" w:date="2018-03-12T11:53:00Z"/>
              <w:b w:val="0"/>
              <w:bCs w:val="0"/>
            </w:rPr>
          </w:pPr>
          <w:ins w:id="62" w:author="Joyce L Tokar" w:date="2018-03-12T11:53:00Z">
            <w:r w:rsidRPr="00820FF3">
              <w:rPr>
                <w:rStyle w:val="Hyperlink"/>
              </w:rPr>
              <w:fldChar w:fldCharType="begin"/>
            </w:r>
            <w:r w:rsidRPr="00820FF3">
              <w:rPr>
                <w:rStyle w:val="Hyperlink"/>
              </w:rPr>
              <w:instrText xml:space="preserve"> </w:instrText>
            </w:r>
            <w:r>
              <w:instrText>HYPERLINK \l "_Toc508618956"</w:instrText>
            </w:r>
            <w:r w:rsidRPr="00820FF3">
              <w:rPr>
                <w:rStyle w:val="Hyperlink"/>
              </w:rPr>
              <w:instrText xml:space="preserve"> </w:instrText>
            </w:r>
            <w:r w:rsidRPr="00820FF3">
              <w:rPr>
                <w:rStyle w:val="Hyperlink"/>
              </w:rPr>
              <w:fldChar w:fldCharType="separate"/>
            </w:r>
            <w:r w:rsidRPr="00820FF3">
              <w:rPr>
                <w:rStyle w:val="Hyperlink"/>
              </w:rPr>
              <w:t>6.2 Type System [IHN]</w:t>
            </w:r>
            <w:r>
              <w:rPr>
                <w:webHidden/>
              </w:rPr>
              <w:tab/>
            </w:r>
            <w:r>
              <w:rPr>
                <w:webHidden/>
              </w:rPr>
              <w:fldChar w:fldCharType="begin"/>
            </w:r>
            <w:r>
              <w:rPr>
                <w:webHidden/>
              </w:rPr>
              <w:instrText xml:space="preserve"> PAGEREF _Toc508618956 \h </w:instrText>
            </w:r>
          </w:ins>
          <w:r>
            <w:rPr>
              <w:webHidden/>
            </w:rPr>
          </w:r>
          <w:r>
            <w:rPr>
              <w:webHidden/>
            </w:rPr>
            <w:fldChar w:fldCharType="separate"/>
          </w:r>
          <w:ins w:id="63" w:author="Joyce L Tokar" w:date="2018-03-12T12:12:00Z">
            <w:r w:rsidR="003B31DD">
              <w:rPr>
                <w:webHidden/>
              </w:rPr>
              <w:t>21</w:t>
            </w:r>
          </w:ins>
          <w:ins w:id="64" w:author="Joyce L Tokar" w:date="2018-03-12T11:53:00Z">
            <w:r>
              <w:rPr>
                <w:webHidden/>
              </w:rPr>
              <w:fldChar w:fldCharType="end"/>
            </w:r>
            <w:r w:rsidRPr="00820FF3">
              <w:rPr>
                <w:rStyle w:val="Hyperlink"/>
              </w:rPr>
              <w:fldChar w:fldCharType="end"/>
            </w:r>
          </w:ins>
        </w:p>
        <w:p w14:paraId="75E2AA8A" w14:textId="77777777" w:rsidR="00F128DF" w:rsidRDefault="00F128DF">
          <w:pPr>
            <w:pStyle w:val="TOC3"/>
            <w:rPr>
              <w:ins w:id="65" w:author="Joyce L Tokar" w:date="2018-03-12T11:53:00Z"/>
              <w:b w:val="0"/>
              <w:bCs w:val="0"/>
            </w:rPr>
          </w:pPr>
          <w:ins w:id="66" w:author="Joyce L Tokar" w:date="2018-03-12T11:53:00Z">
            <w:r w:rsidRPr="00820FF3">
              <w:rPr>
                <w:rStyle w:val="Hyperlink"/>
              </w:rPr>
              <w:fldChar w:fldCharType="begin"/>
            </w:r>
            <w:r w:rsidRPr="00820FF3">
              <w:rPr>
                <w:rStyle w:val="Hyperlink"/>
              </w:rPr>
              <w:instrText xml:space="preserve"> </w:instrText>
            </w:r>
            <w:r>
              <w:instrText>HYPERLINK \l "_Toc508618957"</w:instrText>
            </w:r>
            <w:r w:rsidRPr="00820FF3">
              <w:rPr>
                <w:rStyle w:val="Hyperlink"/>
              </w:rPr>
              <w:instrText xml:space="preserve"> </w:instrText>
            </w:r>
            <w:r w:rsidRPr="00820FF3">
              <w:rPr>
                <w:rStyle w:val="Hyperlink"/>
              </w:rPr>
              <w:fldChar w:fldCharType="separate"/>
            </w:r>
            <w:r w:rsidRPr="00820FF3">
              <w:rPr>
                <w:rStyle w:val="Hyperlink"/>
              </w:rPr>
              <w:t>6.2.1 Applicability to language</w:t>
            </w:r>
            <w:r>
              <w:rPr>
                <w:webHidden/>
              </w:rPr>
              <w:tab/>
            </w:r>
            <w:r>
              <w:rPr>
                <w:webHidden/>
              </w:rPr>
              <w:fldChar w:fldCharType="begin"/>
            </w:r>
            <w:r>
              <w:rPr>
                <w:webHidden/>
              </w:rPr>
              <w:instrText xml:space="preserve"> PAGEREF _Toc508618957 \h </w:instrText>
            </w:r>
          </w:ins>
          <w:r>
            <w:rPr>
              <w:webHidden/>
            </w:rPr>
          </w:r>
          <w:r>
            <w:rPr>
              <w:webHidden/>
            </w:rPr>
            <w:fldChar w:fldCharType="separate"/>
          </w:r>
          <w:ins w:id="67" w:author="Joyce L Tokar" w:date="2018-03-12T12:12:00Z">
            <w:r w:rsidR="003B31DD">
              <w:rPr>
                <w:webHidden/>
              </w:rPr>
              <w:t>21</w:t>
            </w:r>
          </w:ins>
          <w:ins w:id="68" w:author="Joyce L Tokar" w:date="2018-03-12T11:53:00Z">
            <w:r>
              <w:rPr>
                <w:webHidden/>
              </w:rPr>
              <w:fldChar w:fldCharType="end"/>
            </w:r>
            <w:r w:rsidRPr="00820FF3">
              <w:rPr>
                <w:rStyle w:val="Hyperlink"/>
              </w:rPr>
              <w:fldChar w:fldCharType="end"/>
            </w:r>
          </w:ins>
        </w:p>
        <w:p w14:paraId="13B56BC4" w14:textId="77777777" w:rsidR="00F128DF" w:rsidRDefault="00F128DF">
          <w:pPr>
            <w:pStyle w:val="TOC3"/>
            <w:rPr>
              <w:ins w:id="69" w:author="Joyce L Tokar" w:date="2018-03-12T11:53:00Z"/>
              <w:b w:val="0"/>
              <w:bCs w:val="0"/>
            </w:rPr>
          </w:pPr>
          <w:ins w:id="70" w:author="Joyce L Tokar" w:date="2018-03-12T11:53:00Z">
            <w:r w:rsidRPr="00820FF3">
              <w:rPr>
                <w:rStyle w:val="Hyperlink"/>
              </w:rPr>
              <w:fldChar w:fldCharType="begin"/>
            </w:r>
            <w:r w:rsidRPr="00820FF3">
              <w:rPr>
                <w:rStyle w:val="Hyperlink"/>
              </w:rPr>
              <w:instrText xml:space="preserve"> </w:instrText>
            </w:r>
            <w:r>
              <w:instrText>HYPERLINK \l "_Toc508618958"</w:instrText>
            </w:r>
            <w:r w:rsidRPr="00820FF3">
              <w:rPr>
                <w:rStyle w:val="Hyperlink"/>
              </w:rPr>
              <w:instrText xml:space="preserve"> </w:instrText>
            </w:r>
            <w:r w:rsidRPr="00820FF3">
              <w:rPr>
                <w:rStyle w:val="Hyperlink"/>
              </w:rPr>
              <w:fldChar w:fldCharType="separate"/>
            </w:r>
            <w:r w:rsidRPr="00820FF3">
              <w:rPr>
                <w:rStyle w:val="Hyperlink"/>
              </w:rPr>
              <w:t>6.2.2 Guidance to language users</w:t>
            </w:r>
            <w:r>
              <w:rPr>
                <w:webHidden/>
              </w:rPr>
              <w:tab/>
            </w:r>
            <w:r>
              <w:rPr>
                <w:webHidden/>
              </w:rPr>
              <w:fldChar w:fldCharType="begin"/>
            </w:r>
            <w:r>
              <w:rPr>
                <w:webHidden/>
              </w:rPr>
              <w:instrText xml:space="preserve"> PAGEREF _Toc508618958 \h </w:instrText>
            </w:r>
          </w:ins>
          <w:r>
            <w:rPr>
              <w:webHidden/>
            </w:rPr>
          </w:r>
          <w:r>
            <w:rPr>
              <w:webHidden/>
            </w:rPr>
            <w:fldChar w:fldCharType="separate"/>
          </w:r>
          <w:ins w:id="71" w:author="Joyce L Tokar" w:date="2018-03-12T12:12:00Z">
            <w:r w:rsidR="003B31DD">
              <w:rPr>
                <w:webHidden/>
              </w:rPr>
              <w:t>21</w:t>
            </w:r>
          </w:ins>
          <w:ins w:id="72" w:author="Joyce L Tokar" w:date="2018-03-12T11:53:00Z">
            <w:r>
              <w:rPr>
                <w:webHidden/>
              </w:rPr>
              <w:fldChar w:fldCharType="end"/>
            </w:r>
            <w:r w:rsidRPr="00820FF3">
              <w:rPr>
                <w:rStyle w:val="Hyperlink"/>
              </w:rPr>
              <w:fldChar w:fldCharType="end"/>
            </w:r>
          </w:ins>
        </w:p>
        <w:p w14:paraId="31F40CF4" w14:textId="77777777" w:rsidR="00F128DF" w:rsidRDefault="00F128DF">
          <w:pPr>
            <w:pStyle w:val="TOC2"/>
            <w:rPr>
              <w:ins w:id="73" w:author="Joyce L Tokar" w:date="2018-03-12T11:53:00Z"/>
              <w:b w:val="0"/>
              <w:bCs w:val="0"/>
            </w:rPr>
          </w:pPr>
          <w:ins w:id="74" w:author="Joyce L Tokar" w:date="2018-03-12T11:53:00Z">
            <w:r w:rsidRPr="00820FF3">
              <w:rPr>
                <w:rStyle w:val="Hyperlink"/>
              </w:rPr>
              <w:fldChar w:fldCharType="begin"/>
            </w:r>
            <w:r w:rsidRPr="00820FF3">
              <w:rPr>
                <w:rStyle w:val="Hyperlink"/>
              </w:rPr>
              <w:instrText xml:space="preserve"> </w:instrText>
            </w:r>
            <w:r>
              <w:instrText>HYPERLINK \l "_Toc508618959"</w:instrText>
            </w:r>
            <w:r w:rsidRPr="00820FF3">
              <w:rPr>
                <w:rStyle w:val="Hyperlink"/>
              </w:rPr>
              <w:instrText xml:space="preserve"> </w:instrText>
            </w:r>
            <w:r w:rsidRPr="00820FF3">
              <w:rPr>
                <w:rStyle w:val="Hyperlink"/>
              </w:rPr>
              <w:fldChar w:fldCharType="separate"/>
            </w:r>
            <w:r w:rsidRPr="00820FF3">
              <w:rPr>
                <w:rStyle w:val="Hyperlink"/>
              </w:rPr>
              <w:t>6.3 Bit Representation [STR]</w:t>
            </w:r>
            <w:r>
              <w:rPr>
                <w:webHidden/>
              </w:rPr>
              <w:tab/>
            </w:r>
            <w:r>
              <w:rPr>
                <w:webHidden/>
              </w:rPr>
              <w:fldChar w:fldCharType="begin"/>
            </w:r>
            <w:r>
              <w:rPr>
                <w:webHidden/>
              </w:rPr>
              <w:instrText xml:space="preserve"> PAGEREF _Toc508618959 \h </w:instrText>
            </w:r>
          </w:ins>
          <w:r>
            <w:rPr>
              <w:webHidden/>
            </w:rPr>
          </w:r>
          <w:r>
            <w:rPr>
              <w:webHidden/>
            </w:rPr>
            <w:fldChar w:fldCharType="separate"/>
          </w:r>
          <w:ins w:id="75" w:author="Joyce L Tokar" w:date="2018-03-12T12:12:00Z">
            <w:r w:rsidR="003B31DD">
              <w:rPr>
                <w:webHidden/>
              </w:rPr>
              <w:t>22</w:t>
            </w:r>
          </w:ins>
          <w:ins w:id="76" w:author="Joyce L Tokar" w:date="2018-03-12T11:53:00Z">
            <w:r>
              <w:rPr>
                <w:webHidden/>
              </w:rPr>
              <w:fldChar w:fldCharType="end"/>
            </w:r>
            <w:r w:rsidRPr="00820FF3">
              <w:rPr>
                <w:rStyle w:val="Hyperlink"/>
              </w:rPr>
              <w:fldChar w:fldCharType="end"/>
            </w:r>
          </w:ins>
        </w:p>
        <w:p w14:paraId="7AA1C2CE" w14:textId="77777777" w:rsidR="00F128DF" w:rsidRDefault="00F128DF">
          <w:pPr>
            <w:pStyle w:val="TOC3"/>
            <w:rPr>
              <w:ins w:id="77" w:author="Joyce L Tokar" w:date="2018-03-12T11:53:00Z"/>
              <w:b w:val="0"/>
              <w:bCs w:val="0"/>
            </w:rPr>
          </w:pPr>
          <w:ins w:id="78" w:author="Joyce L Tokar" w:date="2018-03-12T11:53:00Z">
            <w:r w:rsidRPr="00820FF3">
              <w:rPr>
                <w:rStyle w:val="Hyperlink"/>
              </w:rPr>
              <w:fldChar w:fldCharType="begin"/>
            </w:r>
            <w:r w:rsidRPr="00820FF3">
              <w:rPr>
                <w:rStyle w:val="Hyperlink"/>
              </w:rPr>
              <w:instrText xml:space="preserve"> </w:instrText>
            </w:r>
            <w:r>
              <w:instrText>HYPERLINK \l "_Toc508618960"</w:instrText>
            </w:r>
            <w:r w:rsidRPr="00820FF3">
              <w:rPr>
                <w:rStyle w:val="Hyperlink"/>
              </w:rPr>
              <w:instrText xml:space="preserve"> </w:instrText>
            </w:r>
            <w:r w:rsidRPr="00820FF3">
              <w:rPr>
                <w:rStyle w:val="Hyperlink"/>
              </w:rPr>
              <w:fldChar w:fldCharType="separate"/>
            </w:r>
            <w:r w:rsidRPr="00820FF3">
              <w:rPr>
                <w:rStyle w:val="Hyperlink"/>
              </w:rPr>
              <w:t>6.3.1 Applicability to language</w:t>
            </w:r>
            <w:r>
              <w:rPr>
                <w:webHidden/>
              </w:rPr>
              <w:tab/>
            </w:r>
            <w:r>
              <w:rPr>
                <w:webHidden/>
              </w:rPr>
              <w:fldChar w:fldCharType="begin"/>
            </w:r>
            <w:r>
              <w:rPr>
                <w:webHidden/>
              </w:rPr>
              <w:instrText xml:space="preserve"> PAGEREF _Toc508618960 \h </w:instrText>
            </w:r>
          </w:ins>
          <w:r>
            <w:rPr>
              <w:webHidden/>
            </w:rPr>
          </w:r>
          <w:r>
            <w:rPr>
              <w:webHidden/>
            </w:rPr>
            <w:fldChar w:fldCharType="separate"/>
          </w:r>
          <w:ins w:id="79" w:author="Joyce L Tokar" w:date="2018-03-12T12:12:00Z">
            <w:r w:rsidR="003B31DD">
              <w:rPr>
                <w:webHidden/>
              </w:rPr>
              <w:t>22</w:t>
            </w:r>
          </w:ins>
          <w:ins w:id="80" w:author="Joyce L Tokar" w:date="2018-03-12T11:53:00Z">
            <w:r>
              <w:rPr>
                <w:webHidden/>
              </w:rPr>
              <w:fldChar w:fldCharType="end"/>
            </w:r>
            <w:r w:rsidRPr="00820FF3">
              <w:rPr>
                <w:rStyle w:val="Hyperlink"/>
              </w:rPr>
              <w:fldChar w:fldCharType="end"/>
            </w:r>
          </w:ins>
        </w:p>
        <w:p w14:paraId="2ABB54B2" w14:textId="77777777" w:rsidR="00F128DF" w:rsidRDefault="00F128DF">
          <w:pPr>
            <w:pStyle w:val="TOC3"/>
            <w:rPr>
              <w:ins w:id="81" w:author="Joyce L Tokar" w:date="2018-03-12T11:53:00Z"/>
              <w:b w:val="0"/>
              <w:bCs w:val="0"/>
            </w:rPr>
          </w:pPr>
          <w:ins w:id="82" w:author="Joyce L Tokar" w:date="2018-03-12T11:53:00Z">
            <w:r w:rsidRPr="00820FF3">
              <w:rPr>
                <w:rStyle w:val="Hyperlink"/>
              </w:rPr>
              <w:fldChar w:fldCharType="begin"/>
            </w:r>
            <w:r w:rsidRPr="00820FF3">
              <w:rPr>
                <w:rStyle w:val="Hyperlink"/>
              </w:rPr>
              <w:instrText xml:space="preserve"> </w:instrText>
            </w:r>
            <w:r>
              <w:instrText>HYPERLINK \l "_Toc508618961"</w:instrText>
            </w:r>
            <w:r w:rsidRPr="00820FF3">
              <w:rPr>
                <w:rStyle w:val="Hyperlink"/>
              </w:rPr>
              <w:instrText xml:space="preserve"> </w:instrText>
            </w:r>
            <w:r w:rsidRPr="00820FF3">
              <w:rPr>
                <w:rStyle w:val="Hyperlink"/>
              </w:rPr>
              <w:fldChar w:fldCharType="separate"/>
            </w:r>
            <w:r w:rsidRPr="00820FF3">
              <w:rPr>
                <w:rStyle w:val="Hyperlink"/>
              </w:rPr>
              <w:t>6.3.2 Guidance to language users</w:t>
            </w:r>
            <w:r>
              <w:rPr>
                <w:webHidden/>
              </w:rPr>
              <w:tab/>
            </w:r>
            <w:r>
              <w:rPr>
                <w:webHidden/>
              </w:rPr>
              <w:fldChar w:fldCharType="begin"/>
            </w:r>
            <w:r>
              <w:rPr>
                <w:webHidden/>
              </w:rPr>
              <w:instrText xml:space="preserve"> PAGEREF _Toc508618961 \h </w:instrText>
            </w:r>
          </w:ins>
          <w:r>
            <w:rPr>
              <w:webHidden/>
            </w:rPr>
          </w:r>
          <w:r>
            <w:rPr>
              <w:webHidden/>
            </w:rPr>
            <w:fldChar w:fldCharType="separate"/>
          </w:r>
          <w:ins w:id="83" w:author="Joyce L Tokar" w:date="2018-03-12T12:12:00Z">
            <w:r w:rsidR="003B31DD">
              <w:rPr>
                <w:webHidden/>
              </w:rPr>
              <w:t>22</w:t>
            </w:r>
          </w:ins>
          <w:ins w:id="84" w:author="Joyce L Tokar" w:date="2018-03-12T11:53:00Z">
            <w:r>
              <w:rPr>
                <w:webHidden/>
              </w:rPr>
              <w:fldChar w:fldCharType="end"/>
            </w:r>
            <w:r w:rsidRPr="00820FF3">
              <w:rPr>
                <w:rStyle w:val="Hyperlink"/>
              </w:rPr>
              <w:fldChar w:fldCharType="end"/>
            </w:r>
          </w:ins>
        </w:p>
        <w:p w14:paraId="6FACEDE1" w14:textId="77777777" w:rsidR="00F128DF" w:rsidRDefault="00F128DF">
          <w:pPr>
            <w:pStyle w:val="TOC2"/>
            <w:rPr>
              <w:ins w:id="85" w:author="Joyce L Tokar" w:date="2018-03-12T11:53:00Z"/>
              <w:b w:val="0"/>
              <w:bCs w:val="0"/>
            </w:rPr>
          </w:pPr>
          <w:ins w:id="86" w:author="Joyce L Tokar" w:date="2018-03-12T11:53:00Z">
            <w:r w:rsidRPr="00820FF3">
              <w:rPr>
                <w:rStyle w:val="Hyperlink"/>
              </w:rPr>
              <w:fldChar w:fldCharType="begin"/>
            </w:r>
            <w:r w:rsidRPr="00820FF3">
              <w:rPr>
                <w:rStyle w:val="Hyperlink"/>
              </w:rPr>
              <w:instrText xml:space="preserve"> </w:instrText>
            </w:r>
            <w:r>
              <w:instrText>HYPERLINK \l "_Toc508618962"</w:instrText>
            </w:r>
            <w:r w:rsidRPr="00820FF3">
              <w:rPr>
                <w:rStyle w:val="Hyperlink"/>
              </w:rPr>
              <w:instrText xml:space="preserve"> </w:instrText>
            </w:r>
            <w:r w:rsidRPr="00820FF3">
              <w:rPr>
                <w:rStyle w:val="Hyperlink"/>
              </w:rPr>
              <w:fldChar w:fldCharType="separate"/>
            </w:r>
            <w:r w:rsidRPr="00820FF3">
              <w:rPr>
                <w:rStyle w:val="Hyperlink"/>
                <w:lang w:val="en-GB"/>
              </w:rPr>
              <w:t>6.4 Floating-point Arithmetic [PLF]</w:t>
            </w:r>
            <w:r>
              <w:rPr>
                <w:webHidden/>
              </w:rPr>
              <w:tab/>
            </w:r>
            <w:r>
              <w:rPr>
                <w:webHidden/>
              </w:rPr>
              <w:fldChar w:fldCharType="begin"/>
            </w:r>
            <w:r>
              <w:rPr>
                <w:webHidden/>
              </w:rPr>
              <w:instrText xml:space="preserve"> PAGEREF _Toc508618962 \h </w:instrText>
            </w:r>
          </w:ins>
          <w:r>
            <w:rPr>
              <w:webHidden/>
            </w:rPr>
          </w:r>
          <w:r>
            <w:rPr>
              <w:webHidden/>
            </w:rPr>
            <w:fldChar w:fldCharType="separate"/>
          </w:r>
          <w:ins w:id="87" w:author="Joyce L Tokar" w:date="2018-03-12T12:12:00Z">
            <w:r w:rsidR="003B31DD">
              <w:rPr>
                <w:webHidden/>
              </w:rPr>
              <w:t>22</w:t>
            </w:r>
          </w:ins>
          <w:ins w:id="88" w:author="Joyce L Tokar" w:date="2018-03-12T11:53:00Z">
            <w:r>
              <w:rPr>
                <w:webHidden/>
              </w:rPr>
              <w:fldChar w:fldCharType="end"/>
            </w:r>
            <w:r w:rsidRPr="00820FF3">
              <w:rPr>
                <w:rStyle w:val="Hyperlink"/>
              </w:rPr>
              <w:fldChar w:fldCharType="end"/>
            </w:r>
          </w:ins>
        </w:p>
        <w:p w14:paraId="582EB9F0" w14:textId="77777777" w:rsidR="00F128DF" w:rsidRDefault="00F128DF">
          <w:pPr>
            <w:pStyle w:val="TOC3"/>
            <w:rPr>
              <w:ins w:id="89" w:author="Joyce L Tokar" w:date="2018-03-12T11:53:00Z"/>
              <w:b w:val="0"/>
              <w:bCs w:val="0"/>
            </w:rPr>
          </w:pPr>
          <w:ins w:id="90" w:author="Joyce L Tokar" w:date="2018-03-12T11:53:00Z">
            <w:r w:rsidRPr="00820FF3">
              <w:rPr>
                <w:rStyle w:val="Hyperlink"/>
              </w:rPr>
              <w:fldChar w:fldCharType="begin"/>
            </w:r>
            <w:r w:rsidRPr="00820FF3">
              <w:rPr>
                <w:rStyle w:val="Hyperlink"/>
              </w:rPr>
              <w:instrText xml:space="preserve"> </w:instrText>
            </w:r>
            <w:r>
              <w:instrText>HYPERLINK \l "_Toc508618963"</w:instrText>
            </w:r>
            <w:r w:rsidRPr="00820FF3">
              <w:rPr>
                <w:rStyle w:val="Hyperlink"/>
              </w:rPr>
              <w:instrText xml:space="preserve"> </w:instrText>
            </w:r>
            <w:r w:rsidRPr="00820FF3">
              <w:rPr>
                <w:rStyle w:val="Hyperlink"/>
              </w:rPr>
              <w:fldChar w:fldCharType="separate"/>
            </w:r>
            <w:r w:rsidRPr="00820FF3">
              <w:rPr>
                <w:rStyle w:val="Hyperlink"/>
                <w:lang w:val="en-GB"/>
              </w:rPr>
              <w:t>6.4.1 Applicability to language</w:t>
            </w:r>
            <w:r>
              <w:rPr>
                <w:webHidden/>
              </w:rPr>
              <w:tab/>
            </w:r>
            <w:r>
              <w:rPr>
                <w:webHidden/>
              </w:rPr>
              <w:fldChar w:fldCharType="begin"/>
            </w:r>
            <w:r>
              <w:rPr>
                <w:webHidden/>
              </w:rPr>
              <w:instrText xml:space="preserve"> PAGEREF _Toc508618963 \h </w:instrText>
            </w:r>
          </w:ins>
          <w:r>
            <w:rPr>
              <w:webHidden/>
            </w:rPr>
          </w:r>
          <w:r>
            <w:rPr>
              <w:webHidden/>
            </w:rPr>
            <w:fldChar w:fldCharType="separate"/>
          </w:r>
          <w:ins w:id="91" w:author="Joyce L Tokar" w:date="2018-03-12T12:12:00Z">
            <w:r w:rsidR="003B31DD">
              <w:rPr>
                <w:webHidden/>
              </w:rPr>
              <w:t>22</w:t>
            </w:r>
          </w:ins>
          <w:ins w:id="92" w:author="Joyce L Tokar" w:date="2018-03-12T11:53:00Z">
            <w:r>
              <w:rPr>
                <w:webHidden/>
              </w:rPr>
              <w:fldChar w:fldCharType="end"/>
            </w:r>
            <w:r w:rsidRPr="00820FF3">
              <w:rPr>
                <w:rStyle w:val="Hyperlink"/>
              </w:rPr>
              <w:fldChar w:fldCharType="end"/>
            </w:r>
          </w:ins>
        </w:p>
        <w:p w14:paraId="13A006EE" w14:textId="77777777" w:rsidR="00F128DF" w:rsidRDefault="00F128DF">
          <w:pPr>
            <w:pStyle w:val="TOC3"/>
            <w:rPr>
              <w:ins w:id="93" w:author="Joyce L Tokar" w:date="2018-03-12T11:53:00Z"/>
              <w:b w:val="0"/>
              <w:bCs w:val="0"/>
            </w:rPr>
          </w:pPr>
          <w:ins w:id="94" w:author="Joyce L Tokar" w:date="2018-03-12T11:53:00Z">
            <w:r w:rsidRPr="00820FF3">
              <w:rPr>
                <w:rStyle w:val="Hyperlink"/>
              </w:rPr>
              <w:fldChar w:fldCharType="begin"/>
            </w:r>
            <w:r w:rsidRPr="00820FF3">
              <w:rPr>
                <w:rStyle w:val="Hyperlink"/>
              </w:rPr>
              <w:instrText xml:space="preserve"> </w:instrText>
            </w:r>
            <w:r>
              <w:instrText>HYPERLINK \l "_Toc508618964"</w:instrText>
            </w:r>
            <w:r w:rsidRPr="00820FF3">
              <w:rPr>
                <w:rStyle w:val="Hyperlink"/>
              </w:rPr>
              <w:instrText xml:space="preserve"> </w:instrText>
            </w:r>
            <w:r w:rsidRPr="00820FF3">
              <w:rPr>
                <w:rStyle w:val="Hyperlink"/>
              </w:rPr>
              <w:fldChar w:fldCharType="separate"/>
            </w:r>
            <w:r w:rsidRPr="00820FF3">
              <w:rPr>
                <w:rStyle w:val="Hyperlink"/>
                <w:lang w:val="pt-BR"/>
              </w:rPr>
              <w:t>6.4.2 Guidance to language users</w:t>
            </w:r>
            <w:r>
              <w:rPr>
                <w:webHidden/>
              </w:rPr>
              <w:tab/>
            </w:r>
            <w:r>
              <w:rPr>
                <w:webHidden/>
              </w:rPr>
              <w:fldChar w:fldCharType="begin"/>
            </w:r>
            <w:r>
              <w:rPr>
                <w:webHidden/>
              </w:rPr>
              <w:instrText xml:space="preserve"> PAGEREF _Toc508618964 \h </w:instrText>
            </w:r>
          </w:ins>
          <w:r>
            <w:rPr>
              <w:webHidden/>
            </w:rPr>
          </w:r>
          <w:r>
            <w:rPr>
              <w:webHidden/>
            </w:rPr>
            <w:fldChar w:fldCharType="separate"/>
          </w:r>
          <w:ins w:id="95" w:author="Joyce L Tokar" w:date="2018-03-12T12:12:00Z">
            <w:r w:rsidR="003B31DD">
              <w:rPr>
                <w:webHidden/>
              </w:rPr>
              <w:t>22</w:t>
            </w:r>
          </w:ins>
          <w:ins w:id="96" w:author="Joyce L Tokar" w:date="2018-03-12T11:53:00Z">
            <w:r>
              <w:rPr>
                <w:webHidden/>
              </w:rPr>
              <w:fldChar w:fldCharType="end"/>
            </w:r>
            <w:r w:rsidRPr="00820FF3">
              <w:rPr>
                <w:rStyle w:val="Hyperlink"/>
              </w:rPr>
              <w:fldChar w:fldCharType="end"/>
            </w:r>
          </w:ins>
        </w:p>
        <w:p w14:paraId="7D368AA9" w14:textId="77777777" w:rsidR="00F128DF" w:rsidRDefault="00F128DF">
          <w:pPr>
            <w:pStyle w:val="TOC2"/>
            <w:rPr>
              <w:ins w:id="97" w:author="Joyce L Tokar" w:date="2018-03-12T11:53:00Z"/>
              <w:b w:val="0"/>
              <w:bCs w:val="0"/>
            </w:rPr>
          </w:pPr>
          <w:ins w:id="98" w:author="Joyce L Tokar" w:date="2018-03-12T11:53:00Z">
            <w:r w:rsidRPr="00820FF3">
              <w:rPr>
                <w:rStyle w:val="Hyperlink"/>
              </w:rPr>
              <w:fldChar w:fldCharType="begin"/>
            </w:r>
            <w:r w:rsidRPr="00820FF3">
              <w:rPr>
                <w:rStyle w:val="Hyperlink"/>
              </w:rPr>
              <w:instrText xml:space="preserve"> </w:instrText>
            </w:r>
            <w:r>
              <w:instrText>HYPERLINK \l "_Toc508618965"</w:instrText>
            </w:r>
            <w:r w:rsidRPr="00820FF3">
              <w:rPr>
                <w:rStyle w:val="Hyperlink"/>
              </w:rPr>
              <w:instrText xml:space="preserve"> </w:instrText>
            </w:r>
            <w:r w:rsidRPr="00820FF3">
              <w:rPr>
                <w:rStyle w:val="Hyperlink"/>
              </w:rPr>
              <w:fldChar w:fldCharType="separate"/>
            </w:r>
            <w:r w:rsidRPr="00820FF3">
              <w:rPr>
                <w:rStyle w:val="Hyperlink"/>
                <w:lang w:val="en-GB"/>
              </w:rPr>
              <w:t>6.5 Enumerator Issues [CCB]</w:t>
            </w:r>
            <w:r>
              <w:rPr>
                <w:webHidden/>
              </w:rPr>
              <w:tab/>
            </w:r>
            <w:r>
              <w:rPr>
                <w:webHidden/>
              </w:rPr>
              <w:fldChar w:fldCharType="begin"/>
            </w:r>
            <w:r>
              <w:rPr>
                <w:webHidden/>
              </w:rPr>
              <w:instrText xml:space="preserve"> PAGEREF _Toc508618965 \h </w:instrText>
            </w:r>
          </w:ins>
          <w:r>
            <w:rPr>
              <w:webHidden/>
            </w:rPr>
          </w:r>
          <w:r>
            <w:rPr>
              <w:webHidden/>
            </w:rPr>
            <w:fldChar w:fldCharType="separate"/>
          </w:r>
          <w:ins w:id="99" w:author="Joyce L Tokar" w:date="2018-03-12T12:12:00Z">
            <w:r w:rsidR="003B31DD">
              <w:rPr>
                <w:webHidden/>
              </w:rPr>
              <w:t>23</w:t>
            </w:r>
          </w:ins>
          <w:ins w:id="100" w:author="Joyce L Tokar" w:date="2018-03-12T11:53:00Z">
            <w:r>
              <w:rPr>
                <w:webHidden/>
              </w:rPr>
              <w:fldChar w:fldCharType="end"/>
            </w:r>
            <w:r w:rsidRPr="00820FF3">
              <w:rPr>
                <w:rStyle w:val="Hyperlink"/>
              </w:rPr>
              <w:fldChar w:fldCharType="end"/>
            </w:r>
          </w:ins>
        </w:p>
        <w:p w14:paraId="30726A0F" w14:textId="77777777" w:rsidR="00F128DF" w:rsidRDefault="00F128DF">
          <w:pPr>
            <w:pStyle w:val="TOC3"/>
            <w:rPr>
              <w:ins w:id="101" w:author="Joyce L Tokar" w:date="2018-03-12T11:53:00Z"/>
              <w:b w:val="0"/>
              <w:bCs w:val="0"/>
            </w:rPr>
          </w:pPr>
          <w:ins w:id="102" w:author="Joyce L Tokar" w:date="2018-03-12T11:53:00Z">
            <w:r w:rsidRPr="00820FF3">
              <w:rPr>
                <w:rStyle w:val="Hyperlink"/>
              </w:rPr>
              <w:fldChar w:fldCharType="begin"/>
            </w:r>
            <w:r w:rsidRPr="00820FF3">
              <w:rPr>
                <w:rStyle w:val="Hyperlink"/>
              </w:rPr>
              <w:instrText xml:space="preserve"> </w:instrText>
            </w:r>
            <w:r>
              <w:instrText>HYPERLINK \l "_Toc508618966"</w:instrText>
            </w:r>
            <w:r w:rsidRPr="00820FF3">
              <w:rPr>
                <w:rStyle w:val="Hyperlink"/>
              </w:rPr>
              <w:instrText xml:space="preserve"> </w:instrText>
            </w:r>
            <w:r w:rsidRPr="00820FF3">
              <w:rPr>
                <w:rStyle w:val="Hyperlink"/>
              </w:rPr>
              <w:fldChar w:fldCharType="separate"/>
            </w:r>
            <w:r w:rsidRPr="00820FF3">
              <w:rPr>
                <w:rStyle w:val="Hyperlink"/>
              </w:rPr>
              <w:t>6.5.1 Applicability to language</w:t>
            </w:r>
            <w:r>
              <w:rPr>
                <w:webHidden/>
              </w:rPr>
              <w:tab/>
            </w:r>
            <w:r>
              <w:rPr>
                <w:webHidden/>
              </w:rPr>
              <w:fldChar w:fldCharType="begin"/>
            </w:r>
            <w:r>
              <w:rPr>
                <w:webHidden/>
              </w:rPr>
              <w:instrText xml:space="preserve"> PAGEREF _Toc508618966 \h </w:instrText>
            </w:r>
          </w:ins>
          <w:r>
            <w:rPr>
              <w:webHidden/>
            </w:rPr>
          </w:r>
          <w:r>
            <w:rPr>
              <w:webHidden/>
            </w:rPr>
            <w:fldChar w:fldCharType="separate"/>
          </w:r>
          <w:ins w:id="103" w:author="Joyce L Tokar" w:date="2018-03-12T12:12:00Z">
            <w:r w:rsidR="003B31DD">
              <w:rPr>
                <w:webHidden/>
              </w:rPr>
              <w:t>23</w:t>
            </w:r>
          </w:ins>
          <w:ins w:id="104" w:author="Joyce L Tokar" w:date="2018-03-12T11:53:00Z">
            <w:r>
              <w:rPr>
                <w:webHidden/>
              </w:rPr>
              <w:fldChar w:fldCharType="end"/>
            </w:r>
            <w:r w:rsidRPr="00820FF3">
              <w:rPr>
                <w:rStyle w:val="Hyperlink"/>
              </w:rPr>
              <w:fldChar w:fldCharType="end"/>
            </w:r>
          </w:ins>
        </w:p>
        <w:p w14:paraId="305B943F" w14:textId="77777777" w:rsidR="00F128DF" w:rsidRDefault="00F128DF">
          <w:pPr>
            <w:pStyle w:val="TOC3"/>
            <w:rPr>
              <w:ins w:id="105" w:author="Joyce L Tokar" w:date="2018-03-12T11:53:00Z"/>
              <w:b w:val="0"/>
              <w:bCs w:val="0"/>
            </w:rPr>
          </w:pPr>
          <w:ins w:id="106" w:author="Joyce L Tokar" w:date="2018-03-12T11:53:00Z">
            <w:r w:rsidRPr="00820FF3">
              <w:rPr>
                <w:rStyle w:val="Hyperlink"/>
              </w:rPr>
              <w:fldChar w:fldCharType="begin"/>
            </w:r>
            <w:r w:rsidRPr="00820FF3">
              <w:rPr>
                <w:rStyle w:val="Hyperlink"/>
              </w:rPr>
              <w:instrText xml:space="preserve"> </w:instrText>
            </w:r>
            <w:r>
              <w:instrText>HYPERLINK \l "_Toc508618967"</w:instrText>
            </w:r>
            <w:r w:rsidRPr="00820FF3">
              <w:rPr>
                <w:rStyle w:val="Hyperlink"/>
              </w:rPr>
              <w:instrText xml:space="preserve"> </w:instrText>
            </w:r>
            <w:r w:rsidRPr="00820FF3">
              <w:rPr>
                <w:rStyle w:val="Hyperlink"/>
              </w:rPr>
              <w:fldChar w:fldCharType="separate"/>
            </w:r>
            <w:r w:rsidRPr="00820FF3">
              <w:rPr>
                <w:rStyle w:val="Hyperlink"/>
              </w:rPr>
              <w:t>6.5.2 Guidance to language users</w:t>
            </w:r>
            <w:r>
              <w:rPr>
                <w:webHidden/>
              </w:rPr>
              <w:tab/>
            </w:r>
            <w:r>
              <w:rPr>
                <w:webHidden/>
              </w:rPr>
              <w:fldChar w:fldCharType="begin"/>
            </w:r>
            <w:r>
              <w:rPr>
                <w:webHidden/>
              </w:rPr>
              <w:instrText xml:space="preserve"> PAGEREF _Toc508618967 \h </w:instrText>
            </w:r>
          </w:ins>
          <w:r>
            <w:rPr>
              <w:webHidden/>
            </w:rPr>
          </w:r>
          <w:r>
            <w:rPr>
              <w:webHidden/>
            </w:rPr>
            <w:fldChar w:fldCharType="separate"/>
          </w:r>
          <w:ins w:id="107" w:author="Joyce L Tokar" w:date="2018-03-12T12:12:00Z">
            <w:r w:rsidR="003B31DD">
              <w:rPr>
                <w:webHidden/>
              </w:rPr>
              <w:t>23</w:t>
            </w:r>
          </w:ins>
          <w:ins w:id="108" w:author="Joyce L Tokar" w:date="2018-03-12T11:53:00Z">
            <w:r>
              <w:rPr>
                <w:webHidden/>
              </w:rPr>
              <w:fldChar w:fldCharType="end"/>
            </w:r>
            <w:r w:rsidRPr="00820FF3">
              <w:rPr>
                <w:rStyle w:val="Hyperlink"/>
              </w:rPr>
              <w:fldChar w:fldCharType="end"/>
            </w:r>
          </w:ins>
        </w:p>
        <w:p w14:paraId="445303B6" w14:textId="77777777" w:rsidR="00F128DF" w:rsidRDefault="00F128DF">
          <w:pPr>
            <w:pStyle w:val="TOC2"/>
            <w:rPr>
              <w:ins w:id="109" w:author="Joyce L Tokar" w:date="2018-03-12T11:53:00Z"/>
              <w:b w:val="0"/>
              <w:bCs w:val="0"/>
            </w:rPr>
          </w:pPr>
          <w:ins w:id="110" w:author="Joyce L Tokar" w:date="2018-03-12T11:53:00Z">
            <w:r w:rsidRPr="00820FF3">
              <w:rPr>
                <w:rStyle w:val="Hyperlink"/>
              </w:rPr>
              <w:fldChar w:fldCharType="begin"/>
            </w:r>
            <w:r w:rsidRPr="00820FF3">
              <w:rPr>
                <w:rStyle w:val="Hyperlink"/>
              </w:rPr>
              <w:instrText xml:space="preserve"> </w:instrText>
            </w:r>
            <w:r>
              <w:instrText>HYPERLINK \l "_Toc508618968"</w:instrText>
            </w:r>
            <w:r w:rsidRPr="00820FF3">
              <w:rPr>
                <w:rStyle w:val="Hyperlink"/>
              </w:rPr>
              <w:instrText xml:space="preserve"> </w:instrText>
            </w:r>
            <w:r w:rsidRPr="00820FF3">
              <w:rPr>
                <w:rStyle w:val="Hyperlink"/>
              </w:rPr>
              <w:fldChar w:fldCharType="separate"/>
            </w:r>
            <w:r w:rsidRPr="00820FF3">
              <w:rPr>
                <w:rStyle w:val="Hyperlink"/>
                <w:lang w:val="en-GB"/>
              </w:rPr>
              <w:t>6.6 Conversion Errors [FLC]</w:t>
            </w:r>
            <w:r>
              <w:rPr>
                <w:webHidden/>
              </w:rPr>
              <w:tab/>
            </w:r>
            <w:r>
              <w:rPr>
                <w:webHidden/>
              </w:rPr>
              <w:fldChar w:fldCharType="begin"/>
            </w:r>
            <w:r>
              <w:rPr>
                <w:webHidden/>
              </w:rPr>
              <w:instrText xml:space="preserve"> PAGEREF _Toc508618968 \h </w:instrText>
            </w:r>
          </w:ins>
          <w:r>
            <w:rPr>
              <w:webHidden/>
            </w:rPr>
          </w:r>
          <w:r>
            <w:rPr>
              <w:webHidden/>
            </w:rPr>
            <w:fldChar w:fldCharType="separate"/>
          </w:r>
          <w:ins w:id="111" w:author="Joyce L Tokar" w:date="2018-03-12T12:12:00Z">
            <w:r w:rsidR="003B31DD">
              <w:rPr>
                <w:webHidden/>
              </w:rPr>
              <w:t>23</w:t>
            </w:r>
          </w:ins>
          <w:ins w:id="112" w:author="Joyce L Tokar" w:date="2018-03-12T11:53:00Z">
            <w:r>
              <w:rPr>
                <w:webHidden/>
              </w:rPr>
              <w:fldChar w:fldCharType="end"/>
            </w:r>
            <w:r w:rsidRPr="00820FF3">
              <w:rPr>
                <w:rStyle w:val="Hyperlink"/>
              </w:rPr>
              <w:fldChar w:fldCharType="end"/>
            </w:r>
          </w:ins>
        </w:p>
        <w:p w14:paraId="3FC23A41" w14:textId="77777777" w:rsidR="00F128DF" w:rsidRDefault="00F128DF">
          <w:pPr>
            <w:pStyle w:val="TOC3"/>
            <w:rPr>
              <w:ins w:id="113" w:author="Joyce L Tokar" w:date="2018-03-12T11:53:00Z"/>
              <w:b w:val="0"/>
              <w:bCs w:val="0"/>
            </w:rPr>
          </w:pPr>
          <w:ins w:id="114" w:author="Joyce L Tokar" w:date="2018-03-12T11:53:00Z">
            <w:r w:rsidRPr="00820FF3">
              <w:rPr>
                <w:rStyle w:val="Hyperlink"/>
              </w:rPr>
              <w:fldChar w:fldCharType="begin"/>
            </w:r>
            <w:r w:rsidRPr="00820FF3">
              <w:rPr>
                <w:rStyle w:val="Hyperlink"/>
              </w:rPr>
              <w:instrText xml:space="preserve"> </w:instrText>
            </w:r>
            <w:r>
              <w:instrText>HYPERLINK \l "_Toc508618969"</w:instrText>
            </w:r>
            <w:r w:rsidRPr="00820FF3">
              <w:rPr>
                <w:rStyle w:val="Hyperlink"/>
              </w:rPr>
              <w:instrText xml:space="preserve"> </w:instrText>
            </w:r>
            <w:r w:rsidRPr="00820FF3">
              <w:rPr>
                <w:rStyle w:val="Hyperlink"/>
              </w:rPr>
              <w:fldChar w:fldCharType="separate"/>
            </w:r>
            <w:r w:rsidRPr="00820FF3">
              <w:rPr>
                <w:rStyle w:val="Hyperlink"/>
                <w:lang w:val="en-GB"/>
              </w:rPr>
              <w:t>6.6.1 Applicability to language</w:t>
            </w:r>
            <w:r>
              <w:rPr>
                <w:webHidden/>
              </w:rPr>
              <w:tab/>
            </w:r>
            <w:r>
              <w:rPr>
                <w:webHidden/>
              </w:rPr>
              <w:fldChar w:fldCharType="begin"/>
            </w:r>
            <w:r>
              <w:rPr>
                <w:webHidden/>
              </w:rPr>
              <w:instrText xml:space="preserve"> PAGEREF _Toc508618969 \h </w:instrText>
            </w:r>
          </w:ins>
          <w:r>
            <w:rPr>
              <w:webHidden/>
            </w:rPr>
          </w:r>
          <w:r>
            <w:rPr>
              <w:webHidden/>
            </w:rPr>
            <w:fldChar w:fldCharType="separate"/>
          </w:r>
          <w:ins w:id="115" w:author="Joyce L Tokar" w:date="2018-03-12T12:12:00Z">
            <w:r w:rsidR="003B31DD">
              <w:rPr>
                <w:webHidden/>
              </w:rPr>
              <w:t>23</w:t>
            </w:r>
          </w:ins>
          <w:ins w:id="116" w:author="Joyce L Tokar" w:date="2018-03-12T11:53:00Z">
            <w:r>
              <w:rPr>
                <w:webHidden/>
              </w:rPr>
              <w:fldChar w:fldCharType="end"/>
            </w:r>
            <w:r w:rsidRPr="00820FF3">
              <w:rPr>
                <w:rStyle w:val="Hyperlink"/>
              </w:rPr>
              <w:fldChar w:fldCharType="end"/>
            </w:r>
          </w:ins>
        </w:p>
        <w:p w14:paraId="1941A0FD" w14:textId="77777777" w:rsidR="00F128DF" w:rsidRDefault="00F128DF">
          <w:pPr>
            <w:pStyle w:val="TOC3"/>
            <w:rPr>
              <w:ins w:id="117" w:author="Joyce L Tokar" w:date="2018-03-12T11:53:00Z"/>
              <w:b w:val="0"/>
              <w:bCs w:val="0"/>
            </w:rPr>
          </w:pPr>
          <w:ins w:id="118" w:author="Joyce L Tokar" w:date="2018-03-12T11:53:00Z">
            <w:r w:rsidRPr="00820FF3">
              <w:rPr>
                <w:rStyle w:val="Hyperlink"/>
              </w:rPr>
              <w:fldChar w:fldCharType="begin"/>
            </w:r>
            <w:r w:rsidRPr="00820FF3">
              <w:rPr>
                <w:rStyle w:val="Hyperlink"/>
              </w:rPr>
              <w:instrText xml:space="preserve"> </w:instrText>
            </w:r>
            <w:r>
              <w:instrText>HYPERLINK \l "_Toc508618970"</w:instrText>
            </w:r>
            <w:r w:rsidRPr="00820FF3">
              <w:rPr>
                <w:rStyle w:val="Hyperlink"/>
              </w:rPr>
              <w:instrText xml:space="preserve"> </w:instrText>
            </w:r>
            <w:r w:rsidRPr="00820FF3">
              <w:rPr>
                <w:rStyle w:val="Hyperlink"/>
              </w:rPr>
              <w:fldChar w:fldCharType="separate"/>
            </w:r>
            <w:r w:rsidRPr="00820FF3">
              <w:rPr>
                <w:rStyle w:val="Hyperlink"/>
                <w:lang w:val="pt-BR"/>
              </w:rPr>
              <w:t>6.6.2 Guidance to language users</w:t>
            </w:r>
            <w:r>
              <w:rPr>
                <w:webHidden/>
              </w:rPr>
              <w:tab/>
            </w:r>
            <w:r>
              <w:rPr>
                <w:webHidden/>
              </w:rPr>
              <w:fldChar w:fldCharType="begin"/>
            </w:r>
            <w:r>
              <w:rPr>
                <w:webHidden/>
              </w:rPr>
              <w:instrText xml:space="preserve"> PAGEREF _Toc508618970 \h </w:instrText>
            </w:r>
          </w:ins>
          <w:r>
            <w:rPr>
              <w:webHidden/>
            </w:rPr>
          </w:r>
          <w:r>
            <w:rPr>
              <w:webHidden/>
            </w:rPr>
            <w:fldChar w:fldCharType="separate"/>
          </w:r>
          <w:ins w:id="119" w:author="Joyce L Tokar" w:date="2018-03-12T12:12:00Z">
            <w:r w:rsidR="003B31DD">
              <w:rPr>
                <w:webHidden/>
              </w:rPr>
              <w:t>24</w:t>
            </w:r>
          </w:ins>
          <w:ins w:id="120" w:author="Joyce L Tokar" w:date="2018-03-12T11:53:00Z">
            <w:r>
              <w:rPr>
                <w:webHidden/>
              </w:rPr>
              <w:fldChar w:fldCharType="end"/>
            </w:r>
            <w:r w:rsidRPr="00820FF3">
              <w:rPr>
                <w:rStyle w:val="Hyperlink"/>
              </w:rPr>
              <w:fldChar w:fldCharType="end"/>
            </w:r>
          </w:ins>
        </w:p>
        <w:p w14:paraId="05C9C76E" w14:textId="77777777" w:rsidR="00F128DF" w:rsidRDefault="00F128DF">
          <w:pPr>
            <w:pStyle w:val="TOC2"/>
            <w:rPr>
              <w:ins w:id="121" w:author="Joyce L Tokar" w:date="2018-03-12T11:53:00Z"/>
              <w:b w:val="0"/>
              <w:bCs w:val="0"/>
            </w:rPr>
          </w:pPr>
          <w:ins w:id="122" w:author="Joyce L Tokar" w:date="2018-03-12T11:53:00Z">
            <w:r w:rsidRPr="00820FF3">
              <w:rPr>
                <w:rStyle w:val="Hyperlink"/>
              </w:rPr>
              <w:fldChar w:fldCharType="begin"/>
            </w:r>
            <w:r w:rsidRPr="00820FF3">
              <w:rPr>
                <w:rStyle w:val="Hyperlink"/>
              </w:rPr>
              <w:instrText xml:space="preserve"> </w:instrText>
            </w:r>
            <w:r>
              <w:instrText>HYPERLINK \l "_Toc508618971"</w:instrText>
            </w:r>
            <w:r w:rsidRPr="00820FF3">
              <w:rPr>
                <w:rStyle w:val="Hyperlink"/>
              </w:rPr>
              <w:instrText xml:space="preserve"> </w:instrText>
            </w:r>
            <w:r w:rsidRPr="00820FF3">
              <w:rPr>
                <w:rStyle w:val="Hyperlink"/>
              </w:rPr>
              <w:fldChar w:fldCharType="separate"/>
            </w:r>
            <w:r w:rsidRPr="00820FF3">
              <w:rPr>
                <w:rStyle w:val="Hyperlink"/>
                <w:lang w:val="en-GB"/>
              </w:rPr>
              <w:t>6.7 String Termination [CJM]</w:t>
            </w:r>
            <w:r>
              <w:rPr>
                <w:webHidden/>
              </w:rPr>
              <w:tab/>
            </w:r>
            <w:r>
              <w:rPr>
                <w:webHidden/>
              </w:rPr>
              <w:fldChar w:fldCharType="begin"/>
            </w:r>
            <w:r>
              <w:rPr>
                <w:webHidden/>
              </w:rPr>
              <w:instrText xml:space="preserve"> PAGEREF _Toc508618971 \h </w:instrText>
            </w:r>
          </w:ins>
          <w:r>
            <w:rPr>
              <w:webHidden/>
            </w:rPr>
          </w:r>
          <w:r>
            <w:rPr>
              <w:webHidden/>
            </w:rPr>
            <w:fldChar w:fldCharType="separate"/>
          </w:r>
          <w:ins w:id="123" w:author="Joyce L Tokar" w:date="2018-03-12T12:12:00Z">
            <w:r w:rsidR="003B31DD">
              <w:rPr>
                <w:webHidden/>
              </w:rPr>
              <w:t>25</w:t>
            </w:r>
          </w:ins>
          <w:ins w:id="124" w:author="Joyce L Tokar" w:date="2018-03-12T11:53:00Z">
            <w:r>
              <w:rPr>
                <w:webHidden/>
              </w:rPr>
              <w:fldChar w:fldCharType="end"/>
            </w:r>
            <w:r w:rsidRPr="00820FF3">
              <w:rPr>
                <w:rStyle w:val="Hyperlink"/>
              </w:rPr>
              <w:fldChar w:fldCharType="end"/>
            </w:r>
          </w:ins>
        </w:p>
        <w:p w14:paraId="28F47F4F" w14:textId="77777777" w:rsidR="00F128DF" w:rsidRDefault="00F128DF">
          <w:pPr>
            <w:pStyle w:val="TOC2"/>
            <w:rPr>
              <w:ins w:id="125" w:author="Joyce L Tokar" w:date="2018-03-12T11:53:00Z"/>
              <w:b w:val="0"/>
              <w:bCs w:val="0"/>
            </w:rPr>
          </w:pPr>
          <w:ins w:id="126" w:author="Joyce L Tokar" w:date="2018-03-12T11:53:00Z">
            <w:r w:rsidRPr="00820FF3">
              <w:rPr>
                <w:rStyle w:val="Hyperlink"/>
              </w:rPr>
              <w:fldChar w:fldCharType="begin"/>
            </w:r>
            <w:r w:rsidRPr="00820FF3">
              <w:rPr>
                <w:rStyle w:val="Hyperlink"/>
              </w:rPr>
              <w:instrText xml:space="preserve"> </w:instrText>
            </w:r>
            <w:r>
              <w:instrText>HYPERLINK \l "_Toc508618972"</w:instrText>
            </w:r>
            <w:r w:rsidRPr="00820FF3">
              <w:rPr>
                <w:rStyle w:val="Hyperlink"/>
              </w:rPr>
              <w:instrText xml:space="preserve"> </w:instrText>
            </w:r>
            <w:r w:rsidRPr="00820FF3">
              <w:rPr>
                <w:rStyle w:val="Hyperlink"/>
              </w:rPr>
              <w:fldChar w:fldCharType="separate"/>
            </w:r>
            <w:r w:rsidRPr="00820FF3">
              <w:rPr>
                <w:rStyle w:val="Hyperlink"/>
                <w:lang w:val="en-GB"/>
              </w:rPr>
              <w:t>6.8 Buffer Boundary Violation (Buffer Overflow) [HCB]</w:t>
            </w:r>
            <w:r>
              <w:rPr>
                <w:webHidden/>
              </w:rPr>
              <w:tab/>
            </w:r>
            <w:r>
              <w:rPr>
                <w:webHidden/>
              </w:rPr>
              <w:fldChar w:fldCharType="begin"/>
            </w:r>
            <w:r>
              <w:rPr>
                <w:webHidden/>
              </w:rPr>
              <w:instrText xml:space="preserve"> PAGEREF _Toc508618972 \h </w:instrText>
            </w:r>
          </w:ins>
          <w:r>
            <w:rPr>
              <w:webHidden/>
            </w:rPr>
          </w:r>
          <w:r>
            <w:rPr>
              <w:webHidden/>
            </w:rPr>
            <w:fldChar w:fldCharType="separate"/>
          </w:r>
          <w:ins w:id="127" w:author="Joyce L Tokar" w:date="2018-03-12T12:12:00Z">
            <w:r w:rsidR="003B31DD">
              <w:rPr>
                <w:webHidden/>
              </w:rPr>
              <w:t>25</w:t>
            </w:r>
          </w:ins>
          <w:ins w:id="128" w:author="Joyce L Tokar" w:date="2018-03-12T11:53:00Z">
            <w:r>
              <w:rPr>
                <w:webHidden/>
              </w:rPr>
              <w:fldChar w:fldCharType="end"/>
            </w:r>
            <w:r w:rsidRPr="00820FF3">
              <w:rPr>
                <w:rStyle w:val="Hyperlink"/>
              </w:rPr>
              <w:fldChar w:fldCharType="end"/>
            </w:r>
          </w:ins>
        </w:p>
        <w:p w14:paraId="46C4C3F4" w14:textId="77777777" w:rsidR="00F128DF" w:rsidRDefault="00F128DF">
          <w:pPr>
            <w:pStyle w:val="TOC2"/>
            <w:rPr>
              <w:ins w:id="129" w:author="Joyce L Tokar" w:date="2018-03-12T11:53:00Z"/>
              <w:b w:val="0"/>
              <w:bCs w:val="0"/>
            </w:rPr>
          </w:pPr>
          <w:ins w:id="130" w:author="Joyce L Tokar" w:date="2018-03-12T11:53:00Z">
            <w:r w:rsidRPr="00820FF3">
              <w:rPr>
                <w:rStyle w:val="Hyperlink"/>
              </w:rPr>
              <w:fldChar w:fldCharType="begin"/>
            </w:r>
            <w:r w:rsidRPr="00820FF3">
              <w:rPr>
                <w:rStyle w:val="Hyperlink"/>
              </w:rPr>
              <w:instrText xml:space="preserve"> </w:instrText>
            </w:r>
            <w:r>
              <w:instrText>HYPERLINK \l "_Toc508618973"</w:instrText>
            </w:r>
            <w:r w:rsidRPr="00820FF3">
              <w:rPr>
                <w:rStyle w:val="Hyperlink"/>
              </w:rPr>
              <w:instrText xml:space="preserve"> </w:instrText>
            </w:r>
            <w:r w:rsidRPr="00820FF3">
              <w:rPr>
                <w:rStyle w:val="Hyperlink"/>
              </w:rPr>
              <w:fldChar w:fldCharType="separate"/>
            </w:r>
            <w:r w:rsidRPr="00820FF3">
              <w:rPr>
                <w:rStyle w:val="Hyperlink"/>
                <w:lang w:val="en-GB"/>
              </w:rPr>
              <w:t>6.9 Unchecked Array Indexing [XYZ]</w:t>
            </w:r>
            <w:r>
              <w:rPr>
                <w:webHidden/>
              </w:rPr>
              <w:tab/>
            </w:r>
            <w:r>
              <w:rPr>
                <w:webHidden/>
              </w:rPr>
              <w:fldChar w:fldCharType="begin"/>
            </w:r>
            <w:r>
              <w:rPr>
                <w:webHidden/>
              </w:rPr>
              <w:instrText xml:space="preserve"> PAGEREF _Toc508618973 \h </w:instrText>
            </w:r>
          </w:ins>
          <w:r>
            <w:rPr>
              <w:webHidden/>
            </w:rPr>
          </w:r>
          <w:r>
            <w:rPr>
              <w:webHidden/>
            </w:rPr>
            <w:fldChar w:fldCharType="separate"/>
          </w:r>
          <w:ins w:id="131" w:author="Joyce L Tokar" w:date="2018-03-12T12:12:00Z">
            <w:r w:rsidR="003B31DD">
              <w:rPr>
                <w:webHidden/>
              </w:rPr>
              <w:t>25</w:t>
            </w:r>
          </w:ins>
          <w:ins w:id="132" w:author="Joyce L Tokar" w:date="2018-03-12T11:53:00Z">
            <w:r>
              <w:rPr>
                <w:webHidden/>
              </w:rPr>
              <w:fldChar w:fldCharType="end"/>
            </w:r>
            <w:r w:rsidRPr="00820FF3">
              <w:rPr>
                <w:rStyle w:val="Hyperlink"/>
              </w:rPr>
              <w:fldChar w:fldCharType="end"/>
            </w:r>
          </w:ins>
        </w:p>
        <w:p w14:paraId="059E41B5" w14:textId="77777777" w:rsidR="00F128DF" w:rsidRDefault="00F128DF">
          <w:pPr>
            <w:pStyle w:val="TOC3"/>
            <w:rPr>
              <w:ins w:id="133" w:author="Joyce L Tokar" w:date="2018-03-12T11:53:00Z"/>
              <w:b w:val="0"/>
              <w:bCs w:val="0"/>
            </w:rPr>
          </w:pPr>
          <w:ins w:id="134" w:author="Joyce L Tokar" w:date="2018-03-12T11:53:00Z">
            <w:r w:rsidRPr="00820FF3">
              <w:rPr>
                <w:rStyle w:val="Hyperlink"/>
              </w:rPr>
              <w:fldChar w:fldCharType="begin"/>
            </w:r>
            <w:r w:rsidRPr="00820FF3">
              <w:rPr>
                <w:rStyle w:val="Hyperlink"/>
              </w:rPr>
              <w:instrText xml:space="preserve"> </w:instrText>
            </w:r>
            <w:r>
              <w:instrText>HYPERLINK \l "_Toc508618974"</w:instrText>
            </w:r>
            <w:r w:rsidRPr="00820FF3">
              <w:rPr>
                <w:rStyle w:val="Hyperlink"/>
              </w:rPr>
              <w:instrText xml:space="preserve"> </w:instrText>
            </w:r>
            <w:r w:rsidRPr="00820FF3">
              <w:rPr>
                <w:rStyle w:val="Hyperlink"/>
              </w:rPr>
              <w:fldChar w:fldCharType="separate"/>
            </w:r>
            <w:r w:rsidRPr="00820FF3">
              <w:rPr>
                <w:rStyle w:val="Hyperlink"/>
                <w:lang w:val="en-GB"/>
              </w:rPr>
              <w:t>6.9.1 Applicability to language</w:t>
            </w:r>
            <w:r>
              <w:rPr>
                <w:webHidden/>
              </w:rPr>
              <w:tab/>
            </w:r>
            <w:r>
              <w:rPr>
                <w:webHidden/>
              </w:rPr>
              <w:fldChar w:fldCharType="begin"/>
            </w:r>
            <w:r>
              <w:rPr>
                <w:webHidden/>
              </w:rPr>
              <w:instrText xml:space="preserve"> PAGEREF _Toc508618974 \h </w:instrText>
            </w:r>
          </w:ins>
          <w:r>
            <w:rPr>
              <w:webHidden/>
            </w:rPr>
          </w:r>
          <w:r>
            <w:rPr>
              <w:webHidden/>
            </w:rPr>
            <w:fldChar w:fldCharType="separate"/>
          </w:r>
          <w:ins w:id="135" w:author="Joyce L Tokar" w:date="2018-03-12T12:12:00Z">
            <w:r w:rsidR="003B31DD">
              <w:rPr>
                <w:webHidden/>
              </w:rPr>
              <w:t>25</w:t>
            </w:r>
          </w:ins>
          <w:ins w:id="136" w:author="Joyce L Tokar" w:date="2018-03-12T11:53:00Z">
            <w:r>
              <w:rPr>
                <w:webHidden/>
              </w:rPr>
              <w:fldChar w:fldCharType="end"/>
            </w:r>
            <w:r w:rsidRPr="00820FF3">
              <w:rPr>
                <w:rStyle w:val="Hyperlink"/>
              </w:rPr>
              <w:fldChar w:fldCharType="end"/>
            </w:r>
          </w:ins>
        </w:p>
        <w:p w14:paraId="234B7CF8" w14:textId="77777777" w:rsidR="00F128DF" w:rsidRDefault="00F128DF">
          <w:pPr>
            <w:pStyle w:val="TOC3"/>
            <w:rPr>
              <w:ins w:id="137" w:author="Joyce L Tokar" w:date="2018-03-12T11:53:00Z"/>
              <w:b w:val="0"/>
              <w:bCs w:val="0"/>
            </w:rPr>
          </w:pPr>
          <w:ins w:id="138" w:author="Joyce L Tokar" w:date="2018-03-12T11:53:00Z">
            <w:r w:rsidRPr="00820FF3">
              <w:rPr>
                <w:rStyle w:val="Hyperlink"/>
              </w:rPr>
              <w:fldChar w:fldCharType="begin"/>
            </w:r>
            <w:r w:rsidRPr="00820FF3">
              <w:rPr>
                <w:rStyle w:val="Hyperlink"/>
              </w:rPr>
              <w:instrText xml:space="preserve"> </w:instrText>
            </w:r>
            <w:r>
              <w:instrText>HYPERLINK \l "_Toc508618975"</w:instrText>
            </w:r>
            <w:r w:rsidRPr="00820FF3">
              <w:rPr>
                <w:rStyle w:val="Hyperlink"/>
              </w:rPr>
              <w:instrText xml:space="preserve"> </w:instrText>
            </w:r>
            <w:r w:rsidRPr="00820FF3">
              <w:rPr>
                <w:rStyle w:val="Hyperlink"/>
              </w:rPr>
              <w:fldChar w:fldCharType="separate"/>
            </w:r>
            <w:r w:rsidRPr="00820FF3">
              <w:rPr>
                <w:rStyle w:val="Hyperlink"/>
                <w:lang w:val="pt-BR"/>
              </w:rPr>
              <w:t>6.9.2 Guidance to language users</w:t>
            </w:r>
            <w:r>
              <w:rPr>
                <w:webHidden/>
              </w:rPr>
              <w:tab/>
            </w:r>
            <w:r>
              <w:rPr>
                <w:webHidden/>
              </w:rPr>
              <w:fldChar w:fldCharType="begin"/>
            </w:r>
            <w:r>
              <w:rPr>
                <w:webHidden/>
              </w:rPr>
              <w:instrText xml:space="preserve"> PAGEREF _Toc508618975 \h </w:instrText>
            </w:r>
          </w:ins>
          <w:r>
            <w:rPr>
              <w:webHidden/>
            </w:rPr>
          </w:r>
          <w:r>
            <w:rPr>
              <w:webHidden/>
            </w:rPr>
            <w:fldChar w:fldCharType="separate"/>
          </w:r>
          <w:ins w:id="139" w:author="Joyce L Tokar" w:date="2018-03-12T12:12:00Z">
            <w:r w:rsidR="003B31DD">
              <w:rPr>
                <w:webHidden/>
              </w:rPr>
              <w:t>25</w:t>
            </w:r>
          </w:ins>
          <w:ins w:id="140" w:author="Joyce L Tokar" w:date="2018-03-12T11:53:00Z">
            <w:r>
              <w:rPr>
                <w:webHidden/>
              </w:rPr>
              <w:fldChar w:fldCharType="end"/>
            </w:r>
            <w:r w:rsidRPr="00820FF3">
              <w:rPr>
                <w:rStyle w:val="Hyperlink"/>
              </w:rPr>
              <w:fldChar w:fldCharType="end"/>
            </w:r>
          </w:ins>
        </w:p>
        <w:p w14:paraId="2206031F" w14:textId="77777777" w:rsidR="00F128DF" w:rsidRDefault="00F128DF">
          <w:pPr>
            <w:pStyle w:val="TOC2"/>
            <w:rPr>
              <w:ins w:id="141" w:author="Joyce L Tokar" w:date="2018-03-12T11:53:00Z"/>
              <w:b w:val="0"/>
              <w:bCs w:val="0"/>
            </w:rPr>
          </w:pPr>
          <w:ins w:id="142" w:author="Joyce L Tokar" w:date="2018-03-12T11:53:00Z">
            <w:r w:rsidRPr="00820FF3">
              <w:rPr>
                <w:rStyle w:val="Hyperlink"/>
              </w:rPr>
              <w:fldChar w:fldCharType="begin"/>
            </w:r>
            <w:r w:rsidRPr="00820FF3">
              <w:rPr>
                <w:rStyle w:val="Hyperlink"/>
              </w:rPr>
              <w:instrText xml:space="preserve"> </w:instrText>
            </w:r>
            <w:r>
              <w:instrText>HYPERLINK \l "_Toc508618976"</w:instrText>
            </w:r>
            <w:r w:rsidRPr="00820FF3">
              <w:rPr>
                <w:rStyle w:val="Hyperlink"/>
              </w:rPr>
              <w:instrText xml:space="preserve"> </w:instrText>
            </w:r>
            <w:r w:rsidRPr="00820FF3">
              <w:rPr>
                <w:rStyle w:val="Hyperlink"/>
              </w:rPr>
              <w:fldChar w:fldCharType="separate"/>
            </w:r>
            <w:r w:rsidRPr="00820FF3">
              <w:rPr>
                <w:rStyle w:val="Hyperlink"/>
                <w:lang w:val="en-GB"/>
              </w:rPr>
              <w:t>6.10 Unchecked Array Copying [XYW]</w:t>
            </w:r>
            <w:r>
              <w:rPr>
                <w:webHidden/>
              </w:rPr>
              <w:tab/>
            </w:r>
            <w:r>
              <w:rPr>
                <w:webHidden/>
              </w:rPr>
              <w:fldChar w:fldCharType="begin"/>
            </w:r>
            <w:r>
              <w:rPr>
                <w:webHidden/>
              </w:rPr>
              <w:instrText xml:space="preserve"> PAGEREF _Toc508618976 \h </w:instrText>
            </w:r>
          </w:ins>
          <w:r>
            <w:rPr>
              <w:webHidden/>
            </w:rPr>
          </w:r>
          <w:r>
            <w:rPr>
              <w:webHidden/>
            </w:rPr>
            <w:fldChar w:fldCharType="separate"/>
          </w:r>
          <w:ins w:id="143" w:author="Joyce L Tokar" w:date="2018-03-12T12:12:00Z">
            <w:r w:rsidR="003B31DD">
              <w:rPr>
                <w:webHidden/>
              </w:rPr>
              <w:t>25</w:t>
            </w:r>
          </w:ins>
          <w:ins w:id="144" w:author="Joyce L Tokar" w:date="2018-03-12T11:53:00Z">
            <w:r>
              <w:rPr>
                <w:webHidden/>
              </w:rPr>
              <w:fldChar w:fldCharType="end"/>
            </w:r>
            <w:r w:rsidRPr="00820FF3">
              <w:rPr>
                <w:rStyle w:val="Hyperlink"/>
              </w:rPr>
              <w:fldChar w:fldCharType="end"/>
            </w:r>
          </w:ins>
        </w:p>
        <w:p w14:paraId="5BB28B9C" w14:textId="77777777" w:rsidR="00F128DF" w:rsidRDefault="00F128DF">
          <w:pPr>
            <w:pStyle w:val="TOC2"/>
            <w:rPr>
              <w:ins w:id="145" w:author="Joyce L Tokar" w:date="2018-03-12T11:53:00Z"/>
              <w:b w:val="0"/>
              <w:bCs w:val="0"/>
            </w:rPr>
          </w:pPr>
          <w:ins w:id="146" w:author="Joyce L Tokar" w:date="2018-03-12T11:53:00Z">
            <w:r w:rsidRPr="00820FF3">
              <w:rPr>
                <w:rStyle w:val="Hyperlink"/>
              </w:rPr>
              <w:fldChar w:fldCharType="begin"/>
            </w:r>
            <w:r w:rsidRPr="00820FF3">
              <w:rPr>
                <w:rStyle w:val="Hyperlink"/>
              </w:rPr>
              <w:instrText xml:space="preserve"> </w:instrText>
            </w:r>
            <w:r>
              <w:instrText>HYPERLINK \l "_Toc508618977"</w:instrText>
            </w:r>
            <w:r w:rsidRPr="00820FF3">
              <w:rPr>
                <w:rStyle w:val="Hyperlink"/>
              </w:rPr>
              <w:instrText xml:space="preserve"> </w:instrText>
            </w:r>
            <w:r w:rsidRPr="00820FF3">
              <w:rPr>
                <w:rStyle w:val="Hyperlink"/>
              </w:rPr>
              <w:fldChar w:fldCharType="separate"/>
            </w:r>
            <w:r w:rsidRPr="00820FF3">
              <w:rPr>
                <w:rStyle w:val="Hyperlink"/>
              </w:rPr>
              <w:t>6.11 Pointer Type Conversions [HFC]</w:t>
            </w:r>
            <w:r>
              <w:rPr>
                <w:webHidden/>
              </w:rPr>
              <w:tab/>
            </w:r>
            <w:r>
              <w:rPr>
                <w:webHidden/>
              </w:rPr>
              <w:fldChar w:fldCharType="begin"/>
            </w:r>
            <w:r>
              <w:rPr>
                <w:webHidden/>
              </w:rPr>
              <w:instrText xml:space="preserve"> PAGEREF _Toc508618977 \h </w:instrText>
            </w:r>
          </w:ins>
          <w:r>
            <w:rPr>
              <w:webHidden/>
            </w:rPr>
          </w:r>
          <w:r>
            <w:rPr>
              <w:webHidden/>
            </w:rPr>
            <w:fldChar w:fldCharType="separate"/>
          </w:r>
          <w:ins w:id="147" w:author="Joyce L Tokar" w:date="2018-03-12T12:12:00Z">
            <w:r w:rsidR="003B31DD">
              <w:rPr>
                <w:webHidden/>
              </w:rPr>
              <w:t>25</w:t>
            </w:r>
          </w:ins>
          <w:ins w:id="148" w:author="Joyce L Tokar" w:date="2018-03-12T11:53:00Z">
            <w:r>
              <w:rPr>
                <w:webHidden/>
              </w:rPr>
              <w:fldChar w:fldCharType="end"/>
            </w:r>
            <w:r w:rsidRPr="00820FF3">
              <w:rPr>
                <w:rStyle w:val="Hyperlink"/>
              </w:rPr>
              <w:fldChar w:fldCharType="end"/>
            </w:r>
          </w:ins>
        </w:p>
        <w:p w14:paraId="6BA2C738" w14:textId="77777777" w:rsidR="00F128DF" w:rsidRDefault="00F128DF">
          <w:pPr>
            <w:pStyle w:val="TOC3"/>
            <w:rPr>
              <w:ins w:id="149" w:author="Joyce L Tokar" w:date="2018-03-12T11:53:00Z"/>
              <w:b w:val="0"/>
              <w:bCs w:val="0"/>
            </w:rPr>
          </w:pPr>
          <w:ins w:id="150" w:author="Joyce L Tokar" w:date="2018-03-12T11:53:00Z">
            <w:r w:rsidRPr="00820FF3">
              <w:rPr>
                <w:rStyle w:val="Hyperlink"/>
              </w:rPr>
              <w:fldChar w:fldCharType="begin"/>
            </w:r>
            <w:r w:rsidRPr="00820FF3">
              <w:rPr>
                <w:rStyle w:val="Hyperlink"/>
              </w:rPr>
              <w:instrText xml:space="preserve"> </w:instrText>
            </w:r>
            <w:r>
              <w:instrText>HYPERLINK \l "_Toc508618978"</w:instrText>
            </w:r>
            <w:r w:rsidRPr="00820FF3">
              <w:rPr>
                <w:rStyle w:val="Hyperlink"/>
              </w:rPr>
              <w:instrText xml:space="preserve"> </w:instrText>
            </w:r>
            <w:r w:rsidRPr="00820FF3">
              <w:rPr>
                <w:rStyle w:val="Hyperlink"/>
              </w:rPr>
              <w:fldChar w:fldCharType="separate"/>
            </w:r>
            <w:r w:rsidRPr="00820FF3">
              <w:rPr>
                <w:rStyle w:val="Hyperlink"/>
              </w:rPr>
              <w:t>6.11.1 Applicability to language</w:t>
            </w:r>
            <w:r>
              <w:rPr>
                <w:webHidden/>
              </w:rPr>
              <w:tab/>
            </w:r>
            <w:r>
              <w:rPr>
                <w:webHidden/>
              </w:rPr>
              <w:fldChar w:fldCharType="begin"/>
            </w:r>
            <w:r>
              <w:rPr>
                <w:webHidden/>
              </w:rPr>
              <w:instrText xml:space="preserve"> PAGEREF _Toc508618978 \h </w:instrText>
            </w:r>
          </w:ins>
          <w:r>
            <w:rPr>
              <w:webHidden/>
            </w:rPr>
          </w:r>
          <w:r>
            <w:rPr>
              <w:webHidden/>
            </w:rPr>
            <w:fldChar w:fldCharType="separate"/>
          </w:r>
          <w:ins w:id="151" w:author="Joyce L Tokar" w:date="2018-03-12T12:12:00Z">
            <w:r w:rsidR="003B31DD">
              <w:rPr>
                <w:webHidden/>
              </w:rPr>
              <w:t>25</w:t>
            </w:r>
          </w:ins>
          <w:ins w:id="152" w:author="Joyce L Tokar" w:date="2018-03-12T11:53:00Z">
            <w:r>
              <w:rPr>
                <w:webHidden/>
              </w:rPr>
              <w:fldChar w:fldCharType="end"/>
            </w:r>
            <w:r w:rsidRPr="00820FF3">
              <w:rPr>
                <w:rStyle w:val="Hyperlink"/>
              </w:rPr>
              <w:fldChar w:fldCharType="end"/>
            </w:r>
          </w:ins>
        </w:p>
        <w:p w14:paraId="5EC1B098" w14:textId="77777777" w:rsidR="00F128DF" w:rsidRDefault="00F128DF">
          <w:pPr>
            <w:pStyle w:val="TOC3"/>
            <w:rPr>
              <w:ins w:id="153" w:author="Joyce L Tokar" w:date="2018-03-12T11:53:00Z"/>
              <w:b w:val="0"/>
              <w:bCs w:val="0"/>
            </w:rPr>
          </w:pPr>
          <w:ins w:id="154" w:author="Joyce L Tokar" w:date="2018-03-12T11:53:00Z">
            <w:r w:rsidRPr="00820FF3">
              <w:rPr>
                <w:rStyle w:val="Hyperlink"/>
              </w:rPr>
              <w:fldChar w:fldCharType="begin"/>
            </w:r>
            <w:r w:rsidRPr="00820FF3">
              <w:rPr>
                <w:rStyle w:val="Hyperlink"/>
              </w:rPr>
              <w:instrText xml:space="preserve"> </w:instrText>
            </w:r>
            <w:r>
              <w:instrText>HYPERLINK \l "_Toc508618979"</w:instrText>
            </w:r>
            <w:r w:rsidRPr="00820FF3">
              <w:rPr>
                <w:rStyle w:val="Hyperlink"/>
              </w:rPr>
              <w:instrText xml:space="preserve"> </w:instrText>
            </w:r>
            <w:r w:rsidRPr="00820FF3">
              <w:rPr>
                <w:rStyle w:val="Hyperlink"/>
              </w:rPr>
              <w:fldChar w:fldCharType="separate"/>
            </w:r>
            <w:r w:rsidRPr="00820FF3">
              <w:rPr>
                <w:rStyle w:val="Hyperlink"/>
                <w:kern w:val="32"/>
              </w:rPr>
              <w:t>6.11.2 Guidance to language users</w:t>
            </w:r>
            <w:r>
              <w:rPr>
                <w:webHidden/>
              </w:rPr>
              <w:tab/>
            </w:r>
            <w:r>
              <w:rPr>
                <w:webHidden/>
              </w:rPr>
              <w:fldChar w:fldCharType="begin"/>
            </w:r>
            <w:r>
              <w:rPr>
                <w:webHidden/>
              </w:rPr>
              <w:instrText xml:space="preserve"> PAGEREF _Toc508618979 \h </w:instrText>
            </w:r>
          </w:ins>
          <w:r>
            <w:rPr>
              <w:webHidden/>
            </w:rPr>
          </w:r>
          <w:r>
            <w:rPr>
              <w:webHidden/>
            </w:rPr>
            <w:fldChar w:fldCharType="separate"/>
          </w:r>
          <w:ins w:id="155" w:author="Joyce L Tokar" w:date="2018-03-12T12:12:00Z">
            <w:r w:rsidR="003B31DD">
              <w:rPr>
                <w:webHidden/>
              </w:rPr>
              <w:t>26</w:t>
            </w:r>
          </w:ins>
          <w:ins w:id="156" w:author="Joyce L Tokar" w:date="2018-03-12T11:53:00Z">
            <w:r>
              <w:rPr>
                <w:webHidden/>
              </w:rPr>
              <w:fldChar w:fldCharType="end"/>
            </w:r>
            <w:r w:rsidRPr="00820FF3">
              <w:rPr>
                <w:rStyle w:val="Hyperlink"/>
              </w:rPr>
              <w:fldChar w:fldCharType="end"/>
            </w:r>
          </w:ins>
        </w:p>
        <w:p w14:paraId="47A09DCC" w14:textId="77777777" w:rsidR="00F128DF" w:rsidRDefault="00F128DF">
          <w:pPr>
            <w:pStyle w:val="TOC2"/>
            <w:rPr>
              <w:ins w:id="157" w:author="Joyce L Tokar" w:date="2018-03-12T11:53:00Z"/>
              <w:b w:val="0"/>
              <w:bCs w:val="0"/>
            </w:rPr>
          </w:pPr>
          <w:ins w:id="158" w:author="Joyce L Tokar" w:date="2018-03-12T11:53:00Z">
            <w:r w:rsidRPr="00820FF3">
              <w:rPr>
                <w:rStyle w:val="Hyperlink"/>
              </w:rPr>
              <w:fldChar w:fldCharType="begin"/>
            </w:r>
            <w:r w:rsidRPr="00820FF3">
              <w:rPr>
                <w:rStyle w:val="Hyperlink"/>
              </w:rPr>
              <w:instrText xml:space="preserve"> </w:instrText>
            </w:r>
            <w:r>
              <w:instrText>HYPERLINK \l "_Toc508618980"</w:instrText>
            </w:r>
            <w:r w:rsidRPr="00820FF3">
              <w:rPr>
                <w:rStyle w:val="Hyperlink"/>
              </w:rPr>
              <w:instrText xml:space="preserve"> </w:instrText>
            </w:r>
            <w:r w:rsidRPr="00820FF3">
              <w:rPr>
                <w:rStyle w:val="Hyperlink"/>
              </w:rPr>
              <w:fldChar w:fldCharType="separate"/>
            </w:r>
            <w:r w:rsidRPr="00820FF3">
              <w:rPr>
                <w:rStyle w:val="Hyperlink"/>
              </w:rPr>
              <w:t>6.12 Pointer Arithmetic [RVG]</w:t>
            </w:r>
            <w:r>
              <w:rPr>
                <w:webHidden/>
              </w:rPr>
              <w:tab/>
            </w:r>
            <w:r>
              <w:rPr>
                <w:webHidden/>
              </w:rPr>
              <w:fldChar w:fldCharType="begin"/>
            </w:r>
            <w:r>
              <w:rPr>
                <w:webHidden/>
              </w:rPr>
              <w:instrText xml:space="preserve"> PAGEREF _Toc508618980 \h </w:instrText>
            </w:r>
          </w:ins>
          <w:r>
            <w:rPr>
              <w:webHidden/>
            </w:rPr>
          </w:r>
          <w:r>
            <w:rPr>
              <w:webHidden/>
            </w:rPr>
            <w:fldChar w:fldCharType="separate"/>
          </w:r>
          <w:ins w:id="159" w:author="Joyce L Tokar" w:date="2018-03-12T12:12:00Z">
            <w:r w:rsidR="003B31DD">
              <w:rPr>
                <w:webHidden/>
              </w:rPr>
              <w:t>26</w:t>
            </w:r>
          </w:ins>
          <w:ins w:id="160" w:author="Joyce L Tokar" w:date="2018-03-12T11:53:00Z">
            <w:r>
              <w:rPr>
                <w:webHidden/>
              </w:rPr>
              <w:fldChar w:fldCharType="end"/>
            </w:r>
            <w:r w:rsidRPr="00820FF3">
              <w:rPr>
                <w:rStyle w:val="Hyperlink"/>
              </w:rPr>
              <w:fldChar w:fldCharType="end"/>
            </w:r>
          </w:ins>
        </w:p>
        <w:p w14:paraId="77D26822" w14:textId="77777777" w:rsidR="00F128DF" w:rsidRDefault="00F128DF">
          <w:pPr>
            <w:pStyle w:val="TOC2"/>
            <w:rPr>
              <w:ins w:id="161" w:author="Joyce L Tokar" w:date="2018-03-12T11:53:00Z"/>
              <w:b w:val="0"/>
              <w:bCs w:val="0"/>
            </w:rPr>
          </w:pPr>
          <w:ins w:id="162" w:author="Joyce L Tokar" w:date="2018-03-12T11:53:00Z">
            <w:r w:rsidRPr="00820FF3">
              <w:rPr>
                <w:rStyle w:val="Hyperlink"/>
              </w:rPr>
              <w:fldChar w:fldCharType="begin"/>
            </w:r>
            <w:r w:rsidRPr="00820FF3">
              <w:rPr>
                <w:rStyle w:val="Hyperlink"/>
              </w:rPr>
              <w:instrText xml:space="preserve"> </w:instrText>
            </w:r>
            <w:r>
              <w:instrText>HYPERLINK \l "_Toc508618981"</w:instrText>
            </w:r>
            <w:r w:rsidRPr="00820FF3">
              <w:rPr>
                <w:rStyle w:val="Hyperlink"/>
              </w:rPr>
              <w:instrText xml:space="preserve"> </w:instrText>
            </w:r>
            <w:r w:rsidRPr="00820FF3">
              <w:rPr>
                <w:rStyle w:val="Hyperlink"/>
              </w:rPr>
              <w:fldChar w:fldCharType="separate"/>
            </w:r>
            <w:r w:rsidRPr="00820FF3">
              <w:rPr>
                <w:rStyle w:val="Hyperlink"/>
              </w:rPr>
              <w:t>6.13 Null Pointer Dereference [XYH]</w:t>
            </w:r>
            <w:r>
              <w:rPr>
                <w:webHidden/>
              </w:rPr>
              <w:tab/>
            </w:r>
            <w:r>
              <w:rPr>
                <w:webHidden/>
              </w:rPr>
              <w:fldChar w:fldCharType="begin"/>
            </w:r>
            <w:r>
              <w:rPr>
                <w:webHidden/>
              </w:rPr>
              <w:instrText xml:space="preserve"> PAGEREF _Toc508618981 \h </w:instrText>
            </w:r>
          </w:ins>
          <w:r>
            <w:rPr>
              <w:webHidden/>
            </w:rPr>
          </w:r>
          <w:r>
            <w:rPr>
              <w:webHidden/>
            </w:rPr>
            <w:fldChar w:fldCharType="separate"/>
          </w:r>
          <w:ins w:id="163" w:author="Joyce L Tokar" w:date="2018-03-12T12:12:00Z">
            <w:r w:rsidR="003B31DD">
              <w:rPr>
                <w:webHidden/>
              </w:rPr>
              <w:t>26</w:t>
            </w:r>
          </w:ins>
          <w:ins w:id="164" w:author="Joyce L Tokar" w:date="2018-03-12T11:53:00Z">
            <w:r>
              <w:rPr>
                <w:webHidden/>
              </w:rPr>
              <w:fldChar w:fldCharType="end"/>
            </w:r>
            <w:r w:rsidRPr="00820FF3">
              <w:rPr>
                <w:rStyle w:val="Hyperlink"/>
              </w:rPr>
              <w:fldChar w:fldCharType="end"/>
            </w:r>
          </w:ins>
        </w:p>
        <w:p w14:paraId="5DF1D610" w14:textId="77777777" w:rsidR="00F128DF" w:rsidRDefault="00F128DF">
          <w:pPr>
            <w:pStyle w:val="TOC3"/>
            <w:rPr>
              <w:ins w:id="165" w:author="Joyce L Tokar" w:date="2018-03-12T11:53:00Z"/>
              <w:b w:val="0"/>
              <w:bCs w:val="0"/>
            </w:rPr>
          </w:pPr>
          <w:ins w:id="166" w:author="Joyce L Tokar" w:date="2018-03-12T11:53:00Z">
            <w:r w:rsidRPr="00820FF3">
              <w:rPr>
                <w:rStyle w:val="Hyperlink"/>
              </w:rPr>
              <w:fldChar w:fldCharType="begin"/>
            </w:r>
            <w:r w:rsidRPr="00820FF3">
              <w:rPr>
                <w:rStyle w:val="Hyperlink"/>
              </w:rPr>
              <w:instrText xml:space="preserve"> </w:instrText>
            </w:r>
            <w:r>
              <w:instrText>HYPERLINK \l "_Toc508618982"</w:instrText>
            </w:r>
            <w:r w:rsidRPr="00820FF3">
              <w:rPr>
                <w:rStyle w:val="Hyperlink"/>
              </w:rPr>
              <w:instrText xml:space="preserve"> </w:instrText>
            </w:r>
            <w:r w:rsidRPr="00820FF3">
              <w:rPr>
                <w:rStyle w:val="Hyperlink"/>
              </w:rPr>
              <w:fldChar w:fldCharType="separate"/>
            </w:r>
            <w:r w:rsidRPr="00820FF3">
              <w:rPr>
                <w:rStyle w:val="Hyperlink"/>
              </w:rPr>
              <w:t>6.13.1 Applicability to the language</w:t>
            </w:r>
            <w:r>
              <w:rPr>
                <w:webHidden/>
              </w:rPr>
              <w:tab/>
            </w:r>
            <w:r>
              <w:rPr>
                <w:webHidden/>
              </w:rPr>
              <w:fldChar w:fldCharType="begin"/>
            </w:r>
            <w:r>
              <w:rPr>
                <w:webHidden/>
              </w:rPr>
              <w:instrText xml:space="preserve"> PAGEREF _Toc508618982 \h </w:instrText>
            </w:r>
          </w:ins>
          <w:r>
            <w:rPr>
              <w:webHidden/>
            </w:rPr>
          </w:r>
          <w:r>
            <w:rPr>
              <w:webHidden/>
            </w:rPr>
            <w:fldChar w:fldCharType="separate"/>
          </w:r>
          <w:ins w:id="167" w:author="Joyce L Tokar" w:date="2018-03-12T12:12:00Z">
            <w:r w:rsidR="003B31DD">
              <w:rPr>
                <w:webHidden/>
              </w:rPr>
              <w:t>26</w:t>
            </w:r>
          </w:ins>
          <w:ins w:id="168" w:author="Joyce L Tokar" w:date="2018-03-12T11:53:00Z">
            <w:r>
              <w:rPr>
                <w:webHidden/>
              </w:rPr>
              <w:fldChar w:fldCharType="end"/>
            </w:r>
            <w:r w:rsidRPr="00820FF3">
              <w:rPr>
                <w:rStyle w:val="Hyperlink"/>
              </w:rPr>
              <w:fldChar w:fldCharType="end"/>
            </w:r>
          </w:ins>
        </w:p>
        <w:p w14:paraId="21AE0B71" w14:textId="77777777" w:rsidR="00F128DF" w:rsidRDefault="00F128DF">
          <w:pPr>
            <w:pStyle w:val="TOC3"/>
            <w:rPr>
              <w:ins w:id="169" w:author="Joyce L Tokar" w:date="2018-03-12T11:53:00Z"/>
              <w:b w:val="0"/>
              <w:bCs w:val="0"/>
            </w:rPr>
          </w:pPr>
          <w:ins w:id="170" w:author="Joyce L Tokar" w:date="2018-03-12T11:53:00Z">
            <w:r w:rsidRPr="00820FF3">
              <w:rPr>
                <w:rStyle w:val="Hyperlink"/>
              </w:rPr>
              <w:fldChar w:fldCharType="begin"/>
            </w:r>
            <w:r w:rsidRPr="00820FF3">
              <w:rPr>
                <w:rStyle w:val="Hyperlink"/>
              </w:rPr>
              <w:instrText xml:space="preserve"> </w:instrText>
            </w:r>
            <w:r>
              <w:instrText>HYPERLINK \l "_Toc508618983"</w:instrText>
            </w:r>
            <w:r w:rsidRPr="00820FF3">
              <w:rPr>
                <w:rStyle w:val="Hyperlink"/>
              </w:rPr>
              <w:instrText xml:space="preserve"> </w:instrText>
            </w:r>
            <w:r w:rsidRPr="00820FF3">
              <w:rPr>
                <w:rStyle w:val="Hyperlink"/>
              </w:rPr>
              <w:fldChar w:fldCharType="separate"/>
            </w:r>
            <w:r w:rsidRPr="00820FF3">
              <w:rPr>
                <w:rStyle w:val="Hyperlink"/>
              </w:rPr>
              <w:t>6.13.2 Guidance to language users</w:t>
            </w:r>
            <w:r>
              <w:rPr>
                <w:webHidden/>
              </w:rPr>
              <w:tab/>
            </w:r>
            <w:r>
              <w:rPr>
                <w:webHidden/>
              </w:rPr>
              <w:fldChar w:fldCharType="begin"/>
            </w:r>
            <w:r>
              <w:rPr>
                <w:webHidden/>
              </w:rPr>
              <w:instrText xml:space="preserve"> PAGEREF _Toc508618983 \h </w:instrText>
            </w:r>
          </w:ins>
          <w:r>
            <w:rPr>
              <w:webHidden/>
            </w:rPr>
          </w:r>
          <w:r>
            <w:rPr>
              <w:webHidden/>
            </w:rPr>
            <w:fldChar w:fldCharType="separate"/>
          </w:r>
          <w:ins w:id="171" w:author="Joyce L Tokar" w:date="2018-03-12T12:12:00Z">
            <w:r w:rsidR="003B31DD">
              <w:rPr>
                <w:webHidden/>
              </w:rPr>
              <w:t>26</w:t>
            </w:r>
          </w:ins>
          <w:ins w:id="172" w:author="Joyce L Tokar" w:date="2018-03-12T11:53:00Z">
            <w:r>
              <w:rPr>
                <w:webHidden/>
              </w:rPr>
              <w:fldChar w:fldCharType="end"/>
            </w:r>
            <w:r w:rsidRPr="00820FF3">
              <w:rPr>
                <w:rStyle w:val="Hyperlink"/>
              </w:rPr>
              <w:fldChar w:fldCharType="end"/>
            </w:r>
          </w:ins>
        </w:p>
        <w:p w14:paraId="2CF9A98C" w14:textId="77777777" w:rsidR="00F128DF" w:rsidRDefault="00F128DF">
          <w:pPr>
            <w:pStyle w:val="TOC2"/>
            <w:rPr>
              <w:ins w:id="173" w:author="Joyce L Tokar" w:date="2018-03-12T11:53:00Z"/>
              <w:b w:val="0"/>
              <w:bCs w:val="0"/>
            </w:rPr>
          </w:pPr>
          <w:ins w:id="174" w:author="Joyce L Tokar" w:date="2018-03-12T11:53:00Z">
            <w:r w:rsidRPr="00820FF3">
              <w:rPr>
                <w:rStyle w:val="Hyperlink"/>
              </w:rPr>
              <w:lastRenderedPageBreak/>
              <w:fldChar w:fldCharType="begin"/>
            </w:r>
            <w:r w:rsidRPr="00820FF3">
              <w:rPr>
                <w:rStyle w:val="Hyperlink"/>
              </w:rPr>
              <w:instrText xml:space="preserve"> </w:instrText>
            </w:r>
            <w:r>
              <w:instrText>HYPERLINK \l "_Toc508618984"</w:instrText>
            </w:r>
            <w:r w:rsidRPr="00820FF3">
              <w:rPr>
                <w:rStyle w:val="Hyperlink"/>
              </w:rPr>
              <w:instrText xml:space="preserve"> </w:instrText>
            </w:r>
            <w:r w:rsidRPr="00820FF3">
              <w:rPr>
                <w:rStyle w:val="Hyperlink"/>
              </w:rPr>
              <w:fldChar w:fldCharType="separate"/>
            </w:r>
            <w:r w:rsidRPr="00820FF3">
              <w:rPr>
                <w:rStyle w:val="Hyperlink"/>
              </w:rPr>
              <w:t>6.14 Dangling Reference to Heap [XYK]</w:t>
            </w:r>
            <w:r>
              <w:rPr>
                <w:webHidden/>
              </w:rPr>
              <w:tab/>
            </w:r>
            <w:r>
              <w:rPr>
                <w:webHidden/>
              </w:rPr>
              <w:fldChar w:fldCharType="begin"/>
            </w:r>
            <w:r>
              <w:rPr>
                <w:webHidden/>
              </w:rPr>
              <w:instrText xml:space="preserve"> PAGEREF _Toc508618984 \h </w:instrText>
            </w:r>
          </w:ins>
          <w:r>
            <w:rPr>
              <w:webHidden/>
            </w:rPr>
          </w:r>
          <w:r>
            <w:rPr>
              <w:webHidden/>
            </w:rPr>
            <w:fldChar w:fldCharType="separate"/>
          </w:r>
          <w:ins w:id="175" w:author="Joyce L Tokar" w:date="2018-03-12T12:12:00Z">
            <w:r w:rsidR="003B31DD">
              <w:rPr>
                <w:webHidden/>
              </w:rPr>
              <w:t>26</w:t>
            </w:r>
          </w:ins>
          <w:ins w:id="176" w:author="Joyce L Tokar" w:date="2018-03-12T11:53:00Z">
            <w:r>
              <w:rPr>
                <w:webHidden/>
              </w:rPr>
              <w:fldChar w:fldCharType="end"/>
            </w:r>
            <w:r w:rsidRPr="00820FF3">
              <w:rPr>
                <w:rStyle w:val="Hyperlink"/>
              </w:rPr>
              <w:fldChar w:fldCharType="end"/>
            </w:r>
          </w:ins>
        </w:p>
        <w:p w14:paraId="00EA1BE2" w14:textId="77777777" w:rsidR="00F128DF" w:rsidRDefault="00F128DF">
          <w:pPr>
            <w:pStyle w:val="TOC3"/>
            <w:rPr>
              <w:ins w:id="177" w:author="Joyce L Tokar" w:date="2018-03-12T11:53:00Z"/>
              <w:b w:val="0"/>
              <w:bCs w:val="0"/>
            </w:rPr>
          </w:pPr>
          <w:ins w:id="178" w:author="Joyce L Tokar" w:date="2018-03-12T11:53:00Z">
            <w:r w:rsidRPr="00820FF3">
              <w:rPr>
                <w:rStyle w:val="Hyperlink"/>
              </w:rPr>
              <w:fldChar w:fldCharType="begin"/>
            </w:r>
            <w:r w:rsidRPr="00820FF3">
              <w:rPr>
                <w:rStyle w:val="Hyperlink"/>
              </w:rPr>
              <w:instrText xml:space="preserve"> </w:instrText>
            </w:r>
            <w:r>
              <w:instrText>HYPERLINK \l "_Toc508618985"</w:instrText>
            </w:r>
            <w:r w:rsidRPr="00820FF3">
              <w:rPr>
                <w:rStyle w:val="Hyperlink"/>
              </w:rPr>
              <w:instrText xml:space="preserve"> </w:instrText>
            </w:r>
            <w:r w:rsidRPr="00820FF3">
              <w:rPr>
                <w:rStyle w:val="Hyperlink"/>
              </w:rPr>
              <w:fldChar w:fldCharType="separate"/>
            </w:r>
            <w:r w:rsidRPr="00820FF3">
              <w:rPr>
                <w:rStyle w:val="Hyperlink"/>
              </w:rPr>
              <w:t>6.14.1 Applicability to language</w:t>
            </w:r>
            <w:r>
              <w:rPr>
                <w:webHidden/>
              </w:rPr>
              <w:tab/>
            </w:r>
            <w:r>
              <w:rPr>
                <w:webHidden/>
              </w:rPr>
              <w:fldChar w:fldCharType="begin"/>
            </w:r>
            <w:r>
              <w:rPr>
                <w:webHidden/>
              </w:rPr>
              <w:instrText xml:space="preserve"> PAGEREF _Toc508618985 \h </w:instrText>
            </w:r>
          </w:ins>
          <w:r>
            <w:rPr>
              <w:webHidden/>
            </w:rPr>
          </w:r>
          <w:r>
            <w:rPr>
              <w:webHidden/>
            </w:rPr>
            <w:fldChar w:fldCharType="separate"/>
          </w:r>
          <w:ins w:id="179" w:author="Joyce L Tokar" w:date="2018-03-12T12:12:00Z">
            <w:r w:rsidR="003B31DD">
              <w:rPr>
                <w:webHidden/>
              </w:rPr>
              <w:t>26</w:t>
            </w:r>
          </w:ins>
          <w:ins w:id="180" w:author="Joyce L Tokar" w:date="2018-03-12T11:53:00Z">
            <w:r>
              <w:rPr>
                <w:webHidden/>
              </w:rPr>
              <w:fldChar w:fldCharType="end"/>
            </w:r>
            <w:r w:rsidRPr="00820FF3">
              <w:rPr>
                <w:rStyle w:val="Hyperlink"/>
              </w:rPr>
              <w:fldChar w:fldCharType="end"/>
            </w:r>
          </w:ins>
        </w:p>
        <w:p w14:paraId="303C4D2C" w14:textId="77777777" w:rsidR="00F128DF" w:rsidRDefault="00F128DF">
          <w:pPr>
            <w:pStyle w:val="TOC3"/>
            <w:rPr>
              <w:ins w:id="181" w:author="Joyce L Tokar" w:date="2018-03-12T11:53:00Z"/>
              <w:b w:val="0"/>
              <w:bCs w:val="0"/>
            </w:rPr>
          </w:pPr>
          <w:ins w:id="182" w:author="Joyce L Tokar" w:date="2018-03-12T11:53:00Z">
            <w:r w:rsidRPr="00820FF3">
              <w:rPr>
                <w:rStyle w:val="Hyperlink"/>
              </w:rPr>
              <w:fldChar w:fldCharType="begin"/>
            </w:r>
            <w:r w:rsidRPr="00820FF3">
              <w:rPr>
                <w:rStyle w:val="Hyperlink"/>
              </w:rPr>
              <w:instrText xml:space="preserve"> </w:instrText>
            </w:r>
            <w:r>
              <w:instrText>HYPERLINK \l "_Toc508618986"</w:instrText>
            </w:r>
            <w:r w:rsidRPr="00820FF3">
              <w:rPr>
                <w:rStyle w:val="Hyperlink"/>
              </w:rPr>
              <w:instrText xml:space="preserve"> </w:instrText>
            </w:r>
            <w:r w:rsidRPr="00820FF3">
              <w:rPr>
                <w:rStyle w:val="Hyperlink"/>
              </w:rPr>
              <w:fldChar w:fldCharType="separate"/>
            </w:r>
            <w:r w:rsidRPr="00820FF3">
              <w:rPr>
                <w:rStyle w:val="Hyperlink"/>
                <w:kern w:val="32"/>
              </w:rPr>
              <w:t>6.14.2 Guidance to language users</w:t>
            </w:r>
            <w:r>
              <w:rPr>
                <w:webHidden/>
              </w:rPr>
              <w:tab/>
            </w:r>
            <w:r>
              <w:rPr>
                <w:webHidden/>
              </w:rPr>
              <w:fldChar w:fldCharType="begin"/>
            </w:r>
            <w:r>
              <w:rPr>
                <w:webHidden/>
              </w:rPr>
              <w:instrText xml:space="preserve"> PAGEREF _Toc508618986 \h </w:instrText>
            </w:r>
          </w:ins>
          <w:r>
            <w:rPr>
              <w:webHidden/>
            </w:rPr>
          </w:r>
          <w:r>
            <w:rPr>
              <w:webHidden/>
            </w:rPr>
            <w:fldChar w:fldCharType="separate"/>
          </w:r>
          <w:ins w:id="183" w:author="Joyce L Tokar" w:date="2018-03-12T12:12:00Z">
            <w:r w:rsidR="003B31DD">
              <w:rPr>
                <w:webHidden/>
              </w:rPr>
              <w:t>27</w:t>
            </w:r>
          </w:ins>
          <w:ins w:id="184" w:author="Joyce L Tokar" w:date="2018-03-12T11:53:00Z">
            <w:r>
              <w:rPr>
                <w:webHidden/>
              </w:rPr>
              <w:fldChar w:fldCharType="end"/>
            </w:r>
            <w:r w:rsidRPr="00820FF3">
              <w:rPr>
                <w:rStyle w:val="Hyperlink"/>
              </w:rPr>
              <w:fldChar w:fldCharType="end"/>
            </w:r>
          </w:ins>
        </w:p>
        <w:p w14:paraId="146960F0" w14:textId="77777777" w:rsidR="00F128DF" w:rsidRDefault="00F128DF">
          <w:pPr>
            <w:pStyle w:val="TOC2"/>
            <w:rPr>
              <w:ins w:id="185" w:author="Joyce L Tokar" w:date="2018-03-12T11:53:00Z"/>
              <w:b w:val="0"/>
              <w:bCs w:val="0"/>
            </w:rPr>
          </w:pPr>
          <w:ins w:id="186" w:author="Joyce L Tokar" w:date="2018-03-12T11:53:00Z">
            <w:r w:rsidRPr="00820FF3">
              <w:rPr>
                <w:rStyle w:val="Hyperlink"/>
              </w:rPr>
              <w:fldChar w:fldCharType="begin"/>
            </w:r>
            <w:r w:rsidRPr="00820FF3">
              <w:rPr>
                <w:rStyle w:val="Hyperlink"/>
              </w:rPr>
              <w:instrText xml:space="preserve"> </w:instrText>
            </w:r>
            <w:r>
              <w:instrText>HYPERLINK \l "_Toc508618987"</w:instrText>
            </w:r>
            <w:r w:rsidRPr="00820FF3">
              <w:rPr>
                <w:rStyle w:val="Hyperlink"/>
              </w:rPr>
              <w:instrText xml:space="preserve"> </w:instrText>
            </w:r>
            <w:r w:rsidRPr="00820FF3">
              <w:rPr>
                <w:rStyle w:val="Hyperlink"/>
              </w:rPr>
              <w:fldChar w:fldCharType="separate"/>
            </w:r>
            <w:r w:rsidRPr="00820FF3">
              <w:rPr>
                <w:rStyle w:val="Hyperlink"/>
              </w:rPr>
              <w:t>6.15 Arithmetic Wrap-around Error [FIF]</w:t>
            </w:r>
            <w:r>
              <w:rPr>
                <w:webHidden/>
              </w:rPr>
              <w:tab/>
            </w:r>
            <w:r>
              <w:rPr>
                <w:webHidden/>
              </w:rPr>
              <w:fldChar w:fldCharType="begin"/>
            </w:r>
            <w:r>
              <w:rPr>
                <w:webHidden/>
              </w:rPr>
              <w:instrText xml:space="preserve"> PAGEREF _Toc508618987 \h </w:instrText>
            </w:r>
          </w:ins>
          <w:r>
            <w:rPr>
              <w:webHidden/>
            </w:rPr>
          </w:r>
          <w:r>
            <w:rPr>
              <w:webHidden/>
            </w:rPr>
            <w:fldChar w:fldCharType="separate"/>
          </w:r>
          <w:ins w:id="187" w:author="Joyce L Tokar" w:date="2018-03-12T12:12:00Z">
            <w:r w:rsidR="003B31DD">
              <w:rPr>
                <w:webHidden/>
              </w:rPr>
              <w:t>27</w:t>
            </w:r>
          </w:ins>
          <w:ins w:id="188" w:author="Joyce L Tokar" w:date="2018-03-12T11:53:00Z">
            <w:r>
              <w:rPr>
                <w:webHidden/>
              </w:rPr>
              <w:fldChar w:fldCharType="end"/>
            </w:r>
            <w:r w:rsidRPr="00820FF3">
              <w:rPr>
                <w:rStyle w:val="Hyperlink"/>
              </w:rPr>
              <w:fldChar w:fldCharType="end"/>
            </w:r>
          </w:ins>
        </w:p>
        <w:p w14:paraId="29B88EE6" w14:textId="77777777" w:rsidR="00F128DF" w:rsidRDefault="00F128DF">
          <w:pPr>
            <w:pStyle w:val="TOC2"/>
            <w:rPr>
              <w:ins w:id="189" w:author="Joyce L Tokar" w:date="2018-03-12T11:53:00Z"/>
              <w:b w:val="0"/>
              <w:bCs w:val="0"/>
            </w:rPr>
          </w:pPr>
          <w:ins w:id="190" w:author="Joyce L Tokar" w:date="2018-03-12T11:53:00Z">
            <w:r w:rsidRPr="00820FF3">
              <w:rPr>
                <w:rStyle w:val="Hyperlink"/>
              </w:rPr>
              <w:fldChar w:fldCharType="begin"/>
            </w:r>
            <w:r w:rsidRPr="00820FF3">
              <w:rPr>
                <w:rStyle w:val="Hyperlink"/>
              </w:rPr>
              <w:instrText xml:space="preserve"> </w:instrText>
            </w:r>
            <w:r>
              <w:instrText>HYPERLINK \l "_Toc508618988"</w:instrText>
            </w:r>
            <w:r w:rsidRPr="00820FF3">
              <w:rPr>
                <w:rStyle w:val="Hyperlink"/>
              </w:rPr>
              <w:instrText xml:space="preserve"> </w:instrText>
            </w:r>
            <w:r w:rsidRPr="00820FF3">
              <w:rPr>
                <w:rStyle w:val="Hyperlink"/>
              </w:rPr>
              <w:fldChar w:fldCharType="separate"/>
            </w:r>
            <w:r w:rsidRPr="00820FF3">
              <w:rPr>
                <w:rStyle w:val="Hyperlink"/>
              </w:rPr>
              <w:t>6.16 Using Shift Operations for Multiplication and Division [PIK]</w:t>
            </w:r>
            <w:r>
              <w:rPr>
                <w:webHidden/>
              </w:rPr>
              <w:tab/>
            </w:r>
            <w:r>
              <w:rPr>
                <w:webHidden/>
              </w:rPr>
              <w:fldChar w:fldCharType="begin"/>
            </w:r>
            <w:r>
              <w:rPr>
                <w:webHidden/>
              </w:rPr>
              <w:instrText xml:space="preserve"> PAGEREF _Toc508618988 \h </w:instrText>
            </w:r>
          </w:ins>
          <w:r>
            <w:rPr>
              <w:webHidden/>
            </w:rPr>
          </w:r>
          <w:r>
            <w:rPr>
              <w:webHidden/>
            </w:rPr>
            <w:fldChar w:fldCharType="separate"/>
          </w:r>
          <w:ins w:id="191" w:author="Joyce L Tokar" w:date="2018-03-12T12:12:00Z">
            <w:r w:rsidR="003B31DD">
              <w:rPr>
                <w:webHidden/>
              </w:rPr>
              <w:t>27</w:t>
            </w:r>
          </w:ins>
          <w:ins w:id="192" w:author="Joyce L Tokar" w:date="2018-03-12T11:53:00Z">
            <w:r>
              <w:rPr>
                <w:webHidden/>
              </w:rPr>
              <w:fldChar w:fldCharType="end"/>
            </w:r>
            <w:r w:rsidRPr="00820FF3">
              <w:rPr>
                <w:rStyle w:val="Hyperlink"/>
              </w:rPr>
              <w:fldChar w:fldCharType="end"/>
            </w:r>
          </w:ins>
        </w:p>
        <w:p w14:paraId="284ED620" w14:textId="77777777" w:rsidR="00F128DF" w:rsidRDefault="00F128DF">
          <w:pPr>
            <w:pStyle w:val="TOC2"/>
            <w:rPr>
              <w:ins w:id="193" w:author="Joyce L Tokar" w:date="2018-03-12T11:53:00Z"/>
              <w:b w:val="0"/>
              <w:bCs w:val="0"/>
            </w:rPr>
          </w:pPr>
          <w:ins w:id="194" w:author="Joyce L Tokar" w:date="2018-03-12T11:53:00Z">
            <w:r w:rsidRPr="00820FF3">
              <w:rPr>
                <w:rStyle w:val="Hyperlink"/>
              </w:rPr>
              <w:fldChar w:fldCharType="begin"/>
            </w:r>
            <w:r w:rsidRPr="00820FF3">
              <w:rPr>
                <w:rStyle w:val="Hyperlink"/>
              </w:rPr>
              <w:instrText xml:space="preserve"> </w:instrText>
            </w:r>
            <w:r>
              <w:instrText>HYPERLINK \l "_Toc508618989"</w:instrText>
            </w:r>
            <w:r w:rsidRPr="00820FF3">
              <w:rPr>
                <w:rStyle w:val="Hyperlink"/>
              </w:rPr>
              <w:instrText xml:space="preserve"> </w:instrText>
            </w:r>
            <w:r w:rsidRPr="00820FF3">
              <w:rPr>
                <w:rStyle w:val="Hyperlink"/>
              </w:rPr>
              <w:fldChar w:fldCharType="separate"/>
            </w:r>
            <w:r w:rsidRPr="00820FF3">
              <w:rPr>
                <w:rStyle w:val="Hyperlink"/>
              </w:rPr>
              <w:t>6.17 Choice of Clear Names [NAI]</w:t>
            </w:r>
            <w:r>
              <w:rPr>
                <w:webHidden/>
              </w:rPr>
              <w:tab/>
            </w:r>
            <w:r>
              <w:rPr>
                <w:webHidden/>
              </w:rPr>
              <w:fldChar w:fldCharType="begin"/>
            </w:r>
            <w:r>
              <w:rPr>
                <w:webHidden/>
              </w:rPr>
              <w:instrText xml:space="preserve"> PAGEREF _Toc508618989 \h </w:instrText>
            </w:r>
          </w:ins>
          <w:r>
            <w:rPr>
              <w:webHidden/>
            </w:rPr>
          </w:r>
          <w:r>
            <w:rPr>
              <w:webHidden/>
            </w:rPr>
            <w:fldChar w:fldCharType="separate"/>
          </w:r>
          <w:ins w:id="195" w:author="Joyce L Tokar" w:date="2018-03-12T12:12:00Z">
            <w:r w:rsidR="003B31DD">
              <w:rPr>
                <w:webHidden/>
              </w:rPr>
              <w:t>27</w:t>
            </w:r>
          </w:ins>
          <w:ins w:id="196" w:author="Joyce L Tokar" w:date="2018-03-12T11:53:00Z">
            <w:r>
              <w:rPr>
                <w:webHidden/>
              </w:rPr>
              <w:fldChar w:fldCharType="end"/>
            </w:r>
            <w:r w:rsidRPr="00820FF3">
              <w:rPr>
                <w:rStyle w:val="Hyperlink"/>
              </w:rPr>
              <w:fldChar w:fldCharType="end"/>
            </w:r>
          </w:ins>
        </w:p>
        <w:p w14:paraId="73794D2C" w14:textId="77777777" w:rsidR="00F128DF" w:rsidRDefault="00F128DF">
          <w:pPr>
            <w:pStyle w:val="TOC3"/>
            <w:rPr>
              <w:ins w:id="197" w:author="Joyce L Tokar" w:date="2018-03-12T11:53:00Z"/>
              <w:b w:val="0"/>
              <w:bCs w:val="0"/>
            </w:rPr>
          </w:pPr>
          <w:ins w:id="198" w:author="Joyce L Tokar" w:date="2018-03-12T11:53:00Z">
            <w:r w:rsidRPr="00820FF3">
              <w:rPr>
                <w:rStyle w:val="Hyperlink"/>
              </w:rPr>
              <w:fldChar w:fldCharType="begin"/>
            </w:r>
            <w:r w:rsidRPr="00820FF3">
              <w:rPr>
                <w:rStyle w:val="Hyperlink"/>
              </w:rPr>
              <w:instrText xml:space="preserve"> </w:instrText>
            </w:r>
            <w:r>
              <w:instrText>HYPERLINK \l "_Toc508618990"</w:instrText>
            </w:r>
            <w:r w:rsidRPr="00820FF3">
              <w:rPr>
                <w:rStyle w:val="Hyperlink"/>
              </w:rPr>
              <w:instrText xml:space="preserve"> </w:instrText>
            </w:r>
            <w:r w:rsidRPr="00820FF3">
              <w:rPr>
                <w:rStyle w:val="Hyperlink"/>
              </w:rPr>
              <w:fldChar w:fldCharType="separate"/>
            </w:r>
            <w:r w:rsidRPr="00820FF3">
              <w:rPr>
                <w:rStyle w:val="Hyperlink"/>
              </w:rPr>
              <w:t>6.17.1 Applicability to language</w:t>
            </w:r>
            <w:r>
              <w:rPr>
                <w:webHidden/>
              </w:rPr>
              <w:tab/>
            </w:r>
            <w:r>
              <w:rPr>
                <w:webHidden/>
              </w:rPr>
              <w:fldChar w:fldCharType="begin"/>
            </w:r>
            <w:r>
              <w:rPr>
                <w:webHidden/>
              </w:rPr>
              <w:instrText xml:space="preserve"> PAGEREF _Toc508618990 \h </w:instrText>
            </w:r>
          </w:ins>
          <w:r>
            <w:rPr>
              <w:webHidden/>
            </w:rPr>
          </w:r>
          <w:r>
            <w:rPr>
              <w:webHidden/>
            </w:rPr>
            <w:fldChar w:fldCharType="separate"/>
          </w:r>
          <w:ins w:id="199" w:author="Joyce L Tokar" w:date="2018-03-12T12:12:00Z">
            <w:r w:rsidR="003B31DD">
              <w:rPr>
                <w:webHidden/>
              </w:rPr>
              <w:t>27</w:t>
            </w:r>
          </w:ins>
          <w:ins w:id="200" w:author="Joyce L Tokar" w:date="2018-03-12T11:53:00Z">
            <w:r>
              <w:rPr>
                <w:webHidden/>
              </w:rPr>
              <w:fldChar w:fldCharType="end"/>
            </w:r>
            <w:r w:rsidRPr="00820FF3">
              <w:rPr>
                <w:rStyle w:val="Hyperlink"/>
              </w:rPr>
              <w:fldChar w:fldCharType="end"/>
            </w:r>
          </w:ins>
        </w:p>
        <w:p w14:paraId="0F927461" w14:textId="77777777" w:rsidR="00F128DF" w:rsidRDefault="00F128DF">
          <w:pPr>
            <w:pStyle w:val="TOC3"/>
            <w:rPr>
              <w:ins w:id="201" w:author="Joyce L Tokar" w:date="2018-03-12T11:53:00Z"/>
              <w:b w:val="0"/>
              <w:bCs w:val="0"/>
            </w:rPr>
          </w:pPr>
          <w:ins w:id="202" w:author="Joyce L Tokar" w:date="2018-03-12T11:53:00Z">
            <w:r w:rsidRPr="00820FF3">
              <w:rPr>
                <w:rStyle w:val="Hyperlink"/>
              </w:rPr>
              <w:fldChar w:fldCharType="begin"/>
            </w:r>
            <w:r w:rsidRPr="00820FF3">
              <w:rPr>
                <w:rStyle w:val="Hyperlink"/>
              </w:rPr>
              <w:instrText xml:space="preserve"> </w:instrText>
            </w:r>
            <w:r>
              <w:instrText>HYPERLINK \l "_Toc508618991"</w:instrText>
            </w:r>
            <w:r w:rsidRPr="00820FF3">
              <w:rPr>
                <w:rStyle w:val="Hyperlink"/>
              </w:rPr>
              <w:instrText xml:space="preserve"> </w:instrText>
            </w:r>
            <w:r w:rsidRPr="00820FF3">
              <w:rPr>
                <w:rStyle w:val="Hyperlink"/>
              </w:rPr>
              <w:fldChar w:fldCharType="separate"/>
            </w:r>
            <w:r w:rsidRPr="00820FF3">
              <w:rPr>
                <w:rStyle w:val="Hyperlink"/>
                <w:kern w:val="32"/>
              </w:rPr>
              <w:t>6.17.2 Guidance to language users</w:t>
            </w:r>
            <w:r>
              <w:rPr>
                <w:webHidden/>
              </w:rPr>
              <w:tab/>
            </w:r>
            <w:r>
              <w:rPr>
                <w:webHidden/>
              </w:rPr>
              <w:fldChar w:fldCharType="begin"/>
            </w:r>
            <w:r>
              <w:rPr>
                <w:webHidden/>
              </w:rPr>
              <w:instrText xml:space="preserve"> PAGEREF _Toc508618991 \h </w:instrText>
            </w:r>
          </w:ins>
          <w:r>
            <w:rPr>
              <w:webHidden/>
            </w:rPr>
          </w:r>
          <w:r>
            <w:rPr>
              <w:webHidden/>
            </w:rPr>
            <w:fldChar w:fldCharType="separate"/>
          </w:r>
          <w:ins w:id="203" w:author="Joyce L Tokar" w:date="2018-03-12T12:12:00Z">
            <w:r w:rsidR="003B31DD">
              <w:rPr>
                <w:webHidden/>
              </w:rPr>
              <w:t>28</w:t>
            </w:r>
          </w:ins>
          <w:ins w:id="204" w:author="Joyce L Tokar" w:date="2018-03-12T11:53:00Z">
            <w:r>
              <w:rPr>
                <w:webHidden/>
              </w:rPr>
              <w:fldChar w:fldCharType="end"/>
            </w:r>
            <w:r w:rsidRPr="00820FF3">
              <w:rPr>
                <w:rStyle w:val="Hyperlink"/>
              </w:rPr>
              <w:fldChar w:fldCharType="end"/>
            </w:r>
          </w:ins>
        </w:p>
        <w:p w14:paraId="008771F4" w14:textId="77777777" w:rsidR="00F128DF" w:rsidRDefault="00F128DF">
          <w:pPr>
            <w:pStyle w:val="TOC2"/>
            <w:rPr>
              <w:ins w:id="205" w:author="Joyce L Tokar" w:date="2018-03-12T11:53:00Z"/>
              <w:b w:val="0"/>
              <w:bCs w:val="0"/>
            </w:rPr>
          </w:pPr>
          <w:ins w:id="206" w:author="Joyce L Tokar" w:date="2018-03-12T11:53:00Z">
            <w:r w:rsidRPr="00820FF3">
              <w:rPr>
                <w:rStyle w:val="Hyperlink"/>
              </w:rPr>
              <w:fldChar w:fldCharType="begin"/>
            </w:r>
            <w:r w:rsidRPr="00820FF3">
              <w:rPr>
                <w:rStyle w:val="Hyperlink"/>
              </w:rPr>
              <w:instrText xml:space="preserve"> </w:instrText>
            </w:r>
            <w:r>
              <w:instrText>HYPERLINK \l "_Toc508618992"</w:instrText>
            </w:r>
            <w:r w:rsidRPr="00820FF3">
              <w:rPr>
                <w:rStyle w:val="Hyperlink"/>
              </w:rPr>
              <w:instrText xml:space="preserve"> </w:instrText>
            </w:r>
            <w:r w:rsidRPr="00820FF3">
              <w:rPr>
                <w:rStyle w:val="Hyperlink"/>
              </w:rPr>
              <w:fldChar w:fldCharType="separate"/>
            </w:r>
            <w:r w:rsidRPr="00820FF3">
              <w:rPr>
                <w:rStyle w:val="Hyperlink"/>
              </w:rPr>
              <w:t>6.18 Dead store [WXQ]</w:t>
            </w:r>
            <w:r>
              <w:rPr>
                <w:webHidden/>
              </w:rPr>
              <w:tab/>
            </w:r>
            <w:r>
              <w:rPr>
                <w:webHidden/>
              </w:rPr>
              <w:fldChar w:fldCharType="begin"/>
            </w:r>
            <w:r>
              <w:rPr>
                <w:webHidden/>
              </w:rPr>
              <w:instrText xml:space="preserve"> PAGEREF _Toc508618992 \h </w:instrText>
            </w:r>
          </w:ins>
          <w:r>
            <w:rPr>
              <w:webHidden/>
            </w:rPr>
          </w:r>
          <w:r>
            <w:rPr>
              <w:webHidden/>
            </w:rPr>
            <w:fldChar w:fldCharType="separate"/>
          </w:r>
          <w:ins w:id="207" w:author="Joyce L Tokar" w:date="2018-03-12T12:12:00Z">
            <w:r w:rsidR="003B31DD">
              <w:rPr>
                <w:webHidden/>
              </w:rPr>
              <w:t>28</w:t>
            </w:r>
          </w:ins>
          <w:ins w:id="208" w:author="Joyce L Tokar" w:date="2018-03-12T11:53:00Z">
            <w:r>
              <w:rPr>
                <w:webHidden/>
              </w:rPr>
              <w:fldChar w:fldCharType="end"/>
            </w:r>
            <w:r w:rsidRPr="00820FF3">
              <w:rPr>
                <w:rStyle w:val="Hyperlink"/>
              </w:rPr>
              <w:fldChar w:fldCharType="end"/>
            </w:r>
          </w:ins>
        </w:p>
        <w:p w14:paraId="672B4068" w14:textId="77777777" w:rsidR="00F128DF" w:rsidRDefault="00F128DF">
          <w:pPr>
            <w:pStyle w:val="TOC3"/>
            <w:rPr>
              <w:ins w:id="209" w:author="Joyce L Tokar" w:date="2018-03-12T11:53:00Z"/>
              <w:b w:val="0"/>
              <w:bCs w:val="0"/>
            </w:rPr>
          </w:pPr>
          <w:ins w:id="210" w:author="Joyce L Tokar" w:date="2018-03-12T11:53:00Z">
            <w:r w:rsidRPr="00820FF3">
              <w:rPr>
                <w:rStyle w:val="Hyperlink"/>
              </w:rPr>
              <w:fldChar w:fldCharType="begin"/>
            </w:r>
            <w:r w:rsidRPr="00820FF3">
              <w:rPr>
                <w:rStyle w:val="Hyperlink"/>
              </w:rPr>
              <w:instrText xml:space="preserve"> </w:instrText>
            </w:r>
            <w:r>
              <w:instrText>HYPERLINK \l "_Toc508618993"</w:instrText>
            </w:r>
            <w:r w:rsidRPr="00820FF3">
              <w:rPr>
                <w:rStyle w:val="Hyperlink"/>
              </w:rPr>
              <w:instrText xml:space="preserve"> </w:instrText>
            </w:r>
            <w:r w:rsidRPr="00820FF3">
              <w:rPr>
                <w:rStyle w:val="Hyperlink"/>
              </w:rPr>
              <w:fldChar w:fldCharType="separate"/>
            </w:r>
            <w:r w:rsidRPr="00820FF3">
              <w:rPr>
                <w:rStyle w:val="Hyperlink"/>
              </w:rPr>
              <w:t>6.18.1 Applicability to language</w:t>
            </w:r>
            <w:r>
              <w:rPr>
                <w:webHidden/>
              </w:rPr>
              <w:tab/>
            </w:r>
            <w:r>
              <w:rPr>
                <w:webHidden/>
              </w:rPr>
              <w:fldChar w:fldCharType="begin"/>
            </w:r>
            <w:r>
              <w:rPr>
                <w:webHidden/>
              </w:rPr>
              <w:instrText xml:space="preserve"> PAGEREF _Toc508618993 \h </w:instrText>
            </w:r>
          </w:ins>
          <w:r>
            <w:rPr>
              <w:webHidden/>
            </w:rPr>
          </w:r>
          <w:r>
            <w:rPr>
              <w:webHidden/>
            </w:rPr>
            <w:fldChar w:fldCharType="separate"/>
          </w:r>
          <w:ins w:id="211" w:author="Joyce L Tokar" w:date="2018-03-12T12:12:00Z">
            <w:r w:rsidR="003B31DD">
              <w:rPr>
                <w:webHidden/>
              </w:rPr>
              <w:t>28</w:t>
            </w:r>
          </w:ins>
          <w:ins w:id="212" w:author="Joyce L Tokar" w:date="2018-03-12T11:53:00Z">
            <w:r>
              <w:rPr>
                <w:webHidden/>
              </w:rPr>
              <w:fldChar w:fldCharType="end"/>
            </w:r>
            <w:r w:rsidRPr="00820FF3">
              <w:rPr>
                <w:rStyle w:val="Hyperlink"/>
              </w:rPr>
              <w:fldChar w:fldCharType="end"/>
            </w:r>
          </w:ins>
        </w:p>
        <w:p w14:paraId="0152BA6A" w14:textId="77777777" w:rsidR="00F128DF" w:rsidRDefault="00F128DF">
          <w:pPr>
            <w:pStyle w:val="TOC3"/>
            <w:rPr>
              <w:ins w:id="213" w:author="Joyce L Tokar" w:date="2018-03-12T11:53:00Z"/>
              <w:b w:val="0"/>
              <w:bCs w:val="0"/>
            </w:rPr>
          </w:pPr>
          <w:ins w:id="214" w:author="Joyce L Tokar" w:date="2018-03-12T11:53:00Z">
            <w:r w:rsidRPr="00820FF3">
              <w:rPr>
                <w:rStyle w:val="Hyperlink"/>
              </w:rPr>
              <w:fldChar w:fldCharType="begin"/>
            </w:r>
            <w:r w:rsidRPr="00820FF3">
              <w:rPr>
                <w:rStyle w:val="Hyperlink"/>
              </w:rPr>
              <w:instrText xml:space="preserve"> </w:instrText>
            </w:r>
            <w:r>
              <w:instrText>HYPERLINK \l "_Toc508618994"</w:instrText>
            </w:r>
            <w:r w:rsidRPr="00820FF3">
              <w:rPr>
                <w:rStyle w:val="Hyperlink"/>
              </w:rPr>
              <w:instrText xml:space="preserve"> </w:instrText>
            </w:r>
            <w:r w:rsidRPr="00820FF3">
              <w:rPr>
                <w:rStyle w:val="Hyperlink"/>
              </w:rPr>
              <w:fldChar w:fldCharType="separate"/>
            </w:r>
            <w:r w:rsidRPr="00820FF3">
              <w:rPr>
                <w:rStyle w:val="Hyperlink"/>
              </w:rPr>
              <w:t>6.18.2 Guidance to Language Users</w:t>
            </w:r>
            <w:r>
              <w:rPr>
                <w:webHidden/>
              </w:rPr>
              <w:tab/>
            </w:r>
            <w:r>
              <w:rPr>
                <w:webHidden/>
              </w:rPr>
              <w:fldChar w:fldCharType="begin"/>
            </w:r>
            <w:r>
              <w:rPr>
                <w:webHidden/>
              </w:rPr>
              <w:instrText xml:space="preserve"> PAGEREF _Toc508618994 \h </w:instrText>
            </w:r>
          </w:ins>
          <w:r>
            <w:rPr>
              <w:webHidden/>
            </w:rPr>
          </w:r>
          <w:r>
            <w:rPr>
              <w:webHidden/>
            </w:rPr>
            <w:fldChar w:fldCharType="separate"/>
          </w:r>
          <w:ins w:id="215" w:author="Joyce L Tokar" w:date="2018-03-12T12:12:00Z">
            <w:r w:rsidR="003B31DD">
              <w:rPr>
                <w:webHidden/>
              </w:rPr>
              <w:t>28</w:t>
            </w:r>
          </w:ins>
          <w:ins w:id="216" w:author="Joyce L Tokar" w:date="2018-03-12T11:53:00Z">
            <w:r>
              <w:rPr>
                <w:webHidden/>
              </w:rPr>
              <w:fldChar w:fldCharType="end"/>
            </w:r>
            <w:r w:rsidRPr="00820FF3">
              <w:rPr>
                <w:rStyle w:val="Hyperlink"/>
              </w:rPr>
              <w:fldChar w:fldCharType="end"/>
            </w:r>
          </w:ins>
        </w:p>
        <w:p w14:paraId="5DC63146" w14:textId="77777777" w:rsidR="00F128DF" w:rsidRDefault="00F128DF">
          <w:pPr>
            <w:pStyle w:val="TOC2"/>
            <w:rPr>
              <w:ins w:id="217" w:author="Joyce L Tokar" w:date="2018-03-12T11:53:00Z"/>
              <w:b w:val="0"/>
              <w:bCs w:val="0"/>
            </w:rPr>
          </w:pPr>
          <w:ins w:id="218" w:author="Joyce L Tokar" w:date="2018-03-12T11:53:00Z">
            <w:r w:rsidRPr="00820FF3">
              <w:rPr>
                <w:rStyle w:val="Hyperlink"/>
              </w:rPr>
              <w:fldChar w:fldCharType="begin"/>
            </w:r>
            <w:r w:rsidRPr="00820FF3">
              <w:rPr>
                <w:rStyle w:val="Hyperlink"/>
              </w:rPr>
              <w:instrText xml:space="preserve"> </w:instrText>
            </w:r>
            <w:r>
              <w:instrText>HYPERLINK \l "_Toc508618995"</w:instrText>
            </w:r>
            <w:r w:rsidRPr="00820FF3">
              <w:rPr>
                <w:rStyle w:val="Hyperlink"/>
              </w:rPr>
              <w:instrText xml:space="preserve"> </w:instrText>
            </w:r>
            <w:r w:rsidRPr="00820FF3">
              <w:rPr>
                <w:rStyle w:val="Hyperlink"/>
              </w:rPr>
              <w:fldChar w:fldCharType="separate"/>
            </w:r>
            <w:r w:rsidRPr="00820FF3">
              <w:rPr>
                <w:rStyle w:val="Hyperlink"/>
              </w:rPr>
              <w:t>6.19 Unused Variable [YZS]</w:t>
            </w:r>
            <w:r>
              <w:rPr>
                <w:webHidden/>
              </w:rPr>
              <w:tab/>
            </w:r>
            <w:r>
              <w:rPr>
                <w:webHidden/>
              </w:rPr>
              <w:fldChar w:fldCharType="begin"/>
            </w:r>
            <w:r>
              <w:rPr>
                <w:webHidden/>
              </w:rPr>
              <w:instrText xml:space="preserve"> PAGEREF _Toc508618995 \h </w:instrText>
            </w:r>
          </w:ins>
          <w:r>
            <w:rPr>
              <w:webHidden/>
            </w:rPr>
          </w:r>
          <w:r>
            <w:rPr>
              <w:webHidden/>
            </w:rPr>
            <w:fldChar w:fldCharType="separate"/>
          </w:r>
          <w:ins w:id="219" w:author="Joyce L Tokar" w:date="2018-03-12T12:12:00Z">
            <w:r w:rsidR="003B31DD">
              <w:rPr>
                <w:webHidden/>
              </w:rPr>
              <w:t>28</w:t>
            </w:r>
          </w:ins>
          <w:ins w:id="220" w:author="Joyce L Tokar" w:date="2018-03-12T11:53:00Z">
            <w:r>
              <w:rPr>
                <w:webHidden/>
              </w:rPr>
              <w:fldChar w:fldCharType="end"/>
            </w:r>
            <w:r w:rsidRPr="00820FF3">
              <w:rPr>
                <w:rStyle w:val="Hyperlink"/>
              </w:rPr>
              <w:fldChar w:fldCharType="end"/>
            </w:r>
          </w:ins>
        </w:p>
        <w:p w14:paraId="175D3030" w14:textId="77777777" w:rsidR="00F128DF" w:rsidRDefault="00F128DF">
          <w:pPr>
            <w:pStyle w:val="TOC3"/>
            <w:rPr>
              <w:ins w:id="221" w:author="Joyce L Tokar" w:date="2018-03-12T11:53:00Z"/>
              <w:b w:val="0"/>
              <w:bCs w:val="0"/>
            </w:rPr>
          </w:pPr>
          <w:ins w:id="222" w:author="Joyce L Tokar" w:date="2018-03-12T11:53:00Z">
            <w:r w:rsidRPr="00820FF3">
              <w:rPr>
                <w:rStyle w:val="Hyperlink"/>
              </w:rPr>
              <w:fldChar w:fldCharType="begin"/>
            </w:r>
            <w:r w:rsidRPr="00820FF3">
              <w:rPr>
                <w:rStyle w:val="Hyperlink"/>
              </w:rPr>
              <w:instrText xml:space="preserve"> </w:instrText>
            </w:r>
            <w:r>
              <w:instrText>HYPERLINK \l "_Toc508618996"</w:instrText>
            </w:r>
            <w:r w:rsidRPr="00820FF3">
              <w:rPr>
                <w:rStyle w:val="Hyperlink"/>
              </w:rPr>
              <w:instrText xml:space="preserve"> </w:instrText>
            </w:r>
            <w:r w:rsidRPr="00820FF3">
              <w:rPr>
                <w:rStyle w:val="Hyperlink"/>
              </w:rPr>
              <w:fldChar w:fldCharType="separate"/>
            </w:r>
            <w:r w:rsidRPr="00820FF3">
              <w:rPr>
                <w:rStyle w:val="Hyperlink"/>
              </w:rPr>
              <w:t>6.19.1 Applicability to language</w:t>
            </w:r>
            <w:r>
              <w:rPr>
                <w:webHidden/>
              </w:rPr>
              <w:tab/>
            </w:r>
            <w:r>
              <w:rPr>
                <w:webHidden/>
              </w:rPr>
              <w:fldChar w:fldCharType="begin"/>
            </w:r>
            <w:r>
              <w:rPr>
                <w:webHidden/>
              </w:rPr>
              <w:instrText xml:space="preserve"> PAGEREF _Toc508618996 \h </w:instrText>
            </w:r>
          </w:ins>
          <w:r>
            <w:rPr>
              <w:webHidden/>
            </w:rPr>
          </w:r>
          <w:r>
            <w:rPr>
              <w:webHidden/>
            </w:rPr>
            <w:fldChar w:fldCharType="separate"/>
          </w:r>
          <w:ins w:id="223" w:author="Joyce L Tokar" w:date="2018-03-12T12:12:00Z">
            <w:r w:rsidR="003B31DD">
              <w:rPr>
                <w:webHidden/>
              </w:rPr>
              <w:t>28</w:t>
            </w:r>
          </w:ins>
          <w:ins w:id="224" w:author="Joyce L Tokar" w:date="2018-03-12T11:53:00Z">
            <w:r>
              <w:rPr>
                <w:webHidden/>
              </w:rPr>
              <w:fldChar w:fldCharType="end"/>
            </w:r>
            <w:r w:rsidRPr="00820FF3">
              <w:rPr>
                <w:rStyle w:val="Hyperlink"/>
              </w:rPr>
              <w:fldChar w:fldCharType="end"/>
            </w:r>
          </w:ins>
        </w:p>
        <w:p w14:paraId="6D0E53A3" w14:textId="77777777" w:rsidR="00F128DF" w:rsidRDefault="00F128DF">
          <w:pPr>
            <w:pStyle w:val="TOC3"/>
            <w:rPr>
              <w:ins w:id="225" w:author="Joyce L Tokar" w:date="2018-03-12T11:53:00Z"/>
              <w:b w:val="0"/>
              <w:bCs w:val="0"/>
            </w:rPr>
          </w:pPr>
          <w:ins w:id="226" w:author="Joyce L Tokar" w:date="2018-03-12T11:53:00Z">
            <w:r w:rsidRPr="00820FF3">
              <w:rPr>
                <w:rStyle w:val="Hyperlink"/>
              </w:rPr>
              <w:fldChar w:fldCharType="begin"/>
            </w:r>
            <w:r w:rsidRPr="00820FF3">
              <w:rPr>
                <w:rStyle w:val="Hyperlink"/>
              </w:rPr>
              <w:instrText xml:space="preserve"> </w:instrText>
            </w:r>
            <w:r>
              <w:instrText>HYPERLINK \l "_Toc508618997"</w:instrText>
            </w:r>
            <w:r w:rsidRPr="00820FF3">
              <w:rPr>
                <w:rStyle w:val="Hyperlink"/>
              </w:rPr>
              <w:instrText xml:space="preserve"> </w:instrText>
            </w:r>
            <w:r w:rsidRPr="00820FF3">
              <w:rPr>
                <w:rStyle w:val="Hyperlink"/>
              </w:rPr>
              <w:fldChar w:fldCharType="separate"/>
            </w:r>
            <w:r w:rsidRPr="00820FF3">
              <w:rPr>
                <w:rStyle w:val="Hyperlink"/>
                <w:kern w:val="32"/>
              </w:rPr>
              <w:t>6.19.2 Guidance to language users</w:t>
            </w:r>
            <w:r>
              <w:rPr>
                <w:webHidden/>
              </w:rPr>
              <w:tab/>
            </w:r>
            <w:r>
              <w:rPr>
                <w:webHidden/>
              </w:rPr>
              <w:fldChar w:fldCharType="begin"/>
            </w:r>
            <w:r>
              <w:rPr>
                <w:webHidden/>
              </w:rPr>
              <w:instrText xml:space="preserve"> PAGEREF _Toc508618997 \h </w:instrText>
            </w:r>
          </w:ins>
          <w:r>
            <w:rPr>
              <w:webHidden/>
            </w:rPr>
          </w:r>
          <w:r>
            <w:rPr>
              <w:webHidden/>
            </w:rPr>
            <w:fldChar w:fldCharType="separate"/>
          </w:r>
          <w:ins w:id="227" w:author="Joyce L Tokar" w:date="2018-03-12T12:12:00Z">
            <w:r w:rsidR="003B31DD">
              <w:rPr>
                <w:webHidden/>
              </w:rPr>
              <w:t>28</w:t>
            </w:r>
          </w:ins>
          <w:ins w:id="228" w:author="Joyce L Tokar" w:date="2018-03-12T11:53:00Z">
            <w:r>
              <w:rPr>
                <w:webHidden/>
              </w:rPr>
              <w:fldChar w:fldCharType="end"/>
            </w:r>
            <w:r w:rsidRPr="00820FF3">
              <w:rPr>
                <w:rStyle w:val="Hyperlink"/>
              </w:rPr>
              <w:fldChar w:fldCharType="end"/>
            </w:r>
          </w:ins>
        </w:p>
        <w:p w14:paraId="59AB88E1" w14:textId="77777777" w:rsidR="00F128DF" w:rsidRDefault="00F128DF">
          <w:pPr>
            <w:pStyle w:val="TOC2"/>
            <w:rPr>
              <w:ins w:id="229" w:author="Joyce L Tokar" w:date="2018-03-12T11:53:00Z"/>
              <w:b w:val="0"/>
              <w:bCs w:val="0"/>
            </w:rPr>
          </w:pPr>
          <w:ins w:id="230" w:author="Joyce L Tokar" w:date="2018-03-12T11:53:00Z">
            <w:r w:rsidRPr="00820FF3">
              <w:rPr>
                <w:rStyle w:val="Hyperlink"/>
              </w:rPr>
              <w:fldChar w:fldCharType="begin"/>
            </w:r>
            <w:r w:rsidRPr="00820FF3">
              <w:rPr>
                <w:rStyle w:val="Hyperlink"/>
              </w:rPr>
              <w:instrText xml:space="preserve"> </w:instrText>
            </w:r>
            <w:r>
              <w:instrText>HYPERLINK \l "_Toc508618998"</w:instrText>
            </w:r>
            <w:r w:rsidRPr="00820FF3">
              <w:rPr>
                <w:rStyle w:val="Hyperlink"/>
              </w:rPr>
              <w:instrText xml:space="preserve"> </w:instrText>
            </w:r>
            <w:r w:rsidRPr="00820FF3">
              <w:rPr>
                <w:rStyle w:val="Hyperlink"/>
              </w:rPr>
              <w:fldChar w:fldCharType="separate"/>
            </w:r>
            <w:r w:rsidRPr="00820FF3">
              <w:rPr>
                <w:rStyle w:val="Hyperlink"/>
              </w:rPr>
              <w:t>6.20 Identifier Name Reuse [YOW]</w:t>
            </w:r>
            <w:r>
              <w:rPr>
                <w:webHidden/>
              </w:rPr>
              <w:tab/>
            </w:r>
            <w:r>
              <w:rPr>
                <w:webHidden/>
              </w:rPr>
              <w:fldChar w:fldCharType="begin"/>
            </w:r>
            <w:r>
              <w:rPr>
                <w:webHidden/>
              </w:rPr>
              <w:instrText xml:space="preserve"> PAGEREF _Toc508618998 \h </w:instrText>
            </w:r>
          </w:ins>
          <w:r>
            <w:rPr>
              <w:webHidden/>
            </w:rPr>
          </w:r>
          <w:r>
            <w:rPr>
              <w:webHidden/>
            </w:rPr>
            <w:fldChar w:fldCharType="separate"/>
          </w:r>
          <w:ins w:id="231" w:author="Joyce L Tokar" w:date="2018-03-12T12:12:00Z">
            <w:r w:rsidR="003B31DD">
              <w:rPr>
                <w:webHidden/>
              </w:rPr>
              <w:t>29</w:t>
            </w:r>
          </w:ins>
          <w:ins w:id="232" w:author="Joyce L Tokar" w:date="2018-03-12T11:53:00Z">
            <w:r>
              <w:rPr>
                <w:webHidden/>
              </w:rPr>
              <w:fldChar w:fldCharType="end"/>
            </w:r>
            <w:r w:rsidRPr="00820FF3">
              <w:rPr>
                <w:rStyle w:val="Hyperlink"/>
              </w:rPr>
              <w:fldChar w:fldCharType="end"/>
            </w:r>
          </w:ins>
        </w:p>
        <w:p w14:paraId="24AEF289" w14:textId="77777777" w:rsidR="00F128DF" w:rsidRDefault="00F128DF">
          <w:pPr>
            <w:pStyle w:val="TOC3"/>
            <w:rPr>
              <w:ins w:id="233" w:author="Joyce L Tokar" w:date="2018-03-12T11:53:00Z"/>
              <w:b w:val="0"/>
              <w:bCs w:val="0"/>
            </w:rPr>
          </w:pPr>
          <w:ins w:id="234" w:author="Joyce L Tokar" w:date="2018-03-12T11:53:00Z">
            <w:r w:rsidRPr="00820FF3">
              <w:rPr>
                <w:rStyle w:val="Hyperlink"/>
              </w:rPr>
              <w:fldChar w:fldCharType="begin"/>
            </w:r>
            <w:r w:rsidRPr="00820FF3">
              <w:rPr>
                <w:rStyle w:val="Hyperlink"/>
              </w:rPr>
              <w:instrText xml:space="preserve"> </w:instrText>
            </w:r>
            <w:r>
              <w:instrText>HYPERLINK \l "_Toc508618999"</w:instrText>
            </w:r>
            <w:r w:rsidRPr="00820FF3">
              <w:rPr>
                <w:rStyle w:val="Hyperlink"/>
              </w:rPr>
              <w:instrText xml:space="preserve"> </w:instrText>
            </w:r>
            <w:r w:rsidRPr="00820FF3">
              <w:rPr>
                <w:rStyle w:val="Hyperlink"/>
              </w:rPr>
              <w:fldChar w:fldCharType="separate"/>
            </w:r>
            <w:r w:rsidRPr="00820FF3">
              <w:rPr>
                <w:rStyle w:val="Hyperlink"/>
              </w:rPr>
              <w:t>6.20.1 Applicability to language</w:t>
            </w:r>
            <w:r>
              <w:rPr>
                <w:webHidden/>
              </w:rPr>
              <w:tab/>
            </w:r>
            <w:r>
              <w:rPr>
                <w:webHidden/>
              </w:rPr>
              <w:fldChar w:fldCharType="begin"/>
            </w:r>
            <w:r>
              <w:rPr>
                <w:webHidden/>
              </w:rPr>
              <w:instrText xml:space="preserve"> PAGEREF _Toc508618999 \h </w:instrText>
            </w:r>
          </w:ins>
          <w:r>
            <w:rPr>
              <w:webHidden/>
            </w:rPr>
          </w:r>
          <w:r>
            <w:rPr>
              <w:webHidden/>
            </w:rPr>
            <w:fldChar w:fldCharType="separate"/>
          </w:r>
          <w:ins w:id="235" w:author="Joyce L Tokar" w:date="2018-03-12T12:12:00Z">
            <w:r w:rsidR="003B31DD">
              <w:rPr>
                <w:webHidden/>
              </w:rPr>
              <w:t>29</w:t>
            </w:r>
          </w:ins>
          <w:ins w:id="236" w:author="Joyce L Tokar" w:date="2018-03-12T11:53:00Z">
            <w:r>
              <w:rPr>
                <w:webHidden/>
              </w:rPr>
              <w:fldChar w:fldCharType="end"/>
            </w:r>
            <w:r w:rsidRPr="00820FF3">
              <w:rPr>
                <w:rStyle w:val="Hyperlink"/>
              </w:rPr>
              <w:fldChar w:fldCharType="end"/>
            </w:r>
          </w:ins>
        </w:p>
        <w:p w14:paraId="669B4098" w14:textId="77777777" w:rsidR="00F128DF" w:rsidRDefault="00F128DF">
          <w:pPr>
            <w:pStyle w:val="TOC3"/>
            <w:rPr>
              <w:ins w:id="237" w:author="Joyce L Tokar" w:date="2018-03-12T11:53:00Z"/>
              <w:b w:val="0"/>
              <w:bCs w:val="0"/>
            </w:rPr>
          </w:pPr>
          <w:ins w:id="238" w:author="Joyce L Tokar" w:date="2018-03-12T11:53:00Z">
            <w:r w:rsidRPr="00820FF3">
              <w:rPr>
                <w:rStyle w:val="Hyperlink"/>
              </w:rPr>
              <w:fldChar w:fldCharType="begin"/>
            </w:r>
            <w:r w:rsidRPr="00820FF3">
              <w:rPr>
                <w:rStyle w:val="Hyperlink"/>
              </w:rPr>
              <w:instrText xml:space="preserve"> </w:instrText>
            </w:r>
            <w:r>
              <w:instrText>HYPERLINK \l "_Toc508619000"</w:instrText>
            </w:r>
            <w:r w:rsidRPr="00820FF3">
              <w:rPr>
                <w:rStyle w:val="Hyperlink"/>
              </w:rPr>
              <w:instrText xml:space="preserve"> </w:instrText>
            </w:r>
            <w:r w:rsidRPr="00820FF3">
              <w:rPr>
                <w:rStyle w:val="Hyperlink"/>
              </w:rPr>
              <w:fldChar w:fldCharType="separate"/>
            </w:r>
            <w:r w:rsidRPr="00820FF3">
              <w:rPr>
                <w:rStyle w:val="Hyperlink"/>
              </w:rPr>
              <w:t>6.20.2 Guidance to language users</w:t>
            </w:r>
            <w:r>
              <w:rPr>
                <w:webHidden/>
              </w:rPr>
              <w:tab/>
            </w:r>
            <w:r>
              <w:rPr>
                <w:webHidden/>
              </w:rPr>
              <w:fldChar w:fldCharType="begin"/>
            </w:r>
            <w:r>
              <w:rPr>
                <w:webHidden/>
              </w:rPr>
              <w:instrText xml:space="preserve"> PAGEREF _Toc508619000 \h </w:instrText>
            </w:r>
          </w:ins>
          <w:r>
            <w:rPr>
              <w:webHidden/>
            </w:rPr>
          </w:r>
          <w:r>
            <w:rPr>
              <w:webHidden/>
            </w:rPr>
            <w:fldChar w:fldCharType="separate"/>
          </w:r>
          <w:ins w:id="239" w:author="Joyce L Tokar" w:date="2018-03-12T12:12:00Z">
            <w:r w:rsidR="003B31DD">
              <w:rPr>
                <w:webHidden/>
              </w:rPr>
              <w:t>29</w:t>
            </w:r>
          </w:ins>
          <w:ins w:id="240" w:author="Joyce L Tokar" w:date="2018-03-12T11:53:00Z">
            <w:r>
              <w:rPr>
                <w:webHidden/>
              </w:rPr>
              <w:fldChar w:fldCharType="end"/>
            </w:r>
            <w:r w:rsidRPr="00820FF3">
              <w:rPr>
                <w:rStyle w:val="Hyperlink"/>
              </w:rPr>
              <w:fldChar w:fldCharType="end"/>
            </w:r>
          </w:ins>
        </w:p>
        <w:p w14:paraId="6D09E45A" w14:textId="77777777" w:rsidR="00F128DF" w:rsidRDefault="00F128DF">
          <w:pPr>
            <w:pStyle w:val="TOC2"/>
            <w:rPr>
              <w:ins w:id="241" w:author="Joyce L Tokar" w:date="2018-03-12T11:53:00Z"/>
              <w:b w:val="0"/>
              <w:bCs w:val="0"/>
            </w:rPr>
          </w:pPr>
          <w:ins w:id="242" w:author="Joyce L Tokar" w:date="2018-03-12T11:53:00Z">
            <w:r w:rsidRPr="00820FF3">
              <w:rPr>
                <w:rStyle w:val="Hyperlink"/>
              </w:rPr>
              <w:fldChar w:fldCharType="begin"/>
            </w:r>
            <w:r w:rsidRPr="00820FF3">
              <w:rPr>
                <w:rStyle w:val="Hyperlink"/>
              </w:rPr>
              <w:instrText xml:space="preserve"> </w:instrText>
            </w:r>
            <w:r>
              <w:instrText>HYPERLINK \l "_Toc508619001"</w:instrText>
            </w:r>
            <w:r w:rsidRPr="00820FF3">
              <w:rPr>
                <w:rStyle w:val="Hyperlink"/>
              </w:rPr>
              <w:instrText xml:space="preserve"> </w:instrText>
            </w:r>
            <w:r w:rsidRPr="00820FF3">
              <w:rPr>
                <w:rStyle w:val="Hyperlink"/>
              </w:rPr>
              <w:fldChar w:fldCharType="separate"/>
            </w:r>
            <w:r w:rsidRPr="00820FF3">
              <w:rPr>
                <w:rStyle w:val="Hyperlink"/>
              </w:rPr>
              <w:t>6.21 Namespace Issues [BJL]</w:t>
            </w:r>
            <w:r>
              <w:rPr>
                <w:webHidden/>
              </w:rPr>
              <w:tab/>
            </w:r>
            <w:r>
              <w:rPr>
                <w:webHidden/>
              </w:rPr>
              <w:fldChar w:fldCharType="begin"/>
            </w:r>
            <w:r>
              <w:rPr>
                <w:webHidden/>
              </w:rPr>
              <w:instrText xml:space="preserve"> PAGEREF _Toc508619001 \h </w:instrText>
            </w:r>
          </w:ins>
          <w:r>
            <w:rPr>
              <w:webHidden/>
            </w:rPr>
          </w:r>
          <w:r>
            <w:rPr>
              <w:webHidden/>
            </w:rPr>
            <w:fldChar w:fldCharType="separate"/>
          </w:r>
          <w:ins w:id="243" w:author="Joyce L Tokar" w:date="2018-03-12T12:12:00Z">
            <w:r w:rsidR="003B31DD">
              <w:rPr>
                <w:webHidden/>
              </w:rPr>
              <w:t>29</w:t>
            </w:r>
          </w:ins>
          <w:ins w:id="244" w:author="Joyce L Tokar" w:date="2018-03-12T11:53:00Z">
            <w:r>
              <w:rPr>
                <w:webHidden/>
              </w:rPr>
              <w:fldChar w:fldCharType="end"/>
            </w:r>
            <w:r w:rsidRPr="00820FF3">
              <w:rPr>
                <w:rStyle w:val="Hyperlink"/>
              </w:rPr>
              <w:fldChar w:fldCharType="end"/>
            </w:r>
          </w:ins>
        </w:p>
        <w:p w14:paraId="2F8A486F" w14:textId="77777777" w:rsidR="00F128DF" w:rsidRDefault="00F128DF">
          <w:pPr>
            <w:pStyle w:val="TOC2"/>
            <w:rPr>
              <w:ins w:id="245" w:author="Joyce L Tokar" w:date="2018-03-12T11:53:00Z"/>
              <w:b w:val="0"/>
              <w:bCs w:val="0"/>
            </w:rPr>
          </w:pPr>
          <w:ins w:id="246" w:author="Joyce L Tokar" w:date="2018-03-12T11:53:00Z">
            <w:r w:rsidRPr="00820FF3">
              <w:rPr>
                <w:rStyle w:val="Hyperlink"/>
              </w:rPr>
              <w:fldChar w:fldCharType="begin"/>
            </w:r>
            <w:r w:rsidRPr="00820FF3">
              <w:rPr>
                <w:rStyle w:val="Hyperlink"/>
              </w:rPr>
              <w:instrText xml:space="preserve"> </w:instrText>
            </w:r>
            <w:r>
              <w:instrText>HYPERLINK \l "_Toc508619002"</w:instrText>
            </w:r>
            <w:r w:rsidRPr="00820FF3">
              <w:rPr>
                <w:rStyle w:val="Hyperlink"/>
              </w:rPr>
              <w:instrText xml:space="preserve"> </w:instrText>
            </w:r>
            <w:r w:rsidRPr="00820FF3">
              <w:rPr>
                <w:rStyle w:val="Hyperlink"/>
              </w:rPr>
              <w:fldChar w:fldCharType="separate"/>
            </w:r>
            <w:r w:rsidRPr="00820FF3">
              <w:rPr>
                <w:rStyle w:val="Hyperlink"/>
              </w:rPr>
              <w:t>6.22 Initialization of Variables [LAV]</w:t>
            </w:r>
            <w:r>
              <w:rPr>
                <w:webHidden/>
              </w:rPr>
              <w:tab/>
            </w:r>
            <w:r>
              <w:rPr>
                <w:webHidden/>
              </w:rPr>
              <w:fldChar w:fldCharType="begin"/>
            </w:r>
            <w:r>
              <w:rPr>
                <w:webHidden/>
              </w:rPr>
              <w:instrText xml:space="preserve"> PAGEREF _Toc508619002 \h </w:instrText>
            </w:r>
          </w:ins>
          <w:r>
            <w:rPr>
              <w:webHidden/>
            </w:rPr>
          </w:r>
          <w:r>
            <w:rPr>
              <w:webHidden/>
            </w:rPr>
            <w:fldChar w:fldCharType="separate"/>
          </w:r>
          <w:ins w:id="247" w:author="Joyce L Tokar" w:date="2018-03-12T12:12:00Z">
            <w:r w:rsidR="003B31DD">
              <w:rPr>
                <w:webHidden/>
              </w:rPr>
              <w:t>29</w:t>
            </w:r>
          </w:ins>
          <w:ins w:id="248" w:author="Joyce L Tokar" w:date="2018-03-12T11:53:00Z">
            <w:r>
              <w:rPr>
                <w:webHidden/>
              </w:rPr>
              <w:fldChar w:fldCharType="end"/>
            </w:r>
            <w:r w:rsidRPr="00820FF3">
              <w:rPr>
                <w:rStyle w:val="Hyperlink"/>
              </w:rPr>
              <w:fldChar w:fldCharType="end"/>
            </w:r>
          </w:ins>
        </w:p>
        <w:p w14:paraId="670987FD" w14:textId="77777777" w:rsidR="00F128DF" w:rsidRDefault="00F128DF">
          <w:pPr>
            <w:pStyle w:val="TOC3"/>
            <w:rPr>
              <w:ins w:id="249" w:author="Joyce L Tokar" w:date="2018-03-12T11:53:00Z"/>
              <w:b w:val="0"/>
              <w:bCs w:val="0"/>
            </w:rPr>
          </w:pPr>
          <w:ins w:id="250" w:author="Joyce L Tokar" w:date="2018-03-12T11:53:00Z">
            <w:r w:rsidRPr="00820FF3">
              <w:rPr>
                <w:rStyle w:val="Hyperlink"/>
              </w:rPr>
              <w:fldChar w:fldCharType="begin"/>
            </w:r>
            <w:r w:rsidRPr="00820FF3">
              <w:rPr>
                <w:rStyle w:val="Hyperlink"/>
              </w:rPr>
              <w:instrText xml:space="preserve"> </w:instrText>
            </w:r>
            <w:r>
              <w:instrText>HYPERLINK \l "_Toc508619003"</w:instrText>
            </w:r>
            <w:r w:rsidRPr="00820FF3">
              <w:rPr>
                <w:rStyle w:val="Hyperlink"/>
              </w:rPr>
              <w:instrText xml:space="preserve"> </w:instrText>
            </w:r>
            <w:r w:rsidRPr="00820FF3">
              <w:rPr>
                <w:rStyle w:val="Hyperlink"/>
              </w:rPr>
              <w:fldChar w:fldCharType="separate"/>
            </w:r>
            <w:r w:rsidRPr="00820FF3">
              <w:rPr>
                <w:rStyle w:val="Hyperlink"/>
              </w:rPr>
              <w:t>6.22.1 Applicability to language</w:t>
            </w:r>
            <w:r>
              <w:rPr>
                <w:webHidden/>
              </w:rPr>
              <w:tab/>
            </w:r>
            <w:r>
              <w:rPr>
                <w:webHidden/>
              </w:rPr>
              <w:fldChar w:fldCharType="begin"/>
            </w:r>
            <w:r>
              <w:rPr>
                <w:webHidden/>
              </w:rPr>
              <w:instrText xml:space="preserve"> PAGEREF _Toc508619003 \h </w:instrText>
            </w:r>
          </w:ins>
          <w:r>
            <w:rPr>
              <w:webHidden/>
            </w:rPr>
          </w:r>
          <w:r>
            <w:rPr>
              <w:webHidden/>
            </w:rPr>
            <w:fldChar w:fldCharType="separate"/>
          </w:r>
          <w:ins w:id="251" w:author="Joyce L Tokar" w:date="2018-03-12T12:12:00Z">
            <w:r w:rsidR="003B31DD">
              <w:rPr>
                <w:webHidden/>
              </w:rPr>
              <w:t>29</w:t>
            </w:r>
          </w:ins>
          <w:ins w:id="252" w:author="Joyce L Tokar" w:date="2018-03-12T11:53:00Z">
            <w:r>
              <w:rPr>
                <w:webHidden/>
              </w:rPr>
              <w:fldChar w:fldCharType="end"/>
            </w:r>
            <w:r w:rsidRPr="00820FF3">
              <w:rPr>
                <w:rStyle w:val="Hyperlink"/>
              </w:rPr>
              <w:fldChar w:fldCharType="end"/>
            </w:r>
          </w:ins>
        </w:p>
        <w:p w14:paraId="73B2E18E" w14:textId="77777777" w:rsidR="00F128DF" w:rsidRDefault="00F128DF">
          <w:pPr>
            <w:pStyle w:val="TOC3"/>
            <w:rPr>
              <w:ins w:id="253" w:author="Joyce L Tokar" w:date="2018-03-12T11:53:00Z"/>
              <w:b w:val="0"/>
              <w:bCs w:val="0"/>
            </w:rPr>
          </w:pPr>
          <w:ins w:id="254" w:author="Joyce L Tokar" w:date="2018-03-12T11:53:00Z">
            <w:r w:rsidRPr="00820FF3">
              <w:rPr>
                <w:rStyle w:val="Hyperlink"/>
              </w:rPr>
              <w:fldChar w:fldCharType="begin"/>
            </w:r>
            <w:r w:rsidRPr="00820FF3">
              <w:rPr>
                <w:rStyle w:val="Hyperlink"/>
              </w:rPr>
              <w:instrText xml:space="preserve"> </w:instrText>
            </w:r>
            <w:r>
              <w:instrText>HYPERLINK \l "_Toc508619004"</w:instrText>
            </w:r>
            <w:r w:rsidRPr="00820FF3">
              <w:rPr>
                <w:rStyle w:val="Hyperlink"/>
              </w:rPr>
              <w:instrText xml:space="preserve"> </w:instrText>
            </w:r>
            <w:r w:rsidRPr="00820FF3">
              <w:rPr>
                <w:rStyle w:val="Hyperlink"/>
              </w:rPr>
              <w:fldChar w:fldCharType="separate"/>
            </w:r>
            <w:r w:rsidRPr="00820FF3">
              <w:rPr>
                <w:rStyle w:val="Hyperlink"/>
              </w:rPr>
              <w:t>6.22.2 Guidance to language users</w:t>
            </w:r>
            <w:r>
              <w:rPr>
                <w:webHidden/>
              </w:rPr>
              <w:tab/>
            </w:r>
            <w:r>
              <w:rPr>
                <w:webHidden/>
              </w:rPr>
              <w:fldChar w:fldCharType="begin"/>
            </w:r>
            <w:r>
              <w:rPr>
                <w:webHidden/>
              </w:rPr>
              <w:instrText xml:space="preserve"> PAGEREF _Toc508619004 \h </w:instrText>
            </w:r>
          </w:ins>
          <w:r>
            <w:rPr>
              <w:webHidden/>
            </w:rPr>
          </w:r>
          <w:r>
            <w:rPr>
              <w:webHidden/>
            </w:rPr>
            <w:fldChar w:fldCharType="separate"/>
          </w:r>
          <w:ins w:id="255" w:author="Joyce L Tokar" w:date="2018-03-12T12:12:00Z">
            <w:r w:rsidR="003B31DD">
              <w:rPr>
                <w:webHidden/>
              </w:rPr>
              <w:t>30</w:t>
            </w:r>
          </w:ins>
          <w:ins w:id="256" w:author="Joyce L Tokar" w:date="2018-03-12T11:53:00Z">
            <w:r>
              <w:rPr>
                <w:webHidden/>
              </w:rPr>
              <w:fldChar w:fldCharType="end"/>
            </w:r>
            <w:r w:rsidRPr="00820FF3">
              <w:rPr>
                <w:rStyle w:val="Hyperlink"/>
              </w:rPr>
              <w:fldChar w:fldCharType="end"/>
            </w:r>
          </w:ins>
        </w:p>
        <w:p w14:paraId="3083ECF6" w14:textId="77777777" w:rsidR="00F128DF" w:rsidRDefault="00F128DF">
          <w:pPr>
            <w:pStyle w:val="TOC2"/>
            <w:rPr>
              <w:ins w:id="257" w:author="Joyce L Tokar" w:date="2018-03-12T11:53:00Z"/>
              <w:b w:val="0"/>
              <w:bCs w:val="0"/>
            </w:rPr>
          </w:pPr>
          <w:ins w:id="258" w:author="Joyce L Tokar" w:date="2018-03-12T11:53:00Z">
            <w:r w:rsidRPr="00820FF3">
              <w:rPr>
                <w:rStyle w:val="Hyperlink"/>
              </w:rPr>
              <w:fldChar w:fldCharType="begin"/>
            </w:r>
            <w:r w:rsidRPr="00820FF3">
              <w:rPr>
                <w:rStyle w:val="Hyperlink"/>
              </w:rPr>
              <w:instrText xml:space="preserve"> </w:instrText>
            </w:r>
            <w:r>
              <w:instrText>HYPERLINK \l "_Toc508619005"</w:instrText>
            </w:r>
            <w:r w:rsidRPr="00820FF3">
              <w:rPr>
                <w:rStyle w:val="Hyperlink"/>
              </w:rPr>
              <w:instrText xml:space="preserve"> </w:instrText>
            </w:r>
            <w:r w:rsidRPr="00820FF3">
              <w:rPr>
                <w:rStyle w:val="Hyperlink"/>
              </w:rPr>
              <w:fldChar w:fldCharType="separate"/>
            </w:r>
            <w:r w:rsidRPr="00820FF3">
              <w:rPr>
                <w:rStyle w:val="Hyperlink"/>
              </w:rPr>
              <w:t>6.23 Operator Precedence/Order of Evaluation [JCW]</w:t>
            </w:r>
            <w:r>
              <w:rPr>
                <w:webHidden/>
              </w:rPr>
              <w:tab/>
            </w:r>
            <w:r>
              <w:rPr>
                <w:webHidden/>
              </w:rPr>
              <w:fldChar w:fldCharType="begin"/>
            </w:r>
            <w:r>
              <w:rPr>
                <w:webHidden/>
              </w:rPr>
              <w:instrText xml:space="preserve"> PAGEREF _Toc508619005 \h </w:instrText>
            </w:r>
          </w:ins>
          <w:r>
            <w:rPr>
              <w:webHidden/>
            </w:rPr>
          </w:r>
          <w:r>
            <w:rPr>
              <w:webHidden/>
            </w:rPr>
            <w:fldChar w:fldCharType="separate"/>
          </w:r>
          <w:ins w:id="259" w:author="Joyce L Tokar" w:date="2018-03-12T12:12:00Z">
            <w:r w:rsidR="003B31DD">
              <w:rPr>
                <w:webHidden/>
              </w:rPr>
              <w:t>30</w:t>
            </w:r>
          </w:ins>
          <w:ins w:id="260" w:author="Joyce L Tokar" w:date="2018-03-12T11:53:00Z">
            <w:r>
              <w:rPr>
                <w:webHidden/>
              </w:rPr>
              <w:fldChar w:fldCharType="end"/>
            </w:r>
            <w:r w:rsidRPr="00820FF3">
              <w:rPr>
                <w:rStyle w:val="Hyperlink"/>
              </w:rPr>
              <w:fldChar w:fldCharType="end"/>
            </w:r>
          </w:ins>
        </w:p>
        <w:p w14:paraId="50267441" w14:textId="77777777" w:rsidR="00F128DF" w:rsidRDefault="00F128DF">
          <w:pPr>
            <w:pStyle w:val="TOC3"/>
            <w:rPr>
              <w:ins w:id="261" w:author="Joyce L Tokar" w:date="2018-03-12T11:53:00Z"/>
              <w:b w:val="0"/>
              <w:bCs w:val="0"/>
            </w:rPr>
          </w:pPr>
          <w:ins w:id="262" w:author="Joyce L Tokar" w:date="2018-03-12T11:53:00Z">
            <w:r w:rsidRPr="00820FF3">
              <w:rPr>
                <w:rStyle w:val="Hyperlink"/>
              </w:rPr>
              <w:fldChar w:fldCharType="begin"/>
            </w:r>
            <w:r w:rsidRPr="00820FF3">
              <w:rPr>
                <w:rStyle w:val="Hyperlink"/>
              </w:rPr>
              <w:instrText xml:space="preserve"> </w:instrText>
            </w:r>
            <w:r>
              <w:instrText>HYPERLINK \l "_Toc508619006"</w:instrText>
            </w:r>
            <w:r w:rsidRPr="00820FF3">
              <w:rPr>
                <w:rStyle w:val="Hyperlink"/>
              </w:rPr>
              <w:instrText xml:space="preserve"> </w:instrText>
            </w:r>
            <w:r w:rsidRPr="00820FF3">
              <w:rPr>
                <w:rStyle w:val="Hyperlink"/>
              </w:rPr>
              <w:fldChar w:fldCharType="separate"/>
            </w:r>
            <w:r w:rsidRPr="00820FF3">
              <w:rPr>
                <w:rStyle w:val="Hyperlink"/>
              </w:rPr>
              <w:t>6.23.1 Applicability to language</w:t>
            </w:r>
            <w:r>
              <w:rPr>
                <w:webHidden/>
              </w:rPr>
              <w:tab/>
            </w:r>
            <w:r>
              <w:rPr>
                <w:webHidden/>
              </w:rPr>
              <w:fldChar w:fldCharType="begin"/>
            </w:r>
            <w:r>
              <w:rPr>
                <w:webHidden/>
              </w:rPr>
              <w:instrText xml:space="preserve"> PAGEREF _Toc508619006 \h </w:instrText>
            </w:r>
          </w:ins>
          <w:r>
            <w:rPr>
              <w:webHidden/>
            </w:rPr>
          </w:r>
          <w:r>
            <w:rPr>
              <w:webHidden/>
            </w:rPr>
            <w:fldChar w:fldCharType="separate"/>
          </w:r>
          <w:ins w:id="263" w:author="Joyce L Tokar" w:date="2018-03-12T12:12:00Z">
            <w:r w:rsidR="003B31DD">
              <w:rPr>
                <w:webHidden/>
              </w:rPr>
              <w:t>30</w:t>
            </w:r>
          </w:ins>
          <w:ins w:id="264" w:author="Joyce L Tokar" w:date="2018-03-12T11:53:00Z">
            <w:r>
              <w:rPr>
                <w:webHidden/>
              </w:rPr>
              <w:fldChar w:fldCharType="end"/>
            </w:r>
            <w:r w:rsidRPr="00820FF3">
              <w:rPr>
                <w:rStyle w:val="Hyperlink"/>
              </w:rPr>
              <w:fldChar w:fldCharType="end"/>
            </w:r>
          </w:ins>
        </w:p>
        <w:p w14:paraId="6E46C81D" w14:textId="77777777" w:rsidR="00F128DF" w:rsidRDefault="00F128DF">
          <w:pPr>
            <w:pStyle w:val="TOC3"/>
            <w:rPr>
              <w:ins w:id="265" w:author="Joyce L Tokar" w:date="2018-03-12T11:53:00Z"/>
              <w:b w:val="0"/>
              <w:bCs w:val="0"/>
            </w:rPr>
          </w:pPr>
          <w:ins w:id="266" w:author="Joyce L Tokar" w:date="2018-03-12T11:53:00Z">
            <w:r w:rsidRPr="00820FF3">
              <w:rPr>
                <w:rStyle w:val="Hyperlink"/>
              </w:rPr>
              <w:fldChar w:fldCharType="begin"/>
            </w:r>
            <w:r w:rsidRPr="00820FF3">
              <w:rPr>
                <w:rStyle w:val="Hyperlink"/>
              </w:rPr>
              <w:instrText xml:space="preserve"> </w:instrText>
            </w:r>
            <w:r>
              <w:instrText>HYPERLINK \l "_Toc508619007"</w:instrText>
            </w:r>
            <w:r w:rsidRPr="00820FF3">
              <w:rPr>
                <w:rStyle w:val="Hyperlink"/>
              </w:rPr>
              <w:instrText xml:space="preserve"> </w:instrText>
            </w:r>
            <w:r w:rsidRPr="00820FF3">
              <w:rPr>
                <w:rStyle w:val="Hyperlink"/>
              </w:rPr>
              <w:fldChar w:fldCharType="separate"/>
            </w:r>
            <w:r w:rsidRPr="00820FF3">
              <w:rPr>
                <w:rStyle w:val="Hyperlink"/>
              </w:rPr>
              <w:t>6.23.2 Guidance to language users</w:t>
            </w:r>
            <w:r>
              <w:rPr>
                <w:webHidden/>
              </w:rPr>
              <w:tab/>
            </w:r>
            <w:r>
              <w:rPr>
                <w:webHidden/>
              </w:rPr>
              <w:fldChar w:fldCharType="begin"/>
            </w:r>
            <w:r>
              <w:rPr>
                <w:webHidden/>
              </w:rPr>
              <w:instrText xml:space="preserve"> PAGEREF _Toc508619007 \h </w:instrText>
            </w:r>
          </w:ins>
          <w:r>
            <w:rPr>
              <w:webHidden/>
            </w:rPr>
          </w:r>
          <w:r>
            <w:rPr>
              <w:webHidden/>
            </w:rPr>
            <w:fldChar w:fldCharType="separate"/>
          </w:r>
          <w:ins w:id="267" w:author="Joyce L Tokar" w:date="2018-03-12T12:12:00Z">
            <w:r w:rsidR="003B31DD">
              <w:rPr>
                <w:webHidden/>
              </w:rPr>
              <w:t>31</w:t>
            </w:r>
          </w:ins>
          <w:ins w:id="268" w:author="Joyce L Tokar" w:date="2018-03-12T11:53:00Z">
            <w:r>
              <w:rPr>
                <w:webHidden/>
              </w:rPr>
              <w:fldChar w:fldCharType="end"/>
            </w:r>
            <w:r w:rsidRPr="00820FF3">
              <w:rPr>
                <w:rStyle w:val="Hyperlink"/>
              </w:rPr>
              <w:fldChar w:fldCharType="end"/>
            </w:r>
          </w:ins>
        </w:p>
        <w:p w14:paraId="2C77ECF5" w14:textId="77777777" w:rsidR="00F128DF" w:rsidRDefault="00F128DF">
          <w:pPr>
            <w:pStyle w:val="TOC2"/>
            <w:rPr>
              <w:ins w:id="269" w:author="Joyce L Tokar" w:date="2018-03-12T11:53:00Z"/>
              <w:b w:val="0"/>
              <w:bCs w:val="0"/>
            </w:rPr>
          </w:pPr>
          <w:ins w:id="270" w:author="Joyce L Tokar" w:date="2018-03-12T11:53:00Z">
            <w:r w:rsidRPr="00820FF3">
              <w:rPr>
                <w:rStyle w:val="Hyperlink"/>
              </w:rPr>
              <w:fldChar w:fldCharType="begin"/>
            </w:r>
            <w:r w:rsidRPr="00820FF3">
              <w:rPr>
                <w:rStyle w:val="Hyperlink"/>
              </w:rPr>
              <w:instrText xml:space="preserve"> </w:instrText>
            </w:r>
            <w:r>
              <w:instrText>HYPERLINK \l "_Toc508619008"</w:instrText>
            </w:r>
            <w:r w:rsidRPr="00820FF3">
              <w:rPr>
                <w:rStyle w:val="Hyperlink"/>
              </w:rPr>
              <w:instrText xml:space="preserve"> </w:instrText>
            </w:r>
            <w:r w:rsidRPr="00820FF3">
              <w:rPr>
                <w:rStyle w:val="Hyperlink"/>
              </w:rPr>
              <w:fldChar w:fldCharType="separate"/>
            </w:r>
            <w:r w:rsidRPr="00820FF3">
              <w:rPr>
                <w:rStyle w:val="Hyperlink"/>
              </w:rPr>
              <w:t>6.24 Side-effects and Order of Evaluation [SAM]</w:t>
            </w:r>
            <w:r>
              <w:rPr>
                <w:webHidden/>
              </w:rPr>
              <w:tab/>
            </w:r>
            <w:r>
              <w:rPr>
                <w:webHidden/>
              </w:rPr>
              <w:fldChar w:fldCharType="begin"/>
            </w:r>
            <w:r>
              <w:rPr>
                <w:webHidden/>
              </w:rPr>
              <w:instrText xml:space="preserve"> PAGEREF _Toc508619008 \h </w:instrText>
            </w:r>
          </w:ins>
          <w:r>
            <w:rPr>
              <w:webHidden/>
            </w:rPr>
          </w:r>
          <w:r>
            <w:rPr>
              <w:webHidden/>
            </w:rPr>
            <w:fldChar w:fldCharType="separate"/>
          </w:r>
          <w:ins w:id="271" w:author="Joyce L Tokar" w:date="2018-03-12T12:12:00Z">
            <w:r w:rsidR="003B31DD">
              <w:rPr>
                <w:webHidden/>
              </w:rPr>
              <w:t>31</w:t>
            </w:r>
          </w:ins>
          <w:ins w:id="272" w:author="Joyce L Tokar" w:date="2018-03-12T11:53:00Z">
            <w:r>
              <w:rPr>
                <w:webHidden/>
              </w:rPr>
              <w:fldChar w:fldCharType="end"/>
            </w:r>
            <w:r w:rsidRPr="00820FF3">
              <w:rPr>
                <w:rStyle w:val="Hyperlink"/>
              </w:rPr>
              <w:fldChar w:fldCharType="end"/>
            </w:r>
          </w:ins>
        </w:p>
        <w:p w14:paraId="0FCA468D" w14:textId="77777777" w:rsidR="00F128DF" w:rsidRDefault="00F128DF">
          <w:pPr>
            <w:pStyle w:val="TOC3"/>
            <w:rPr>
              <w:ins w:id="273" w:author="Joyce L Tokar" w:date="2018-03-12T11:53:00Z"/>
              <w:b w:val="0"/>
              <w:bCs w:val="0"/>
            </w:rPr>
          </w:pPr>
          <w:ins w:id="274" w:author="Joyce L Tokar" w:date="2018-03-12T11:53:00Z">
            <w:r w:rsidRPr="00820FF3">
              <w:rPr>
                <w:rStyle w:val="Hyperlink"/>
              </w:rPr>
              <w:fldChar w:fldCharType="begin"/>
            </w:r>
            <w:r w:rsidRPr="00820FF3">
              <w:rPr>
                <w:rStyle w:val="Hyperlink"/>
              </w:rPr>
              <w:instrText xml:space="preserve"> </w:instrText>
            </w:r>
            <w:r>
              <w:instrText>HYPERLINK \l "_Toc508619009"</w:instrText>
            </w:r>
            <w:r w:rsidRPr="00820FF3">
              <w:rPr>
                <w:rStyle w:val="Hyperlink"/>
              </w:rPr>
              <w:instrText xml:space="preserve"> </w:instrText>
            </w:r>
            <w:r w:rsidRPr="00820FF3">
              <w:rPr>
                <w:rStyle w:val="Hyperlink"/>
              </w:rPr>
              <w:fldChar w:fldCharType="separate"/>
            </w:r>
            <w:r w:rsidRPr="00820FF3">
              <w:rPr>
                <w:rStyle w:val="Hyperlink"/>
              </w:rPr>
              <w:t>6.24.1 Applicability to language</w:t>
            </w:r>
            <w:r>
              <w:rPr>
                <w:webHidden/>
              </w:rPr>
              <w:tab/>
            </w:r>
            <w:r>
              <w:rPr>
                <w:webHidden/>
              </w:rPr>
              <w:fldChar w:fldCharType="begin"/>
            </w:r>
            <w:r>
              <w:rPr>
                <w:webHidden/>
              </w:rPr>
              <w:instrText xml:space="preserve"> PAGEREF _Toc508619009 \h </w:instrText>
            </w:r>
          </w:ins>
          <w:r>
            <w:rPr>
              <w:webHidden/>
            </w:rPr>
          </w:r>
          <w:r>
            <w:rPr>
              <w:webHidden/>
            </w:rPr>
            <w:fldChar w:fldCharType="separate"/>
          </w:r>
          <w:ins w:id="275" w:author="Joyce L Tokar" w:date="2018-03-12T12:12:00Z">
            <w:r w:rsidR="003B31DD">
              <w:rPr>
                <w:webHidden/>
              </w:rPr>
              <w:t>31</w:t>
            </w:r>
          </w:ins>
          <w:ins w:id="276" w:author="Joyce L Tokar" w:date="2018-03-12T11:53:00Z">
            <w:r>
              <w:rPr>
                <w:webHidden/>
              </w:rPr>
              <w:fldChar w:fldCharType="end"/>
            </w:r>
            <w:r w:rsidRPr="00820FF3">
              <w:rPr>
                <w:rStyle w:val="Hyperlink"/>
              </w:rPr>
              <w:fldChar w:fldCharType="end"/>
            </w:r>
          </w:ins>
        </w:p>
        <w:p w14:paraId="5E015701" w14:textId="77777777" w:rsidR="00F128DF" w:rsidRDefault="00F128DF">
          <w:pPr>
            <w:pStyle w:val="TOC3"/>
            <w:rPr>
              <w:ins w:id="277" w:author="Joyce L Tokar" w:date="2018-03-12T11:53:00Z"/>
              <w:b w:val="0"/>
              <w:bCs w:val="0"/>
            </w:rPr>
          </w:pPr>
          <w:ins w:id="278" w:author="Joyce L Tokar" w:date="2018-03-12T11:53:00Z">
            <w:r w:rsidRPr="00820FF3">
              <w:rPr>
                <w:rStyle w:val="Hyperlink"/>
              </w:rPr>
              <w:fldChar w:fldCharType="begin"/>
            </w:r>
            <w:r w:rsidRPr="00820FF3">
              <w:rPr>
                <w:rStyle w:val="Hyperlink"/>
              </w:rPr>
              <w:instrText xml:space="preserve"> </w:instrText>
            </w:r>
            <w:r>
              <w:instrText>HYPERLINK \l "_Toc508619010"</w:instrText>
            </w:r>
            <w:r w:rsidRPr="00820FF3">
              <w:rPr>
                <w:rStyle w:val="Hyperlink"/>
              </w:rPr>
              <w:instrText xml:space="preserve"> </w:instrText>
            </w:r>
            <w:r w:rsidRPr="00820FF3">
              <w:rPr>
                <w:rStyle w:val="Hyperlink"/>
              </w:rPr>
              <w:fldChar w:fldCharType="separate"/>
            </w:r>
            <w:r w:rsidRPr="00820FF3">
              <w:rPr>
                <w:rStyle w:val="Hyperlink"/>
              </w:rPr>
              <w:t>6.24.2 Guidance to language users</w:t>
            </w:r>
            <w:r>
              <w:rPr>
                <w:webHidden/>
              </w:rPr>
              <w:tab/>
            </w:r>
            <w:r>
              <w:rPr>
                <w:webHidden/>
              </w:rPr>
              <w:fldChar w:fldCharType="begin"/>
            </w:r>
            <w:r>
              <w:rPr>
                <w:webHidden/>
              </w:rPr>
              <w:instrText xml:space="preserve"> PAGEREF _Toc508619010 \h </w:instrText>
            </w:r>
          </w:ins>
          <w:r>
            <w:rPr>
              <w:webHidden/>
            </w:rPr>
          </w:r>
          <w:r>
            <w:rPr>
              <w:webHidden/>
            </w:rPr>
            <w:fldChar w:fldCharType="separate"/>
          </w:r>
          <w:ins w:id="279" w:author="Joyce L Tokar" w:date="2018-03-12T12:12:00Z">
            <w:r w:rsidR="003B31DD">
              <w:rPr>
                <w:webHidden/>
              </w:rPr>
              <w:t>31</w:t>
            </w:r>
          </w:ins>
          <w:ins w:id="280" w:author="Joyce L Tokar" w:date="2018-03-12T11:53:00Z">
            <w:r>
              <w:rPr>
                <w:webHidden/>
              </w:rPr>
              <w:fldChar w:fldCharType="end"/>
            </w:r>
            <w:r w:rsidRPr="00820FF3">
              <w:rPr>
                <w:rStyle w:val="Hyperlink"/>
              </w:rPr>
              <w:fldChar w:fldCharType="end"/>
            </w:r>
          </w:ins>
        </w:p>
        <w:p w14:paraId="74739BA6" w14:textId="77777777" w:rsidR="00F128DF" w:rsidRDefault="00F128DF">
          <w:pPr>
            <w:pStyle w:val="TOC2"/>
            <w:rPr>
              <w:ins w:id="281" w:author="Joyce L Tokar" w:date="2018-03-12T11:53:00Z"/>
              <w:b w:val="0"/>
              <w:bCs w:val="0"/>
            </w:rPr>
          </w:pPr>
          <w:ins w:id="282" w:author="Joyce L Tokar" w:date="2018-03-12T11:53:00Z">
            <w:r w:rsidRPr="00820FF3">
              <w:rPr>
                <w:rStyle w:val="Hyperlink"/>
              </w:rPr>
              <w:fldChar w:fldCharType="begin"/>
            </w:r>
            <w:r w:rsidRPr="00820FF3">
              <w:rPr>
                <w:rStyle w:val="Hyperlink"/>
              </w:rPr>
              <w:instrText xml:space="preserve"> </w:instrText>
            </w:r>
            <w:r>
              <w:instrText>HYPERLINK \l "_Toc508619011"</w:instrText>
            </w:r>
            <w:r w:rsidRPr="00820FF3">
              <w:rPr>
                <w:rStyle w:val="Hyperlink"/>
              </w:rPr>
              <w:instrText xml:space="preserve"> </w:instrText>
            </w:r>
            <w:r w:rsidRPr="00820FF3">
              <w:rPr>
                <w:rStyle w:val="Hyperlink"/>
              </w:rPr>
              <w:fldChar w:fldCharType="separate"/>
            </w:r>
            <w:r w:rsidRPr="00820FF3">
              <w:rPr>
                <w:rStyle w:val="Hyperlink"/>
              </w:rPr>
              <w:t>6.25 Likely Incorrect Expression [KOA]</w:t>
            </w:r>
            <w:r>
              <w:rPr>
                <w:webHidden/>
              </w:rPr>
              <w:tab/>
            </w:r>
            <w:r>
              <w:rPr>
                <w:webHidden/>
              </w:rPr>
              <w:fldChar w:fldCharType="begin"/>
            </w:r>
            <w:r>
              <w:rPr>
                <w:webHidden/>
              </w:rPr>
              <w:instrText xml:space="preserve"> PAGEREF _Toc508619011 \h </w:instrText>
            </w:r>
          </w:ins>
          <w:r>
            <w:rPr>
              <w:webHidden/>
            </w:rPr>
          </w:r>
          <w:r>
            <w:rPr>
              <w:webHidden/>
            </w:rPr>
            <w:fldChar w:fldCharType="separate"/>
          </w:r>
          <w:ins w:id="283" w:author="Joyce L Tokar" w:date="2018-03-12T12:12:00Z">
            <w:r w:rsidR="003B31DD">
              <w:rPr>
                <w:webHidden/>
              </w:rPr>
              <w:t>31</w:t>
            </w:r>
          </w:ins>
          <w:ins w:id="284" w:author="Joyce L Tokar" w:date="2018-03-12T11:53:00Z">
            <w:r>
              <w:rPr>
                <w:webHidden/>
              </w:rPr>
              <w:fldChar w:fldCharType="end"/>
            </w:r>
            <w:r w:rsidRPr="00820FF3">
              <w:rPr>
                <w:rStyle w:val="Hyperlink"/>
              </w:rPr>
              <w:fldChar w:fldCharType="end"/>
            </w:r>
          </w:ins>
        </w:p>
        <w:p w14:paraId="12272ACA" w14:textId="77777777" w:rsidR="00F128DF" w:rsidRDefault="00F128DF">
          <w:pPr>
            <w:pStyle w:val="TOC3"/>
            <w:rPr>
              <w:ins w:id="285" w:author="Joyce L Tokar" w:date="2018-03-12T11:53:00Z"/>
              <w:b w:val="0"/>
              <w:bCs w:val="0"/>
            </w:rPr>
          </w:pPr>
          <w:ins w:id="286" w:author="Joyce L Tokar" w:date="2018-03-12T11:53:00Z">
            <w:r w:rsidRPr="00820FF3">
              <w:rPr>
                <w:rStyle w:val="Hyperlink"/>
              </w:rPr>
              <w:fldChar w:fldCharType="begin"/>
            </w:r>
            <w:r w:rsidRPr="00820FF3">
              <w:rPr>
                <w:rStyle w:val="Hyperlink"/>
              </w:rPr>
              <w:instrText xml:space="preserve"> </w:instrText>
            </w:r>
            <w:r>
              <w:instrText>HYPERLINK \l "_Toc508619012"</w:instrText>
            </w:r>
            <w:r w:rsidRPr="00820FF3">
              <w:rPr>
                <w:rStyle w:val="Hyperlink"/>
              </w:rPr>
              <w:instrText xml:space="preserve"> </w:instrText>
            </w:r>
            <w:r w:rsidRPr="00820FF3">
              <w:rPr>
                <w:rStyle w:val="Hyperlink"/>
              </w:rPr>
              <w:fldChar w:fldCharType="separate"/>
            </w:r>
            <w:r w:rsidRPr="00820FF3">
              <w:rPr>
                <w:rStyle w:val="Hyperlink"/>
              </w:rPr>
              <w:t>6.25.1 Applicability to language</w:t>
            </w:r>
            <w:r>
              <w:rPr>
                <w:webHidden/>
              </w:rPr>
              <w:tab/>
            </w:r>
            <w:r>
              <w:rPr>
                <w:webHidden/>
              </w:rPr>
              <w:fldChar w:fldCharType="begin"/>
            </w:r>
            <w:r>
              <w:rPr>
                <w:webHidden/>
              </w:rPr>
              <w:instrText xml:space="preserve"> PAGEREF _Toc508619012 \h </w:instrText>
            </w:r>
          </w:ins>
          <w:r>
            <w:rPr>
              <w:webHidden/>
            </w:rPr>
          </w:r>
          <w:r>
            <w:rPr>
              <w:webHidden/>
            </w:rPr>
            <w:fldChar w:fldCharType="separate"/>
          </w:r>
          <w:ins w:id="287" w:author="Joyce L Tokar" w:date="2018-03-12T12:12:00Z">
            <w:r w:rsidR="003B31DD">
              <w:rPr>
                <w:webHidden/>
              </w:rPr>
              <w:t>31</w:t>
            </w:r>
          </w:ins>
          <w:ins w:id="288" w:author="Joyce L Tokar" w:date="2018-03-12T11:53:00Z">
            <w:r>
              <w:rPr>
                <w:webHidden/>
              </w:rPr>
              <w:fldChar w:fldCharType="end"/>
            </w:r>
            <w:r w:rsidRPr="00820FF3">
              <w:rPr>
                <w:rStyle w:val="Hyperlink"/>
              </w:rPr>
              <w:fldChar w:fldCharType="end"/>
            </w:r>
          </w:ins>
        </w:p>
        <w:p w14:paraId="03A1480D" w14:textId="77777777" w:rsidR="00F128DF" w:rsidRDefault="00F128DF">
          <w:pPr>
            <w:pStyle w:val="TOC3"/>
            <w:rPr>
              <w:ins w:id="289" w:author="Joyce L Tokar" w:date="2018-03-12T11:53:00Z"/>
              <w:b w:val="0"/>
              <w:bCs w:val="0"/>
            </w:rPr>
          </w:pPr>
          <w:ins w:id="290" w:author="Joyce L Tokar" w:date="2018-03-12T11:53:00Z">
            <w:r w:rsidRPr="00820FF3">
              <w:rPr>
                <w:rStyle w:val="Hyperlink"/>
              </w:rPr>
              <w:fldChar w:fldCharType="begin"/>
            </w:r>
            <w:r w:rsidRPr="00820FF3">
              <w:rPr>
                <w:rStyle w:val="Hyperlink"/>
              </w:rPr>
              <w:instrText xml:space="preserve"> </w:instrText>
            </w:r>
            <w:r>
              <w:instrText>HYPERLINK \l "_Toc508619013"</w:instrText>
            </w:r>
            <w:r w:rsidRPr="00820FF3">
              <w:rPr>
                <w:rStyle w:val="Hyperlink"/>
              </w:rPr>
              <w:instrText xml:space="preserve"> </w:instrText>
            </w:r>
            <w:r w:rsidRPr="00820FF3">
              <w:rPr>
                <w:rStyle w:val="Hyperlink"/>
              </w:rPr>
              <w:fldChar w:fldCharType="separate"/>
            </w:r>
            <w:r w:rsidRPr="00820FF3">
              <w:rPr>
                <w:rStyle w:val="Hyperlink"/>
              </w:rPr>
              <w:t>6.25.2 Guidance to language users</w:t>
            </w:r>
            <w:r>
              <w:rPr>
                <w:webHidden/>
              </w:rPr>
              <w:tab/>
            </w:r>
            <w:r>
              <w:rPr>
                <w:webHidden/>
              </w:rPr>
              <w:fldChar w:fldCharType="begin"/>
            </w:r>
            <w:r>
              <w:rPr>
                <w:webHidden/>
              </w:rPr>
              <w:instrText xml:space="preserve"> PAGEREF _Toc508619013 \h </w:instrText>
            </w:r>
          </w:ins>
          <w:r>
            <w:rPr>
              <w:webHidden/>
            </w:rPr>
          </w:r>
          <w:r>
            <w:rPr>
              <w:webHidden/>
            </w:rPr>
            <w:fldChar w:fldCharType="separate"/>
          </w:r>
          <w:ins w:id="291" w:author="Joyce L Tokar" w:date="2018-03-12T12:12:00Z">
            <w:r w:rsidR="003B31DD">
              <w:rPr>
                <w:webHidden/>
              </w:rPr>
              <w:t>32</w:t>
            </w:r>
          </w:ins>
          <w:ins w:id="292" w:author="Joyce L Tokar" w:date="2018-03-12T11:53:00Z">
            <w:r>
              <w:rPr>
                <w:webHidden/>
              </w:rPr>
              <w:fldChar w:fldCharType="end"/>
            </w:r>
            <w:r w:rsidRPr="00820FF3">
              <w:rPr>
                <w:rStyle w:val="Hyperlink"/>
              </w:rPr>
              <w:fldChar w:fldCharType="end"/>
            </w:r>
          </w:ins>
        </w:p>
        <w:p w14:paraId="5D55C4D5" w14:textId="77777777" w:rsidR="00F128DF" w:rsidRDefault="00F128DF">
          <w:pPr>
            <w:pStyle w:val="TOC2"/>
            <w:rPr>
              <w:ins w:id="293" w:author="Joyce L Tokar" w:date="2018-03-12T11:53:00Z"/>
              <w:b w:val="0"/>
              <w:bCs w:val="0"/>
            </w:rPr>
          </w:pPr>
          <w:ins w:id="294" w:author="Joyce L Tokar" w:date="2018-03-12T11:53:00Z">
            <w:r w:rsidRPr="00820FF3">
              <w:rPr>
                <w:rStyle w:val="Hyperlink"/>
              </w:rPr>
              <w:fldChar w:fldCharType="begin"/>
            </w:r>
            <w:r w:rsidRPr="00820FF3">
              <w:rPr>
                <w:rStyle w:val="Hyperlink"/>
              </w:rPr>
              <w:instrText xml:space="preserve"> </w:instrText>
            </w:r>
            <w:r>
              <w:instrText>HYPERLINK \l "_Toc508619014"</w:instrText>
            </w:r>
            <w:r w:rsidRPr="00820FF3">
              <w:rPr>
                <w:rStyle w:val="Hyperlink"/>
              </w:rPr>
              <w:instrText xml:space="preserve"> </w:instrText>
            </w:r>
            <w:r w:rsidRPr="00820FF3">
              <w:rPr>
                <w:rStyle w:val="Hyperlink"/>
              </w:rPr>
              <w:fldChar w:fldCharType="separate"/>
            </w:r>
            <w:r w:rsidRPr="00820FF3">
              <w:rPr>
                <w:rStyle w:val="Hyperlink"/>
              </w:rPr>
              <w:t>6.26 Dead and Deactivated Code [XYQ]</w:t>
            </w:r>
            <w:r>
              <w:rPr>
                <w:webHidden/>
              </w:rPr>
              <w:tab/>
            </w:r>
            <w:r>
              <w:rPr>
                <w:webHidden/>
              </w:rPr>
              <w:fldChar w:fldCharType="begin"/>
            </w:r>
            <w:r>
              <w:rPr>
                <w:webHidden/>
              </w:rPr>
              <w:instrText xml:space="preserve"> PAGEREF _Toc508619014 \h </w:instrText>
            </w:r>
          </w:ins>
          <w:r>
            <w:rPr>
              <w:webHidden/>
            </w:rPr>
          </w:r>
          <w:r>
            <w:rPr>
              <w:webHidden/>
            </w:rPr>
            <w:fldChar w:fldCharType="separate"/>
          </w:r>
          <w:ins w:id="295" w:author="Joyce L Tokar" w:date="2018-03-12T12:12:00Z">
            <w:r w:rsidR="003B31DD">
              <w:rPr>
                <w:webHidden/>
              </w:rPr>
              <w:t>32</w:t>
            </w:r>
          </w:ins>
          <w:ins w:id="296" w:author="Joyce L Tokar" w:date="2018-03-12T11:53:00Z">
            <w:r>
              <w:rPr>
                <w:webHidden/>
              </w:rPr>
              <w:fldChar w:fldCharType="end"/>
            </w:r>
            <w:r w:rsidRPr="00820FF3">
              <w:rPr>
                <w:rStyle w:val="Hyperlink"/>
              </w:rPr>
              <w:fldChar w:fldCharType="end"/>
            </w:r>
          </w:ins>
        </w:p>
        <w:p w14:paraId="3E6CFC5E" w14:textId="77777777" w:rsidR="00F128DF" w:rsidRDefault="00F128DF">
          <w:pPr>
            <w:pStyle w:val="TOC3"/>
            <w:rPr>
              <w:ins w:id="297" w:author="Joyce L Tokar" w:date="2018-03-12T11:53:00Z"/>
              <w:b w:val="0"/>
              <w:bCs w:val="0"/>
            </w:rPr>
          </w:pPr>
          <w:ins w:id="298" w:author="Joyce L Tokar" w:date="2018-03-12T11:53:00Z">
            <w:r w:rsidRPr="00820FF3">
              <w:rPr>
                <w:rStyle w:val="Hyperlink"/>
              </w:rPr>
              <w:fldChar w:fldCharType="begin"/>
            </w:r>
            <w:r w:rsidRPr="00820FF3">
              <w:rPr>
                <w:rStyle w:val="Hyperlink"/>
              </w:rPr>
              <w:instrText xml:space="preserve"> </w:instrText>
            </w:r>
            <w:r>
              <w:instrText>HYPERLINK \l "_Toc508619015"</w:instrText>
            </w:r>
            <w:r w:rsidRPr="00820FF3">
              <w:rPr>
                <w:rStyle w:val="Hyperlink"/>
              </w:rPr>
              <w:instrText xml:space="preserve"> </w:instrText>
            </w:r>
            <w:r w:rsidRPr="00820FF3">
              <w:rPr>
                <w:rStyle w:val="Hyperlink"/>
              </w:rPr>
              <w:fldChar w:fldCharType="separate"/>
            </w:r>
            <w:r w:rsidRPr="00820FF3">
              <w:rPr>
                <w:rStyle w:val="Hyperlink"/>
              </w:rPr>
              <w:t>6.26.1 Applicability to language</w:t>
            </w:r>
            <w:r>
              <w:rPr>
                <w:webHidden/>
              </w:rPr>
              <w:tab/>
            </w:r>
            <w:r>
              <w:rPr>
                <w:webHidden/>
              </w:rPr>
              <w:fldChar w:fldCharType="begin"/>
            </w:r>
            <w:r>
              <w:rPr>
                <w:webHidden/>
              </w:rPr>
              <w:instrText xml:space="preserve"> PAGEREF _Toc508619015 \h </w:instrText>
            </w:r>
          </w:ins>
          <w:r>
            <w:rPr>
              <w:webHidden/>
            </w:rPr>
          </w:r>
          <w:r>
            <w:rPr>
              <w:webHidden/>
            </w:rPr>
            <w:fldChar w:fldCharType="separate"/>
          </w:r>
          <w:ins w:id="299" w:author="Joyce L Tokar" w:date="2018-03-12T12:12:00Z">
            <w:r w:rsidR="003B31DD">
              <w:rPr>
                <w:webHidden/>
              </w:rPr>
              <w:t>32</w:t>
            </w:r>
          </w:ins>
          <w:ins w:id="300" w:author="Joyce L Tokar" w:date="2018-03-12T11:53:00Z">
            <w:r>
              <w:rPr>
                <w:webHidden/>
              </w:rPr>
              <w:fldChar w:fldCharType="end"/>
            </w:r>
            <w:r w:rsidRPr="00820FF3">
              <w:rPr>
                <w:rStyle w:val="Hyperlink"/>
              </w:rPr>
              <w:fldChar w:fldCharType="end"/>
            </w:r>
          </w:ins>
        </w:p>
        <w:p w14:paraId="761A6595" w14:textId="77777777" w:rsidR="00F128DF" w:rsidRDefault="00F128DF">
          <w:pPr>
            <w:pStyle w:val="TOC3"/>
            <w:rPr>
              <w:ins w:id="301" w:author="Joyce L Tokar" w:date="2018-03-12T11:53:00Z"/>
              <w:b w:val="0"/>
              <w:bCs w:val="0"/>
            </w:rPr>
          </w:pPr>
          <w:ins w:id="302" w:author="Joyce L Tokar" w:date="2018-03-12T11:53:00Z">
            <w:r w:rsidRPr="00820FF3">
              <w:rPr>
                <w:rStyle w:val="Hyperlink"/>
              </w:rPr>
              <w:fldChar w:fldCharType="begin"/>
            </w:r>
            <w:r w:rsidRPr="00820FF3">
              <w:rPr>
                <w:rStyle w:val="Hyperlink"/>
              </w:rPr>
              <w:instrText xml:space="preserve"> </w:instrText>
            </w:r>
            <w:r>
              <w:instrText>HYPERLINK \l "_Toc508619016"</w:instrText>
            </w:r>
            <w:r w:rsidRPr="00820FF3">
              <w:rPr>
                <w:rStyle w:val="Hyperlink"/>
              </w:rPr>
              <w:instrText xml:space="preserve"> </w:instrText>
            </w:r>
            <w:r w:rsidRPr="00820FF3">
              <w:rPr>
                <w:rStyle w:val="Hyperlink"/>
              </w:rPr>
              <w:fldChar w:fldCharType="separate"/>
            </w:r>
            <w:r w:rsidRPr="00820FF3">
              <w:rPr>
                <w:rStyle w:val="Hyperlink"/>
              </w:rPr>
              <w:t>6.26.2 Guidance to language users</w:t>
            </w:r>
            <w:r>
              <w:rPr>
                <w:webHidden/>
              </w:rPr>
              <w:tab/>
            </w:r>
            <w:r>
              <w:rPr>
                <w:webHidden/>
              </w:rPr>
              <w:fldChar w:fldCharType="begin"/>
            </w:r>
            <w:r>
              <w:rPr>
                <w:webHidden/>
              </w:rPr>
              <w:instrText xml:space="preserve"> PAGEREF _Toc508619016 \h </w:instrText>
            </w:r>
          </w:ins>
          <w:r>
            <w:rPr>
              <w:webHidden/>
            </w:rPr>
          </w:r>
          <w:r>
            <w:rPr>
              <w:webHidden/>
            </w:rPr>
            <w:fldChar w:fldCharType="separate"/>
          </w:r>
          <w:ins w:id="303" w:author="Joyce L Tokar" w:date="2018-03-12T12:12:00Z">
            <w:r w:rsidR="003B31DD">
              <w:rPr>
                <w:webHidden/>
              </w:rPr>
              <w:t>32</w:t>
            </w:r>
          </w:ins>
          <w:ins w:id="304" w:author="Joyce L Tokar" w:date="2018-03-12T11:53:00Z">
            <w:r>
              <w:rPr>
                <w:webHidden/>
              </w:rPr>
              <w:fldChar w:fldCharType="end"/>
            </w:r>
            <w:r w:rsidRPr="00820FF3">
              <w:rPr>
                <w:rStyle w:val="Hyperlink"/>
              </w:rPr>
              <w:fldChar w:fldCharType="end"/>
            </w:r>
          </w:ins>
        </w:p>
        <w:p w14:paraId="6DB7F13F" w14:textId="77777777" w:rsidR="00F128DF" w:rsidRDefault="00F128DF">
          <w:pPr>
            <w:pStyle w:val="TOC2"/>
            <w:rPr>
              <w:ins w:id="305" w:author="Joyce L Tokar" w:date="2018-03-12T11:53:00Z"/>
              <w:b w:val="0"/>
              <w:bCs w:val="0"/>
            </w:rPr>
          </w:pPr>
          <w:ins w:id="306" w:author="Joyce L Tokar" w:date="2018-03-12T11:53:00Z">
            <w:r w:rsidRPr="00820FF3">
              <w:rPr>
                <w:rStyle w:val="Hyperlink"/>
              </w:rPr>
              <w:fldChar w:fldCharType="begin"/>
            </w:r>
            <w:r w:rsidRPr="00820FF3">
              <w:rPr>
                <w:rStyle w:val="Hyperlink"/>
              </w:rPr>
              <w:instrText xml:space="preserve"> </w:instrText>
            </w:r>
            <w:r>
              <w:instrText>HYPERLINK \l "_Toc508619017"</w:instrText>
            </w:r>
            <w:r w:rsidRPr="00820FF3">
              <w:rPr>
                <w:rStyle w:val="Hyperlink"/>
              </w:rPr>
              <w:instrText xml:space="preserve"> </w:instrText>
            </w:r>
            <w:r w:rsidRPr="00820FF3">
              <w:rPr>
                <w:rStyle w:val="Hyperlink"/>
              </w:rPr>
              <w:fldChar w:fldCharType="separate"/>
            </w:r>
            <w:r w:rsidRPr="00820FF3">
              <w:rPr>
                <w:rStyle w:val="Hyperlink"/>
              </w:rPr>
              <w:t>6.27 Switch Statements and Static Analysis [CLL]</w:t>
            </w:r>
            <w:r>
              <w:rPr>
                <w:webHidden/>
              </w:rPr>
              <w:tab/>
            </w:r>
            <w:r>
              <w:rPr>
                <w:webHidden/>
              </w:rPr>
              <w:fldChar w:fldCharType="begin"/>
            </w:r>
            <w:r>
              <w:rPr>
                <w:webHidden/>
              </w:rPr>
              <w:instrText xml:space="preserve"> PAGEREF _Toc508619017 \h </w:instrText>
            </w:r>
          </w:ins>
          <w:r>
            <w:rPr>
              <w:webHidden/>
            </w:rPr>
          </w:r>
          <w:r>
            <w:rPr>
              <w:webHidden/>
            </w:rPr>
            <w:fldChar w:fldCharType="separate"/>
          </w:r>
          <w:ins w:id="307" w:author="Joyce L Tokar" w:date="2018-03-12T12:12:00Z">
            <w:r w:rsidR="003B31DD">
              <w:rPr>
                <w:webHidden/>
              </w:rPr>
              <w:t>33</w:t>
            </w:r>
          </w:ins>
          <w:ins w:id="308" w:author="Joyce L Tokar" w:date="2018-03-12T11:53:00Z">
            <w:r>
              <w:rPr>
                <w:webHidden/>
              </w:rPr>
              <w:fldChar w:fldCharType="end"/>
            </w:r>
            <w:r w:rsidRPr="00820FF3">
              <w:rPr>
                <w:rStyle w:val="Hyperlink"/>
              </w:rPr>
              <w:fldChar w:fldCharType="end"/>
            </w:r>
          </w:ins>
        </w:p>
        <w:p w14:paraId="44AF0249" w14:textId="77777777" w:rsidR="00F128DF" w:rsidRDefault="00F128DF">
          <w:pPr>
            <w:pStyle w:val="TOC3"/>
            <w:rPr>
              <w:ins w:id="309" w:author="Joyce L Tokar" w:date="2018-03-12T11:53:00Z"/>
              <w:b w:val="0"/>
              <w:bCs w:val="0"/>
            </w:rPr>
          </w:pPr>
          <w:ins w:id="310" w:author="Joyce L Tokar" w:date="2018-03-12T11:53:00Z">
            <w:r w:rsidRPr="00820FF3">
              <w:rPr>
                <w:rStyle w:val="Hyperlink"/>
              </w:rPr>
              <w:fldChar w:fldCharType="begin"/>
            </w:r>
            <w:r w:rsidRPr="00820FF3">
              <w:rPr>
                <w:rStyle w:val="Hyperlink"/>
              </w:rPr>
              <w:instrText xml:space="preserve"> </w:instrText>
            </w:r>
            <w:r>
              <w:instrText>HYPERLINK \l "_Toc508619018"</w:instrText>
            </w:r>
            <w:r w:rsidRPr="00820FF3">
              <w:rPr>
                <w:rStyle w:val="Hyperlink"/>
              </w:rPr>
              <w:instrText xml:space="preserve"> </w:instrText>
            </w:r>
            <w:r w:rsidRPr="00820FF3">
              <w:rPr>
                <w:rStyle w:val="Hyperlink"/>
              </w:rPr>
              <w:fldChar w:fldCharType="separate"/>
            </w:r>
            <w:r w:rsidRPr="00820FF3">
              <w:rPr>
                <w:rStyle w:val="Hyperlink"/>
              </w:rPr>
              <w:t>6.27.1 Applicability to language</w:t>
            </w:r>
            <w:r>
              <w:rPr>
                <w:webHidden/>
              </w:rPr>
              <w:tab/>
            </w:r>
            <w:r>
              <w:rPr>
                <w:webHidden/>
              </w:rPr>
              <w:fldChar w:fldCharType="begin"/>
            </w:r>
            <w:r>
              <w:rPr>
                <w:webHidden/>
              </w:rPr>
              <w:instrText xml:space="preserve"> PAGEREF _Toc508619018 \h </w:instrText>
            </w:r>
          </w:ins>
          <w:r>
            <w:rPr>
              <w:webHidden/>
            </w:rPr>
          </w:r>
          <w:r>
            <w:rPr>
              <w:webHidden/>
            </w:rPr>
            <w:fldChar w:fldCharType="separate"/>
          </w:r>
          <w:ins w:id="311" w:author="Joyce L Tokar" w:date="2018-03-12T12:12:00Z">
            <w:r w:rsidR="003B31DD">
              <w:rPr>
                <w:webHidden/>
              </w:rPr>
              <w:t>33</w:t>
            </w:r>
          </w:ins>
          <w:ins w:id="312" w:author="Joyce L Tokar" w:date="2018-03-12T11:53:00Z">
            <w:r>
              <w:rPr>
                <w:webHidden/>
              </w:rPr>
              <w:fldChar w:fldCharType="end"/>
            </w:r>
            <w:r w:rsidRPr="00820FF3">
              <w:rPr>
                <w:rStyle w:val="Hyperlink"/>
              </w:rPr>
              <w:fldChar w:fldCharType="end"/>
            </w:r>
          </w:ins>
        </w:p>
        <w:p w14:paraId="08F782DD" w14:textId="77777777" w:rsidR="00F128DF" w:rsidRDefault="00F128DF">
          <w:pPr>
            <w:pStyle w:val="TOC3"/>
            <w:rPr>
              <w:ins w:id="313" w:author="Joyce L Tokar" w:date="2018-03-12T11:53:00Z"/>
              <w:b w:val="0"/>
              <w:bCs w:val="0"/>
            </w:rPr>
          </w:pPr>
          <w:ins w:id="314" w:author="Joyce L Tokar" w:date="2018-03-12T11:53:00Z">
            <w:r w:rsidRPr="00820FF3">
              <w:rPr>
                <w:rStyle w:val="Hyperlink"/>
              </w:rPr>
              <w:fldChar w:fldCharType="begin"/>
            </w:r>
            <w:r w:rsidRPr="00820FF3">
              <w:rPr>
                <w:rStyle w:val="Hyperlink"/>
              </w:rPr>
              <w:instrText xml:space="preserve"> </w:instrText>
            </w:r>
            <w:r>
              <w:instrText>HYPERLINK \l "_Toc508619019"</w:instrText>
            </w:r>
            <w:r w:rsidRPr="00820FF3">
              <w:rPr>
                <w:rStyle w:val="Hyperlink"/>
              </w:rPr>
              <w:instrText xml:space="preserve"> </w:instrText>
            </w:r>
            <w:r w:rsidRPr="00820FF3">
              <w:rPr>
                <w:rStyle w:val="Hyperlink"/>
              </w:rPr>
              <w:fldChar w:fldCharType="separate"/>
            </w:r>
            <w:r w:rsidRPr="00820FF3">
              <w:rPr>
                <w:rStyle w:val="Hyperlink"/>
              </w:rPr>
              <w:t>6.27.2 Guidance to language users</w:t>
            </w:r>
            <w:r>
              <w:rPr>
                <w:webHidden/>
              </w:rPr>
              <w:tab/>
            </w:r>
            <w:r>
              <w:rPr>
                <w:webHidden/>
              </w:rPr>
              <w:fldChar w:fldCharType="begin"/>
            </w:r>
            <w:r>
              <w:rPr>
                <w:webHidden/>
              </w:rPr>
              <w:instrText xml:space="preserve"> PAGEREF _Toc508619019 \h </w:instrText>
            </w:r>
          </w:ins>
          <w:r>
            <w:rPr>
              <w:webHidden/>
            </w:rPr>
          </w:r>
          <w:r>
            <w:rPr>
              <w:webHidden/>
            </w:rPr>
            <w:fldChar w:fldCharType="separate"/>
          </w:r>
          <w:ins w:id="315" w:author="Joyce L Tokar" w:date="2018-03-12T12:12:00Z">
            <w:r w:rsidR="003B31DD">
              <w:rPr>
                <w:webHidden/>
              </w:rPr>
              <w:t>33</w:t>
            </w:r>
          </w:ins>
          <w:ins w:id="316" w:author="Joyce L Tokar" w:date="2018-03-12T11:53:00Z">
            <w:r>
              <w:rPr>
                <w:webHidden/>
              </w:rPr>
              <w:fldChar w:fldCharType="end"/>
            </w:r>
            <w:r w:rsidRPr="00820FF3">
              <w:rPr>
                <w:rStyle w:val="Hyperlink"/>
              </w:rPr>
              <w:fldChar w:fldCharType="end"/>
            </w:r>
          </w:ins>
        </w:p>
        <w:p w14:paraId="1A6411AF" w14:textId="77777777" w:rsidR="00F128DF" w:rsidRDefault="00F128DF">
          <w:pPr>
            <w:pStyle w:val="TOC2"/>
            <w:rPr>
              <w:ins w:id="317" w:author="Joyce L Tokar" w:date="2018-03-12T11:53:00Z"/>
              <w:b w:val="0"/>
              <w:bCs w:val="0"/>
            </w:rPr>
          </w:pPr>
          <w:ins w:id="318" w:author="Joyce L Tokar" w:date="2018-03-12T11:53:00Z">
            <w:r w:rsidRPr="00820FF3">
              <w:rPr>
                <w:rStyle w:val="Hyperlink"/>
              </w:rPr>
              <w:fldChar w:fldCharType="begin"/>
            </w:r>
            <w:r w:rsidRPr="00820FF3">
              <w:rPr>
                <w:rStyle w:val="Hyperlink"/>
              </w:rPr>
              <w:instrText xml:space="preserve"> </w:instrText>
            </w:r>
            <w:r>
              <w:instrText>HYPERLINK \l "_Toc508619020"</w:instrText>
            </w:r>
            <w:r w:rsidRPr="00820FF3">
              <w:rPr>
                <w:rStyle w:val="Hyperlink"/>
              </w:rPr>
              <w:instrText xml:space="preserve"> </w:instrText>
            </w:r>
            <w:r w:rsidRPr="00820FF3">
              <w:rPr>
                <w:rStyle w:val="Hyperlink"/>
              </w:rPr>
              <w:fldChar w:fldCharType="separate"/>
            </w:r>
            <w:r w:rsidRPr="00820FF3">
              <w:rPr>
                <w:rStyle w:val="Hyperlink"/>
              </w:rPr>
              <w:t>6.28 Demarcation of Control Flow [EOJ]</w:t>
            </w:r>
            <w:r>
              <w:rPr>
                <w:webHidden/>
              </w:rPr>
              <w:tab/>
            </w:r>
            <w:r>
              <w:rPr>
                <w:webHidden/>
              </w:rPr>
              <w:fldChar w:fldCharType="begin"/>
            </w:r>
            <w:r>
              <w:rPr>
                <w:webHidden/>
              </w:rPr>
              <w:instrText xml:space="preserve"> PAGEREF _Toc508619020 \h </w:instrText>
            </w:r>
          </w:ins>
          <w:r>
            <w:rPr>
              <w:webHidden/>
            </w:rPr>
          </w:r>
          <w:r>
            <w:rPr>
              <w:webHidden/>
            </w:rPr>
            <w:fldChar w:fldCharType="separate"/>
          </w:r>
          <w:ins w:id="319" w:author="Joyce L Tokar" w:date="2018-03-12T12:12:00Z">
            <w:r w:rsidR="003B31DD">
              <w:rPr>
                <w:webHidden/>
              </w:rPr>
              <w:t>33</w:t>
            </w:r>
          </w:ins>
          <w:ins w:id="320" w:author="Joyce L Tokar" w:date="2018-03-12T11:53:00Z">
            <w:r>
              <w:rPr>
                <w:webHidden/>
              </w:rPr>
              <w:fldChar w:fldCharType="end"/>
            </w:r>
            <w:r w:rsidRPr="00820FF3">
              <w:rPr>
                <w:rStyle w:val="Hyperlink"/>
              </w:rPr>
              <w:fldChar w:fldCharType="end"/>
            </w:r>
          </w:ins>
        </w:p>
        <w:p w14:paraId="0C071F4C" w14:textId="77777777" w:rsidR="00F128DF" w:rsidRDefault="00F128DF">
          <w:pPr>
            <w:pStyle w:val="TOC2"/>
            <w:rPr>
              <w:ins w:id="321" w:author="Joyce L Tokar" w:date="2018-03-12T11:53:00Z"/>
              <w:b w:val="0"/>
              <w:bCs w:val="0"/>
            </w:rPr>
          </w:pPr>
          <w:ins w:id="322" w:author="Joyce L Tokar" w:date="2018-03-12T11:53:00Z">
            <w:r w:rsidRPr="00820FF3">
              <w:rPr>
                <w:rStyle w:val="Hyperlink"/>
              </w:rPr>
              <w:fldChar w:fldCharType="begin"/>
            </w:r>
            <w:r w:rsidRPr="00820FF3">
              <w:rPr>
                <w:rStyle w:val="Hyperlink"/>
              </w:rPr>
              <w:instrText xml:space="preserve"> </w:instrText>
            </w:r>
            <w:r>
              <w:instrText>HYPERLINK \l "_Toc508619021"</w:instrText>
            </w:r>
            <w:r w:rsidRPr="00820FF3">
              <w:rPr>
                <w:rStyle w:val="Hyperlink"/>
              </w:rPr>
              <w:instrText xml:space="preserve"> </w:instrText>
            </w:r>
            <w:r w:rsidRPr="00820FF3">
              <w:rPr>
                <w:rStyle w:val="Hyperlink"/>
              </w:rPr>
              <w:fldChar w:fldCharType="separate"/>
            </w:r>
            <w:r w:rsidRPr="00820FF3">
              <w:rPr>
                <w:rStyle w:val="Hyperlink"/>
                <w:lang w:val="es-ES"/>
              </w:rPr>
              <w:t>6.29 Loop Control Variables [TEX]</w:t>
            </w:r>
            <w:r>
              <w:rPr>
                <w:webHidden/>
              </w:rPr>
              <w:tab/>
            </w:r>
            <w:r>
              <w:rPr>
                <w:webHidden/>
              </w:rPr>
              <w:fldChar w:fldCharType="begin"/>
            </w:r>
            <w:r>
              <w:rPr>
                <w:webHidden/>
              </w:rPr>
              <w:instrText xml:space="preserve"> PAGEREF _Toc508619021 \h </w:instrText>
            </w:r>
          </w:ins>
          <w:r>
            <w:rPr>
              <w:webHidden/>
            </w:rPr>
          </w:r>
          <w:r>
            <w:rPr>
              <w:webHidden/>
            </w:rPr>
            <w:fldChar w:fldCharType="separate"/>
          </w:r>
          <w:ins w:id="323" w:author="Joyce L Tokar" w:date="2018-03-12T12:12:00Z">
            <w:r w:rsidR="003B31DD">
              <w:rPr>
                <w:webHidden/>
              </w:rPr>
              <w:t>33</w:t>
            </w:r>
          </w:ins>
          <w:ins w:id="324" w:author="Joyce L Tokar" w:date="2018-03-12T11:53:00Z">
            <w:r>
              <w:rPr>
                <w:webHidden/>
              </w:rPr>
              <w:fldChar w:fldCharType="end"/>
            </w:r>
            <w:r w:rsidRPr="00820FF3">
              <w:rPr>
                <w:rStyle w:val="Hyperlink"/>
              </w:rPr>
              <w:fldChar w:fldCharType="end"/>
            </w:r>
          </w:ins>
        </w:p>
        <w:p w14:paraId="08486D58" w14:textId="77777777" w:rsidR="00F128DF" w:rsidRDefault="00F128DF">
          <w:pPr>
            <w:pStyle w:val="TOC2"/>
            <w:rPr>
              <w:ins w:id="325" w:author="Joyce L Tokar" w:date="2018-03-12T11:53:00Z"/>
              <w:b w:val="0"/>
              <w:bCs w:val="0"/>
            </w:rPr>
          </w:pPr>
          <w:ins w:id="326" w:author="Joyce L Tokar" w:date="2018-03-12T11:53:00Z">
            <w:r w:rsidRPr="00820FF3">
              <w:rPr>
                <w:rStyle w:val="Hyperlink"/>
              </w:rPr>
              <w:fldChar w:fldCharType="begin"/>
            </w:r>
            <w:r w:rsidRPr="00820FF3">
              <w:rPr>
                <w:rStyle w:val="Hyperlink"/>
              </w:rPr>
              <w:instrText xml:space="preserve"> </w:instrText>
            </w:r>
            <w:r>
              <w:instrText>HYPERLINK \l "_Toc508619022"</w:instrText>
            </w:r>
            <w:r w:rsidRPr="00820FF3">
              <w:rPr>
                <w:rStyle w:val="Hyperlink"/>
              </w:rPr>
              <w:instrText xml:space="preserve"> </w:instrText>
            </w:r>
            <w:r w:rsidRPr="00820FF3">
              <w:rPr>
                <w:rStyle w:val="Hyperlink"/>
              </w:rPr>
              <w:fldChar w:fldCharType="separate"/>
            </w:r>
            <w:r w:rsidRPr="00820FF3">
              <w:rPr>
                <w:rStyle w:val="Hyperlink"/>
              </w:rPr>
              <w:t>6.30 Off-by-one Error [XZH]</w:t>
            </w:r>
            <w:r>
              <w:rPr>
                <w:webHidden/>
              </w:rPr>
              <w:tab/>
            </w:r>
            <w:r>
              <w:rPr>
                <w:webHidden/>
              </w:rPr>
              <w:fldChar w:fldCharType="begin"/>
            </w:r>
            <w:r>
              <w:rPr>
                <w:webHidden/>
              </w:rPr>
              <w:instrText xml:space="preserve"> PAGEREF _Toc508619022 \h </w:instrText>
            </w:r>
          </w:ins>
          <w:r>
            <w:rPr>
              <w:webHidden/>
            </w:rPr>
          </w:r>
          <w:r>
            <w:rPr>
              <w:webHidden/>
            </w:rPr>
            <w:fldChar w:fldCharType="separate"/>
          </w:r>
          <w:ins w:id="327" w:author="Joyce L Tokar" w:date="2018-03-12T12:12:00Z">
            <w:r w:rsidR="003B31DD">
              <w:rPr>
                <w:webHidden/>
              </w:rPr>
              <w:t>34</w:t>
            </w:r>
          </w:ins>
          <w:ins w:id="328" w:author="Joyce L Tokar" w:date="2018-03-12T11:53:00Z">
            <w:r>
              <w:rPr>
                <w:webHidden/>
              </w:rPr>
              <w:fldChar w:fldCharType="end"/>
            </w:r>
            <w:r w:rsidRPr="00820FF3">
              <w:rPr>
                <w:rStyle w:val="Hyperlink"/>
              </w:rPr>
              <w:fldChar w:fldCharType="end"/>
            </w:r>
          </w:ins>
        </w:p>
        <w:p w14:paraId="5D978E6D" w14:textId="77777777" w:rsidR="00F128DF" w:rsidRDefault="00F128DF">
          <w:pPr>
            <w:pStyle w:val="TOC3"/>
            <w:rPr>
              <w:ins w:id="329" w:author="Joyce L Tokar" w:date="2018-03-12T11:53:00Z"/>
              <w:b w:val="0"/>
              <w:bCs w:val="0"/>
            </w:rPr>
          </w:pPr>
          <w:ins w:id="330" w:author="Joyce L Tokar" w:date="2018-03-12T11:53:00Z">
            <w:r w:rsidRPr="00820FF3">
              <w:rPr>
                <w:rStyle w:val="Hyperlink"/>
              </w:rPr>
              <w:fldChar w:fldCharType="begin"/>
            </w:r>
            <w:r w:rsidRPr="00820FF3">
              <w:rPr>
                <w:rStyle w:val="Hyperlink"/>
              </w:rPr>
              <w:instrText xml:space="preserve"> </w:instrText>
            </w:r>
            <w:r>
              <w:instrText>HYPERLINK \l "_Toc508619023"</w:instrText>
            </w:r>
            <w:r w:rsidRPr="00820FF3">
              <w:rPr>
                <w:rStyle w:val="Hyperlink"/>
              </w:rPr>
              <w:instrText xml:space="preserve"> </w:instrText>
            </w:r>
            <w:r w:rsidRPr="00820FF3">
              <w:rPr>
                <w:rStyle w:val="Hyperlink"/>
              </w:rPr>
              <w:fldChar w:fldCharType="separate"/>
            </w:r>
            <w:r w:rsidRPr="00820FF3">
              <w:rPr>
                <w:rStyle w:val="Hyperlink"/>
              </w:rPr>
              <w:t>6.30.1 Applicability to language</w:t>
            </w:r>
            <w:r>
              <w:rPr>
                <w:webHidden/>
              </w:rPr>
              <w:tab/>
            </w:r>
            <w:r>
              <w:rPr>
                <w:webHidden/>
              </w:rPr>
              <w:fldChar w:fldCharType="begin"/>
            </w:r>
            <w:r>
              <w:rPr>
                <w:webHidden/>
              </w:rPr>
              <w:instrText xml:space="preserve"> PAGEREF _Toc508619023 \h </w:instrText>
            </w:r>
          </w:ins>
          <w:r>
            <w:rPr>
              <w:webHidden/>
            </w:rPr>
          </w:r>
          <w:r>
            <w:rPr>
              <w:webHidden/>
            </w:rPr>
            <w:fldChar w:fldCharType="separate"/>
          </w:r>
          <w:ins w:id="331" w:author="Joyce L Tokar" w:date="2018-03-12T12:12:00Z">
            <w:r w:rsidR="003B31DD">
              <w:rPr>
                <w:webHidden/>
              </w:rPr>
              <w:t>34</w:t>
            </w:r>
          </w:ins>
          <w:ins w:id="332" w:author="Joyce L Tokar" w:date="2018-03-12T11:53:00Z">
            <w:r>
              <w:rPr>
                <w:webHidden/>
              </w:rPr>
              <w:fldChar w:fldCharType="end"/>
            </w:r>
            <w:r w:rsidRPr="00820FF3">
              <w:rPr>
                <w:rStyle w:val="Hyperlink"/>
              </w:rPr>
              <w:fldChar w:fldCharType="end"/>
            </w:r>
          </w:ins>
        </w:p>
        <w:p w14:paraId="1A3FD40D" w14:textId="77777777" w:rsidR="00F128DF" w:rsidRDefault="00F128DF">
          <w:pPr>
            <w:pStyle w:val="TOC3"/>
            <w:rPr>
              <w:ins w:id="333" w:author="Joyce L Tokar" w:date="2018-03-12T11:53:00Z"/>
              <w:b w:val="0"/>
              <w:bCs w:val="0"/>
            </w:rPr>
          </w:pPr>
          <w:ins w:id="334" w:author="Joyce L Tokar" w:date="2018-03-12T11:53:00Z">
            <w:r w:rsidRPr="00820FF3">
              <w:rPr>
                <w:rStyle w:val="Hyperlink"/>
              </w:rPr>
              <w:fldChar w:fldCharType="begin"/>
            </w:r>
            <w:r w:rsidRPr="00820FF3">
              <w:rPr>
                <w:rStyle w:val="Hyperlink"/>
              </w:rPr>
              <w:instrText xml:space="preserve"> </w:instrText>
            </w:r>
            <w:r>
              <w:instrText>HYPERLINK \l "_Toc508619024"</w:instrText>
            </w:r>
            <w:r w:rsidRPr="00820FF3">
              <w:rPr>
                <w:rStyle w:val="Hyperlink"/>
              </w:rPr>
              <w:instrText xml:space="preserve"> </w:instrText>
            </w:r>
            <w:r w:rsidRPr="00820FF3">
              <w:rPr>
                <w:rStyle w:val="Hyperlink"/>
              </w:rPr>
              <w:fldChar w:fldCharType="separate"/>
            </w:r>
            <w:r w:rsidRPr="00820FF3">
              <w:rPr>
                <w:rStyle w:val="Hyperlink"/>
              </w:rPr>
              <w:t>6.30.2 Guidance to language users</w:t>
            </w:r>
            <w:r>
              <w:rPr>
                <w:webHidden/>
              </w:rPr>
              <w:tab/>
            </w:r>
            <w:r>
              <w:rPr>
                <w:webHidden/>
              </w:rPr>
              <w:fldChar w:fldCharType="begin"/>
            </w:r>
            <w:r>
              <w:rPr>
                <w:webHidden/>
              </w:rPr>
              <w:instrText xml:space="preserve"> PAGEREF _Toc508619024 \h </w:instrText>
            </w:r>
          </w:ins>
          <w:r>
            <w:rPr>
              <w:webHidden/>
            </w:rPr>
          </w:r>
          <w:r>
            <w:rPr>
              <w:webHidden/>
            </w:rPr>
            <w:fldChar w:fldCharType="separate"/>
          </w:r>
          <w:ins w:id="335" w:author="Joyce L Tokar" w:date="2018-03-12T12:12:00Z">
            <w:r w:rsidR="003B31DD">
              <w:rPr>
                <w:webHidden/>
              </w:rPr>
              <w:t>34</w:t>
            </w:r>
          </w:ins>
          <w:ins w:id="336" w:author="Joyce L Tokar" w:date="2018-03-12T11:53:00Z">
            <w:r>
              <w:rPr>
                <w:webHidden/>
              </w:rPr>
              <w:fldChar w:fldCharType="end"/>
            </w:r>
            <w:r w:rsidRPr="00820FF3">
              <w:rPr>
                <w:rStyle w:val="Hyperlink"/>
              </w:rPr>
              <w:fldChar w:fldCharType="end"/>
            </w:r>
          </w:ins>
        </w:p>
        <w:p w14:paraId="1DB6B225" w14:textId="77777777" w:rsidR="00F128DF" w:rsidRDefault="00F128DF">
          <w:pPr>
            <w:pStyle w:val="TOC2"/>
            <w:rPr>
              <w:ins w:id="337" w:author="Joyce L Tokar" w:date="2018-03-12T11:53:00Z"/>
              <w:b w:val="0"/>
              <w:bCs w:val="0"/>
            </w:rPr>
          </w:pPr>
          <w:ins w:id="338" w:author="Joyce L Tokar" w:date="2018-03-12T11:53:00Z">
            <w:r w:rsidRPr="00820FF3">
              <w:rPr>
                <w:rStyle w:val="Hyperlink"/>
              </w:rPr>
              <w:fldChar w:fldCharType="begin"/>
            </w:r>
            <w:r w:rsidRPr="00820FF3">
              <w:rPr>
                <w:rStyle w:val="Hyperlink"/>
              </w:rPr>
              <w:instrText xml:space="preserve"> </w:instrText>
            </w:r>
            <w:r>
              <w:instrText>HYPERLINK \l "_Toc508619025"</w:instrText>
            </w:r>
            <w:r w:rsidRPr="00820FF3">
              <w:rPr>
                <w:rStyle w:val="Hyperlink"/>
              </w:rPr>
              <w:instrText xml:space="preserve"> </w:instrText>
            </w:r>
            <w:r w:rsidRPr="00820FF3">
              <w:rPr>
                <w:rStyle w:val="Hyperlink"/>
              </w:rPr>
              <w:fldChar w:fldCharType="separate"/>
            </w:r>
            <w:r w:rsidRPr="00820FF3">
              <w:rPr>
                <w:rStyle w:val="Hyperlink"/>
              </w:rPr>
              <w:t>6.31 Structured Programming [EWD]</w:t>
            </w:r>
            <w:r>
              <w:rPr>
                <w:webHidden/>
              </w:rPr>
              <w:tab/>
            </w:r>
            <w:r>
              <w:rPr>
                <w:webHidden/>
              </w:rPr>
              <w:fldChar w:fldCharType="begin"/>
            </w:r>
            <w:r>
              <w:rPr>
                <w:webHidden/>
              </w:rPr>
              <w:instrText xml:space="preserve"> PAGEREF _Toc508619025 \h </w:instrText>
            </w:r>
          </w:ins>
          <w:r>
            <w:rPr>
              <w:webHidden/>
            </w:rPr>
          </w:r>
          <w:r>
            <w:rPr>
              <w:webHidden/>
            </w:rPr>
            <w:fldChar w:fldCharType="separate"/>
          </w:r>
          <w:ins w:id="339" w:author="Joyce L Tokar" w:date="2018-03-12T12:12:00Z">
            <w:r w:rsidR="003B31DD">
              <w:rPr>
                <w:webHidden/>
              </w:rPr>
              <w:t>34</w:t>
            </w:r>
          </w:ins>
          <w:ins w:id="340" w:author="Joyce L Tokar" w:date="2018-03-12T11:53:00Z">
            <w:r>
              <w:rPr>
                <w:webHidden/>
              </w:rPr>
              <w:fldChar w:fldCharType="end"/>
            </w:r>
            <w:r w:rsidRPr="00820FF3">
              <w:rPr>
                <w:rStyle w:val="Hyperlink"/>
              </w:rPr>
              <w:fldChar w:fldCharType="end"/>
            </w:r>
          </w:ins>
        </w:p>
        <w:p w14:paraId="04DCEA7F" w14:textId="77777777" w:rsidR="00F128DF" w:rsidRDefault="00F128DF">
          <w:pPr>
            <w:pStyle w:val="TOC3"/>
            <w:rPr>
              <w:ins w:id="341" w:author="Joyce L Tokar" w:date="2018-03-12T11:53:00Z"/>
              <w:b w:val="0"/>
              <w:bCs w:val="0"/>
            </w:rPr>
          </w:pPr>
          <w:ins w:id="342" w:author="Joyce L Tokar" w:date="2018-03-12T11:53:00Z">
            <w:r w:rsidRPr="00820FF3">
              <w:rPr>
                <w:rStyle w:val="Hyperlink"/>
              </w:rPr>
              <w:fldChar w:fldCharType="begin"/>
            </w:r>
            <w:r w:rsidRPr="00820FF3">
              <w:rPr>
                <w:rStyle w:val="Hyperlink"/>
              </w:rPr>
              <w:instrText xml:space="preserve"> </w:instrText>
            </w:r>
            <w:r>
              <w:instrText>HYPERLINK \l "_Toc508619026"</w:instrText>
            </w:r>
            <w:r w:rsidRPr="00820FF3">
              <w:rPr>
                <w:rStyle w:val="Hyperlink"/>
              </w:rPr>
              <w:instrText xml:space="preserve"> </w:instrText>
            </w:r>
            <w:r w:rsidRPr="00820FF3">
              <w:rPr>
                <w:rStyle w:val="Hyperlink"/>
              </w:rPr>
              <w:fldChar w:fldCharType="separate"/>
            </w:r>
            <w:r w:rsidRPr="00820FF3">
              <w:rPr>
                <w:rStyle w:val="Hyperlink"/>
              </w:rPr>
              <w:t>6.31.1 Applicability to language</w:t>
            </w:r>
            <w:r>
              <w:rPr>
                <w:webHidden/>
              </w:rPr>
              <w:tab/>
            </w:r>
            <w:r>
              <w:rPr>
                <w:webHidden/>
              </w:rPr>
              <w:fldChar w:fldCharType="begin"/>
            </w:r>
            <w:r>
              <w:rPr>
                <w:webHidden/>
              </w:rPr>
              <w:instrText xml:space="preserve"> PAGEREF _Toc508619026 \h </w:instrText>
            </w:r>
          </w:ins>
          <w:r>
            <w:rPr>
              <w:webHidden/>
            </w:rPr>
          </w:r>
          <w:r>
            <w:rPr>
              <w:webHidden/>
            </w:rPr>
            <w:fldChar w:fldCharType="separate"/>
          </w:r>
          <w:ins w:id="343" w:author="Joyce L Tokar" w:date="2018-03-12T12:12:00Z">
            <w:r w:rsidR="003B31DD">
              <w:rPr>
                <w:webHidden/>
              </w:rPr>
              <w:t>34</w:t>
            </w:r>
          </w:ins>
          <w:ins w:id="344" w:author="Joyce L Tokar" w:date="2018-03-12T11:53:00Z">
            <w:r>
              <w:rPr>
                <w:webHidden/>
              </w:rPr>
              <w:fldChar w:fldCharType="end"/>
            </w:r>
            <w:r w:rsidRPr="00820FF3">
              <w:rPr>
                <w:rStyle w:val="Hyperlink"/>
              </w:rPr>
              <w:fldChar w:fldCharType="end"/>
            </w:r>
          </w:ins>
        </w:p>
        <w:p w14:paraId="2A1CAE54" w14:textId="77777777" w:rsidR="00F128DF" w:rsidRDefault="00F128DF">
          <w:pPr>
            <w:pStyle w:val="TOC3"/>
            <w:rPr>
              <w:ins w:id="345" w:author="Joyce L Tokar" w:date="2018-03-12T11:53:00Z"/>
              <w:b w:val="0"/>
              <w:bCs w:val="0"/>
            </w:rPr>
          </w:pPr>
          <w:ins w:id="346" w:author="Joyce L Tokar" w:date="2018-03-12T11:53:00Z">
            <w:r w:rsidRPr="00820FF3">
              <w:rPr>
                <w:rStyle w:val="Hyperlink"/>
              </w:rPr>
              <w:fldChar w:fldCharType="begin"/>
            </w:r>
            <w:r w:rsidRPr="00820FF3">
              <w:rPr>
                <w:rStyle w:val="Hyperlink"/>
              </w:rPr>
              <w:instrText xml:space="preserve"> </w:instrText>
            </w:r>
            <w:r>
              <w:instrText>HYPERLINK \l "_Toc508619027"</w:instrText>
            </w:r>
            <w:r w:rsidRPr="00820FF3">
              <w:rPr>
                <w:rStyle w:val="Hyperlink"/>
              </w:rPr>
              <w:instrText xml:space="preserve"> </w:instrText>
            </w:r>
            <w:r w:rsidRPr="00820FF3">
              <w:rPr>
                <w:rStyle w:val="Hyperlink"/>
              </w:rPr>
              <w:fldChar w:fldCharType="separate"/>
            </w:r>
            <w:r w:rsidRPr="00820FF3">
              <w:rPr>
                <w:rStyle w:val="Hyperlink"/>
              </w:rPr>
              <w:t>6.31.2 Guidance to language users</w:t>
            </w:r>
            <w:r>
              <w:rPr>
                <w:webHidden/>
              </w:rPr>
              <w:tab/>
            </w:r>
            <w:r>
              <w:rPr>
                <w:webHidden/>
              </w:rPr>
              <w:fldChar w:fldCharType="begin"/>
            </w:r>
            <w:r>
              <w:rPr>
                <w:webHidden/>
              </w:rPr>
              <w:instrText xml:space="preserve"> PAGEREF _Toc508619027 \h </w:instrText>
            </w:r>
          </w:ins>
          <w:r>
            <w:rPr>
              <w:webHidden/>
            </w:rPr>
          </w:r>
          <w:r>
            <w:rPr>
              <w:webHidden/>
            </w:rPr>
            <w:fldChar w:fldCharType="separate"/>
          </w:r>
          <w:ins w:id="347" w:author="Joyce L Tokar" w:date="2018-03-12T12:12:00Z">
            <w:r w:rsidR="003B31DD">
              <w:rPr>
                <w:webHidden/>
              </w:rPr>
              <w:t>35</w:t>
            </w:r>
          </w:ins>
          <w:ins w:id="348" w:author="Joyce L Tokar" w:date="2018-03-12T11:53:00Z">
            <w:r>
              <w:rPr>
                <w:webHidden/>
              </w:rPr>
              <w:fldChar w:fldCharType="end"/>
            </w:r>
            <w:r w:rsidRPr="00820FF3">
              <w:rPr>
                <w:rStyle w:val="Hyperlink"/>
              </w:rPr>
              <w:fldChar w:fldCharType="end"/>
            </w:r>
          </w:ins>
        </w:p>
        <w:p w14:paraId="29589C17" w14:textId="77777777" w:rsidR="00F128DF" w:rsidRDefault="00F128DF">
          <w:pPr>
            <w:pStyle w:val="TOC2"/>
            <w:rPr>
              <w:ins w:id="349" w:author="Joyce L Tokar" w:date="2018-03-12T11:53:00Z"/>
              <w:b w:val="0"/>
              <w:bCs w:val="0"/>
            </w:rPr>
          </w:pPr>
          <w:ins w:id="350" w:author="Joyce L Tokar" w:date="2018-03-12T11:53:00Z">
            <w:r w:rsidRPr="00820FF3">
              <w:rPr>
                <w:rStyle w:val="Hyperlink"/>
              </w:rPr>
              <w:fldChar w:fldCharType="begin"/>
            </w:r>
            <w:r w:rsidRPr="00820FF3">
              <w:rPr>
                <w:rStyle w:val="Hyperlink"/>
              </w:rPr>
              <w:instrText xml:space="preserve"> </w:instrText>
            </w:r>
            <w:r>
              <w:instrText>HYPERLINK \l "_Toc508619028"</w:instrText>
            </w:r>
            <w:r w:rsidRPr="00820FF3">
              <w:rPr>
                <w:rStyle w:val="Hyperlink"/>
              </w:rPr>
              <w:instrText xml:space="preserve"> </w:instrText>
            </w:r>
            <w:r w:rsidRPr="00820FF3">
              <w:rPr>
                <w:rStyle w:val="Hyperlink"/>
              </w:rPr>
              <w:fldChar w:fldCharType="separate"/>
            </w:r>
            <w:r w:rsidRPr="00820FF3">
              <w:rPr>
                <w:rStyle w:val="Hyperlink"/>
              </w:rPr>
              <w:t>6.32 Passing Parameters and Return Values [CSJ]</w:t>
            </w:r>
            <w:r>
              <w:rPr>
                <w:webHidden/>
              </w:rPr>
              <w:tab/>
            </w:r>
            <w:r>
              <w:rPr>
                <w:webHidden/>
              </w:rPr>
              <w:fldChar w:fldCharType="begin"/>
            </w:r>
            <w:r>
              <w:rPr>
                <w:webHidden/>
              </w:rPr>
              <w:instrText xml:space="preserve"> PAGEREF _Toc508619028 \h </w:instrText>
            </w:r>
          </w:ins>
          <w:r>
            <w:rPr>
              <w:webHidden/>
            </w:rPr>
          </w:r>
          <w:r>
            <w:rPr>
              <w:webHidden/>
            </w:rPr>
            <w:fldChar w:fldCharType="separate"/>
          </w:r>
          <w:ins w:id="351" w:author="Joyce L Tokar" w:date="2018-03-12T12:12:00Z">
            <w:r w:rsidR="003B31DD">
              <w:rPr>
                <w:webHidden/>
              </w:rPr>
              <w:t>35</w:t>
            </w:r>
          </w:ins>
          <w:ins w:id="352" w:author="Joyce L Tokar" w:date="2018-03-12T11:53:00Z">
            <w:r>
              <w:rPr>
                <w:webHidden/>
              </w:rPr>
              <w:fldChar w:fldCharType="end"/>
            </w:r>
            <w:r w:rsidRPr="00820FF3">
              <w:rPr>
                <w:rStyle w:val="Hyperlink"/>
              </w:rPr>
              <w:fldChar w:fldCharType="end"/>
            </w:r>
          </w:ins>
        </w:p>
        <w:p w14:paraId="4768F473" w14:textId="77777777" w:rsidR="00F128DF" w:rsidRDefault="00F128DF">
          <w:pPr>
            <w:pStyle w:val="TOC3"/>
            <w:rPr>
              <w:ins w:id="353" w:author="Joyce L Tokar" w:date="2018-03-12T11:53:00Z"/>
              <w:b w:val="0"/>
              <w:bCs w:val="0"/>
            </w:rPr>
          </w:pPr>
          <w:ins w:id="354" w:author="Joyce L Tokar" w:date="2018-03-12T11:53:00Z">
            <w:r w:rsidRPr="00820FF3">
              <w:rPr>
                <w:rStyle w:val="Hyperlink"/>
              </w:rPr>
              <w:fldChar w:fldCharType="begin"/>
            </w:r>
            <w:r w:rsidRPr="00820FF3">
              <w:rPr>
                <w:rStyle w:val="Hyperlink"/>
              </w:rPr>
              <w:instrText xml:space="preserve"> </w:instrText>
            </w:r>
            <w:r>
              <w:instrText>HYPERLINK \l "_Toc508619029"</w:instrText>
            </w:r>
            <w:r w:rsidRPr="00820FF3">
              <w:rPr>
                <w:rStyle w:val="Hyperlink"/>
              </w:rPr>
              <w:instrText xml:space="preserve"> </w:instrText>
            </w:r>
            <w:r w:rsidRPr="00820FF3">
              <w:rPr>
                <w:rStyle w:val="Hyperlink"/>
              </w:rPr>
              <w:fldChar w:fldCharType="separate"/>
            </w:r>
            <w:r w:rsidRPr="00820FF3">
              <w:rPr>
                <w:rStyle w:val="Hyperlink"/>
              </w:rPr>
              <w:t>6.32.1 Applicability to language</w:t>
            </w:r>
            <w:r>
              <w:rPr>
                <w:webHidden/>
              </w:rPr>
              <w:tab/>
            </w:r>
            <w:r>
              <w:rPr>
                <w:webHidden/>
              </w:rPr>
              <w:fldChar w:fldCharType="begin"/>
            </w:r>
            <w:r>
              <w:rPr>
                <w:webHidden/>
              </w:rPr>
              <w:instrText xml:space="preserve"> PAGEREF _Toc508619029 \h </w:instrText>
            </w:r>
          </w:ins>
          <w:r>
            <w:rPr>
              <w:webHidden/>
            </w:rPr>
          </w:r>
          <w:r>
            <w:rPr>
              <w:webHidden/>
            </w:rPr>
            <w:fldChar w:fldCharType="separate"/>
          </w:r>
          <w:ins w:id="355" w:author="Joyce L Tokar" w:date="2018-03-12T12:12:00Z">
            <w:r w:rsidR="003B31DD">
              <w:rPr>
                <w:webHidden/>
              </w:rPr>
              <w:t>35</w:t>
            </w:r>
          </w:ins>
          <w:ins w:id="356" w:author="Joyce L Tokar" w:date="2018-03-12T11:53:00Z">
            <w:r>
              <w:rPr>
                <w:webHidden/>
              </w:rPr>
              <w:fldChar w:fldCharType="end"/>
            </w:r>
            <w:r w:rsidRPr="00820FF3">
              <w:rPr>
                <w:rStyle w:val="Hyperlink"/>
              </w:rPr>
              <w:fldChar w:fldCharType="end"/>
            </w:r>
          </w:ins>
        </w:p>
        <w:p w14:paraId="2076AE4E" w14:textId="77777777" w:rsidR="00F128DF" w:rsidRDefault="00F128DF">
          <w:pPr>
            <w:pStyle w:val="TOC3"/>
            <w:rPr>
              <w:ins w:id="357" w:author="Joyce L Tokar" w:date="2018-03-12T11:53:00Z"/>
              <w:b w:val="0"/>
              <w:bCs w:val="0"/>
            </w:rPr>
          </w:pPr>
          <w:ins w:id="358" w:author="Joyce L Tokar" w:date="2018-03-12T11:53:00Z">
            <w:r w:rsidRPr="00820FF3">
              <w:rPr>
                <w:rStyle w:val="Hyperlink"/>
              </w:rPr>
              <w:fldChar w:fldCharType="begin"/>
            </w:r>
            <w:r w:rsidRPr="00820FF3">
              <w:rPr>
                <w:rStyle w:val="Hyperlink"/>
              </w:rPr>
              <w:instrText xml:space="preserve"> </w:instrText>
            </w:r>
            <w:r>
              <w:instrText>HYPERLINK \l "_Toc508619030"</w:instrText>
            </w:r>
            <w:r w:rsidRPr="00820FF3">
              <w:rPr>
                <w:rStyle w:val="Hyperlink"/>
              </w:rPr>
              <w:instrText xml:space="preserve"> </w:instrText>
            </w:r>
            <w:r w:rsidRPr="00820FF3">
              <w:rPr>
                <w:rStyle w:val="Hyperlink"/>
              </w:rPr>
              <w:fldChar w:fldCharType="separate"/>
            </w:r>
            <w:r w:rsidRPr="00820FF3">
              <w:rPr>
                <w:rStyle w:val="Hyperlink"/>
              </w:rPr>
              <w:t>6.32.2 Guidance to language users</w:t>
            </w:r>
            <w:r>
              <w:rPr>
                <w:webHidden/>
              </w:rPr>
              <w:tab/>
            </w:r>
            <w:r>
              <w:rPr>
                <w:webHidden/>
              </w:rPr>
              <w:fldChar w:fldCharType="begin"/>
            </w:r>
            <w:r>
              <w:rPr>
                <w:webHidden/>
              </w:rPr>
              <w:instrText xml:space="preserve"> PAGEREF _Toc508619030 \h </w:instrText>
            </w:r>
          </w:ins>
          <w:r>
            <w:rPr>
              <w:webHidden/>
            </w:rPr>
          </w:r>
          <w:r>
            <w:rPr>
              <w:webHidden/>
            </w:rPr>
            <w:fldChar w:fldCharType="separate"/>
          </w:r>
          <w:ins w:id="359" w:author="Joyce L Tokar" w:date="2018-03-12T12:12:00Z">
            <w:r w:rsidR="003B31DD">
              <w:rPr>
                <w:webHidden/>
              </w:rPr>
              <w:t>35</w:t>
            </w:r>
          </w:ins>
          <w:ins w:id="360" w:author="Joyce L Tokar" w:date="2018-03-12T11:53:00Z">
            <w:r>
              <w:rPr>
                <w:webHidden/>
              </w:rPr>
              <w:fldChar w:fldCharType="end"/>
            </w:r>
            <w:r w:rsidRPr="00820FF3">
              <w:rPr>
                <w:rStyle w:val="Hyperlink"/>
              </w:rPr>
              <w:fldChar w:fldCharType="end"/>
            </w:r>
          </w:ins>
        </w:p>
        <w:p w14:paraId="0409A79A" w14:textId="77777777" w:rsidR="00F128DF" w:rsidRDefault="00F128DF">
          <w:pPr>
            <w:pStyle w:val="TOC2"/>
            <w:rPr>
              <w:ins w:id="361" w:author="Joyce L Tokar" w:date="2018-03-12T11:53:00Z"/>
              <w:b w:val="0"/>
              <w:bCs w:val="0"/>
            </w:rPr>
          </w:pPr>
          <w:ins w:id="362" w:author="Joyce L Tokar" w:date="2018-03-12T11:53:00Z">
            <w:r w:rsidRPr="00820FF3">
              <w:rPr>
                <w:rStyle w:val="Hyperlink"/>
              </w:rPr>
              <w:lastRenderedPageBreak/>
              <w:fldChar w:fldCharType="begin"/>
            </w:r>
            <w:r w:rsidRPr="00820FF3">
              <w:rPr>
                <w:rStyle w:val="Hyperlink"/>
              </w:rPr>
              <w:instrText xml:space="preserve"> </w:instrText>
            </w:r>
            <w:r>
              <w:instrText>HYPERLINK \l "_Toc508619031"</w:instrText>
            </w:r>
            <w:r w:rsidRPr="00820FF3">
              <w:rPr>
                <w:rStyle w:val="Hyperlink"/>
              </w:rPr>
              <w:instrText xml:space="preserve"> </w:instrText>
            </w:r>
            <w:r w:rsidRPr="00820FF3">
              <w:rPr>
                <w:rStyle w:val="Hyperlink"/>
              </w:rPr>
              <w:fldChar w:fldCharType="separate"/>
            </w:r>
            <w:r w:rsidRPr="00820FF3">
              <w:rPr>
                <w:rStyle w:val="Hyperlink"/>
              </w:rPr>
              <w:t>6.33 Dangling References to Stack Frames [DCM]</w:t>
            </w:r>
            <w:r>
              <w:rPr>
                <w:webHidden/>
              </w:rPr>
              <w:tab/>
            </w:r>
            <w:r>
              <w:rPr>
                <w:webHidden/>
              </w:rPr>
              <w:fldChar w:fldCharType="begin"/>
            </w:r>
            <w:r>
              <w:rPr>
                <w:webHidden/>
              </w:rPr>
              <w:instrText xml:space="preserve"> PAGEREF _Toc508619031 \h </w:instrText>
            </w:r>
          </w:ins>
          <w:r>
            <w:rPr>
              <w:webHidden/>
            </w:rPr>
          </w:r>
          <w:r>
            <w:rPr>
              <w:webHidden/>
            </w:rPr>
            <w:fldChar w:fldCharType="separate"/>
          </w:r>
          <w:ins w:id="363" w:author="Joyce L Tokar" w:date="2018-03-12T12:12:00Z">
            <w:r w:rsidR="003B31DD">
              <w:rPr>
                <w:webHidden/>
              </w:rPr>
              <w:t>35</w:t>
            </w:r>
          </w:ins>
          <w:ins w:id="364" w:author="Joyce L Tokar" w:date="2018-03-12T11:53:00Z">
            <w:r>
              <w:rPr>
                <w:webHidden/>
              </w:rPr>
              <w:fldChar w:fldCharType="end"/>
            </w:r>
            <w:r w:rsidRPr="00820FF3">
              <w:rPr>
                <w:rStyle w:val="Hyperlink"/>
              </w:rPr>
              <w:fldChar w:fldCharType="end"/>
            </w:r>
          </w:ins>
        </w:p>
        <w:p w14:paraId="016F7A71" w14:textId="77777777" w:rsidR="00F128DF" w:rsidRDefault="00F128DF">
          <w:pPr>
            <w:pStyle w:val="TOC3"/>
            <w:rPr>
              <w:ins w:id="365" w:author="Joyce L Tokar" w:date="2018-03-12T11:53:00Z"/>
              <w:b w:val="0"/>
              <w:bCs w:val="0"/>
            </w:rPr>
          </w:pPr>
          <w:ins w:id="366" w:author="Joyce L Tokar" w:date="2018-03-12T11:53:00Z">
            <w:r w:rsidRPr="00820FF3">
              <w:rPr>
                <w:rStyle w:val="Hyperlink"/>
              </w:rPr>
              <w:fldChar w:fldCharType="begin"/>
            </w:r>
            <w:r w:rsidRPr="00820FF3">
              <w:rPr>
                <w:rStyle w:val="Hyperlink"/>
              </w:rPr>
              <w:instrText xml:space="preserve"> </w:instrText>
            </w:r>
            <w:r>
              <w:instrText>HYPERLINK \l "_Toc508619032"</w:instrText>
            </w:r>
            <w:r w:rsidRPr="00820FF3">
              <w:rPr>
                <w:rStyle w:val="Hyperlink"/>
              </w:rPr>
              <w:instrText xml:space="preserve"> </w:instrText>
            </w:r>
            <w:r w:rsidRPr="00820FF3">
              <w:rPr>
                <w:rStyle w:val="Hyperlink"/>
              </w:rPr>
              <w:fldChar w:fldCharType="separate"/>
            </w:r>
            <w:r w:rsidRPr="00820FF3">
              <w:rPr>
                <w:rStyle w:val="Hyperlink"/>
              </w:rPr>
              <w:t>6.33.1 Applicability to language</w:t>
            </w:r>
            <w:r>
              <w:rPr>
                <w:webHidden/>
              </w:rPr>
              <w:tab/>
            </w:r>
            <w:r>
              <w:rPr>
                <w:webHidden/>
              </w:rPr>
              <w:fldChar w:fldCharType="begin"/>
            </w:r>
            <w:r>
              <w:rPr>
                <w:webHidden/>
              </w:rPr>
              <w:instrText xml:space="preserve"> PAGEREF _Toc508619032 \h </w:instrText>
            </w:r>
          </w:ins>
          <w:r>
            <w:rPr>
              <w:webHidden/>
            </w:rPr>
          </w:r>
          <w:r>
            <w:rPr>
              <w:webHidden/>
            </w:rPr>
            <w:fldChar w:fldCharType="separate"/>
          </w:r>
          <w:ins w:id="367" w:author="Joyce L Tokar" w:date="2018-03-12T12:12:00Z">
            <w:r w:rsidR="003B31DD">
              <w:rPr>
                <w:webHidden/>
              </w:rPr>
              <w:t>35</w:t>
            </w:r>
          </w:ins>
          <w:ins w:id="368" w:author="Joyce L Tokar" w:date="2018-03-12T11:53:00Z">
            <w:r>
              <w:rPr>
                <w:webHidden/>
              </w:rPr>
              <w:fldChar w:fldCharType="end"/>
            </w:r>
            <w:r w:rsidRPr="00820FF3">
              <w:rPr>
                <w:rStyle w:val="Hyperlink"/>
              </w:rPr>
              <w:fldChar w:fldCharType="end"/>
            </w:r>
          </w:ins>
        </w:p>
        <w:p w14:paraId="2CB8FD12" w14:textId="77777777" w:rsidR="00F128DF" w:rsidRDefault="00F128DF">
          <w:pPr>
            <w:pStyle w:val="TOC3"/>
            <w:rPr>
              <w:ins w:id="369" w:author="Joyce L Tokar" w:date="2018-03-12T11:53:00Z"/>
              <w:b w:val="0"/>
              <w:bCs w:val="0"/>
            </w:rPr>
          </w:pPr>
          <w:ins w:id="370" w:author="Joyce L Tokar" w:date="2018-03-12T11:53:00Z">
            <w:r w:rsidRPr="00820FF3">
              <w:rPr>
                <w:rStyle w:val="Hyperlink"/>
              </w:rPr>
              <w:fldChar w:fldCharType="begin"/>
            </w:r>
            <w:r w:rsidRPr="00820FF3">
              <w:rPr>
                <w:rStyle w:val="Hyperlink"/>
              </w:rPr>
              <w:instrText xml:space="preserve"> </w:instrText>
            </w:r>
            <w:r>
              <w:instrText>HYPERLINK \l "_Toc508619033"</w:instrText>
            </w:r>
            <w:r w:rsidRPr="00820FF3">
              <w:rPr>
                <w:rStyle w:val="Hyperlink"/>
              </w:rPr>
              <w:instrText xml:space="preserve"> </w:instrText>
            </w:r>
            <w:r w:rsidRPr="00820FF3">
              <w:rPr>
                <w:rStyle w:val="Hyperlink"/>
              </w:rPr>
              <w:fldChar w:fldCharType="separate"/>
            </w:r>
            <w:r w:rsidRPr="00820FF3">
              <w:rPr>
                <w:rStyle w:val="Hyperlink"/>
              </w:rPr>
              <w:t>6.33.2 Guidance to language users</w:t>
            </w:r>
            <w:r>
              <w:rPr>
                <w:webHidden/>
              </w:rPr>
              <w:tab/>
            </w:r>
            <w:r>
              <w:rPr>
                <w:webHidden/>
              </w:rPr>
              <w:fldChar w:fldCharType="begin"/>
            </w:r>
            <w:r>
              <w:rPr>
                <w:webHidden/>
              </w:rPr>
              <w:instrText xml:space="preserve"> PAGEREF _Toc508619033 \h </w:instrText>
            </w:r>
          </w:ins>
          <w:r>
            <w:rPr>
              <w:webHidden/>
            </w:rPr>
          </w:r>
          <w:r>
            <w:rPr>
              <w:webHidden/>
            </w:rPr>
            <w:fldChar w:fldCharType="separate"/>
          </w:r>
          <w:ins w:id="371" w:author="Joyce L Tokar" w:date="2018-03-12T12:12:00Z">
            <w:r w:rsidR="003B31DD">
              <w:rPr>
                <w:webHidden/>
              </w:rPr>
              <w:t>35</w:t>
            </w:r>
          </w:ins>
          <w:ins w:id="372" w:author="Joyce L Tokar" w:date="2018-03-12T11:53:00Z">
            <w:r>
              <w:rPr>
                <w:webHidden/>
              </w:rPr>
              <w:fldChar w:fldCharType="end"/>
            </w:r>
            <w:r w:rsidRPr="00820FF3">
              <w:rPr>
                <w:rStyle w:val="Hyperlink"/>
              </w:rPr>
              <w:fldChar w:fldCharType="end"/>
            </w:r>
          </w:ins>
        </w:p>
        <w:p w14:paraId="4FD161F9" w14:textId="77777777" w:rsidR="00F128DF" w:rsidRDefault="00F128DF">
          <w:pPr>
            <w:pStyle w:val="TOC2"/>
            <w:rPr>
              <w:ins w:id="373" w:author="Joyce L Tokar" w:date="2018-03-12T11:53:00Z"/>
              <w:b w:val="0"/>
              <w:bCs w:val="0"/>
            </w:rPr>
          </w:pPr>
          <w:ins w:id="374" w:author="Joyce L Tokar" w:date="2018-03-12T11:53:00Z">
            <w:r w:rsidRPr="00820FF3">
              <w:rPr>
                <w:rStyle w:val="Hyperlink"/>
              </w:rPr>
              <w:fldChar w:fldCharType="begin"/>
            </w:r>
            <w:r w:rsidRPr="00820FF3">
              <w:rPr>
                <w:rStyle w:val="Hyperlink"/>
              </w:rPr>
              <w:instrText xml:space="preserve"> </w:instrText>
            </w:r>
            <w:r>
              <w:instrText>HYPERLINK \l "_Toc508619034"</w:instrText>
            </w:r>
            <w:r w:rsidRPr="00820FF3">
              <w:rPr>
                <w:rStyle w:val="Hyperlink"/>
              </w:rPr>
              <w:instrText xml:space="preserve"> </w:instrText>
            </w:r>
            <w:r w:rsidRPr="00820FF3">
              <w:rPr>
                <w:rStyle w:val="Hyperlink"/>
              </w:rPr>
              <w:fldChar w:fldCharType="separate"/>
            </w:r>
            <w:r w:rsidRPr="00820FF3">
              <w:rPr>
                <w:rStyle w:val="Hyperlink"/>
              </w:rPr>
              <w:t>6.34 Subprogram Signature Mismatch [OTR]</w:t>
            </w:r>
            <w:r>
              <w:rPr>
                <w:webHidden/>
              </w:rPr>
              <w:tab/>
            </w:r>
            <w:r>
              <w:rPr>
                <w:webHidden/>
              </w:rPr>
              <w:fldChar w:fldCharType="begin"/>
            </w:r>
            <w:r>
              <w:rPr>
                <w:webHidden/>
              </w:rPr>
              <w:instrText xml:space="preserve"> PAGEREF _Toc508619034 \h </w:instrText>
            </w:r>
          </w:ins>
          <w:r>
            <w:rPr>
              <w:webHidden/>
            </w:rPr>
          </w:r>
          <w:r>
            <w:rPr>
              <w:webHidden/>
            </w:rPr>
            <w:fldChar w:fldCharType="separate"/>
          </w:r>
          <w:ins w:id="375" w:author="Joyce L Tokar" w:date="2018-03-12T12:12:00Z">
            <w:r w:rsidR="003B31DD">
              <w:rPr>
                <w:webHidden/>
              </w:rPr>
              <w:t>36</w:t>
            </w:r>
          </w:ins>
          <w:ins w:id="376" w:author="Joyce L Tokar" w:date="2018-03-12T11:53:00Z">
            <w:r>
              <w:rPr>
                <w:webHidden/>
              </w:rPr>
              <w:fldChar w:fldCharType="end"/>
            </w:r>
            <w:r w:rsidRPr="00820FF3">
              <w:rPr>
                <w:rStyle w:val="Hyperlink"/>
              </w:rPr>
              <w:fldChar w:fldCharType="end"/>
            </w:r>
          </w:ins>
        </w:p>
        <w:p w14:paraId="2EA868E9" w14:textId="77777777" w:rsidR="00F128DF" w:rsidRDefault="00F128DF">
          <w:pPr>
            <w:pStyle w:val="TOC3"/>
            <w:rPr>
              <w:ins w:id="377" w:author="Joyce L Tokar" w:date="2018-03-12T11:53:00Z"/>
              <w:b w:val="0"/>
              <w:bCs w:val="0"/>
            </w:rPr>
          </w:pPr>
          <w:ins w:id="378" w:author="Joyce L Tokar" w:date="2018-03-12T11:53:00Z">
            <w:r w:rsidRPr="00820FF3">
              <w:rPr>
                <w:rStyle w:val="Hyperlink"/>
              </w:rPr>
              <w:fldChar w:fldCharType="begin"/>
            </w:r>
            <w:r w:rsidRPr="00820FF3">
              <w:rPr>
                <w:rStyle w:val="Hyperlink"/>
              </w:rPr>
              <w:instrText xml:space="preserve"> </w:instrText>
            </w:r>
            <w:r>
              <w:instrText>HYPERLINK \l "_Toc508619035"</w:instrText>
            </w:r>
            <w:r w:rsidRPr="00820FF3">
              <w:rPr>
                <w:rStyle w:val="Hyperlink"/>
              </w:rPr>
              <w:instrText xml:space="preserve"> </w:instrText>
            </w:r>
            <w:r w:rsidRPr="00820FF3">
              <w:rPr>
                <w:rStyle w:val="Hyperlink"/>
              </w:rPr>
              <w:fldChar w:fldCharType="separate"/>
            </w:r>
            <w:r w:rsidRPr="00820FF3">
              <w:rPr>
                <w:rStyle w:val="Hyperlink"/>
              </w:rPr>
              <w:t>6.34.1 Applicability to language</w:t>
            </w:r>
            <w:r>
              <w:rPr>
                <w:webHidden/>
              </w:rPr>
              <w:tab/>
            </w:r>
            <w:r>
              <w:rPr>
                <w:webHidden/>
              </w:rPr>
              <w:fldChar w:fldCharType="begin"/>
            </w:r>
            <w:r>
              <w:rPr>
                <w:webHidden/>
              </w:rPr>
              <w:instrText xml:space="preserve"> PAGEREF _Toc508619035 \h </w:instrText>
            </w:r>
          </w:ins>
          <w:r>
            <w:rPr>
              <w:webHidden/>
            </w:rPr>
          </w:r>
          <w:r>
            <w:rPr>
              <w:webHidden/>
            </w:rPr>
            <w:fldChar w:fldCharType="separate"/>
          </w:r>
          <w:ins w:id="379" w:author="Joyce L Tokar" w:date="2018-03-12T12:12:00Z">
            <w:r w:rsidR="003B31DD">
              <w:rPr>
                <w:webHidden/>
              </w:rPr>
              <w:t>36</w:t>
            </w:r>
          </w:ins>
          <w:ins w:id="380" w:author="Joyce L Tokar" w:date="2018-03-12T11:53:00Z">
            <w:r>
              <w:rPr>
                <w:webHidden/>
              </w:rPr>
              <w:fldChar w:fldCharType="end"/>
            </w:r>
            <w:r w:rsidRPr="00820FF3">
              <w:rPr>
                <w:rStyle w:val="Hyperlink"/>
              </w:rPr>
              <w:fldChar w:fldCharType="end"/>
            </w:r>
          </w:ins>
        </w:p>
        <w:p w14:paraId="0DCD6D8B" w14:textId="77777777" w:rsidR="00F128DF" w:rsidRDefault="00F128DF">
          <w:pPr>
            <w:pStyle w:val="TOC3"/>
            <w:rPr>
              <w:ins w:id="381" w:author="Joyce L Tokar" w:date="2018-03-12T11:53:00Z"/>
              <w:b w:val="0"/>
              <w:bCs w:val="0"/>
            </w:rPr>
          </w:pPr>
          <w:ins w:id="382" w:author="Joyce L Tokar" w:date="2018-03-12T11:53:00Z">
            <w:r w:rsidRPr="00820FF3">
              <w:rPr>
                <w:rStyle w:val="Hyperlink"/>
              </w:rPr>
              <w:fldChar w:fldCharType="begin"/>
            </w:r>
            <w:r w:rsidRPr="00820FF3">
              <w:rPr>
                <w:rStyle w:val="Hyperlink"/>
              </w:rPr>
              <w:instrText xml:space="preserve"> </w:instrText>
            </w:r>
            <w:r>
              <w:instrText>HYPERLINK \l "_Toc508619036"</w:instrText>
            </w:r>
            <w:r w:rsidRPr="00820FF3">
              <w:rPr>
                <w:rStyle w:val="Hyperlink"/>
              </w:rPr>
              <w:instrText xml:space="preserve"> </w:instrText>
            </w:r>
            <w:r w:rsidRPr="00820FF3">
              <w:rPr>
                <w:rStyle w:val="Hyperlink"/>
              </w:rPr>
              <w:fldChar w:fldCharType="separate"/>
            </w:r>
            <w:r w:rsidRPr="00820FF3">
              <w:rPr>
                <w:rStyle w:val="Hyperlink"/>
                <w:kern w:val="32"/>
              </w:rPr>
              <w:t>6.34.2 Guidance to language users</w:t>
            </w:r>
            <w:r>
              <w:rPr>
                <w:webHidden/>
              </w:rPr>
              <w:tab/>
            </w:r>
            <w:r>
              <w:rPr>
                <w:webHidden/>
              </w:rPr>
              <w:fldChar w:fldCharType="begin"/>
            </w:r>
            <w:r>
              <w:rPr>
                <w:webHidden/>
              </w:rPr>
              <w:instrText xml:space="preserve"> PAGEREF _Toc508619036 \h </w:instrText>
            </w:r>
          </w:ins>
          <w:r>
            <w:rPr>
              <w:webHidden/>
            </w:rPr>
          </w:r>
          <w:r>
            <w:rPr>
              <w:webHidden/>
            </w:rPr>
            <w:fldChar w:fldCharType="separate"/>
          </w:r>
          <w:ins w:id="383" w:author="Joyce L Tokar" w:date="2018-03-12T12:12:00Z">
            <w:r w:rsidR="003B31DD">
              <w:rPr>
                <w:webHidden/>
              </w:rPr>
              <w:t>36</w:t>
            </w:r>
          </w:ins>
          <w:ins w:id="384" w:author="Joyce L Tokar" w:date="2018-03-12T11:53:00Z">
            <w:r>
              <w:rPr>
                <w:webHidden/>
              </w:rPr>
              <w:fldChar w:fldCharType="end"/>
            </w:r>
            <w:r w:rsidRPr="00820FF3">
              <w:rPr>
                <w:rStyle w:val="Hyperlink"/>
              </w:rPr>
              <w:fldChar w:fldCharType="end"/>
            </w:r>
          </w:ins>
        </w:p>
        <w:p w14:paraId="1CF01822" w14:textId="77777777" w:rsidR="00F128DF" w:rsidRDefault="00F128DF">
          <w:pPr>
            <w:pStyle w:val="TOC2"/>
            <w:rPr>
              <w:ins w:id="385" w:author="Joyce L Tokar" w:date="2018-03-12T11:53:00Z"/>
              <w:b w:val="0"/>
              <w:bCs w:val="0"/>
            </w:rPr>
          </w:pPr>
          <w:ins w:id="386" w:author="Joyce L Tokar" w:date="2018-03-12T11:53:00Z">
            <w:r w:rsidRPr="00820FF3">
              <w:rPr>
                <w:rStyle w:val="Hyperlink"/>
              </w:rPr>
              <w:fldChar w:fldCharType="begin"/>
            </w:r>
            <w:r w:rsidRPr="00820FF3">
              <w:rPr>
                <w:rStyle w:val="Hyperlink"/>
              </w:rPr>
              <w:instrText xml:space="preserve"> </w:instrText>
            </w:r>
            <w:r>
              <w:instrText>HYPERLINK \l "_Toc508619037"</w:instrText>
            </w:r>
            <w:r w:rsidRPr="00820FF3">
              <w:rPr>
                <w:rStyle w:val="Hyperlink"/>
              </w:rPr>
              <w:instrText xml:space="preserve"> </w:instrText>
            </w:r>
            <w:r w:rsidRPr="00820FF3">
              <w:rPr>
                <w:rStyle w:val="Hyperlink"/>
              </w:rPr>
              <w:fldChar w:fldCharType="separate"/>
            </w:r>
            <w:r w:rsidRPr="00820FF3">
              <w:rPr>
                <w:rStyle w:val="Hyperlink"/>
              </w:rPr>
              <w:t>6.35 Recursion [GDL]</w:t>
            </w:r>
            <w:r>
              <w:rPr>
                <w:webHidden/>
              </w:rPr>
              <w:tab/>
            </w:r>
            <w:r>
              <w:rPr>
                <w:webHidden/>
              </w:rPr>
              <w:fldChar w:fldCharType="begin"/>
            </w:r>
            <w:r>
              <w:rPr>
                <w:webHidden/>
              </w:rPr>
              <w:instrText xml:space="preserve"> PAGEREF _Toc508619037 \h </w:instrText>
            </w:r>
          </w:ins>
          <w:r>
            <w:rPr>
              <w:webHidden/>
            </w:rPr>
          </w:r>
          <w:r>
            <w:rPr>
              <w:webHidden/>
            </w:rPr>
            <w:fldChar w:fldCharType="separate"/>
          </w:r>
          <w:ins w:id="387" w:author="Joyce L Tokar" w:date="2018-03-12T12:12:00Z">
            <w:r w:rsidR="003B31DD">
              <w:rPr>
                <w:webHidden/>
              </w:rPr>
              <w:t>36</w:t>
            </w:r>
          </w:ins>
          <w:ins w:id="388" w:author="Joyce L Tokar" w:date="2018-03-12T11:53:00Z">
            <w:r>
              <w:rPr>
                <w:webHidden/>
              </w:rPr>
              <w:fldChar w:fldCharType="end"/>
            </w:r>
            <w:r w:rsidRPr="00820FF3">
              <w:rPr>
                <w:rStyle w:val="Hyperlink"/>
              </w:rPr>
              <w:fldChar w:fldCharType="end"/>
            </w:r>
          </w:ins>
        </w:p>
        <w:p w14:paraId="41DA9164" w14:textId="77777777" w:rsidR="00F128DF" w:rsidRDefault="00F128DF">
          <w:pPr>
            <w:pStyle w:val="TOC3"/>
            <w:rPr>
              <w:ins w:id="389" w:author="Joyce L Tokar" w:date="2018-03-12T11:53:00Z"/>
              <w:b w:val="0"/>
              <w:bCs w:val="0"/>
            </w:rPr>
          </w:pPr>
          <w:ins w:id="390" w:author="Joyce L Tokar" w:date="2018-03-12T11:53:00Z">
            <w:r w:rsidRPr="00820FF3">
              <w:rPr>
                <w:rStyle w:val="Hyperlink"/>
              </w:rPr>
              <w:fldChar w:fldCharType="begin"/>
            </w:r>
            <w:r w:rsidRPr="00820FF3">
              <w:rPr>
                <w:rStyle w:val="Hyperlink"/>
              </w:rPr>
              <w:instrText xml:space="preserve"> </w:instrText>
            </w:r>
            <w:r>
              <w:instrText>HYPERLINK \l "_Toc508619038"</w:instrText>
            </w:r>
            <w:r w:rsidRPr="00820FF3">
              <w:rPr>
                <w:rStyle w:val="Hyperlink"/>
              </w:rPr>
              <w:instrText xml:space="preserve"> </w:instrText>
            </w:r>
            <w:r w:rsidRPr="00820FF3">
              <w:rPr>
                <w:rStyle w:val="Hyperlink"/>
              </w:rPr>
              <w:fldChar w:fldCharType="separate"/>
            </w:r>
            <w:r w:rsidRPr="00820FF3">
              <w:rPr>
                <w:rStyle w:val="Hyperlink"/>
              </w:rPr>
              <w:t>6.35.1 Applicability to language</w:t>
            </w:r>
            <w:r>
              <w:rPr>
                <w:webHidden/>
              </w:rPr>
              <w:tab/>
            </w:r>
            <w:r>
              <w:rPr>
                <w:webHidden/>
              </w:rPr>
              <w:fldChar w:fldCharType="begin"/>
            </w:r>
            <w:r>
              <w:rPr>
                <w:webHidden/>
              </w:rPr>
              <w:instrText xml:space="preserve"> PAGEREF _Toc508619038 \h </w:instrText>
            </w:r>
          </w:ins>
          <w:r>
            <w:rPr>
              <w:webHidden/>
            </w:rPr>
          </w:r>
          <w:r>
            <w:rPr>
              <w:webHidden/>
            </w:rPr>
            <w:fldChar w:fldCharType="separate"/>
          </w:r>
          <w:ins w:id="391" w:author="Joyce L Tokar" w:date="2018-03-12T12:12:00Z">
            <w:r w:rsidR="003B31DD">
              <w:rPr>
                <w:webHidden/>
              </w:rPr>
              <w:t>36</w:t>
            </w:r>
          </w:ins>
          <w:ins w:id="392" w:author="Joyce L Tokar" w:date="2018-03-12T11:53:00Z">
            <w:r>
              <w:rPr>
                <w:webHidden/>
              </w:rPr>
              <w:fldChar w:fldCharType="end"/>
            </w:r>
            <w:r w:rsidRPr="00820FF3">
              <w:rPr>
                <w:rStyle w:val="Hyperlink"/>
              </w:rPr>
              <w:fldChar w:fldCharType="end"/>
            </w:r>
          </w:ins>
        </w:p>
        <w:p w14:paraId="79087647" w14:textId="77777777" w:rsidR="00F128DF" w:rsidRDefault="00F128DF">
          <w:pPr>
            <w:pStyle w:val="TOC3"/>
            <w:rPr>
              <w:ins w:id="393" w:author="Joyce L Tokar" w:date="2018-03-12T11:53:00Z"/>
              <w:b w:val="0"/>
              <w:bCs w:val="0"/>
            </w:rPr>
          </w:pPr>
          <w:ins w:id="394" w:author="Joyce L Tokar" w:date="2018-03-12T11:53:00Z">
            <w:r w:rsidRPr="00820FF3">
              <w:rPr>
                <w:rStyle w:val="Hyperlink"/>
              </w:rPr>
              <w:fldChar w:fldCharType="begin"/>
            </w:r>
            <w:r w:rsidRPr="00820FF3">
              <w:rPr>
                <w:rStyle w:val="Hyperlink"/>
              </w:rPr>
              <w:instrText xml:space="preserve"> </w:instrText>
            </w:r>
            <w:r>
              <w:instrText>HYPERLINK \l "_Toc508619039"</w:instrText>
            </w:r>
            <w:r w:rsidRPr="00820FF3">
              <w:rPr>
                <w:rStyle w:val="Hyperlink"/>
              </w:rPr>
              <w:instrText xml:space="preserve"> </w:instrText>
            </w:r>
            <w:r w:rsidRPr="00820FF3">
              <w:rPr>
                <w:rStyle w:val="Hyperlink"/>
              </w:rPr>
              <w:fldChar w:fldCharType="separate"/>
            </w:r>
            <w:r w:rsidRPr="00820FF3">
              <w:rPr>
                <w:rStyle w:val="Hyperlink"/>
                <w:kern w:val="32"/>
              </w:rPr>
              <w:t>6.35.2 Guidance to language users</w:t>
            </w:r>
            <w:r>
              <w:rPr>
                <w:webHidden/>
              </w:rPr>
              <w:tab/>
            </w:r>
            <w:r>
              <w:rPr>
                <w:webHidden/>
              </w:rPr>
              <w:fldChar w:fldCharType="begin"/>
            </w:r>
            <w:r>
              <w:rPr>
                <w:webHidden/>
              </w:rPr>
              <w:instrText xml:space="preserve"> PAGEREF _Toc508619039 \h </w:instrText>
            </w:r>
          </w:ins>
          <w:r>
            <w:rPr>
              <w:webHidden/>
            </w:rPr>
          </w:r>
          <w:r>
            <w:rPr>
              <w:webHidden/>
            </w:rPr>
            <w:fldChar w:fldCharType="separate"/>
          </w:r>
          <w:ins w:id="395" w:author="Joyce L Tokar" w:date="2018-03-12T12:12:00Z">
            <w:r w:rsidR="003B31DD">
              <w:rPr>
                <w:webHidden/>
              </w:rPr>
              <w:t>37</w:t>
            </w:r>
          </w:ins>
          <w:ins w:id="396" w:author="Joyce L Tokar" w:date="2018-03-12T11:53:00Z">
            <w:r>
              <w:rPr>
                <w:webHidden/>
              </w:rPr>
              <w:fldChar w:fldCharType="end"/>
            </w:r>
            <w:r w:rsidRPr="00820FF3">
              <w:rPr>
                <w:rStyle w:val="Hyperlink"/>
              </w:rPr>
              <w:fldChar w:fldCharType="end"/>
            </w:r>
          </w:ins>
        </w:p>
        <w:p w14:paraId="54AE7089" w14:textId="77777777" w:rsidR="00F128DF" w:rsidRDefault="00F128DF">
          <w:pPr>
            <w:pStyle w:val="TOC2"/>
            <w:rPr>
              <w:ins w:id="397" w:author="Joyce L Tokar" w:date="2018-03-12T11:53:00Z"/>
              <w:b w:val="0"/>
              <w:bCs w:val="0"/>
            </w:rPr>
          </w:pPr>
          <w:ins w:id="398" w:author="Joyce L Tokar" w:date="2018-03-12T11:53:00Z">
            <w:r w:rsidRPr="00820FF3">
              <w:rPr>
                <w:rStyle w:val="Hyperlink"/>
              </w:rPr>
              <w:fldChar w:fldCharType="begin"/>
            </w:r>
            <w:r w:rsidRPr="00820FF3">
              <w:rPr>
                <w:rStyle w:val="Hyperlink"/>
              </w:rPr>
              <w:instrText xml:space="preserve"> </w:instrText>
            </w:r>
            <w:r>
              <w:instrText>HYPERLINK \l "_Toc508619040"</w:instrText>
            </w:r>
            <w:r w:rsidRPr="00820FF3">
              <w:rPr>
                <w:rStyle w:val="Hyperlink"/>
              </w:rPr>
              <w:instrText xml:space="preserve"> </w:instrText>
            </w:r>
            <w:r w:rsidRPr="00820FF3">
              <w:rPr>
                <w:rStyle w:val="Hyperlink"/>
              </w:rPr>
              <w:fldChar w:fldCharType="separate"/>
            </w:r>
            <w:r w:rsidRPr="00820FF3">
              <w:rPr>
                <w:rStyle w:val="Hyperlink"/>
              </w:rPr>
              <w:t>6.36 Ignored Error Status and Unhandled Exceptions [OYB]</w:t>
            </w:r>
            <w:r>
              <w:rPr>
                <w:webHidden/>
              </w:rPr>
              <w:tab/>
            </w:r>
            <w:r>
              <w:rPr>
                <w:webHidden/>
              </w:rPr>
              <w:fldChar w:fldCharType="begin"/>
            </w:r>
            <w:r>
              <w:rPr>
                <w:webHidden/>
              </w:rPr>
              <w:instrText xml:space="preserve"> PAGEREF _Toc508619040 \h </w:instrText>
            </w:r>
          </w:ins>
          <w:r>
            <w:rPr>
              <w:webHidden/>
            </w:rPr>
          </w:r>
          <w:r>
            <w:rPr>
              <w:webHidden/>
            </w:rPr>
            <w:fldChar w:fldCharType="separate"/>
          </w:r>
          <w:ins w:id="399" w:author="Joyce L Tokar" w:date="2018-03-12T12:12:00Z">
            <w:r w:rsidR="003B31DD">
              <w:rPr>
                <w:webHidden/>
              </w:rPr>
              <w:t>37</w:t>
            </w:r>
          </w:ins>
          <w:ins w:id="400" w:author="Joyce L Tokar" w:date="2018-03-12T11:53:00Z">
            <w:r>
              <w:rPr>
                <w:webHidden/>
              </w:rPr>
              <w:fldChar w:fldCharType="end"/>
            </w:r>
            <w:r w:rsidRPr="00820FF3">
              <w:rPr>
                <w:rStyle w:val="Hyperlink"/>
              </w:rPr>
              <w:fldChar w:fldCharType="end"/>
            </w:r>
          </w:ins>
        </w:p>
        <w:p w14:paraId="43202397" w14:textId="77777777" w:rsidR="00F128DF" w:rsidRDefault="00F128DF">
          <w:pPr>
            <w:pStyle w:val="TOC3"/>
            <w:rPr>
              <w:ins w:id="401" w:author="Joyce L Tokar" w:date="2018-03-12T11:53:00Z"/>
              <w:b w:val="0"/>
              <w:bCs w:val="0"/>
            </w:rPr>
          </w:pPr>
          <w:ins w:id="402" w:author="Joyce L Tokar" w:date="2018-03-12T11:53:00Z">
            <w:r w:rsidRPr="00820FF3">
              <w:rPr>
                <w:rStyle w:val="Hyperlink"/>
              </w:rPr>
              <w:fldChar w:fldCharType="begin"/>
            </w:r>
            <w:r w:rsidRPr="00820FF3">
              <w:rPr>
                <w:rStyle w:val="Hyperlink"/>
              </w:rPr>
              <w:instrText xml:space="preserve"> </w:instrText>
            </w:r>
            <w:r>
              <w:instrText>HYPERLINK \l "_Toc508619041"</w:instrText>
            </w:r>
            <w:r w:rsidRPr="00820FF3">
              <w:rPr>
                <w:rStyle w:val="Hyperlink"/>
              </w:rPr>
              <w:instrText xml:space="preserve"> </w:instrText>
            </w:r>
            <w:r w:rsidRPr="00820FF3">
              <w:rPr>
                <w:rStyle w:val="Hyperlink"/>
              </w:rPr>
              <w:fldChar w:fldCharType="separate"/>
            </w:r>
            <w:r w:rsidRPr="00820FF3">
              <w:rPr>
                <w:rStyle w:val="Hyperlink"/>
              </w:rPr>
              <w:t>6.36.1 Applicability to language</w:t>
            </w:r>
            <w:r>
              <w:rPr>
                <w:webHidden/>
              </w:rPr>
              <w:tab/>
            </w:r>
            <w:r>
              <w:rPr>
                <w:webHidden/>
              </w:rPr>
              <w:fldChar w:fldCharType="begin"/>
            </w:r>
            <w:r>
              <w:rPr>
                <w:webHidden/>
              </w:rPr>
              <w:instrText xml:space="preserve"> PAGEREF _Toc508619041 \h </w:instrText>
            </w:r>
          </w:ins>
          <w:r>
            <w:rPr>
              <w:webHidden/>
            </w:rPr>
          </w:r>
          <w:r>
            <w:rPr>
              <w:webHidden/>
            </w:rPr>
            <w:fldChar w:fldCharType="separate"/>
          </w:r>
          <w:ins w:id="403" w:author="Joyce L Tokar" w:date="2018-03-12T12:12:00Z">
            <w:r w:rsidR="003B31DD">
              <w:rPr>
                <w:webHidden/>
              </w:rPr>
              <w:t>37</w:t>
            </w:r>
          </w:ins>
          <w:ins w:id="404" w:author="Joyce L Tokar" w:date="2018-03-12T11:53:00Z">
            <w:r>
              <w:rPr>
                <w:webHidden/>
              </w:rPr>
              <w:fldChar w:fldCharType="end"/>
            </w:r>
            <w:r w:rsidRPr="00820FF3">
              <w:rPr>
                <w:rStyle w:val="Hyperlink"/>
              </w:rPr>
              <w:fldChar w:fldCharType="end"/>
            </w:r>
          </w:ins>
        </w:p>
        <w:p w14:paraId="4302404E" w14:textId="77777777" w:rsidR="00F128DF" w:rsidRDefault="00F128DF">
          <w:pPr>
            <w:pStyle w:val="TOC3"/>
            <w:rPr>
              <w:ins w:id="405" w:author="Joyce L Tokar" w:date="2018-03-12T11:53:00Z"/>
              <w:b w:val="0"/>
              <w:bCs w:val="0"/>
            </w:rPr>
          </w:pPr>
          <w:ins w:id="406" w:author="Joyce L Tokar" w:date="2018-03-12T11:53:00Z">
            <w:r w:rsidRPr="00820FF3">
              <w:rPr>
                <w:rStyle w:val="Hyperlink"/>
              </w:rPr>
              <w:fldChar w:fldCharType="begin"/>
            </w:r>
            <w:r w:rsidRPr="00820FF3">
              <w:rPr>
                <w:rStyle w:val="Hyperlink"/>
              </w:rPr>
              <w:instrText xml:space="preserve"> </w:instrText>
            </w:r>
            <w:r>
              <w:instrText>HYPERLINK \l "_Toc508619042"</w:instrText>
            </w:r>
            <w:r w:rsidRPr="00820FF3">
              <w:rPr>
                <w:rStyle w:val="Hyperlink"/>
              </w:rPr>
              <w:instrText xml:space="preserve"> </w:instrText>
            </w:r>
            <w:r w:rsidRPr="00820FF3">
              <w:rPr>
                <w:rStyle w:val="Hyperlink"/>
              </w:rPr>
              <w:fldChar w:fldCharType="separate"/>
            </w:r>
            <w:r w:rsidRPr="00820FF3">
              <w:rPr>
                <w:rStyle w:val="Hyperlink"/>
                <w:kern w:val="32"/>
              </w:rPr>
              <w:t>6.36.2 Guidance to language users</w:t>
            </w:r>
            <w:r>
              <w:rPr>
                <w:webHidden/>
              </w:rPr>
              <w:tab/>
            </w:r>
            <w:r>
              <w:rPr>
                <w:webHidden/>
              </w:rPr>
              <w:fldChar w:fldCharType="begin"/>
            </w:r>
            <w:r>
              <w:rPr>
                <w:webHidden/>
              </w:rPr>
              <w:instrText xml:space="preserve"> PAGEREF _Toc508619042 \h </w:instrText>
            </w:r>
          </w:ins>
          <w:r>
            <w:rPr>
              <w:webHidden/>
            </w:rPr>
          </w:r>
          <w:r>
            <w:rPr>
              <w:webHidden/>
            </w:rPr>
            <w:fldChar w:fldCharType="separate"/>
          </w:r>
          <w:ins w:id="407" w:author="Joyce L Tokar" w:date="2018-03-12T12:12:00Z">
            <w:r w:rsidR="003B31DD">
              <w:rPr>
                <w:webHidden/>
              </w:rPr>
              <w:t>37</w:t>
            </w:r>
          </w:ins>
          <w:ins w:id="408" w:author="Joyce L Tokar" w:date="2018-03-12T11:53:00Z">
            <w:r>
              <w:rPr>
                <w:webHidden/>
              </w:rPr>
              <w:fldChar w:fldCharType="end"/>
            </w:r>
            <w:r w:rsidRPr="00820FF3">
              <w:rPr>
                <w:rStyle w:val="Hyperlink"/>
              </w:rPr>
              <w:fldChar w:fldCharType="end"/>
            </w:r>
          </w:ins>
        </w:p>
        <w:p w14:paraId="4869D21E" w14:textId="77777777" w:rsidR="00F128DF" w:rsidRDefault="00F128DF">
          <w:pPr>
            <w:pStyle w:val="TOC2"/>
            <w:rPr>
              <w:ins w:id="409" w:author="Joyce L Tokar" w:date="2018-03-12T11:53:00Z"/>
              <w:b w:val="0"/>
              <w:bCs w:val="0"/>
            </w:rPr>
          </w:pPr>
          <w:ins w:id="410" w:author="Joyce L Tokar" w:date="2018-03-12T11:53:00Z">
            <w:r w:rsidRPr="00820FF3">
              <w:rPr>
                <w:rStyle w:val="Hyperlink"/>
              </w:rPr>
              <w:fldChar w:fldCharType="begin"/>
            </w:r>
            <w:r w:rsidRPr="00820FF3">
              <w:rPr>
                <w:rStyle w:val="Hyperlink"/>
              </w:rPr>
              <w:instrText xml:space="preserve"> </w:instrText>
            </w:r>
            <w:r>
              <w:instrText>HYPERLINK \l "_Toc508619043"</w:instrText>
            </w:r>
            <w:r w:rsidRPr="00820FF3">
              <w:rPr>
                <w:rStyle w:val="Hyperlink"/>
              </w:rPr>
              <w:instrText xml:space="preserve"> </w:instrText>
            </w:r>
            <w:r w:rsidRPr="00820FF3">
              <w:rPr>
                <w:rStyle w:val="Hyperlink"/>
              </w:rPr>
              <w:fldChar w:fldCharType="separate"/>
            </w:r>
            <w:r w:rsidRPr="00820FF3">
              <w:rPr>
                <w:rStyle w:val="Hyperlink"/>
              </w:rPr>
              <w:t>6.37 Type-breaking Reinterpretation of Data [AMV]</w:t>
            </w:r>
            <w:r>
              <w:rPr>
                <w:webHidden/>
              </w:rPr>
              <w:tab/>
            </w:r>
            <w:r>
              <w:rPr>
                <w:webHidden/>
              </w:rPr>
              <w:fldChar w:fldCharType="begin"/>
            </w:r>
            <w:r>
              <w:rPr>
                <w:webHidden/>
              </w:rPr>
              <w:instrText xml:space="preserve"> PAGEREF _Toc508619043 \h </w:instrText>
            </w:r>
          </w:ins>
          <w:r>
            <w:rPr>
              <w:webHidden/>
            </w:rPr>
          </w:r>
          <w:r>
            <w:rPr>
              <w:webHidden/>
            </w:rPr>
            <w:fldChar w:fldCharType="separate"/>
          </w:r>
          <w:ins w:id="411" w:author="Joyce L Tokar" w:date="2018-03-12T12:12:00Z">
            <w:r w:rsidR="003B31DD">
              <w:rPr>
                <w:webHidden/>
              </w:rPr>
              <w:t>38</w:t>
            </w:r>
          </w:ins>
          <w:ins w:id="412" w:author="Joyce L Tokar" w:date="2018-03-12T11:53:00Z">
            <w:r>
              <w:rPr>
                <w:webHidden/>
              </w:rPr>
              <w:fldChar w:fldCharType="end"/>
            </w:r>
            <w:r w:rsidRPr="00820FF3">
              <w:rPr>
                <w:rStyle w:val="Hyperlink"/>
              </w:rPr>
              <w:fldChar w:fldCharType="end"/>
            </w:r>
          </w:ins>
        </w:p>
        <w:p w14:paraId="1EAEA450" w14:textId="77777777" w:rsidR="00F128DF" w:rsidRDefault="00F128DF">
          <w:pPr>
            <w:pStyle w:val="TOC3"/>
            <w:rPr>
              <w:ins w:id="413" w:author="Joyce L Tokar" w:date="2018-03-12T11:53:00Z"/>
              <w:b w:val="0"/>
              <w:bCs w:val="0"/>
            </w:rPr>
          </w:pPr>
          <w:ins w:id="414" w:author="Joyce L Tokar" w:date="2018-03-12T11:53:00Z">
            <w:r w:rsidRPr="00820FF3">
              <w:rPr>
                <w:rStyle w:val="Hyperlink"/>
              </w:rPr>
              <w:fldChar w:fldCharType="begin"/>
            </w:r>
            <w:r w:rsidRPr="00820FF3">
              <w:rPr>
                <w:rStyle w:val="Hyperlink"/>
              </w:rPr>
              <w:instrText xml:space="preserve"> </w:instrText>
            </w:r>
            <w:r>
              <w:instrText>HYPERLINK \l "_Toc508619044"</w:instrText>
            </w:r>
            <w:r w:rsidRPr="00820FF3">
              <w:rPr>
                <w:rStyle w:val="Hyperlink"/>
              </w:rPr>
              <w:instrText xml:space="preserve"> </w:instrText>
            </w:r>
            <w:r w:rsidRPr="00820FF3">
              <w:rPr>
                <w:rStyle w:val="Hyperlink"/>
              </w:rPr>
              <w:fldChar w:fldCharType="separate"/>
            </w:r>
            <w:r w:rsidRPr="00820FF3">
              <w:rPr>
                <w:rStyle w:val="Hyperlink"/>
              </w:rPr>
              <w:t>6.37.1 Applicability to language</w:t>
            </w:r>
            <w:r>
              <w:rPr>
                <w:webHidden/>
              </w:rPr>
              <w:tab/>
            </w:r>
            <w:r>
              <w:rPr>
                <w:webHidden/>
              </w:rPr>
              <w:fldChar w:fldCharType="begin"/>
            </w:r>
            <w:r>
              <w:rPr>
                <w:webHidden/>
              </w:rPr>
              <w:instrText xml:space="preserve"> PAGEREF _Toc508619044 \h </w:instrText>
            </w:r>
          </w:ins>
          <w:r>
            <w:rPr>
              <w:webHidden/>
            </w:rPr>
          </w:r>
          <w:r>
            <w:rPr>
              <w:webHidden/>
            </w:rPr>
            <w:fldChar w:fldCharType="separate"/>
          </w:r>
          <w:ins w:id="415" w:author="Joyce L Tokar" w:date="2018-03-12T12:12:00Z">
            <w:r w:rsidR="003B31DD">
              <w:rPr>
                <w:webHidden/>
              </w:rPr>
              <w:t>38</w:t>
            </w:r>
          </w:ins>
          <w:ins w:id="416" w:author="Joyce L Tokar" w:date="2018-03-12T11:53:00Z">
            <w:r>
              <w:rPr>
                <w:webHidden/>
              </w:rPr>
              <w:fldChar w:fldCharType="end"/>
            </w:r>
            <w:r w:rsidRPr="00820FF3">
              <w:rPr>
                <w:rStyle w:val="Hyperlink"/>
              </w:rPr>
              <w:fldChar w:fldCharType="end"/>
            </w:r>
          </w:ins>
        </w:p>
        <w:p w14:paraId="2CE25B9E" w14:textId="77777777" w:rsidR="00F128DF" w:rsidRDefault="00F128DF">
          <w:pPr>
            <w:pStyle w:val="TOC3"/>
            <w:rPr>
              <w:ins w:id="417" w:author="Joyce L Tokar" w:date="2018-03-12T11:53:00Z"/>
              <w:b w:val="0"/>
              <w:bCs w:val="0"/>
            </w:rPr>
          </w:pPr>
          <w:ins w:id="418" w:author="Joyce L Tokar" w:date="2018-03-12T11:53:00Z">
            <w:r w:rsidRPr="00820FF3">
              <w:rPr>
                <w:rStyle w:val="Hyperlink"/>
              </w:rPr>
              <w:fldChar w:fldCharType="begin"/>
            </w:r>
            <w:r w:rsidRPr="00820FF3">
              <w:rPr>
                <w:rStyle w:val="Hyperlink"/>
              </w:rPr>
              <w:instrText xml:space="preserve"> </w:instrText>
            </w:r>
            <w:r>
              <w:instrText>HYPERLINK \l "_Toc508619045"</w:instrText>
            </w:r>
            <w:r w:rsidRPr="00820FF3">
              <w:rPr>
                <w:rStyle w:val="Hyperlink"/>
              </w:rPr>
              <w:instrText xml:space="preserve"> </w:instrText>
            </w:r>
            <w:r w:rsidRPr="00820FF3">
              <w:rPr>
                <w:rStyle w:val="Hyperlink"/>
              </w:rPr>
              <w:fldChar w:fldCharType="separate"/>
            </w:r>
            <w:r w:rsidRPr="00820FF3">
              <w:rPr>
                <w:rStyle w:val="Hyperlink"/>
              </w:rPr>
              <w:t>6.37.2 Guidance to language users</w:t>
            </w:r>
            <w:r>
              <w:rPr>
                <w:webHidden/>
              </w:rPr>
              <w:tab/>
            </w:r>
            <w:r>
              <w:rPr>
                <w:webHidden/>
              </w:rPr>
              <w:fldChar w:fldCharType="begin"/>
            </w:r>
            <w:r>
              <w:rPr>
                <w:webHidden/>
              </w:rPr>
              <w:instrText xml:space="preserve"> PAGEREF _Toc508619045 \h </w:instrText>
            </w:r>
          </w:ins>
          <w:r>
            <w:rPr>
              <w:webHidden/>
            </w:rPr>
          </w:r>
          <w:r>
            <w:rPr>
              <w:webHidden/>
            </w:rPr>
            <w:fldChar w:fldCharType="separate"/>
          </w:r>
          <w:ins w:id="419" w:author="Joyce L Tokar" w:date="2018-03-12T12:12:00Z">
            <w:r w:rsidR="003B31DD">
              <w:rPr>
                <w:webHidden/>
              </w:rPr>
              <w:t>38</w:t>
            </w:r>
          </w:ins>
          <w:ins w:id="420" w:author="Joyce L Tokar" w:date="2018-03-12T11:53:00Z">
            <w:r>
              <w:rPr>
                <w:webHidden/>
              </w:rPr>
              <w:fldChar w:fldCharType="end"/>
            </w:r>
            <w:r w:rsidRPr="00820FF3">
              <w:rPr>
                <w:rStyle w:val="Hyperlink"/>
              </w:rPr>
              <w:fldChar w:fldCharType="end"/>
            </w:r>
          </w:ins>
        </w:p>
        <w:p w14:paraId="02E18BFA" w14:textId="77777777" w:rsidR="00F128DF" w:rsidRDefault="00F128DF">
          <w:pPr>
            <w:pStyle w:val="TOC2"/>
            <w:rPr>
              <w:ins w:id="421" w:author="Joyce L Tokar" w:date="2018-03-12T11:53:00Z"/>
              <w:b w:val="0"/>
              <w:bCs w:val="0"/>
            </w:rPr>
          </w:pPr>
          <w:ins w:id="422" w:author="Joyce L Tokar" w:date="2018-03-12T11:53:00Z">
            <w:r w:rsidRPr="00820FF3">
              <w:rPr>
                <w:rStyle w:val="Hyperlink"/>
              </w:rPr>
              <w:fldChar w:fldCharType="begin"/>
            </w:r>
            <w:r w:rsidRPr="00820FF3">
              <w:rPr>
                <w:rStyle w:val="Hyperlink"/>
              </w:rPr>
              <w:instrText xml:space="preserve"> </w:instrText>
            </w:r>
            <w:r>
              <w:instrText>HYPERLINK \l "_Toc508619046"</w:instrText>
            </w:r>
            <w:r w:rsidRPr="00820FF3">
              <w:rPr>
                <w:rStyle w:val="Hyperlink"/>
              </w:rPr>
              <w:instrText xml:space="preserve"> </w:instrText>
            </w:r>
            <w:r w:rsidRPr="00820FF3">
              <w:rPr>
                <w:rStyle w:val="Hyperlink"/>
              </w:rPr>
              <w:fldChar w:fldCharType="separate"/>
            </w:r>
            <w:r w:rsidRPr="00820FF3">
              <w:rPr>
                <w:rStyle w:val="Hyperlink"/>
              </w:rPr>
              <w:t>6.38 Deep vs. Shallow Copying [YAN]</w:t>
            </w:r>
            <w:r>
              <w:rPr>
                <w:webHidden/>
              </w:rPr>
              <w:tab/>
            </w:r>
            <w:r>
              <w:rPr>
                <w:webHidden/>
              </w:rPr>
              <w:fldChar w:fldCharType="begin"/>
            </w:r>
            <w:r>
              <w:rPr>
                <w:webHidden/>
              </w:rPr>
              <w:instrText xml:space="preserve"> PAGEREF _Toc508619046 \h </w:instrText>
            </w:r>
          </w:ins>
          <w:r>
            <w:rPr>
              <w:webHidden/>
            </w:rPr>
          </w:r>
          <w:r>
            <w:rPr>
              <w:webHidden/>
            </w:rPr>
            <w:fldChar w:fldCharType="separate"/>
          </w:r>
          <w:ins w:id="423" w:author="Joyce L Tokar" w:date="2018-03-12T12:12:00Z">
            <w:r w:rsidR="003B31DD">
              <w:rPr>
                <w:webHidden/>
              </w:rPr>
              <w:t>38</w:t>
            </w:r>
          </w:ins>
          <w:ins w:id="424" w:author="Joyce L Tokar" w:date="2018-03-12T11:53:00Z">
            <w:r>
              <w:rPr>
                <w:webHidden/>
              </w:rPr>
              <w:fldChar w:fldCharType="end"/>
            </w:r>
            <w:r w:rsidRPr="00820FF3">
              <w:rPr>
                <w:rStyle w:val="Hyperlink"/>
              </w:rPr>
              <w:fldChar w:fldCharType="end"/>
            </w:r>
          </w:ins>
        </w:p>
        <w:p w14:paraId="21C3A58D" w14:textId="77777777" w:rsidR="00F128DF" w:rsidRDefault="00F128DF">
          <w:pPr>
            <w:pStyle w:val="TOC3"/>
            <w:rPr>
              <w:ins w:id="425" w:author="Joyce L Tokar" w:date="2018-03-12T11:53:00Z"/>
              <w:b w:val="0"/>
              <w:bCs w:val="0"/>
            </w:rPr>
          </w:pPr>
          <w:ins w:id="426" w:author="Joyce L Tokar" w:date="2018-03-12T11:53:00Z">
            <w:r w:rsidRPr="00820FF3">
              <w:rPr>
                <w:rStyle w:val="Hyperlink"/>
              </w:rPr>
              <w:fldChar w:fldCharType="begin"/>
            </w:r>
            <w:r w:rsidRPr="00820FF3">
              <w:rPr>
                <w:rStyle w:val="Hyperlink"/>
              </w:rPr>
              <w:instrText xml:space="preserve"> </w:instrText>
            </w:r>
            <w:r>
              <w:instrText>HYPERLINK \l "_Toc508619047"</w:instrText>
            </w:r>
            <w:r w:rsidRPr="00820FF3">
              <w:rPr>
                <w:rStyle w:val="Hyperlink"/>
              </w:rPr>
              <w:instrText xml:space="preserve"> </w:instrText>
            </w:r>
            <w:r w:rsidRPr="00820FF3">
              <w:rPr>
                <w:rStyle w:val="Hyperlink"/>
              </w:rPr>
              <w:fldChar w:fldCharType="separate"/>
            </w:r>
            <w:r w:rsidRPr="00820FF3">
              <w:rPr>
                <w:rStyle w:val="Hyperlink"/>
              </w:rPr>
              <w:t>6.38.1 Applicability to language</w:t>
            </w:r>
            <w:r>
              <w:rPr>
                <w:webHidden/>
              </w:rPr>
              <w:tab/>
            </w:r>
            <w:r>
              <w:rPr>
                <w:webHidden/>
              </w:rPr>
              <w:fldChar w:fldCharType="begin"/>
            </w:r>
            <w:r>
              <w:rPr>
                <w:webHidden/>
              </w:rPr>
              <w:instrText xml:space="preserve"> PAGEREF _Toc508619047 \h </w:instrText>
            </w:r>
          </w:ins>
          <w:r>
            <w:rPr>
              <w:webHidden/>
            </w:rPr>
          </w:r>
          <w:r>
            <w:rPr>
              <w:webHidden/>
            </w:rPr>
            <w:fldChar w:fldCharType="separate"/>
          </w:r>
          <w:ins w:id="427" w:author="Joyce L Tokar" w:date="2018-03-12T12:12:00Z">
            <w:r w:rsidR="003B31DD">
              <w:rPr>
                <w:webHidden/>
              </w:rPr>
              <w:t>38</w:t>
            </w:r>
          </w:ins>
          <w:ins w:id="428" w:author="Joyce L Tokar" w:date="2018-03-12T11:53:00Z">
            <w:r>
              <w:rPr>
                <w:webHidden/>
              </w:rPr>
              <w:fldChar w:fldCharType="end"/>
            </w:r>
            <w:r w:rsidRPr="00820FF3">
              <w:rPr>
                <w:rStyle w:val="Hyperlink"/>
              </w:rPr>
              <w:fldChar w:fldCharType="end"/>
            </w:r>
          </w:ins>
        </w:p>
        <w:p w14:paraId="69B2E0BF" w14:textId="77777777" w:rsidR="00F128DF" w:rsidRDefault="00F128DF">
          <w:pPr>
            <w:pStyle w:val="TOC3"/>
            <w:rPr>
              <w:ins w:id="429" w:author="Joyce L Tokar" w:date="2018-03-12T11:53:00Z"/>
              <w:b w:val="0"/>
              <w:bCs w:val="0"/>
            </w:rPr>
          </w:pPr>
          <w:ins w:id="430" w:author="Joyce L Tokar" w:date="2018-03-12T11:53:00Z">
            <w:r w:rsidRPr="00820FF3">
              <w:rPr>
                <w:rStyle w:val="Hyperlink"/>
              </w:rPr>
              <w:fldChar w:fldCharType="begin"/>
            </w:r>
            <w:r w:rsidRPr="00820FF3">
              <w:rPr>
                <w:rStyle w:val="Hyperlink"/>
              </w:rPr>
              <w:instrText xml:space="preserve"> </w:instrText>
            </w:r>
            <w:r>
              <w:instrText>HYPERLINK \l "_Toc508619048"</w:instrText>
            </w:r>
            <w:r w:rsidRPr="00820FF3">
              <w:rPr>
                <w:rStyle w:val="Hyperlink"/>
              </w:rPr>
              <w:instrText xml:space="preserve"> </w:instrText>
            </w:r>
            <w:r w:rsidRPr="00820FF3">
              <w:rPr>
                <w:rStyle w:val="Hyperlink"/>
              </w:rPr>
              <w:fldChar w:fldCharType="separate"/>
            </w:r>
            <w:r w:rsidRPr="00820FF3">
              <w:rPr>
                <w:rStyle w:val="Hyperlink"/>
              </w:rPr>
              <w:t>6.38.2 Guidance to language users</w:t>
            </w:r>
            <w:r>
              <w:rPr>
                <w:webHidden/>
              </w:rPr>
              <w:tab/>
            </w:r>
            <w:r>
              <w:rPr>
                <w:webHidden/>
              </w:rPr>
              <w:fldChar w:fldCharType="begin"/>
            </w:r>
            <w:r>
              <w:rPr>
                <w:webHidden/>
              </w:rPr>
              <w:instrText xml:space="preserve"> PAGEREF _Toc508619048 \h </w:instrText>
            </w:r>
          </w:ins>
          <w:r>
            <w:rPr>
              <w:webHidden/>
            </w:rPr>
          </w:r>
          <w:r>
            <w:rPr>
              <w:webHidden/>
            </w:rPr>
            <w:fldChar w:fldCharType="separate"/>
          </w:r>
          <w:ins w:id="431" w:author="Joyce L Tokar" w:date="2018-03-12T12:12:00Z">
            <w:r w:rsidR="003B31DD">
              <w:rPr>
                <w:webHidden/>
              </w:rPr>
              <w:t>38</w:t>
            </w:r>
          </w:ins>
          <w:ins w:id="432" w:author="Joyce L Tokar" w:date="2018-03-12T11:53:00Z">
            <w:r>
              <w:rPr>
                <w:webHidden/>
              </w:rPr>
              <w:fldChar w:fldCharType="end"/>
            </w:r>
            <w:r w:rsidRPr="00820FF3">
              <w:rPr>
                <w:rStyle w:val="Hyperlink"/>
              </w:rPr>
              <w:fldChar w:fldCharType="end"/>
            </w:r>
          </w:ins>
        </w:p>
        <w:p w14:paraId="0E64FE05" w14:textId="77777777" w:rsidR="00F128DF" w:rsidRDefault="00F128DF">
          <w:pPr>
            <w:pStyle w:val="TOC2"/>
            <w:rPr>
              <w:ins w:id="433" w:author="Joyce L Tokar" w:date="2018-03-12T11:53:00Z"/>
              <w:b w:val="0"/>
              <w:bCs w:val="0"/>
            </w:rPr>
          </w:pPr>
          <w:ins w:id="434" w:author="Joyce L Tokar" w:date="2018-03-12T11:53:00Z">
            <w:r w:rsidRPr="00820FF3">
              <w:rPr>
                <w:rStyle w:val="Hyperlink"/>
              </w:rPr>
              <w:fldChar w:fldCharType="begin"/>
            </w:r>
            <w:r w:rsidRPr="00820FF3">
              <w:rPr>
                <w:rStyle w:val="Hyperlink"/>
              </w:rPr>
              <w:instrText xml:space="preserve"> </w:instrText>
            </w:r>
            <w:r>
              <w:instrText>HYPERLINK \l "_Toc508619049"</w:instrText>
            </w:r>
            <w:r w:rsidRPr="00820FF3">
              <w:rPr>
                <w:rStyle w:val="Hyperlink"/>
              </w:rPr>
              <w:instrText xml:space="preserve"> </w:instrText>
            </w:r>
            <w:r w:rsidRPr="00820FF3">
              <w:rPr>
                <w:rStyle w:val="Hyperlink"/>
              </w:rPr>
              <w:fldChar w:fldCharType="separate"/>
            </w:r>
            <w:r w:rsidRPr="00820FF3">
              <w:rPr>
                <w:rStyle w:val="Hyperlink"/>
              </w:rPr>
              <w:t>6.39 Memory Leak and Heap Fragmentation [XYL]</w:t>
            </w:r>
            <w:r>
              <w:rPr>
                <w:webHidden/>
              </w:rPr>
              <w:tab/>
            </w:r>
            <w:r>
              <w:rPr>
                <w:webHidden/>
              </w:rPr>
              <w:fldChar w:fldCharType="begin"/>
            </w:r>
            <w:r>
              <w:rPr>
                <w:webHidden/>
              </w:rPr>
              <w:instrText xml:space="preserve"> PAGEREF _Toc508619049 \h </w:instrText>
            </w:r>
          </w:ins>
          <w:r>
            <w:rPr>
              <w:webHidden/>
            </w:rPr>
          </w:r>
          <w:r>
            <w:rPr>
              <w:webHidden/>
            </w:rPr>
            <w:fldChar w:fldCharType="separate"/>
          </w:r>
          <w:ins w:id="435" w:author="Joyce L Tokar" w:date="2018-03-12T12:12:00Z">
            <w:r w:rsidR="003B31DD">
              <w:rPr>
                <w:webHidden/>
              </w:rPr>
              <w:t>39</w:t>
            </w:r>
          </w:ins>
          <w:ins w:id="436" w:author="Joyce L Tokar" w:date="2018-03-12T11:53:00Z">
            <w:r>
              <w:rPr>
                <w:webHidden/>
              </w:rPr>
              <w:fldChar w:fldCharType="end"/>
            </w:r>
            <w:r w:rsidRPr="00820FF3">
              <w:rPr>
                <w:rStyle w:val="Hyperlink"/>
              </w:rPr>
              <w:fldChar w:fldCharType="end"/>
            </w:r>
          </w:ins>
        </w:p>
        <w:p w14:paraId="5371B83E" w14:textId="77777777" w:rsidR="00F128DF" w:rsidRDefault="00F128DF">
          <w:pPr>
            <w:pStyle w:val="TOC3"/>
            <w:rPr>
              <w:ins w:id="437" w:author="Joyce L Tokar" w:date="2018-03-12T11:53:00Z"/>
              <w:b w:val="0"/>
              <w:bCs w:val="0"/>
            </w:rPr>
          </w:pPr>
          <w:ins w:id="438" w:author="Joyce L Tokar" w:date="2018-03-12T11:53:00Z">
            <w:r w:rsidRPr="00820FF3">
              <w:rPr>
                <w:rStyle w:val="Hyperlink"/>
              </w:rPr>
              <w:fldChar w:fldCharType="begin"/>
            </w:r>
            <w:r w:rsidRPr="00820FF3">
              <w:rPr>
                <w:rStyle w:val="Hyperlink"/>
              </w:rPr>
              <w:instrText xml:space="preserve"> </w:instrText>
            </w:r>
            <w:r>
              <w:instrText>HYPERLINK \l "_Toc508619050"</w:instrText>
            </w:r>
            <w:r w:rsidRPr="00820FF3">
              <w:rPr>
                <w:rStyle w:val="Hyperlink"/>
              </w:rPr>
              <w:instrText xml:space="preserve"> </w:instrText>
            </w:r>
            <w:r w:rsidRPr="00820FF3">
              <w:rPr>
                <w:rStyle w:val="Hyperlink"/>
              </w:rPr>
              <w:fldChar w:fldCharType="separate"/>
            </w:r>
            <w:r w:rsidRPr="00820FF3">
              <w:rPr>
                <w:rStyle w:val="Hyperlink"/>
              </w:rPr>
              <w:t>6.39.1 Applicability to language</w:t>
            </w:r>
            <w:r>
              <w:rPr>
                <w:webHidden/>
              </w:rPr>
              <w:tab/>
            </w:r>
            <w:r>
              <w:rPr>
                <w:webHidden/>
              </w:rPr>
              <w:fldChar w:fldCharType="begin"/>
            </w:r>
            <w:r>
              <w:rPr>
                <w:webHidden/>
              </w:rPr>
              <w:instrText xml:space="preserve"> PAGEREF _Toc508619050 \h </w:instrText>
            </w:r>
          </w:ins>
          <w:r>
            <w:rPr>
              <w:webHidden/>
            </w:rPr>
          </w:r>
          <w:r>
            <w:rPr>
              <w:webHidden/>
            </w:rPr>
            <w:fldChar w:fldCharType="separate"/>
          </w:r>
          <w:ins w:id="439" w:author="Joyce L Tokar" w:date="2018-03-12T12:12:00Z">
            <w:r w:rsidR="003B31DD">
              <w:rPr>
                <w:webHidden/>
              </w:rPr>
              <w:t>39</w:t>
            </w:r>
          </w:ins>
          <w:ins w:id="440" w:author="Joyce L Tokar" w:date="2018-03-12T11:53:00Z">
            <w:r>
              <w:rPr>
                <w:webHidden/>
              </w:rPr>
              <w:fldChar w:fldCharType="end"/>
            </w:r>
            <w:r w:rsidRPr="00820FF3">
              <w:rPr>
                <w:rStyle w:val="Hyperlink"/>
              </w:rPr>
              <w:fldChar w:fldCharType="end"/>
            </w:r>
          </w:ins>
        </w:p>
        <w:p w14:paraId="4CB605BA" w14:textId="77777777" w:rsidR="00F128DF" w:rsidRDefault="00F128DF">
          <w:pPr>
            <w:pStyle w:val="TOC3"/>
            <w:rPr>
              <w:ins w:id="441" w:author="Joyce L Tokar" w:date="2018-03-12T11:53:00Z"/>
              <w:b w:val="0"/>
              <w:bCs w:val="0"/>
            </w:rPr>
          </w:pPr>
          <w:ins w:id="442" w:author="Joyce L Tokar" w:date="2018-03-12T11:53:00Z">
            <w:r w:rsidRPr="00820FF3">
              <w:rPr>
                <w:rStyle w:val="Hyperlink"/>
              </w:rPr>
              <w:fldChar w:fldCharType="begin"/>
            </w:r>
            <w:r w:rsidRPr="00820FF3">
              <w:rPr>
                <w:rStyle w:val="Hyperlink"/>
              </w:rPr>
              <w:instrText xml:space="preserve"> </w:instrText>
            </w:r>
            <w:r>
              <w:instrText>HYPERLINK \l "_Toc508619051"</w:instrText>
            </w:r>
            <w:r w:rsidRPr="00820FF3">
              <w:rPr>
                <w:rStyle w:val="Hyperlink"/>
              </w:rPr>
              <w:instrText xml:space="preserve"> </w:instrText>
            </w:r>
            <w:r w:rsidRPr="00820FF3">
              <w:rPr>
                <w:rStyle w:val="Hyperlink"/>
              </w:rPr>
              <w:fldChar w:fldCharType="separate"/>
            </w:r>
            <w:r w:rsidRPr="00820FF3">
              <w:rPr>
                <w:rStyle w:val="Hyperlink"/>
              </w:rPr>
              <w:t>6.39.2 Guidance to language users</w:t>
            </w:r>
            <w:r>
              <w:rPr>
                <w:webHidden/>
              </w:rPr>
              <w:tab/>
            </w:r>
            <w:r>
              <w:rPr>
                <w:webHidden/>
              </w:rPr>
              <w:fldChar w:fldCharType="begin"/>
            </w:r>
            <w:r>
              <w:rPr>
                <w:webHidden/>
              </w:rPr>
              <w:instrText xml:space="preserve"> PAGEREF _Toc508619051 \h </w:instrText>
            </w:r>
          </w:ins>
          <w:r>
            <w:rPr>
              <w:webHidden/>
            </w:rPr>
          </w:r>
          <w:r>
            <w:rPr>
              <w:webHidden/>
            </w:rPr>
            <w:fldChar w:fldCharType="separate"/>
          </w:r>
          <w:ins w:id="443" w:author="Joyce L Tokar" w:date="2018-03-12T12:12:00Z">
            <w:r w:rsidR="003B31DD">
              <w:rPr>
                <w:webHidden/>
              </w:rPr>
              <w:t>39</w:t>
            </w:r>
          </w:ins>
          <w:ins w:id="444" w:author="Joyce L Tokar" w:date="2018-03-12T11:53:00Z">
            <w:r>
              <w:rPr>
                <w:webHidden/>
              </w:rPr>
              <w:fldChar w:fldCharType="end"/>
            </w:r>
            <w:r w:rsidRPr="00820FF3">
              <w:rPr>
                <w:rStyle w:val="Hyperlink"/>
              </w:rPr>
              <w:fldChar w:fldCharType="end"/>
            </w:r>
          </w:ins>
        </w:p>
        <w:p w14:paraId="7E069D4A" w14:textId="77777777" w:rsidR="00F128DF" w:rsidRDefault="00F128DF">
          <w:pPr>
            <w:pStyle w:val="TOC2"/>
            <w:rPr>
              <w:ins w:id="445" w:author="Joyce L Tokar" w:date="2018-03-12T11:53:00Z"/>
              <w:b w:val="0"/>
              <w:bCs w:val="0"/>
            </w:rPr>
          </w:pPr>
          <w:ins w:id="446" w:author="Joyce L Tokar" w:date="2018-03-12T11:53:00Z">
            <w:r w:rsidRPr="00820FF3">
              <w:rPr>
                <w:rStyle w:val="Hyperlink"/>
              </w:rPr>
              <w:fldChar w:fldCharType="begin"/>
            </w:r>
            <w:r w:rsidRPr="00820FF3">
              <w:rPr>
                <w:rStyle w:val="Hyperlink"/>
              </w:rPr>
              <w:instrText xml:space="preserve"> </w:instrText>
            </w:r>
            <w:r>
              <w:instrText>HYPERLINK \l "_Toc508619052"</w:instrText>
            </w:r>
            <w:r w:rsidRPr="00820FF3">
              <w:rPr>
                <w:rStyle w:val="Hyperlink"/>
              </w:rPr>
              <w:instrText xml:space="preserve"> </w:instrText>
            </w:r>
            <w:r w:rsidRPr="00820FF3">
              <w:rPr>
                <w:rStyle w:val="Hyperlink"/>
              </w:rPr>
              <w:fldChar w:fldCharType="separate"/>
            </w:r>
            <w:r w:rsidRPr="00820FF3">
              <w:rPr>
                <w:rStyle w:val="Hyperlink"/>
              </w:rPr>
              <w:t>6.40 Templates and Generics [SYM]</w:t>
            </w:r>
            <w:r>
              <w:rPr>
                <w:webHidden/>
              </w:rPr>
              <w:tab/>
            </w:r>
            <w:r>
              <w:rPr>
                <w:webHidden/>
              </w:rPr>
              <w:fldChar w:fldCharType="begin"/>
            </w:r>
            <w:r>
              <w:rPr>
                <w:webHidden/>
              </w:rPr>
              <w:instrText xml:space="preserve"> PAGEREF _Toc508619052 \h </w:instrText>
            </w:r>
          </w:ins>
          <w:r>
            <w:rPr>
              <w:webHidden/>
            </w:rPr>
          </w:r>
          <w:r>
            <w:rPr>
              <w:webHidden/>
            </w:rPr>
            <w:fldChar w:fldCharType="separate"/>
          </w:r>
          <w:ins w:id="447" w:author="Joyce L Tokar" w:date="2018-03-12T12:12:00Z">
            <w:r w:rsidR="003B31DD">
              <w:rPr>
                <w:webHidden/>
              </w:rPr>
              <w:t>39</w:t>
            </w:r>
          </w:ins>
          <w:ins w:id="448" w:author="Joyce L Tokar" w:date="2018-03-12T11:53:00Z">
            <w:r>
              <w:rPr>
                <w:webHidden/>
              </w:rPr>
              <w:fldChar w:fldCharType="end"/>
            </w:r>
            <w:r w:rsidRPr="00820FF3">
              <w:rPr>
                <w:rStyle w:val="Hyperlink"/>
              </w:rPr>
              <w:fldChar w:fldCharType="end"/>
            </w:r>
          </w:ins>
        </w:p>
        <w:p w14:paraId="5ECD0F3A" w14:textId="77777777" w:rsidR="00F128DF" w:rsidRDefault="00F128DF">
          <w:pPr>
            <w:pStyle w:val="TOC2"/>
            <w:rPr>
              <w:ins w:id="449" w:author="Joyce L Tokar" w:date="2018-03-12T11:53:00Z"/>
              <w:b w:val="0"/>
              <w:bCs w:val="0"/>
            </w:rPr>
          </w:pPr>
          <w:ins w:id="450" w:author="Joyce L Tokar" w:date="2018-03-12T11:53:00Z">
            <w:r w:rsidRPr="00820FF3">
              <w:rPr>
                <w:rStyle w:val="Hyperlink"/>
              </w:rPr>
              <w:fldChar w:fldCharType="begin"/>
            </w:r>
            <w:r w:rsidRPr="00820FF3">
              <w:rPr>
                <w:rStyle w:val="Hyperlink"/>
              </w:rPr>
              <w:instrText xml:space="preserve"> </w:instrText>
            </w:r>
            <w:r>
              <w:instrText>HYPERLINK \l "_Toc508619053"</w:instrText>
            </w:r>
            <w:r w:rsidRPr="00820FF3">
              <w:rPr>
                <w:rStyle w:val="Hyperlink"/>
              </w:rPr>
              <w:instrText xml:space="preserve"> </w:instrText>
            </w:r>
            <w:r w:rsidRPr="00820FF3">
              <w:rPr>
                <w:rStyle w:val="Hyperlink"/>
              </w:rPr>
              <w:fldChar w:fldCharType="separate"/>
            </w:r>
            <w:r w:rsidRPr="00820FF3">
              <w:rPr>
                <w:rStyle w:val="Hyperlink"/>
              </w:rPr>
              <w:t>6.41 Inheritance [RIP]</w:t>
            </w:r>
            <w:r>
              <w:rPr>
                <w:webHidden/>
              </w:rPr>
              <w:tab/>
            </w:r>
            <w:r>
              <w:rPr>
                <w:webHidden/>
              </w:rPr>
              <w:fldChar w:fldCharType="begin"/>
            </w:r>
            <w:r>
              <w:rPr>
                <w:webHidden/>
              </w:rPr>
              <w:instrText xml:space="preserve"> PAGEREF _Toc508619053 \h </w:instrText>
            </w:r>
          </w:ins>
          <w:r>
            <w:rPr>
              <w:webHidden/>
            </w:rPr>
          </w:r>
          <w:r>
            <w:rPr>
              <w:webHidden/>
            </w:rPr>
            <w:fldChar w:fldCharType="separate"/>
          </w:r>
          <w:ins w:id="451" w:author="Joyce L Tokar" w:date="2018-03-12T12:12:00Z">
            <w:r w:rsidR="003B31DD">
              <w:rPr>
                <w:webHidden/>
              </w:rPr>
              <w:t>39</w:t>
            </w:r>
          </w:ins>
          <w:ins w:id="452" w:author="Joyce L Tokar" w:date="2018-03-12T11:53:00Z">
            <w:r>
              <w:rPr>
                <w:webHidden/>
              </w:rPr>
              <w:fldChar w:fldCharType="end"/>
            </w:r>
            <w:r w:rsidRPr="00820FF3">
              <w:rPr>
                <w:rStyle w:val="Hyperlink"/>
              </w:rPr>
              <w:fldChar w:fldCharType="end"/>
            </w:r>
          </w:ins>
        </w:p>
        <w:p w14:paraId="7BCDFAE9" w14:textId="77777777" w:rsidR="00F128DF" w:rsidRDefault="00F128DF">
          <w:pPr>
            <w:pStyle w:val="TOC3"/>
            <w:rPr>
              <w:ins w:id="453" w:author="Joyce L Tokar" w:date="2018-03-12T11:53:00Z"/>
              <w:b w:val="0"/>
              <w:bCs w:val="0"/>
            </w:rPr>
          </w:pPr>
          <w:ins w:id="454" w:author="Joyce L Tokar" w:date="2018-03-12T11:53:00Z">
            <w:r w:rsidRPr="00820FF3">
              <w:rPr>
                <w:rStyle w:val="Hyperlink"/>
              </w:rPr>
              <w:fldChar w:fldCharType="begin"/>
            </w:r>
            <w:r w:rsidRPr="00820FF3">
              <w:rPr>
                <w:rStyle w:val="Hyperlink"/>
              </w:rPr>
              <w:instrText xml:space="preserve"> </w:instrText>
            </w:r>
            <w:r>
              <w:instrText>HYPERLINK \l "_Toc508619054"</w:instrText>
            </w:r>
            <w:r w:rsidRPr="00820FF3">
              <w:rPr>
                <w:rStyle w:val="Hyperlink"/>
              </w:rPr>
              <w:instrText xml:space="preserve"> </w:instrText>
            </w:r>
            <w:r w:rsidRPr="00820FF3">
              <w:rPr>
                <w:rStyle w:val="Hyperlink"/>
              </w:rPr>
              <w:fldChar w:fldCharType="separate"/>
            </w:r>
            <w:r w:rsidRPr="00820FF3">
              <w:rPr>
                <w:rStyle w:val="Hyperlink"/>
              </w:rPr>
              <w:t>6.41.1 Applicability to language</w:t>
            </w:r>
            <w:r>
              <w:rPr>
                <w:webHidden/>
              </w:rPr>
              <w:tab/>
            </w:r>
            <w:r>
              <w:rPr>
                <w:webHidden/>
              </w:rPr>
              <w:fldChar w:fldCharType="begin"/>
            </w:r>
            <w:r>
              <w:rPr>
                <w:webHidden/>
              </w:rPr>
              <w:instrText xml:space="preserve"> PAGEREF _Toc508619054 \h </w:instrText>
            </w:r>
          </w:ins>
          <w:r>
            <w:rPr>
              <w:webHidden/>
            </w:rPr>
          </w:r>
          <w:r>
            <w:rPr>
              <w:webHidden/>
            </w:rPr>
            <w:fldChar w:fldCharType="separate"/>
          </w:r>
          <w:ins w:id="455" w:author="Joyce L Tokar" w:date="2018-03-12T12:12:00Z">
            <w:r w:rsidR="003B31DD">
              <w:rPr>
                <w:webHidden/>
              </w:rPr>
              <w:t>39</w:t>
            </w:r>
          </w:ins>
          <w:ins w:id="456" w:author="Joyce L Tokar" w:date="2018-03-12T11:53:00Z">
            <w:r>
              <w:rPr>
                <w:webHidden/>
              </w:rPr>
              <w:fldChar w:fldCharType="end"/>
            </w:r>
            <w:r w:rsidRPr="00820FF3">
              <w:rPr>
                <w:rStyle w:val="Hyperlink"/>
              </w:rPr>
              <w:fldChar w:fldCharType="end"/>
            </w:r>
          </w:ins>
        </w:p>
        <w:p w14:paraId="281FAA7E" w14:textId="77777777" w:rsidR="00F128DF" w:rsidRDefault="00F128DF">
          <w:pPr>
            <w:pStyle w:val="TOC3"/>
            <w:rPr>
              <w:ins w:id="457" w:author="Joyce L Tokar" w:date="2018-03-12T11:53:00Z"/>
              <w:b w:val="0"/>
              <w:bCs w:val="0"/>
            </w:rPr>
          </w:pPr>
          <w:ins w:id="458" w:author="Joyce L Tokar" w:date="2018-03-12T11:53:00Z">
            <w:r w:rsidRPr="00820FF3">
              <w:rPr>
                <w:rStyle w:val="Hyperlink"/>
              </w:rPr>
              <w:fldChar w:fldCharType="begin"/>
            </w:r>
            <w:r w:rsidRPr="00820FF3">
              <w:rPr>
                <w:rStyle w:val="Hyperlink"/>
              </w:rPr>
              <w:instrText xml:space="preserve"> </w:instrText>
            </w:r>
            <w:r>
              <w:instrText>HYPERLINK \l "_Toc508619055"</w:instrText>
            </w:r>
            <w:r w:rsidRPr="00820FF3">
              <w:rPr>
                <w:rStyle w:val="Hyperlink"/>
              </w:rPr>
              <w:instrText xml:space="preserve"> </w:instrText>
            </w:r>
            <w:r w:rsidRPr="00820FF3">
              <w:rPr>
                <w:rStyle w:val="Hyperlink"/>
              </w:rPr>
              <w:fldChar w:fldCharType="separate"/>
            </w:r>
            <w:r w:rsidRPr="00820FF3">
              <w:rPr>
                <w:rStyle w:val="Hyperlink"/>
              </w:rPr>
              <w:t>6.41.2 Guidance to language users</w:t>
            </w:r>
            <w:r>
              <w:rPr>
                <w:webHidden/>
              </w:rPr>
              <w:tab/>
            </w:r>
            <w:r>
              <w:rPr>
                <w:webHidden/>
              </w:rPr>
              <w:fldChar w:fldCharType="begin"/>
            </w:r>
            <w:r>
              <w:rPr>
                <w:webHidden/>
              </w:rPr>
              <w:instrText xml:space="preserve"> PAGEREF _Toc508619055 \h </w:instrText>
            </w:r>
          </w:ins>
          <w:r>
            <w:rPr>
              <w:webHidden/>
            </w:rPr>
          </w:r>
          <w:r>
            <w:rPr>
              <w:webHidden/>
            </w:rPr>
            <w:fldChar w:fldCharType="separate"/>
          </w:r>
          <w:ins w:id="459" w:author="Joyce L Tokar" w:date="2018-03-12T12:12:00Z">
            <w:r w:rsidR="003B31DD">
              <w:rPr>
                <w:webHidden/>
              </w:rPr>
              <w:t>40</w:t>
            </w:r>
          </w:ins>
          <w:ins w:id="460" w:author="Joyce L Tokar" w:date="2018-03-12T11:53:00Z">
            <w:r>
              <w:rPr>
                <w:webHidden/>
              </w:rPr>
              <w:fldChar w:fldCharType="end"/>
            </w:r>
            <w:r w:rsidRPr="00820FF3">
              <w:rPr>
                <w:rStyle w:val="Hyperlink"/>
              </w:rPr>
              <w:fldChar w:fldCharType="end"/>
            </w:r>
          </w:ins>
        </w:p>
        <w:p w14:paraId="61DC6256" w14:textId="77777777" w:rsidR="00F128DF" w:rsidRDefault="00F128DF">
          <w:pPr>
            <w:pStyle w:val="TOC2"/>
            <w:rPr>
              <w:ins w:id="461" w:author="Joyce L Tokar" w:date="2018-03-12T11:53:00Z"/>
              <w:b w:val="0"/>
              <w:bCs w:val="0"/>
            </w:rPr>
          </w:pPr>
          <w:ins w:id="462" w:author="Joyce L Tokar" w:date="2018-03-12T11:53:00Z">
            <w:r w:rsidRPr="00820FF3">
              <w:rPr>
                <w:rStyle w:val="Hyperlink"/>
              </w:rPr>
              <w:fldChar w:fldCharType="begin"/>
            </w:r>
            <w:r w:rsidRPr="00820FF3">
              <w:rPr>
                <w:rStyle w:val="Hyperlink"/>
              </w:rPr>
              <w:instrText xml:space="preserve"> </w:instrText>
            </w:r>
            <w:r>
              <w:instrText>HYPERLINK \l "_Toc508619056"</w:instrText>
            </w:r>
            <w:r w:rsidRPr="00820FF3">
              <w:rPr>
                <w:rStyle w:val="Hyperlink"/>
              </w:rPr>
              <w:instrText xml:space="preserve"> </w:instrText>
            </w:r>
            <w:r w:rsidRPr="00820FF3">
              <w:rPr>
                <w:rStyle w:val="Hyperlink"/>
              </w:rPr>
              <w:fldChar w:fldCharType="separate"/>
            </w:r>
            <w:r w:rsidRPr="00820FF3">
              <w:rPr>
                <w:rStyle w:val="Hyperlink"/>
              </w:rPr>
              <w:t>6.42 Violations of the Liskov Substitution  Principle or the Contract Model  [BLP]</w:t>
            </w:r>
            <w:r>
              <w:rPr>
                <w:webHidden/>
              </w:rPr>
              <w:tab/>
            </w:r>
            <w:r>
              <w:rPr>
                <w:webHidden/>
              </w:rPr>
              <w:fldChar w:fldCharType="begin"/>
            </w:r>
            <w:r>
              <w:rPr>
                <w:webHidden/>
              </w:rPr>
              <w:instrText xml:space="preserve"> PAGEREF _Toc508619056 \h </w:instrText>
            </w:r>
          </w:ins>
          <w:r>
            <w:rPr>
              <w:webHidden/>
            </w:rPr>
          </w:r>
          <w:r>
            <w:rPr>
              <w:webHidden/>
            </w:rPr>
            <w:fldChar w:fldCharType="separate"/>
          </w:r>
          <w:ins w:id="463" w:author="Joyce L Tokar" w:date="2018-03-12T12:12:00Z">
            <w:r w:rsidR="003B31DD">
              <w:rPr>
                <w:webHidden/>
              </w:rPr>
              <w:t>40</w:t>
            </w:r>
          </w:ins>
          <w:ins w:id="464" w:author="Joyce L Tokar" w:date="2018-03-12T11:53:00Z">
            <w:r>
              <w:rPr>
                <w:webHidden/>
              </w:rPr>
              <w:fldChar w:fldCharType="end"/>
            </w:r>
            <w:r w:rsidRPr="00820FF3">
              <w:rPr>
                <w:rStyle w:val="Hyperlink"/>
              </w:rPr>
              <w:fldChar w:fldCharType="end"/>
            </w:r>
          </w:ins>
        </w:p>
        <w:p w14:paraId="5EB570C8" w14:textId="77777777" w:rsidR="00F128DF" w:rsidRDefault="00F128DF">
          <w:pPr>
            <w:pStyle w:val="TOC3"/>
            <w:rPr>
              <w:ins w:id="465" w:author="Joyce L Tokar" w:date="2018-03-12T11:53:00Z"/>
              <w:b w:val="0"/>
              <w:bCs w:val="0"/>
            </w:rPr>
          </w:pPr>
          <w:ins w:id="466" w:author="Joyce L Tokar" w:date="2018-03-12T11:53:00Z">
            <w:r w:rsidRPr="00820FF3">
              <w:rPr>
                <w:rStyle w:val="Hyperlink"/>
              </w:rPr>
              <w:fldChar w:fldCharType="begin"/>
            </w:r>
            <w:r w:rsidRPr="00820FF3">
              <w:rPr>
                <w:rStyle w:val="Hyperlink"/>
              </w:rPr>
              <w:instrText xml:space="preserve"> </w:instrText>
            </w:r>
            <w:r>
              <w:instrText>HYPERLINK \l "_Toc508619057"</w:instrText>
            </w:r>
            <w:r w:rsidRPr="00820FF3">
              <w:rPr>
                <w:rStyle w:val="Hyperlink"/>
              </w:rPr>
              <w:instrText xml:space="preserve"> </w:instrText>
            </w:r>
            <w:r w:rsidRPr="00820FF3">
              <w:rPr>
                <w:rStyle w:val="Hyperlink"/>
              </w:rPr>
              <w:fldChar w:fldCharType="separate"/>
            </w:r>
            <w:r w:rsidRPr="00820FF3">
              <w:rPr>
                <w:rStyle w:val="Hyperlink"/>
              </w:rPr>
              <w:t>6.42.1 Applicability to language</w:t>
            </w:r>
            <w:r>
              <w:rPr>
                <w:webHidden/>
              </w:rPr>
              <w:tab/>
            </w:r>
            <w:r>
              <w:rPr>
                <w:webHidden/>
              </w:rPr>
              <w:fldChar w:fldCharType="begin"/>
            </w:r>
            <w:r>
              <w:rPr>
                <w:webHidden/>
              </w:rPr>
              <w:instrText xml:space="preserve"> PAGEREF _Toc508619057 \h </w:instrText>
            </w:r>
          </w:ins>
          <w:r>
            <w:rPr>
              <w:webHidden/>
            </w:rPr>
          </w:r>
          <w:r>
            <w:rPr>
              <w:webHidden/>
            </w:rPr>
            <w:fldChar w:fldCharType="separate"/>
          </w:r>
          <w:ins w:id="467" w:author="Joyce L Tokar" w:date="2018-03-12T12:12:00Z">
            <w:r w:rsidR="003B31DD">
              <w:rPr>
                <w:webHidden/>
              </w:rPr>
              <w:t>40</w:t>
            </w:r>
          </w:ins>
          <w:ins w:id="468" w:author="Joyce L Tokar" w:date="2018-03-12T11:53:00Z">
            <w:r>
              <w:rPr>
                <w:webHidden/>
              </w:rPr>
              <w:fldChar w:fldCharType="end"/>
            </w:r>
            <w:r w:rsidRPr="00820FF3">
              <w:rPr>
                <w:rStyle w:val="Hyperlink"/>
              </w:rPr>
              <w:fldChar w:fldCharType="end"/>
            </w:r>
          </w:ins>
        </w:p>
        <w:p w14:paraId="71B485F0" w14:textId="77777777" w:rsidR="00F128DF" w:rsidRDefault="00F128DF">
          <w:pPr>
            <w:pStyle w:val="TOC2"/>
            <w:rPr>
              <w:ins w:id="469" w:author="Joyce L Tokar" w:date="2018-03-12T11:53:00Z"/>
              <w:b w:val="0"/>
              <w:bCs w:val="0"/>
            </w:rPr>
          </w:pPr>
          <w:ins w:id="470" w:author="Joyce L Tokar" w:date="2018-03-12T11:53:00Z">
            <w:r w:rsidRPr="00820FF3">
              <w:rPr>
                <w:rStyle w:val="Hyperlink"/>
              </w:rPr>
              <w:fldChar w:fldCharType="begin"/>
            </w:r>
            <w:r w:rsidRPr="00820FF3">
              <w:rPr>
                <w:rStyle w:val="Hyperlink"/>
              </w:rPr>
              <w:instrText xml:space="preserve"> </w:instrText>
            </w:r>
            <w:r>
              <w:instrText>HYPERLINK \l "_Toc508619058"</w:instrText>
            </w:r>
            <w:r w:rsidRPr="00820FF3">
              <w:rPr>
                <w:rStyle w:val="Hyperlink"/>
              </w:rPr>
              <w:instrText xml:space="preserve"> </w:instrText>
            </w:r>
            <w:r w:rsidRPr="00820FF3">
              <w:rPr>
                <w:rStyle w:val="Hyperlink"/>
              </w:rPr>
              <w:fldChar w:fldCharType="separate"/>
            </w:r>
            <w:r w:rsidRPr="00820FF3">
              <w:rPr>
                <w:rStyle w:val="Hyperlink"/>
              </w:rPr>
              <w:t>6.42.2 Guidance to Language Users</w:t>
            </w:r>
            <w:r>
              <w:rPr>
                <w:webHidden/>
              </w:rPr>
              <w:tab/>
            </w:r>
            <w:r>
              <w:rPr>
                <w:webHidden/>
              </w:rPr>
              <w:fldChar w:fldCharType="begin"/>
            </w:r>
            <w:r>
              <w:rPr>
                <w:webHidden/>
              </w:rPr>
              <w:instrText xml:space="preserve"> PAGEREF _Toc508619058 \h </w:instrText>
            </w:r>
          </w:ins>
          <w:r>
            <w:rPr>
              <w:webHidden/>
            </w:rPr>
          </w:r>
          <w:r>
            <w:rPr>
              <w:webHidden/>
            </w:rPr>
            <w:fldChar w:fldCharType="separate"/>
          </w:r>
          <w:ins w:id="471" w:author="Joyce L Tokar" w:date="2018-03-12T12:12:00Z">
            <w:r w:rsidR="003B31DD">
              <w:rPr>
                <w:webHidden/>
              </w:rPr>
              <w:t>40</w:t>
            </w:r>
          </w:ins>
          <w:ins w:id="472" w:author="Joyce L Tokar" w:date="2018-03-12T11:53:00Z">
            <w:r>
              <w:rPr>
                <w:webHidden/>
              </w:rPr>
              <w:fldChar w:fldCharType="end"/>
            </w:r>
            <w:r w:rsidRPr="00820FF3">
              <w:rPr>
                <w:rStyle w:val="Hyperlink"/>
              </w:rPr>
              <w:fldChar w:fldCharType="end"/>
            </w:r>
          </w:ins>
        </w:p>
        <w:p w14:paraId="35834DDC" w14:textId="77777777" w:rsidR="00F128DF" w:rsidRDefault="00F128DF">
          <w:pPr>
            <w:pStyle w:val="TOC2"/>
            <w:rPr>
              <w:ins w:id="473" w:author="Joyce L Tokar" w:date="2018-03-12T11:53:00Z"/>
              <w:b w:val="0"/>
              <w:bCs w:val="0"/>
            </w:rPr>
          </w:pPr>
          <w:ins w:id="474" w:author="Joyce L Tokar" w:date="2018-03-12T11:53:00Z">
            <w:r w:rsidRPr="00820FF3">
              <w:rPr>
                <w:rStyle w:val="Hyperlink"/>
              </w:rPr>
              <w:fldChar w:fldCharType="begin"/>
            </w:r>
            <w:r w:rsidRPr="00820FF3">
              <w:rPr>
                <w:rStyle w:val="Hyperlink"/>
              </w:rPr>
              <w:instrText xml:space="preserve"> </w:instrText>
            </w:r>
            <w:r>
              <w:instrText>HYPERLINK \l "_Toc508619059"</w:instrText>
            </w:r>
            <w:r w:rsidRPr="00820FF3">
              <w:rPr>
                <w:rStyle w:val="Hyperlink"/>
              </w:rPr>
              <w:instrText xml:space="preserve"> </w:instrText>
            </w:r>
            <w:r w:rsidRPr="00820FF3">
              <w:rPr>
                <w:rStyle w:val="Hyperlink"/>
              </w:rPr>
              <w:fldChar w:fldCharType="separate"/>
            </w:r>
            <w:r w:rsidRPr="00820FF3">
              <w:rPr>
                <w:rStyle w:val="Hyperlink"/>
              </w:rPr>
              <w:t>6.43 Redispatching [PPH]</w:t>
            </w:r>
            <w:r>
              <w:rPr>
                <w:webHidden/>
              </w:rPr>
              <w:tab/>
            </w:r>
            <w:r>
              <w:rPr>
                <w:webHidden/>
              </w:rPr>
              <w:fldChar w:fldCharType="begin"/>
            </w:r>
            <w:r>
              <w:rPr>
                <w:webHidden/>
              </w:rPr>
              <w:instrText xml:space="preserve"> PAGEREF _Toc508619059 \h </w:instrText>
            </w:r>
          </w:ins>
          <w:r>
            <w:rPr>
              <w:webHidden/>
            </w:rPr>
          </w:r>
          <w:r>
            <w:rPr>
              <w:webHidden/>
            </w:rPr>
            <w:fldChar w:fldCharType="separate"/>
          </w:r>
          <w:ins w:id="475" w:author="Joyce L Tokar" w:date="2018-03-12T12:12:00Z">
            <w:r w:rsidR="003B31DD">
              <w:rPr>
                <w:webHidden/>
              </w:rPr>
              <w:t>41</w:t>
            </w:r>
          </w:ins>
          <w:ins w:id="476" w:author="Joyce L Tokar" w:date="2018-03-12T11:53:00Z">
            <w:r>
              <w:rPr>
                <w:webHidden/>
              </w:rPr>
              <w:fldChar w:fldCharType="end"/>
            </w:r>
            <w:r w:rsidRPr="00820FF3">
              <w:rPr>
                <w:rStyle w:val="Hyperlink"/>
              </w:rPr>
              <w:fldChar w:fldCharType="end"/>
            </w:r>
          </w:ins>
        </w:p>
        <w:p w14:paraId="094ECC90" w14:textId="77777777" w:rsidR="00F128DF" w:rsidRDefault="00F128DF">
          <w:pPr>
            <w:pStyle w:val="TOC3"/>
            <w:rPr>
              <w:ins w:id="477" w:author="Joyce L Tokar" w:date="2018-03-12T11:53:00Z"/>
              <w:b w:val="0"/>
              <w:bCs w:val="0"/>
            </w:rPr>
          </w:pPr>
          <w:ins w:id="478" w:author="Joyce L Tokar" w:date="2018-03-12T11:53:00Z">
            <w:r w:rsidRPr="00820FF3">
              <w:rPr>
                <w:rStyle w:val="Hyperlink"/>
              </w:rPr>
              <w:fldChar w:fldCharType="begin"/>
            </w:r>
            <w:r w:rsidRPr="00820FF3">
              <w:rPr>
                <w:rStyle w:val="Hyperlink"/>
              </w:rPr>
              <w:instrText xml:space="preserve"> </w:instrText>
            </w:r>
            <w:r>
              <w:instrText>HYPERLINK \l "_Toc508619060"</w:instrText>
            </w:r>
            <w:r w:rsidRPr="00820FF3">
              <w:rPr>
                <w:rStyle w:val="Hyperlink"/>
              </w:rPr>
              <w:instrText xml:space="preserve"> </w:instrText>
            </w:r>
            <w:r w:rsidRPr="00820FF3">
              <w:rPr>
                <w:rStyle w:val="Hyperlink"/>
              </w:rPr>
              <w:fldChar w:fldCharType="separate"/>
            </w:r>
            <w:r w:rsidRPr="00820FF3">
              <w:rPr>
                <w:rStyle w:val="Hyperlink"/>
              </w:rPr>
              <w:t>6.43.1 Applicability to language</w:t>
            </w:r>
            <w:r>
              <w:rPr>
                <w:webHidden/>
              </w:rPr>
              <w:tab/>
            </w:r>
            <w:r>
              <w:rPr>
                <w:webHidden/>
              </w:rPr>
              <w:fldChar w:fldCharType="begin"/>
            </w:r>
            <w:r>
              <w:rPr>
                <w:webHidden/>
              </w:rPr>
              <w:instrText xml:space="preserve"> PAGEREF _Toc508619060 \h </w:instrText>
            </w:r>
          </w:ins>
          <w:r>
            <w:rPr>
              <w:webHidden/>
            </w:rPr>
          </w:r>
          <w:r>
            <w:rPr>
              <w:webHidden/>
            </w:rPr>
            <w:fldChar w:fldCharType="separate"/>
          </w:r>
          <w:ins w:id="479" w:author="Joyce L Tokar" w:date="2018-03-12T12:12:00Z">
            <w:r w:rsidR="003B31DD">
              <w:rPr>
                <w:webHidden/>
              </w:rPr>
              <w:t>41</w:t>
            </w:r>
          </w:ins>
          <w:ins w:id="480" w:author="Joyce L Tokar" w:date="2018-03-12T11:53:00Z">
            <w:r>
              <w:rPr>
                <w:webHidden/>
              </w:rPr>
              <w:fldChar w:fldCharType="end"/>
            </w:r>
            <w:r w:rsidRPr="00820FF3">
              <w:rPr>
                <w:rStyle w:val="Hyperlink"/>
              </w:rPr>
              <w:fldChar w:fldCharType="end"/>
            </w:r>
          </w:ins>
        </w:p>
        <w:p w14:paraId="2F0A6969" w14:textId="77777777" w:rsidR="00F128DF" w:rsidRDefault="00F128DF">
          <w:pPr>
            <w:pStyle w:val="TOC2"/>
            <w:rPr>
              <w:ins w:id="481" w:author="Joyce L Tokar" w:date="2018-03-12T11:53:00Z"/>
              <w:b w:val="0"/>
              <w:bCs w:val="0"/>
            </w:rPr>
          </w:pPr>
          <w:ins w:id="482" w:author="Joyce L Tokar" w:date="2018-03-12T11:53:00Z">
            <w:r w:rsidRPr="00820FF3">
              <w:rPr>
                <w:rStyle w:val="Hyperlink"/>
              </w:rPr>
              <w:fldChar w:fldCharType="begin"/>
            </w:r>
            <w:r w:rsidRPr="00820FF3">
              <w:rPr>
                <w:rStyle w:val="Hyperlink"/>
              </w:rPr>
              <w:instrText xml:space="preserve"> </w:instrText>
            </w:r>
            <w:r>
              <w:instrText>HYPERLINK \l "_Toc508619061"</w:instrText>
            </w:r>
            <w:r w:rsidRPr="00820FF3">
              <w:rPr>
                <w:rStyle w:val="Hyperlink"/>
              </w:rPr>
              <w:instrText xml:space="preserve"> </w:instrText>
            </w:r>
            <w:r w:rsidRPr="00820FF3">
              <w:rPr>
                <w:rStyle w:val="Hyperlink"/>
              </w:rPr>
              <w:fldChar w:fldCharType="separate"/>
            </w:r>
            <w:r w:rsidRPr="00820FF3">
              <w:rPr>
                <w:rStyle w:val="Hyperlink"/>
              </w:rPr>
              <w:t>6.43.2 Guidance to Language Users</w:t>
            </w:r>
            <w:r>
              <w:rPr>
                <w:webHidden/>
              </w:rPr>
              <w:tab/>
            </w:r>
            <w:r>
              <w:rPr>
                <w:webHidden/>
              </w:rPr>
              <w:fldChar w:fldCharType="begin"/>
            </w:r>
            <w:r>
              <w:rPr>
                <w:webHidden/>
              </w:rPr>
              <w:instrText xml:space="preserve"> PAGEREF _Toc508619061 \h </w:instrText>
            </w:r>
          </w:ins>
          <w:r>
            <w:rPr>
              <w:webHidden/>
            </w:rPr>
          </w:r>
          <w:r>
            <w:rPr>
              <w:webHidden/>
            </w:rPr>
            <w:fldChar w:fldCharType="separate"/>
          </w:r>
          <w:ins w:id="483" w:author="Joyce L Tokar" w:date="2018-03-12T12:12:00Z">
            <w:r w:rsidR="003B31DD">
              <w:rPr>
                <w:webHidden/>
              </w:rPr>
              <w:t>41</w:t>
            </w:r>
          </w:ins>
          <w:ins w:id="484" w:author="Joyce L Tokar" w:date="2018-03-12T11:53:00Z">
            <w:r>
              <w:rPr>
                <w:webHidden/>
              </w:rPr>
              <w:fldChar w:fldCharType="end"/>
            </w:r>
            <w:r w:rsidRPr="00820FF3">
              <w:rPr>
                <w:rStyle w:val="Hyperlink"/>
              </w:rPr>
              <w:fldChar w:fldCharType="end"/>
            </w:r>
          </w:ins>
        </w:p>
        <w:p w14:paraId="3D7AA45B" w14:textId="77777777" w:rsidR="00F128DF" w:rsidRDefault="00F128DF">
          <w:pPr>
            <w:pStyle w:val="TOC2"/>
            <w:rPr>
              <w:ins w:id="485" w:author="Joyce L Tokar" w:date="2018-03-12T11:53:00Z"/>
              <w:b w:val="0"/>
              <w:bCs w:val="0"/>
            </w:rPr>
          </w:pPr>
          <w:ins w:id="486" w:author="Joyce L Tokar" w:date="2018-03-12T11:53:00Z">
            <w:r w:rsidRPr="00820FF3">
              <w:rPr>
                <w:rStyle w:val="Hyperlink"/>
              </w:rPr>
              <w:fldChar w:fldCharType="begin"/>
            </w:r>
            <w:r w:rsidRPr="00820FF3">
              <w:rPr>
                <w:rStyle w:val="Hyperlink"/>
              </w:rPr>
              <w:instrText xml:space="preserve"> </w:instrText>
            </w:r>
            <w:r>
              <w:instrText>HYPERLINK \l "_Toc508619062"</w:instrText>
            </w:r>
            <w:r w:rsidRPr="00820FF3">
              <w:rPr>
                <w:rStyle w:val="Hyperlink"/>
              </w:rPr>
              <w:instrText xml:space="preserve"> </w:instrText>
            </w:r>
            <w:r w:rsidRPr="00820FF3">
              <w:rPr>
                <w:rStyle w:val="Hyperlink"/>
              </w:rPr>
              <w:fldChar w:fldCharType="separate"/>
            </w:r>
            <w:r w:rsidRPr="00820FF3">
              <w:rPr>
                <w:rStyle w:val="Hyperlink"/>
              </w:rPr>
              <w:t>6.44 Polymorphic variables [BKK]</w:t>
            </w:r>
            <w:r>
              <w:rPr>
                <w:webHidden/>
              </w:rPr>
              <w:tab/>
            </w:r>
            <w:r>
              <w:rPr>
                <w:webHidden/>
              </w:rPr>
              <w:fldChar w:fldCharType="begin"/>
            </w:r>
            <w:r>
              <w:rPr>
                <w:webHidden/>
              </w:rPr>
              <w:instrText xml:space="preserve"> PAGEREF _Toc508619062 \h </w:instrText>
            </w:r>
          </w:ins>
          <w:r>
            <w:rPr>
              <w:webHidden/>
            </w:rPr>
          </w:r>
          <w:r>
            <w:rPr>
              <w:webHidden/>
            </w:rPr>
            <w:fldChar w:fldCharType="separate"/>
          </w:r>
          <w:ins w:id="487" w:author="Joyce L Tokar" w:date="2018-03-12T12:12:00Z">
            <w:r w:rsidR="003B31DD">
              <w:rPr>
                <w:webHidden/>
              </w:rPr>
              <w:t>41</w:t>
            </w:r>
          </w:ins>
          <w:ins w:id="488" w:author="Joyce L Tokar" w:date="2018-03-12T11:53:00Z">
            <w:r>
              <w:rPr>
                <w:webHidden/>
              </w:rPr>
              <w:fldChar w:fldCharType="end"/>
            </w:r>
            <w:r w:rsidRPr="00820FF3">
              <w:rPr>
                <w:rStyle w:val="Hyperlink"/>
              </w:rPr>
              <w:fldChar w:fldCharType="end"/>
            </w:r>
          </w:ins>
        </w:p>
        <w:p w14:paraId="25000E47" w14:textId="77777777" w:rsidR="00F128DF" w:rsidRDefault="00F128DF">
          <w:pPr>
            <w:pStyle w:val="TOC3"/>
            <w:rPr>
              <w:ins w:id="489" w:author="Joyce L Tokar" w:date="2018-03-12T11:53:00Z"/>
              <w:b w:val="0"/>
              <w:bCs w:val="0"/>
            </w:rPr>
          </w:pPr>
          <w:ins w:id="490" w:author="Joyce L Tokar" w:date="2018-03-12T11:53:00Z">
            <w:r w:rsidRPr="00820FF3">
              <w:rPr>
                <w:rStyle w:val="Hyperlink"/>
              </w:rPr>
              <w:fldChar w:fldCharType="begin"/>
            </w:r>
            <w:r w:rsidRPr="00820FF3">
              <w:rPr>
                <w:rStyle w:val="Hyperlink"/>
              </w:rPr>
              <w:instrText xml:space="preserve"> </w:instrText>
            </w:r>
            <w:r>
              <w:instrText>HYPERLINK \l "_Toc508619063"</w:instrText>
            </w:r>
            <w:r w:rsidRPr="00820FF3">
              <w:rPr>
                <w:rStyle w:val="Hyperlink"/>
              </w:rPr>
              <w:instrText xml:space="preserve"> </w:instrText>
            </w:r>
            <w:r w:rsidRPr="00820FF3">
              <w:rPr>
                <w:rStyle w:val="Hyperlink"/>
              </w:rPr>
              <w:fldChar w:fldCharType="separate"/>
            </w:r>
            <w:r w:rsidRPr="00820FF3">
              <w:rPr>
                <w:rStyle w:val="Hyperlink"/>
              </w:rPr>
              <w:t>6.44.1 Applicability to language</w:t>
            </w:r>
            <w:r>
              <w:rPr>
                <w:webHidden/>
              </w:rPr>
              <w:tab/>
            </w:r>
            <w:r>
              <w:rPr>
                <w:webHidden/>
              </w:rPr>
              <w:fldChar w:fldCharType="begin"/>
            </w:r>
            <w:r>
              <w:rPr>
                <w:webHidden/>
              </w:rPr>
              <w:instrText xml:space="preserve"> PAGEREF _Toc508619063 \h </w:instrText>
            </w:r>
          </w:ins>
          <w:r>
            <w:rPr>
              <w:webHidden/>
            </w:rPr>
          </w:r>
          <w:r>
            <w:rPr>
              <w:webHidden/>
            </w:rPr>
            <w:fldChar w:fldCharType="separate"/>
          </w:r>
          <w:ins w:id="491" w:author="Joyce L Tokar" w:date="2018-03-12T12:12:00Z">
            <w:r w:rsidR="003B31DD">
              <w:rPr>
                <w:webHidden/>
              </w:rPr>
              <w:t>41</w:t>
            </w:r>
          </w:ins>
          <w:ins w:id="492" w:author="Joyce L Tokar" w:date="2018-03-12T11:53:00Z">
            <w:r>
              <w:rPr>
                <w:webHidden/>
              </w:rPr>
              <w:fldChar w:fldCharType="end"/>
            </w:r>
            <w:r w:rsidRPr="00820FF3">
              <w:rPr>
                <w:rStyle w:val="Hyperlink"/>
              </w:rPr>
              <w:fldChar w:fldCharType="end"/>
            </w:r>
          </w:ins>
        </w:p>
        <w:p w14:paraId="0E307DC2" w14:textId="77777777" w:rsidR="00F128DF" w:rsidRDefault="00F128DF">
          <w:pPr>
            <w:pStyle w:val="TOC2"/>
            <w:rPr>
              <w:ins w:id="493" w:author="Joyce L Tokar" w:date="2018-03-12T11:53:00Z"/>
              <w:b w:val="0"/>
              <w:bCs w:val="0"/>
            </w:rPr>
          </w:pPr>
          <w:ins w:id="494" w:author="Joyce L Tokar" w:date="2018-03-12T11:53:00Z">
            <w:r w:rsidRPr="00820FF3">
              <w:rPr>
                <w:rStyle w:val="Hyperlink"/>
              </w:rPr>
              <w:fldChar w:fldCharType="begin"/>
            </w:r>
            <w:r w:rsidRPr="00820FF3">
              <w:rPr>
                <w:rStyle w:val="Hyperlink"/>
              </w:rPr>
              <w:instrText xml:space="preserve"> </w:instrText>
            </w:r>
            <w:r>
              <w:instrText>HYPERLINK \l "_Toc508619064"</w:instrText>
            </w:r>
            <w:r w:rsidRPr="00820FF3">
              <w:rPr>
                <w:rStyle w:val="Hyperlink"/>
              </w:rPr>
              <w:instrText xml:space="preserve"> </w:instrText>
            </w:r>
            <w:r w:rsidRPr="00820FF3">
              <w:rPr>
                <w:rStyle w:val="Hyperlink"/>
              </w:rPr>
              <w:fldChar w:fldCharType="separate"/>
            </w:r>
            <w:r w:rsidRPr="00820FF3">
              <w:rPr>
                <w:rStyle w:val="Hyperlink"/>
              </w:rPr>
              <w:t>6.44.2 Guidance to Language Users</w:t>
            </w:r>
            <w:r>
              <w:rPr>
                <w:webHidden/>
              </w:rPr>
              <w:tab/>
            </w:r>
            <w:r>
              <w:rPr>
                <w:webHidden/>
              </w:rPr>
              <w:fldChar w:fldCharType="begin"/>
            </w:r>
            <w:r>
              <w:rPr>
                <w:webHidden/>
              </w:rPr>
              <w:instrText xml:space="preserve"> PAGEREF _Toc508619064 \h </w:instrText>
            </w:r>
          </w:ins>
          <w:r>
            <w:rPr>
              <w:webHidden/>
            </w:rPr>
          </w:r>
          <w:r>
            <w:rPr>
              <w:webHidden/>
            </w:rPr>
            <w:fldChar w:fldCharType="separate"/>
          </w:r>
          <w:ins w:id="495" w:author="Joyce L Tokar" w:date="2018-03-12T12:12:00Z">
            <w:r w:rsidR="003B31DD">
              <w:rPr>
                <w:webHidden/>
              </w:rPr>
              <w:t>41</w:t>
            </w:r>
          </w:ins>
          <w:ins w:id="496" w:author="Joyce L Tokar" w:date="2018-03-12T11:53:00Z">
            <w:r>
              <w:rPr>
                <w:webHidden/>
              </w:rPr>
              <w:fldChar w:fldCharType="end"/>
            </w:r>
            <w:r w:rsidRPr="00820FF3">
              <w:rPr>
                <w:rStyle w:val="Hyperlink"/>
              </w:rPr>
              <w:fldChar w:fldCharType="end"/>
            </w:r>
          </w:ins>
        </w:p>
        <w:p w14:paraId="75552549" w14:textId="77777777" w:rsidR="00F128DF" w:rsidRDefault="00F128DF">
          <w:pPr>
            <w:pStyle w:val="TOC2"/>
            <w:rPr>
              <w:ins w:id="497" w:author="Joyce L Tokar" w:date="2018-03-12T11:53:00Z"/>
              <w:b w:val="0"/>
              <w:bCs w:val="0"/>
            </w:rPr>
          </w:pPr>
          <w:ins w:id="498" w:author="Joyce L Tokar" w:date="2018-03-12T11:53:00Z">
            <w:r w:rsidRPr="00820FF3">
              <w:rPr>
                <w:rStyle w:val="Hyperlink"/>
              </w:rPr>
              <w:fldChar w:fldCharType="begin"/>
            </w:r>
            <w:r w:rsidRPr="00820FF3">
              <w:rPr>
                <w:rStyle w:val="Hyperlink"/>
              </w:rPr>
              <w:instrText xml:space="preserve"> </w:instrText>
            </w:r>
            <w:r>
              <w:instrText>HYPERLINK \l "_Toc508619065"</w:instrText>
            </w:r>
            <w:r w:rsidRPr="00820FF3">
              <w:rPr>
                <w:rStyle w:val="Hyperlink"/>
              </w:rPr>
              <w:instrText xml:space="preserve"> </w:instrText>
            </w:r>
            <w:r w:rsidRPr="00820FF3">
              <w:rPr>
                <w:rStyle w:val="Hyperlink"/>
              </w:rPr>
              <w:fldChar w:fldCharType="separate"/>
            </w:r>
            <w:r w:rsidRPr="00820FF3">
              <w:rPr>
                <w:rStyle w:val="Hyperlink"/>
              </w:rPr>
              <w:t>6.45 Extra Intrinsics [LRM]</w:t>
            </w:r>
            <w:r>
              <w:rPr>
                <w:webHidden/>
              </w:rPr>
              <w:tab/>
            </w:r>
            <w:r>
              <w:rPr>
                <w:webHidden/>
              </w:rPr>
              <w:fldChar w:fldCharType="begin"/>
            </w:r>
            <w:r>
              <w:rPr>
                <w:webHidden/>
              </w:rPr>
              <w:instrText xml:space="preserve"> PAGEREF _Toc508619065 \h </w:instrText>
            </w:r>
          </w:ins>
          <w:r>
            <w:rPr>
              <w:webHidden/>
            </w:rPr>
          </w:r>
          <w:r>
            <w:rPr>
              <w:webHidden/>
            </w:rPr>
            <w:fldChar w:fldCharType="separate"/>
          </w:r>
          <w:ins w:id="499" w:author="Joyce L Tokar" w:date="2018-03-12T12:12:00Z">
            <w:r w:rsidR="003B31DD">
              <w:rPr>
                <w:webHidden/>
              </w:rPr>
              <w:t>42</w:t>
            </w:r>
          </w:ins>
          <w:ins w:id="500" w:author="Joyce L Tokar" w:date="2018-03-12T11:53:00Z">
            <w:r>
              <w:rPr>
                <w:webHidden/>
              </w:rPr>
              <w:fldChar w:fldCharType="end"/>
            </w:r>
            <w:r w:rsidRPr="00820FF3">
              <w:rPr>
                <w:rStyle w:val="Hyperlink"/>
              </w:rPr>
              <w:fldChar w:fldCharType="end"/>
            </w:r>
          </w:ins>
        </w:p>
        <w:p w14:paraId="5E8448FE" w14:textId="77777777" w:rsidR="00F128DF" w:rsidRDefault="00F128DF">
          <w:pPr>
            <w:pStyle w:val="TOC2"/>
            <w:rPr>
              <w:ins w:id="501" w:author="Joyce L Tokar" w:date="2018-03-12T11:53:00Z"/>
              <w:b w:val="0"/>
              <w:bCs w:val="0"/>
            </w:rPr>
          </w:pPr>
          <w:ins w:id="502" w:author="Joyce L Tokar" w:date="2018-03-12T11:53:00Z">
            <w:r w:rsidRPr="00820FF3">
              <w:rPr>
                <w:rStyle w:val="Hyperlink"/>
              </w:rPr>
              <w:fldChar w:fldCharType="begin"/>
            </w:r>
            <w:r w:rsidRPr="00820FF3">
              <w:rPr>
                <w:rStyle w:val="Hyperlink"/>
              </w:rPr>
              <w:instrText xml:space="preserve"> </w:instrText>
            </w:r>
            <w:r>
              <w:instrText>HYPERLINK \l "_Toc508619066"</w:instrText>
            </w:r>
            <w:r w:rsidRPr="00820FF3">
              <w:rPr>
                <w:rStyle w:val="Hyperlink"/>
              </w:rPr>
              <w:instrText xml:space="preserve"> </w:instrText>
            </w:r>
            <w:r w:rsidRPr="00820FF3">
              <w:rPr>
                <w:rStyle w:val="Hyperlink"/>
              </w:rPr>
              <w:fldChar w:fldCharType="separate"/>
            </w:r>
            <w:r w:rsidRPr="00820FF3">
              <w:rPr>
                <w:rStyle w:val="Hyperlink"/>
              </w:rPr>
              <w:t>6.46 Argument Passing to Library Functions [TRJ]</w:t>
            </w:r>
            <w:r>
              <w:rPr>
                <w:webHidden/>
              </w:rPr>
              <w:tab/>
            </w:r>
            <w:r>
              <w:rPr>
                <w:webHidden/>
              </w:rPr>
              <w:fldChar w:fldCharType="begin"/>
            </w:r>
            <w:r>
              <w:rPr>
                <w:webHidden/>
              </w:rPr>
              <w:instrText xml:space="preserve"> PAGEREF _Toc508619066 \h </w:instrText>
            </w:r>
          </w:ins>
          <w:r>
            <w:rPr>
              <w:webHidden/>
            </w:rPr>
          </w:r>
          <w:r>
            <w:rPr>
              <w:webHidden/>
            </w:rPr>
            <w:fldChar w:fldCharType="separate"/>
          </w:r>
          <w:ins w:id="503" w:author="Joyce L Tokar" w:date="2018-03-12T12:12:00Z">
            <w:r w:rsidR="003B31DD">
              <w:rPr>
                <w:webHidden/>
              </w:rPr>
              <w:t>42</w:t>
            </w:r>
          </w:ins>
          <w:ins w:id="504" w:author="Joyce L Tokar" w:date="2018-03-12T11:53:00Z">
            <w:r>
              <w:rPr>
                <w:webHidden/>
              </w:rPr>
              <w:fldChar w:fldCharType="end"/>
            </w:r>
            <w:r w:rsidRPr="00820FF3">
              <w:rPr>
                <w:rStyle w:val="Hyperlink"/>
              </w:rPr>
              <w:fldChar w:fldCharType="end"/>
            </w:r>
          </w:ins>
        </w:p>
        <w:p w14:paraId="13F132A2" w14:textId="77777777" w:rsidR="00F128DF" w:rsidRDefault="00F128DF">
          <w:pPr>
            <w:pStyle w:val="TOC3"/>
            <w:rPr>
              <w:ins w:id="505" w:author="Joyce L Tokar" w:date="2018-03-12T11:53:00Z"/>
              <w:b w:val="0"/>
              <w:bCs w:val="0"/>
            </w:rPr>
          </w:pPr>
          <w:ins w:id="506" w:author="Joyce L Tokar" w:date="2018-03-12T11:53:00Z">
            <w:r w:rsidRPr="00820FF3">
              <w:rPr>
                <w:rStyle w:val="Hyperlink"/>
              </w:rPr>
              <w:fldChar w:fldCharType="begin"/>
            </w:r>
            <w:r w:rsidRPr="00820FF3">
              <w:rPr>
                <w:rStyle w:val="Hyperlink"/>
              </w:rPr>
              <w:instrText xml:space="preserve"> </w:instrText>
            </w:r>
            <w:r>
              <w:instrText>HYPERLINK \l "_Toc508619067"</w:instrText>
            </w:r>
            <w:r w:rsidRPr="00820FF3">
              <w:rPr>
                <w:rStyle w:val="Hyperlink"/>
              </w:rPr>
              <w:instrText xml:space="preserve"> </w:instrText>
            </w:r>
            <w:r w:rsidRPr="00820FF3">
              <w:rPr>
                <w:rStyle w:val="Hyperlink"/>
              </w:rPr>
              <w:fldChar w:fldCharType="separate"/>
            </w:r>
            <w:r w:rsidRPr="00820FF3">
              <w:rPr>
                <w:rStyle w:val="Hyperlink"/>
              </w:rPr>
              <w:t>6.46.1 Applicability to language</w:t>
            </w:r>
            <w:r>
              <w:rPr>
                <w:webHidden/>
              </w:rPr>
              <w:tab/>
            </w:r>
            <w:r>
              <w:rPr>
                <w:webHidden/>
              </w:rPr>
              <w:fldChar w:fldCharType="begin"/>
            </w:r>
            <w:r>
              <w:rPr>
                <w:webHidden/>
              </w:rPr>
              <w:instrText xml:space="preserve"> PAGEREF _Toc508619067 \h </w:instrText>
            </w:r>
          </w:ins>
          <w:r>
            <w:rPr>
              <w:webHidden/>
            </w:rPr>
          </w:r>
          <w:r>
            <w:rPr>
              <w:webHidden/>
            </w:rPr>
            <w:fldChar w:fldCharType="separate"/>
          </w:r>
          <w:ins w:id="507" w:author="Joyce L Tokar" w:date="2018-03-12T12:12:00Z">
            <w:r w:rsidR="003B31DD">
              <w:rPr>
                <w:webHidden/>
              </w:rPr>
              <w:t>42</w:t>
            </w:r>
          </w:ins>
          <w:ins w:id="508" w:author="Joyce L Tokar" w:date="2018-03-12T11:53:00Z">
            <w:r>
              <w:rPr>
                <w:webHidden/>
              </w:rPr>
              <w:fldChar w:fldCharType="end"/>
            </w:r>
            <w:r w:rsidRPr="00820FF3">
              <w:rPr>
                <w:rStyle w:val="Hyperlink"/>
              </w:rPr>
              <w:fldChar w:fldCharType="end"/>
            </w:r>
          </w:ins>
        </w:p>
        <w:p w14:paraId="27303C15" w14:textId="77777777" w:rsidR="00F128DF" w:rsidRDefault="00F128DF">
          <w:pPr>
            <w:pStyle w:val="TOC3"/>
            <w:rPr>
              <w:ins w:id="509" w:author="Joyce L Tokar" w:date="2018-03-12T11:53:00Z"/>
              <w:b w:val="0"/>
              <w:bCs w:val="0"/>
            </w:rPr>
          </w:pPr>
          <w:ins w:id="510" w:author="Joyce L Tokar" w:date="2018-03-12T11:53:00Z">
            <w:r w:rsidRPr="00820FF3">
              <w:rPr>
                <w:rStyle w:val="Hyperlink"/>
              </w:rPr>
              <w:fldChar w:fldCharType="begin"/>
            </w:r>
            <w:r w:rsidRPr="00820FF3">
              <w:rPr>
                <w:rStyle w:val="Hyperlink"/>
              </w:rPr>
              <w:instrText xml:space="preserve"> </w:instrText>
            </w:r>
            <w:r>
              <w:instrText>HYPERLINK \l "_Toc508619068"</w:instrText>
            </w:r>
            <w:r w:rsidRPr="00820FF3">
              <w:rPr>
                <w:rStyle w:val="Hyperlink"/>
              </w:rPr>
              <w:instrText xml:space="preserve"> </w:instrText>
            </w:r>
            <w:r w:rsidRPr="00820FF3">
              <w:rPr>
                <w:rStyle w:val="Hyperlink"/>
              </w:rPr>
              <w:fldChar w:fldCharType="separate"/>
            </w:r>
            <w:r w:rsidRPr="00820FF3">
              <w:rPr>
                <w:rStyle w:val="Hyperlink"/>
              </w:rPr>
              <w:t>6.46.2 Guidance to language users</w:t>
            </w:r>
            <w:r>
              <w:rPr>
                <w:webHidden/>
              </w:rPr>
              <w:tab/>
            </w:r>
            <w:r>
              <w:rPr>
                <w:webHidden/>
              </w:rPr>
              <w:fldChar w:fldCharType="begin"/>
            </w:r>
            <w:r>
              <w:rPr>
                <w:webHidden/>
              </w:rPr>
              <w:instrText xml:space="preserve"> PAGEREF _Toc508619068 \h </w:instrText>
            </w:r>
          </w:ins>
          <w:r>
            <w:rPr>
              <w:webHidden/>
            </w:rPr>
          </w:r>
          <w:r>
            <w:rPr>
              <w:webHidden/>
            </w:rPr>
            <w:fldChar w:fldCharType="separate"/>
          </w:r>
          <w:ins w:id="511" w:author="Joyce L Tokar" w:date="2018-03-12T12:12:00Z">
            <w:r w:rsidR="003B31DD">
              <w:rPr>
                <w:webHidden/>
              </w:rPr>
              <w:t>42</w:t>
            </w:r>
          </w:ins>
          <w:ins w:id="512" w:author="Joyce L Tokar" w:date="2018-03-12T11:53:00Z">
            <w:r>
              <w:rPr>
                <w:webHidden/>
              </w:rPr>
              <w:fldChar w:fldCharType="end"/>
            </w:r>
            <w:r w:rsidRPr="00820FF3">
              <w:rPr>
                <w:rStyle w:val="Hyperlink"/>
              </w:rPr>
              <w:fldChar w:fldCharType="end"/>
            </w:r>
          </w:ins>
        </w:p>
        <w:p w14:paraId="007DB332" w14:textId="77777777" w:rsidR="00F128DF" w:rsidRDefault="00F128DF">
          <w:pPr>
            <w:pStyle w:val="TOC2"/>
            <w:rPr>
              <w:ins w:id="513" w:author="Joyce L Tokar" w:date="2018-03-12T11:53:00Z"/>
              <w:b w:val="0"/>
              <w:bCs w:val="0"/>
            </w:rPr>
          </w:pPr>
          <w:ins w:id="514" w:author="Joyce L Tokar" w:date="2018-03-12T11:53:00Z">
            <w:r w:rsidRPr="00820FF3">
              <w:rPr>
                <w:rStyle w:val="Hyperlink"/>
              </w:rPr>
              <w:fldChar w:fldCharType="begin"/>
            </w:r>
            <w:r w:rsidRPr="00820FF3">
              <w:rPr>
                <w:rStyle w:val="Hyperlink"/>
              </w:rPr>
              <w:instrText xml:space="preserve"> </w:instrText>
            </w:r>
            <w:r>
              <w:instrText>HYPERLINK \l "_Toc508619069"</w:instrText>
            </w:r>
            <w:r w:rsidRPr="00820FF3">
              <w:rPr>
                <w:rStyle w:val="Hyperlink"/>
              </w:rPr>
              <w:instrText xml:space="preserve"> </w:instrText>
            </w:r>
            <w:r w:rsidRPr="00820FF3">
              <w:rPr>
                <w:rStyle w:val="Hyperlink"/>
              </w:rPr>
              <w:fldChar w:fldCharType="separate"/>
            </w:r>
            <w:r w:rsidRPr="00820FF3">
              <w:rPr>
                <w:rStyle w:val="Hyperlink"/>
              </w:rPr>
              <w:t>6.47 Inter-language Calling [DJS]</w:t>
            </w:r>
            <w:r>
              <w:rPr>
                <w:webHidden/>
              </w:rPr>
              <w:tab/>
            </w:r>
            <w:r>
              <w:rPr>
                <w:webHidden/>
              </w:rPr>
              <w:fldChar w:fldCharType="begin"/>
            </w:r>
            <w:r>
              <w:rPr>
                <w:webHidden/>
              </w:rPr>
              <w:instrText xml:space="preserve"> PAGEREF _Toc508619069 \h </w:instrText>
            </w:r>
          </w:ins>
          <w:r>
            <w:rPr>
              <w:webHidden/>
            </w:rPr>
          </w:r>
          <w:r>
            <w:rPr>
              <w:webHidden/>
            </w:rPr>
            <w:fldChar w:fldCharType="separate"/>
          </w:r>
          <w:ins w:id="515" w:author="Joyce L Tokar" w:date="2018-03-12T12:12:00Z">
            <w:r w:rsidR="003B31DD">
              <w:rPr>
                <w:webHidden/>
              </w:rPr>
              <w:t>42</w:t>
            </w:r>
          </w:ins>
          <w:ins w:id="516" w:author="Joyce L Tokar" w:date="2018-03-12T11:53:00Z">
            <w:r>
              <w:rPr>
                <w:webHidden/>
              </w:rPr>
              <w:fldChar w:fldCharType="end"/>
            </w:r>
            <w:r w:rsidRPr="00820FF3">
              <w:rPr>
                <w:rStyle w:val="Hyperlink"/>
              </w:rPr>
              <w:fldChar w:fldCharType="end"/>
            </w:r>
          </w:ins>
        </w:p>
        <w:p w14:paraId="7150362A" w14:textId="77777777" w:rsidR="00F128DF" w:rsidRDefault="00F128DF">
          <w:pPr>
            <w:pStyle w:val="TOC3"/>
            <w:rPr>
              <w:ins w:id="517" w:author="Joyce L Tokar" w:date="2018-03-12T11:53:00Z"/>
              <w:b w:val="0"/>
              <w:bCs w:val="0"/>
            </w:rPr>
          </w:pPr>
          <w:ins w:id="518" w:author="Joyce L Tokar" w:date="2018-03-12T11:53:00Z">
            <w:r w:rsidRPr="00820FF3">
              <w:rPr>
                <w:rStyle w:val="Hyperlink"/>
              </w:rPr>
              <w:fldChar w:fldCharType="begin"/>
            </w:r>
            <w:r w:rsidRPr="00820FF3">
              <w:rPr>
                <w:rStyle w:val="Hyperlink"/>
              </w:rPr>
              <w:instrText xml:space="preserve"> </w:instrText>
            </w:r>
            <w:r>
              <w:instrText>HYPERLINK \l "_Toc508619070"</w:instrText>
            </w:r>
            <w:r w:rsidRPr="00820FF3">
              <w:rPr>
                <w:rStyle w:val="Hyperlink"/>
              </w:rPr>
              <w:instrText xml:space="preserve"> </w:instrText>
            </w:r>
            <w:r w:rsidRPr="00820FF3">
              <w:rPr>
                <w:rStyle w:val="Hyperlink"/>
              </w:rPr>
              <w:fldChar w:fldCharType="separate"/>
            </w:r>
            <w:r w:rsidRPr="00820FF3">
              <w:rPr>
                <w:rStyle w:val="Hyperlink"/>
              </w:rPr>
              <w:t>6.47.1 Applicability to Language</w:t>
            </w:r>
            <w:r>
              <w:rPr>
                <w:webHidden/>
              </w:rPr>
              <w:tab/>
            </w:r>
            <w:r>
              <w:rPr>
                <w:webHidden/>
              </w:rPr>
              <w:fldChar w:fldCharType="begin"/>
            </w:r>
            <w:r>
              <w:rPr>
                <w:webHidden/>
              </w:rPr>
              <w:instrText xml:space="preserve"> PAGEREF _Toc508619070 \h </w:instrText>
            </w:r>
          </w:ins>
          <w:r>
            <w:rPr>
              <w:webHidden/>
            </w:rPr>
          </w:r>
          <w:r>
            <w:rPr>
              <w:webHidden/>
            </w:rPr>
            <w:fldChar w:fldCharType="separate"/>
          </w:r>
          <w:ins w:id="519" w:author="Joyce L Tokar" w:date="2018-03-12T12:12:00Z">
            <w:r w:rsidR="003B31DD">
              <w:rPr>
                <w:webHidden/>
              </w:rPr>
              <w:t>42</w:t>
            </w:r>
          </w:ins>
          <w:ins w:id="520" w:author="Joyce L Tokar" w:date="2018-03-12T11:53:00Z">
            <w:r>
              <w:rPr>
                <w:webHidden/>
              </w:rPr>
              <w:fldChar w:fldCharType="end"/>
            </w:r>
            <w:r w:rsidRPr="00820FF3">
              <w:rPr>
                <w:rStyle w:val="Hyperlink"/>
              </w:rPr>
              <w:fldChar w:fldCharType="end"/>
            </w:r>
          </w:ins>
        </w:p>
        <w:p w14:paraId="2D3AE185" w14:textId="77777777" w:rsidR="00F128DF" w:rsidRDefault="00F128DF">
          <w:pPr>
            <w:pStyle w:val="TOC3"/>
            <w:rPr>
              <w:ins w:id="521" w:author="Joyce L Tokar" w:date="2018-03-12T11:53:00Z"/>
              <w:b w:val="0"/>
              <w:bCs w:val="0"/>
            </w:rPr>
          </w:pPr>
          <w:ins w:id="522" w:author="Joyce L Tokar" w:date="2018-03-12T11:53:00Z">
            <w:r w:rsidRPr="00820FF3">
              <w:rPr>
                <w:rStyle w:val="Hyperlink"/>
              </w:rPr>
              <w:fldChar w:fldCharType="begin"/>
            </w:r>
            <w:r w:rsidRPr="00820FF3">
              <w:rPr>
                <w:rStyle w:val="Hyperlink"/>
              </w:rPr>
              <w:instrText xml:space="preserve"> </w:instrText>
            </w:r>
            <w:r>
              <w:instrText>HYPERLINK \l "_Toc508619071"</w:instrText>
            </w:r>
            <w:r w:rsidRPr="00820FF3">
              <w:rPr>
                <w:rStyle w:val="Hyperlink"/>
              </w:rPr>
              <w:instrText xml:space="preserve"> </w:instrText>
            </w:r>
            <w:r w:rsidRPr="00820FF3">
              <w:rPr>
                <w:rStyle w:val="Hyperlink"/>
              </w:rPr>
              <w:fldChar w:fldCharType="separate"/>
            </w:r>
            <w:r w:rsidRPr="00820FF3">
              <w:rPr>
                <w:rStyle w:val="Hyperlink"/>
              </w:rPr>
              <w:t>6.47.2 Guidance to Language Users</w:t>
            </w:r>
            <w:r>
              <w:rPr>
                <w:webHidden/>
              </w:rPr>
              <w:tab/>
            </w:r>
            <w:r>
              <w:rPr>
                <w:webHidden/>
              </w:rPr>
              <w:fldChar w:fldCharType="begin"/>
            </w:r>
            <w:r>
              <w:rPr>
                <w:webHidden/>
              </w:rPr>
              <w:instrText xml:space="preserve"> PAGEREF _Toc508619071 \h </w:instrText>
            </w:r>
          </w:ins>
          <w:r>
            <w:rPr>
              <w:webHidden/>
            </w:rPr>
          </w:r>
          <w:r>
            <w:rPr>
              <w:webHidden/>
            </w:rPr>
            <w:fldChar w:fldCharType="separate"/>
          </w:r>
          <w:ins w:id="523" w:author="Joyce L Tokar" w:date="2018-03-12T12:12:00Z">
            <w:r w:rsidR="003B31DD">
              <w:rPr>
                <w:webHidden/>
              </w:rPr>
              <w:t>42</w:t>
            </w:r>
          </w:ins>
          <w:ins w:id="524" w:author="Joyce L Tokar" w:date="2018-03-12T11:53:00Z">
            <w:r>
              <w:rPr>
                <w:webHidden/>
              </w:rPr>
              <w:fldChar w:fldCharType="end"/>
            </w:r>
            <w:r w:rsidRPr="00820FF3">
              <w:rPr>
                <w:rStyle w:val="Hyperlink"/>
              </w:rPr>
              <w:fldChar w:fldCharType="end"/>
            </w:r>
          </w:ins>
        </w:p>
        <w:p w14:paraId="46EA7EDD" w14:textId="77777777" w:rsidR="00F128DF" w:rsidRDefault="00F128DF">
          <w:pPr>
            <w:pStyle w:val="TOC2"/>
            <w:rPr>
              <w:ins w:id="525" w:author="Joyce L Tokar" w:date="2018-03-12T11:53:00Z"/>
              <w:b w:val="0"/>
              <w:bCs w:val="0"/>
            </w:rPr>
          </w:pPr>
          <w:ins w:id="526" w:author="Joyce L Tokar" w:date="2018-03-12T11:53:00Z">
            <w:r w:rsidRPr="00820FF3">
              <w:rPr>
                <w:rStyle w:val="Hyperlink"/>
              </w:rPr>
              <w:fldChar w:fldCharType="begin"/>
            </w:r>
            <w:r w:rsidRPr="00820FF3">
              <w:rPr>
                <w:rStyle w:val="Hyperlink"/>
              </w:rPr>
              <w:instrText xml:space="preserve"> </w:instrText>
            </w:r>
            <w:r>
              <w:instrText>HYPERLINK \l "_Toc508619072"</w:instrText>
            </w:r>
            <w:r w:rsidRPr="00820FF3">
              <w:rPr>
                <w:rStyle w:val="Hyperlink"/>
              </w:rPr>
              <w:instrText xml:space="preserve"> </w:instrText>
            </w:r>
            <w:r w:rsidRPr="00820FF3">
              <w:rPr>
                <w:rStyle w:val="Hyperlink"/>
              </w:rPr>
              <w:fldChar w:fldCharType="separate"/>
            </w:r>
            <w:r w:rsidRPr="00820FF3">
              <w:rPr>
                <w:rStyle w:val="Hyperlink"/>
              </w:rPr>
              <w:t>6.48 Dynamically-linked Code and Self-modifying Code [NYY]</w:t>
            </w:r>
            <w:r>
              <w:rPr>
                <w:webHidden/>
              </w:rPr>
              <w:tab/>
            </w:r>
            <w:r>
              <w:rPr>
                <w:webHidden/>
              </w:rPr>
              <w:fldChar w:fldCharType="begin"/>
            </w:r>
            <w:r>
              <w:rPr>
                <w:webHidden/>
              </w:rPr>
              <w:instrText xml:space="preserve"> PAGEREF _Toc508619072 \h </w:instrText>
            </w:r>
          </w:ins>
          <w:r>
            <w:rPr>
              <w:webHidden/>
            </w:rPr>
          </w:r>
          <w:r>
            <w:rPr>
              <w:webHidden/>
            </w:rPr>
            <w:fldChar w:fldCharType="separate"/>
          </w:r>
          <w:ins w:id="527" w:author="Joyce L Tokar" w:date="2018-03-12T12:12:00Z">
            <w:r w:rsidR="003B31DD">
              <w:rPr>
                <w:webHidden/>
              </w:rPr>
              <w:t>43</w:t>
            </w:r>
          </w:ins>
          <w:ins w:id="528" w:author="Joyce L Tokar" w:date="2018-03-12T11:53:00Z">
            <w:r>
              <w:rPr>
                <w:webHidden/>
              </w:rPr>
              <w:fldChar w:fldCharType="end"/>
            </w:r>
            <w:r w:rsidRPr="00820FF3">
              <w:rPr>
                <w:rStyle w:val="Hyperlink"/>
              </w:rPr>
              <w:fldChar w:fldCharType="end"/>
            </w:r>
          </w:ins>
        </w:p>
        <w:p w14:paraId="2D11AC11" w14:textId="77777777" w:rsidR="00F128DF" w:rsidRDefault="00F128DF">
          <w:pPr>
            <w:pStyle w:val="TOC2"/>
            <w:rPr>
              <w:ins w:id="529" w:author="Joyce L Tokar" w:date="2018-03-12T11:53:00Z"/>
              <w:b w:val="0"/>
              <w:bCs w:val="0"/>
            </w:rPr>
          </w:pPr>
          <w:ins w:id="530" w:author="Joyce L Tokar" w:date="2018-03-12T11:53:00Z">
            <w:r w:rsidRPr="00820FF3">
              <w:rPr>
                <w:rStyle w:val="Hyperlink"/>
              </w:rPr>
              <w:fldChar w:fldCharType="begin"/>
            </w:r>
            <w:r w:rsidRPr="00820FF3">
              <w:rPr>
                <w:rStyle w:val="Hyperlink"/>
              </w:rPr>
              <w:instrText xml:space="preserve"> </w:instrText>
            </w:r>
            <w:r>
              <w:instrText>HYPERLINK \l "_Toc508619073"</w:instrText>
            </w:r>
            <w:r w:rsidRPr="00820FF3">
              <w:rPr>
                <w:rStyle w:val="Hyperlink"/>
              </w:rPr>
              <w:instrText xml:space="preserve"> </w:instrText>
            </w:r>
            <w:r w:rsidRPr="00820FF3">
              <w:rPr>
                <w:rStyle w:val="Hyperlink"/>
              </w:rPr>
              <w:fldChar w:fldCharType="separate"/>
            </w:r>
            <w:r w:rsidRPr="00820FF3">
              <w:rPr>
                <w:rStyle w:val="Hyperlink"/>
              </w:rPr>
              <w:t>6.49 Library Signature [NSQ]</w:t>
            </w:r>
            <w:r>
              <w:rPr>
                <w:webHidden/>
              </w:rPr>
              <w:tab/>
            </w:r>
            <w:r>
              <w:rPr>
                <w:webHidden/>
              </w:rPr>
              <w:fldChar w:fldCharType="begin"/>
            </w:r>
            <w:r>
              <w:rPr>
                <w:webHidden/>
              </w:rPr>
              <w:instrText xml:space="preserve"> PAGEREF _Toc508619073 \h </w:instrText>
            </w:r>
          </w:ins>
          <w:r>
            <w:rPr>
              <w:webHidden/>
            </w:rPr>
          </w:r>
          <w:r>
            <w:rPr>
              <w:webHidden/>
            </w:rPr>
            <w:fldChar w:fldCharType="separate"/>
          </w:r>
          <w:ins w:id="531" w:author="Joyce L Tokar" w:date="2018-03-12T12:12:00Z">
            <w:r w:rsidR="003B31DD">
              <w:rPr>
                <w:webHidden/>
              </w:rPr>
              <w:t>43</w:t>
            </w:r>
          </w:ins>
          <w:ins w:id="532" w:author="Joyce L Tokar" w:date="2018-03-12T11:53:00Z">
            <w:r>
              <w:rPr>
                <w:webHidden/>
              </w:rPr>
              <w:fldChar w:fldCharType="end"/>
            </w:r>
            <w:r w:rsidRPr="00820FF3">
              <w:rPr>
                <w:rStyle w:val="Hyperlink"/>
              </w:rPr>
              <w:fldChar w:fldCharType="end"/>
            </w:r>
          </w:ins>
        </w:p>
        <w:p w14:paraId="1A02E278" w14:textId="77777777" w:rsidR="00F128DF" w:rsidRDefault="00F128DF">
          <w:pPr>
            <w:pStyle w:val="TOC3"/>
            <w:rPr>
              <w:ins w:id="533" w:author="Joyce L Tokar" w:date="2018-03-12T11:53:00Z"/>
              <w:b w:val="0"/>
              <w:bCs w:val="0"/>
            </w:rPr>
          </w:pPr>
          <w:ins w:id="534" w:author="Joyce L Tokar" w:date="2018-03-12T11:53:00Z">
            <w:r w:rsidRPr="00820FF3">
              <w:rPr>
                <w:rStyle w:val="Hyperlink"/>
              </w:rPr>
              <w:fldChar w:fldCharType="begin"/>
            </w:r>
            <w:r w:rsidRPr="00820FF3">
              <w:rPr>
                <w:rStyle w:val="Hyperlink"/>
              </w:rPr>
              <w:instrText xml:space="preserve"> </w:instrText>
            </w:r>
            <w:r>
              <w:instrText>HYPERLINK \l "_Toc508619074"</w:instrText>
            </w:r>
            <w:r w:rsidRPr="00820FF3">
              <w:rPr>
                <w:rStyle w:val="Hyperlink"/>
              </w:rPr>
              <w:instrText xml:space="preserve"> </w:instrText>
            </w:r>
            <w:r w:rsidRPr="00820FF3">
              <w:rPr>
                <w:rStyle w:val="Hyperlink"/>
              </w:rPr>
              <w:fldChar w:fldCharType="separate"/>
            </w:r>
            <w:r w:rsidRPr="00820FF3">
              <w:rPr>
                <w:rStyle w:val="Hyperlink"/>
              </w:rPr>
              <w:t>6.49.1 Applicability to language</w:t>
            </w:r>
            <w:r>
              <w:rPr>
                <w:webHidden/>
              </w:rPr>
              <w:tab/>
            </w:r>
            <w:r>
              <w:rPr>
                <w:webHidden/>
              </w:rPr>
              <w:fldChar w:fldCharType="begin"/>
            </w:r>
            <w:r>
              <w:rPr>
                <w:webHidden/>
              </w:rPr>
              <w:instrText xml:space="preserve"> PAGEREF _Toc508619074 \h </w:instrText>
            </w:r>
          </w:ins>
          <w:r>
            <w:rPr>
              <w:webHidden/>
            </w:rPr>
          </w:r>
          <w:r>
            <w:rPr>
              <w:webHidden/>
            </w:rPr>
            <w:fldChar w:fldCharType="separate"/>
          </w:r>
          <w:ins w:id="535" w:author="Joyce L Tokar" w:date="2018-03-12T12:12:00Z">
            <w:r w:rsidR="003B31DD">
              <w:rPr>
                <w:webHidden/>
              </w:rPr>
              <w:t>43</w:t>
            </w:r>
          </w:ins>
          <w:ins w:id="536" w:author="Joyce L Tokar" w:date="2018-03-12T11:53:00Z">
            <w:r>
              <w:rPr>
                <w:webHidden/>
              </w:rPr>
              <w:fldChar w:fldCharType="end"/>
            </w:r>
            <w:r w:rsidRPr="00820FF3">
              <w:rPr>
                <w:rStyle w:val="Hyperlink"/>
              </w:rPr>
              <w:fldChar w:fldCharType="end"/>
            </w:r>
          </w:ins>
        </w:p>
        <w:p w14:paraId="7BB6C458" w14:textId="77777777" w:rsidR="00F128DF" w:rsidRDefault="00F128DF">
          <w:pPr>
            <w:pStyle w:val="TOC3"/>
            <w:rPr>
              <w:ins w:id="537" w:author="Joyce L Tokar" w:date="2018-03-12T11:53:00Z"/>
              <w:b w:val="0"/>
              <w:bCs w:val="0"/>
            </w:rPr>
          </w:pPr>
          <w:ins w:id="538" w:author="Joyce L Tokar" w:date="2018-03-12T11:53:00Z">
            <w:r w:rsidRPr="00820FF3">
              <w:rPr>
                <w:rStyle w:val="Hyperlink"/>
              </w:rPr>
              <w:fldChar w:fldCharType="begin"/>
            </w:r>
            <w:r w:rsidRPr="00820FF3">
              <w:rPr>
                <w:rStyle w:val="Hyperlink"/>
              </w:rPr>
              <w:instrText xml:space="preserve"> </w:instrText>
            </w:r>
            <w:r>
              <w:instrText>HYPERLINK \l "_Toc508619075"</w:instrText>
            </w:r>
            <w:r w:rsidRPr="00820FF3">
              <w:rPr>
                <w:rStyle w:val="Hyperlink"/>
              </w:rPr>
              <w:instrText xml:space="preserve"> </w:instrText>
            </w:r>
            <w:r w:rsidRPr="00820FF3">
              <w:rPr>
                <w:rStyle w:val="Hyperlink"/>
              </w:rPr>
              <w:fldChar w:fldCharType="separate"/>
            </w:r>
            <w:r w:rsidRPr="00820FF3">
              <w:rPr>
                <w:rStyle w:val="Hyperlink"/>
              </w:rPr>
              <w:t>6.49.2 Guidance to language users</w:t>
            </w:r>
            <w:r>
              <w:rPr>
                <w:webHidden/>
              </w:rPr>
              <w:tab/>
            </w:r>
            <w:r>
              <w:rPr>
                <w:webHidden/>
              </w:rPr>
              <w:fldChar w:fldCharType="begin"/>
            </w:r>
            <w:r>
              <w:rPr>
                <w:webHidden/>
              </w:rPr>
              <w:instrText xml:space="preserve"> PAGEREF _Toc508619075 \h </w:instrText>
            </w:r>
          </w:ins>
          <w:r>
            <w:rPr>
              <w:webHidden/>
            </w:rPr>
          </w:r>
          <w:r>
            <w:rPr>
              <w:webHidden/>
            </w:rPr>
            <w:fldChar w:fldCharType="separate"/>
          </w:r>
          <w:ins w:id="539" w:author="Joyce L Tokar" w:date="2018-03-12T12:12:00Z">
            <w:r w:rsidR="003B31DD">
              <w:rPr>
                <w:webHidden/>
              </w:rPr>
              <w:t>43</w:t>
            </w:r>
          </w:ins>
          <w:ins w:id="540" w:author="Joyce L Tokar" w:date="2018-03-12T11:53:00Z">
            <w:r>
              <w:rPr>
                <w:webHidden/>
              </w:rPr>
              <w:fldChar w:fldCharType="end"/>
            </w:r>
            <w:r w:rsidRPr="00820FF3">
              <w:rPr>
                <w:rStyle w:val="Hyperlink"/>
              </w:rPr>
              <w:fldChar w:fldCharType="end"/>
            </w:r>
          </w:ins>
        </w:p>
        <w:p w14:paraId="2D97715C" w14:textId="77777777" w:rsidR="00F128DF" w:rsidRDefault="00F128DF">
          <w:pPr>
            <w:pStyle w:val="TOC2"/>
            <w:rPr>
              <w:ins w:id="541" w:author="Joyce L Tokar" w:date="2018-03-12T11:53:00Z"/>
              <w:b w:val="0"/>
              <w:bCs w:val="0"/>
            </w:rPr>
          </w:pPr>
          <w:ins w:id="542" w:author="Joyce L Tokar" w:date="2018-03-12T11:53:00Z">
            <w:r w:rsidRPr="00820FF3">
              <w:rPr>
                <w:rStyle w:val="Hyperlink"/>
              </w:rPr>
              <w:fldChar w:fldCharType="begin"/>
            </w:r>
            <w:r w:rsidRPr="00820FF3">
              <w:rPr>
                <w:rStyle w:val="Hyperlink"/>
              </w:rPr>
              <w:instrText xml:space="preserve"> </w:instrText>
            </w:r>
            <w:r>
              <w:instrText>HYPERLINK \l "_Toc508619076"</w:instrText>
            </w:r>
            <w:r w:rsidRPr="00820FF3">
              <w:rPr>
                <w:rStyle w:val="Hyperlink"/>
              </w:rPr>
              <w:instrText xml:space="preserve"> </w:instrText>
            </w:r>
            <w:r w:rsidRPr="00820FF3">
              <w:rPr>
                <w:rStyle w:val="Hyperlink"/>
              </w:rPr>
              <w:fldChar w:fldCharType="separate"/>
            </w:r>
            <w:r w:rsidRPr="00820FF3">
              <w:rPr>
                <w:rStyle w:val="Hyperlink"/>
              </w:rPr>
              <w:t>6.50 Unanticipated Exceptions from Library Routines [HJW]</w:t>
            </w:r>
            <w:r>
              <w:rPr>
                <w:webHidden/>
              </w:rPr>
              <w:tab/>
            </w:r>
            <w:r>
              <w:rPr>
                <w:webHidden/>
              </w:rPr>
              <w:fldChar w:fldCharType="begin"/>
            </w:r>
            <w:r>
              <w:rPr>
                <w:webHidden/>
              </w:rPr>
              <w:instrText xml:space="preserve"> PAGEREF _Toc508619076 \h </w:instrText>
            </w:r>
          </w:ins>
          <w:r>
            <w:rPr>
              <w:webHidden/>
            </w:rPr>
          </w:r>
          <w:r>
            <w:rPr>
              <w:webHidden/>
            </w:rPr>
            <w:fldChar w:fldCharType="separate"/>
          </w:r>
          <w:ins w:id="543" w:author="Joyce L Tokar" w:date="2018-03-12T12:12:00Z">
            <w:r w:rsidR="003B31DD">
              <w:rPr>
                <w:webHidden/>
              </w:rPr>
              <w:t>43</w:t>
            </w:r>
          </w:ins>
          <w:ins w:id="544" w:author="Joyce L Tokar" w:date="2018-03-12T11:53:00Z">
            <w:r>
              <w:rPr>
                <w:webHidden/>
              </w:rPr>
              <w:fldChar w:fldCharType="end"/>
            </w:r>
            <w:r w:rsidRPr="00820FF3">
              <w:rPr>
                <w:rStyle w:val="Hyperlink"/>
              </w:rPr>
              <w:fldChar w:fldCharType="end"/>
            </w:r>
          </w:ins>
        </w:p>
        <w:p w14:paraId="25E4A6F9" w14:textId="77777777" w:rsidR="00F128DF" w:rsidRDefault="00F128DF">
          <w:pPr>
            <w:pStyle w:val="TOC3"/>
            <w:rPr>
              <w:ins w:id="545" w:author="Joyce L Tokar" w:date="2018-03-12T11:53:00Z"/>
              <w:b w:val="0"/>
              <w:bCs w:val="0"/>
            </w:rPr>
          </w:pPr>
          <w:ins w:id="546" w:author="Joyce L Tokar" w:date="2018-03-12T11:53:00Z">
            <w:r w:rsidRPr="00820FF3">
              <w:rPr>
                <w:rStyle w:val="Hyperlink"/>
              </w:rPr>
              <w:fldChar w:fldCharType="begin"/>
            </w:r>
            <w:r w:rsidRPr="00820FF3">
              <w:rPr>
                <w:rStyle w:val="Hyperlink"/>
              </w:rPr>
              <w:instrText xml:space="preserve"> </w:instrText>
            </w:r>
            <w:r>
              <w:instrText>HYPERLINK \l "_Toc508619077"</w:instrText>
            </w:r>
            <w:r w:rsidRPr="00820FF3">
              <w:rPr>
                <w:rStyle w:val="Hyperlink"/>
              </w:rPr>
              <w:instrText xml:space="preserve"> </w:instrText>
            </w:r>
            <w:r w:rsidRPr="00820FF3">
              <w:rPr>
                <w:rStyle w:val="Hyperlink"/>
              </w:rPr>
              <w:fldChar w:fldCharType="separate"/>
            </w:r>
            <w:r w:rsidRPr="00820FF3">
              <w:rPr>
                <w:rStyle w:val="Hyperlink"/>
              </w:rPr>
              <w:t>6.50.1 Applicability to language</w:t>
            </w:r>
            <w:r>
              <w:rPr>
                <w:webHidden/>
              </w:rPr>
              <w:tab/>
            </w:r>
            <w:r>
              <w:rPr>
                <w:webHidden/>
              </w:rPr>
              <w:fldChar w:fldCharType="begin"/>
            </w:r>
            <w:r>
              <w:rPr>
                <w:webHidden/>
              </w:rPr>
              <w:instrText xml:space="preserve"> PAGEREF _Toc508619077 \h </w:instrText>
            </w:r>
          </w:ins>
          <w:r>
            <w:rPr>
              <w:webHidden/>
            </w:rPr>
          </w:r>
          <w:r>
            <w:rPr>
              <w:webHidden/>
            </w:rPr>
            <w:fldChar w:fldCharType="separate"/>
          </w:r>
          <w:ins w:id="547" w:author="Joyce L Tokar" w:date="2018-03-12T12:12:00Z">
            <w:r w:rsidR="003B31DD">
              <w:rPr>
                <w:webHidden/>
              </w:rPr>
              <w:t>43</w:t>
            </w:r>
          </w:ins>
          <w:ins w:id="548" w:author="Joyce L Tokar" w:date="2018-03-12T11:53:00Z">
            <w:r>
              <w:rPr>
                <w:webHidden/>
              </w:rPr>
              <w:fldChar w:fldCharType="end"/>
            </w:r>
            <w:r w:rsidRPr="00820FF3">
              <w:rPr>
                <w:rStyle w:val="Hyperlink"/>
              </w:rPr>
              <w:fldChar w:fldCharType="end"/>
            </w:r>
          </w:ins>
        </w:p>
        <w:p w14:paraId="4FE65C0C" w14:textId="77777777" w:rsidR="00F128DF" w:rsidRDefault="00F128DF">
          <w:pPr>
            <w:pStyle w:val="TOC3"/>
            <w:rPr>
              <w:ins w:id="549" w:author="Joyce L Tokar" w:date="2018-03-12T11:53:00Z"/>
              <w:b w:val="0"/>
              <w:bCs w:val="0"/>
            </w:rPr>
          </w:pPr>
          <w:ins w:id="550" w:author="Joyce L Tokar" w:date="2018-03-12T11:53:00Z">
            <w:r w:rsidRPr="00820FF3">
              <w:rPr>
                <w:rStyle w:val="Hyperlink"/>
              </w:rPr>
              <w:lastRenderedPageBreak/>
              <w:fldChar w:fldCharType="begin"/>
            </w:r>
            <w:r w:rsidRPr="00820FF3">
              <w:rPr>
                <w:rStyle w:val="Hyperlink"/>
              </w:rPr>
              <w:instrText xml:space="preserve"> </w:instrText>
            </w:r>
            <w:r>
              <w:instrText>HYPERLINK \l "_Toc508619078"</w:instrText>
            </w:r>
            <w:r w:rsidRPr="00820FF3">
              <w:rPr>
                <w:rStyle w:val="Hyperlink"/>
              </w:rPr>
              <w:instrText xml:space="preserve"> </w:instrText>
            </w:r>
            <w:r w:rsidRPr="00820FF3">
              <w:rPr>
                <w:rStyle w:val="Hyperlink"/>
              </w:rPr>
              <w:fldChar w:fldCharType="separate"/>
            </w:r>
            <w:r w:rsidRPr="00820FF3">
              <w:rPr>
                <w:rStyle w:val="Hyperlink"/>
              </w:rPr>
              <w:t>6.50.2 Guidance to language users</w:t>
            </w:r>
            <w:r>
              <w:rPr>
                <w:webHidden/>
              </w:rPr>
              <w:tab/>
            </w:r>
            <w:r>
              <w:rPr>
                <w:webHidden/>
              </w:rPr>
              <w:fldChar w:fldCharType="begin"/>
            </w:r>
            <w:r>
              <w:rPr>
                <w:webHidden/>
              </w:rPr>
              <w:instrText xml:space="preserve"> PAGEREF _Toc508619078 \h </w:instrText>
            </w:r>
          </w:ins>
          <w:r>
            <w:rPr>
              <w:webHidden/>
            </w:rPr>
          </w:r>
          <w:r>
            <w:rPr>
              <w:webHidden/>
            </w:rPr>
            <w:fldChar w:fldCharType="separate"/>
          </w:r>
          <w:ins w:id="551" w:author="Joyce L Tokar" w:date="2018-03-12T12:12:00Z">
            <w:r w:rsidR="003B31DD">
              <w:rPr>
                <w:webHidden/>
              </w:rPr>
              <w:t>43</w:t>
            </w:r>
          </w:ins>
          <w:ins w:id="552" w:author="Joyce L Tokar" w:date="2018-03-12T11:53:00Z">
            <w:r>
              <w:rPr>
                <w:webHidden/>
              </w:rPr>
              <w:fldChar w:fldCharType="end"/>
            </w:r>
            <w:r w:rsidRPr="00820FF3">
              <w:rPr>
                <w:rStyle w:val="Hyperlink"/>
              </w:rPr>
              <w:fldChar w:fldCharType="end"/>
            </w:r>
          </w:ins>
        </w:p>
        <w:p w14:paraId="53661E09" w14:textId="77777777" w:rsidR="00F128DF" w:rsidRDefault="00F128DF">
          <w:pPr>
            <w:pStyle w:val="TOC2"/>
            <w:rPr>
              <w:ins w:id="553" w:author="Joyce L Tokar" w:date="2018-03-12T11:53:00Z"/>
              <w:b w:val="0"/>
              <w:bCs w:val="0"/>
            </w:rPr>
          </w:pPr>
          <w:ins w:id="554" w:author="Joyce L Tokar" w:date="2018-03-12T11:53:00Z">
            <w:r w:rsidRPr="00820FF3">
              <w:rPr>
                <w:rStyle w:val="Hyperlink"/>
              </w:rPr>
              <w:fldChar w:fldCharType="begin"/>
            </w:r>
            <w:r w:rsidRPr="00820FF3">
              <w:rPr>
                <w:rStyle w:val="Hyperlink"/>
              </w:rPr>
              <w:instrText xml:space="preserve"> </w:instrText>
            </w:r>
            <w:r>
              <w:instrText>HYPERLINK \l "_Toc508619079"</w:instrText>
            </w:r>
            <w:r w:rsidRPr="00820FF3">
              <w:rPr>
                <w:rStyle w:val="Hyperlink"/>
              </w:rPr>
              <w:instrText xml:space="preserve"> </w:instrText>
            </w:r>
            <w:r w:rsidRPr="00820FF3">
              <w:rPr>
                <w:rStyle w:val="Hyperlink"/>
              </w:rPr>
              <w:fldChar w:fldCharType="separate"/>
            </w:r>
            <w:r w:rsidRPr="00820FF3">
              <w:rPr>
                <w:rStyle w:val="Hyperlink"/>
                <w:lang w:val="pt-BR"/>
              </w:rPr>
              <w:t>6.51 Pre-Processor Directives [NMP]</w:t>
            </w:r>
            <w:r>
              <w:rPr>
                <w:webHidden/>
              </w:rPr>
              <w:tab/>
            </w:r>
            <w:r>
              <w:rPr>
                <w:webHidden/>
              </w:rPr>
              <w:fldChar w:fldCharType="begin"/>
            </w:r>
            <w:r>
              <w:rPr>
                <w:webHidden/>
              </w:rPr>
              <w:instrText xml:space="preserve"> PAGEREF _Toc508619079 \h </w:instrText>
            </w:r>
          </w:ins>
          <w:r>
            <w:rPr>
              <w:webHidden/>
            </w:rPr>
          </w:r>
          <w:r>
            <w:rPr>
              <w:webHidden/>
            </w:rPr>
            <w:fldChar w:fldCharType="separate"/>
          </w:r>
          <w:ins w:id="555" w:author="Joyce L Tokar" w:date="2018-03-12T12:12:00Z">
            <w:r w:rsidR="003B31DD">
              <w:rPr>
                <w:webHidden/>
              </w:rPr>
              <w:t>44</w:t>
            </w:r>
          </w:ins>
          <w:ins w:id="556" w:author="Joyce L Tokar" w:date="2018-03-12T11:53:00Z">
            <w:r>
              <w:rPr>
                <w:webHidden/>
              </w:rPr>
              <w:fldChar w:fldCharType="end"/>
            </w:r>
            <w:r w:rsidRPr="00820FF3">
              <w:rPr>
                <w:rStyle w:val="Hyperlink"/>
              </w:rPr>
              <w:fldChar w:fldCharType="end"/>
            </w:r>
          </w:ins>
        </w:p>
        <w:p w14:paraId="0F9B2BC5" w14:textId="77777777" w:rsidR="00F128DF" w:rsidRDefault="00F128DF">
          <w:pPr>
            <w:pStyle w:val="TOC2"/>
            <w:rPr>
              <w:ins w:id="557" w:author="Joyce L Tokar" w:date="2018-03-12T11:53:00Z"/>
              <w:b w:val="0"/>
              <w:bCs w:val="0"/>
            </w:rPr>
          </w:pPr>
          <w:ins w:id="558" w:author="Joyce L Tokar" w:date="2018-03-12T11:53:00Z">
            <w:r w:rsidRPr="00820FF3">
              <w:rPr>
                <w:rStyle w:val="Hyperlink"/>
              </w:rPr>
              <w:fldChar w:fldCharType="begin"/>
            </w:r>
            <w:r w:rsidRPr="00820FF3">
              <w:rPr>
                <w:rStyle w:val="Hyperlink"/>
              </w:rPr>
              <w:instrText xml:space="preserve"> </w:instrText>
            </w:r>
            <w:r>
              <w:instrText>HYPERLINK \l "_Toc508619080"</w:instrText>
            </w:r>
            <w:r w:rsidRPr="00820FF3">
              <w:rPr>
                <w:rStyle w:val="Hyperlink"/>
              </w:rPr>
              <w:instrText xml:space="preserve"> </w:instrText>
            </w:r>
            <w:r w:rsidRPr="00820FF3">
              <w:rPr>
                <w:rStyle w:val="Hyperlink"/>
              </w:rPr>
              <w:fldChar w:fldCharType="separate"/>
            </w:r>
            <w:r w:rsidRPr="00820FF3">
              <w:rPr>
                <w:rStyle w:val="Hyperlink"/>
              </w:rPr>
              <w:t>6.52 Suppression of Language-defined Run-time Checking [MXB]</w:t>
            </w:r>
            <w:r>
              <w:rPr>
                <w:webHidden/>
              </w:rPr>
              <w:tab/>
            </w:r>
            <w:r>
              <w:rPr>
                <w:webHidden/>
              </w:rPr>
              <w:fldChar w:fldCharType="begin"/>
            </w:r>
            <w:r>
              <w:rPr>
                <w:webHidden/>
              </w:rPr>
              <w:instrText xml:space="preserve"> PAGEREF _Toc508619080 \h </w:instrText>
            </w:r>
          </w:ins>
          <w:r>
            <w:rPr>
              <w:webHidden/>
            </w:rPr>
          </w:r>
          <w:r>
            <w:rPr>
              <w:webHidden/>
            </w:rPr>
            <w:fldChar w:fldCharType="separate"/>
          </w:r>
          <w:ins w:id="559" w:author="Joyce L Tokar" w:date="2018-03-12T12:12:00Z">
            <w:r w:rsidR="003B31DD">
              <w:rPr>
                <w:webHidden/>
              </w:rPr>
              <w:t>44</w:t>
            </w:r>
          </w:ins>
          <w:ins w:id="560" w:author="Joyce L Tokar" w:date="2018-03-12T11:53:00Z">
            <w:r>
              <w:rPr>
                <w:webHidden/>
              </w:rPr>
              <w:fldChar w:fldCharType="end"/>
            </w:r>
            <w:r w:rsidRPr="00820FF3">
              <w:rPr>
                <w:rStyle w:val="Hyperlink"/>
              </w:rPr>
              <w:fldChar w:fldCharType="end"/>
            </w:r>
          </w:ins>
        </w:p>
        <w:p w14:paraId="4EEAD8A4" w14:textId="77777777" w:rsidR="00F128DF" w:rsidRDefault="00F128DF">
          <w:pPr>
            <w:pStyle w:val="TOC3"/>
            <w:rPr>
              <w:ins w:id="561" w:author="Joyce L Tokar" w:date="2018-03-12T11:53:00Z"/>
              <w:b w:val="0"/>
              <w:bCs w:val="0"/>
            </w:rPr>
          </w:pPr>
          <w:ins w:id="562" w:author="Joyce L Tokar" w:date="2018-03-12T11:53:00Z">
            <w:r w:rsidRPr="00820FF3">
              <w:rPr>
                <w:rStyle w:val="Hyperlink"/>
              </w:rPr>
              <w:fldChar w:fldCharType="begin"/>
            </w:r>
            <w:r w:rsidRPr="00820FF3">
              <w:rPr>
                <w:rStyle w:val="Hyperlink"/>
              </w:rPr>
              <w:instrText xml:space="preserve"> </w:instrText>
            </w:r>
            <w:r>
              <w:instrText>HYPERLINK \l "_Toc508619081"</w:instrText>
            </w:r>
            <w:r w:rsidRPr="00820FF3">
              <w:rPr>
                <w:rStyle w:val="Hyperlink"/>
              </w:rPr>
              <w:instrText xml:space="preserve"> </w:instrText>
            </w:r>
            <w:r w:rsidRPr="00820FF3">
              <w:rPr>
                <w:rStyle w:val="Hyperlink"/>
              </w:rPr>
              <w:fldChar w:fldCharType="separate"/>
            </w:r>
            <w:r w:rsidRPr="00820FF3">
              <w:rPr>
                <w:rStyle w:val="Hyperlink"/>
              </w:rPr>
              <w:t>6.52.1 Applicability to Language</w:t>
            </w:r>
            <w:r>
              <w:rPr>
                <w:webHidden/>
              </w:rPr>
              <w:tab/>
            </w:r>
            <w:r>
              <w:rPr>
                <w:webHidden/>
              </w:rPr>
              <w:fldChar w:fldCharType="begin"/>
            </w:r>
            <w:r>
              <w:rPr>
                <w:webHidden/>
              </w:rPr>
              <w:instrText xml:space="preserve"> PAGEREF _Toc508619081 \h </w:instrText>
            </w:r>
          </w:ins>
          <w:r>
            <w:rPr>
              <w:webHidden/>
            </w:rPr>
          </w:r>
          <w:r>
            <w:rPr>
              <w:webHidden/>
            </w:rPr>
            <w:fldChar w:fldCharType="separate"/>
          </w:r>
          <w:ins w:id="563" w:author="Joyce L Tokar" w:date="2018-03-12T12:12:00Z">
            <w:r w:rsidR="003B31DD">
              <w:rPr>
                <w:webHidden/>
              </w:rPr>
              <w:t>44</w:t>
            </w:r>
          </w:ins>
          <w:ins w:id="564" w:author="Joyce L Tokar" w:date="2018-03-12T11:53:00Z">
            <w:r>
              <w:rPr>
                <w:webHidden/>
              </w:rPr>
              <w:fldChar w:fldCharType="end"/>
            </w:r>
            <w:r w:rsidRPr="00820FF3">
              <w:rPr>
                <w:rStyle w:val="Hyperlink"/>
              </w:rPr>
              <w:fldChar w:fldCharType="end"/>
            </w:r>
          </w:ins>
        </w:p>
        <w:p w14:paraId="2285EEA3" w14:textId="77777777" w:rsidR="00F128DF" w:rsidRDefault="00F128DF">
          <w:pPr>
            <w:pStyle w:val="TOC3"/>
            <w:rPr>
              <w:ins w:id="565" w:author="Joyce L Tokar" w:date="2018-03-12T11:53:00Z"/>
              <w:b w:val="0"/>
              <w:bCs w:val="0"/>
            </w:rPr>
          </w:pPr>
          <w:ins w:id="566" w:author="Joyce L Tokar" w:date="2018-03-12T11:53:00Z">
            <w:r w:rsidRPr="00820FF3">
              <w:rPr>
                <w:rStyle w:val="Hyperlink"/>
              </w:rPr>
              <w:fldChar w:fldCharType="begin"/>
            </w:r>
            <w:r w:rsidRPr="00820FF3">
              <w:rPr>
                <w:rStyle w:val="Hyperlink"/>
              </w:rPr>
              <w:instrText xml:space="preserve"> </w:instrText>
            </w:r>
            <w:r>
              <w:instrText>HYPERLINK \l "_Toc508619082"</w:instrText>
            </w:r>
            <w:r w:rsidRPr="00820FF3">
              <w:rPr>
                <w:rStyle w:val="Hyperlink"/>
              </w:rPr>
              <w:instrText xml:space="preserve"> </w:instrText>
            </w:r>
            <w:r w:rsidRPr="00820FF3">
              <w:rPr>
                <w:rStyle w:val="Hyperlink"/>
              </w:rPr>
              <w:fldChar w:fldCharType="separate"/>
            </w:r>
            <w:r w:rsidRPr="00820FF3">
              <w:rPr>
                <w:rStyle w:val="Hyperlink"/>
              </w:rPr>
              <w:t>6.52.2 Guidance to Language Users</w:t>
            </w:r>
            <w:r>
              <w:rPr>
                <w:webHidden/>
              </w:rPr>
              <w:tab/>
            </w:r>
            <w:r>
              <w:rPr>
                <w:webHidden/>
              </w:rPr>
              <w:fldChar w:fldCharType="begin"/>
            </w:r>
            <w:r>
              <w:rPr>
                <w:webHidden/>
              </w:rPr>
              <w:instrText xml:space="preserve"> PAGEREF _Toc508619082 \h </w:instrText>
            </w:r>
          </w:ins>
          <w:r>
            <w:rPr>
              <w:webHidden/>
            </w:rPr>
          </w:r>
          <w:r>
            <w:rPr>
              <w:webHidden/>
            </w:rPr>
            <w:fldChar w:fldCharType="separate"/>
          </w:r>
          <w:ins w:id="567" w:author="Joyce L Tokar" w:date="2018-03-12T12:12:00Z">
            <w:r w:rsidR="003B31DD">
              <w:rPr>
                <w:webHidden/>
              </w:rPr>
              <w:t>44</w:t>
            </w:r>
          </w:ins>
          <w:ins w:id="568" w:author="Joyce L Tokar" w:date="2018-03-12T11:53:00Z">
            <w:r>
              <w:rPr>
                <w:webHidden/>
              </w:rPr>
              <w:fldChar w:fldCharType="end"/>
            </w:r>
            <w:r w:rsidRPr="00820FF3">
              <w:rPr>
                <w:rStyle w:val="Hyperlink"/>
              </w:rPr>
              <w:fldChar w:fldCharType="end"/>
            </w:r>
          </w:ins>
        </w:p>
        <w:p w14:paraId="07209BA4" w14:textId="77777777" w:rsidR="00F128DF" w:rsidRDefault="00F128DF">
          <w:pPr>
            <w:pStyle w:val="TOC2"/>
            <w:rPr>
              <w:ins w:id="569" w:author="Joyce L Tokar" w:date="2018-03-12T11:53:00Z"/>
              <w:b w:val="0"/>
              <w:bCs w:val="0"/>
            </w:rPr>
          </w:pPr>
          <w:ins w:id="570" w:author="Joyce L Tokar" w:date="2018-03-12T11:53:00Z">
            <w:r w:rsidRPr="00820FF3">
              <w:rPr>
                <w:rStyle w:val="Hyperlink"/>
              </w:rPr>
              <w:fldChar w:fldCharType="begin"/>
            </w:r>
            <w:r w:rsidRPr="00820FF3">
              <w:rPr>
                <w:rStyle w:val="Hyperlink"/>
              </w:rPr>
              <w:instrText xml:space="preserve"> </w:instrText>
            </w:r>
            <w:r>
              <w:instrText>HYPERLINK \l "_Toc508619083"</w:instrText>
            </w:r>
            <w:r w:rsidRPr="00820FF3">
              <w:rPr>
                <w:rStyle w:val="Hyperlink"/>
              </w:rPr>
              <w:instrText xml:space="preserve"> </w:instrText>
            </w:r>
            <w:r w:rsidRPr="00820FF3">
              <w:rPr>
                <w:rStyle w:val="Hyperlink"/>
              </w:rPr>
              <w:fldChar w:fldCharType="separate"/>
            </w:r>
            <w:r w:rsidRPr="00820FF3">
              <w:rPr>
                <w:rStyle w:val="Hyperlink"/>
              </w:rPr>
              <w:t>6.53 Provision of Inherently Unsafe Operations [SKL]</w:t>
            </w:r>
            <w:r>
              <w:rPr>
                <w:webHidden/>
              </w:rPr>
              <w:tab/>
            </w:r>
            <w:r>
              <w:rPr>
                <w:webHidden/>
              </w:rPr>
              <w:fldChar w:fldCharType="begin"/>
            </w:r>
            <w:r>
              <w:rPr>
                <w:webHidden/>
              </w:rPr>
              <w:instrText xml:space="preserve"> PAGEREF _Toc508619083 \h </w:instrText>
            </w:r>
          </w:ins>
          <w:r>
            <w:rPr>
              <w:webHidden/>
            </w:rPr>
          </w:r>
          <w:r>
            <w:rPr>
              <w:webHidden/>
            </w:rPr>
            <w:fldChar w:fldCharType="separate"/>
          </w:r>
          <w:ins w:id="571" w:author="Joyce L Tokar" w:date="2018-03-12T12:12:00Z">
            <w:r w:rsidR="003B31DD">
              <w:rPr>
                <w:webHidden/>
              </w:rPr>
              <w:t>44</w:t>
            </w:r>
          </w:ins>
          <w:ins w:id="572" w:author="Joyce L Tokar" w:date="2018-03-12T11:53:00Z">
            <w:r>
              <w:rPr>
                <w:webHidden/>
              </w:rPr>
              <w:fldChar w:fldCharType="end"/>
            </w:r>
            <w:r w:rsidRPr="00820FF3">
              <w:rPr>
                <w:rStyle w:val="Hyperlink"/>
              </w:rPr>
              <w:fldChar w:fldCharType="end"/>
            </w:r>
          </w:ins>
        </w:p>
        <w:p w14:paraId="08FF8D71" w14:textId="77777777" w:rsidR="00F128DF" w:rsidRDefault="00F128DF">
          <w:pPr>
            <w:pStyle w:val="TOC3"/>
            <w:rPr>
              <w:ins w:id="573" w:author="Joyce L Tokar" w:date="2018-03-12T11:53:00Z"/>
              <w:b w:val="0"/>
              <w:bCs w:val="0"/>
            </w:rPr>
          </w:pPr>
          <w:ins w:id="574" w:author="Joyce L Tokar" w:date="2018-03-12T11:53:00Z">
            <w:r w:rsidRPr="00820FF3">
              <w:rPr>
                <w:rStyle w:val="Hyperlink"/>
              </w:rPr>
              <w:fldChar w:fldCharType="begin"/>
            </w:r>
            <w:r w:rsidRPr="00820FF3">
              <w:rPr>
                <w:rStyle w:val="Hyperlink"/>
              </w:rPr>
              <w:instrText xml:space="preserve"> </w:instrText>
            </w:r>
            <w:r>
              <w:instrText>HYPERLINK \l "_Toc508619084"</w:instrText>
            </w:r>
            <w:r w:rsidRPr="00820FF3">
              <w:rPr>
                <w:rStyle w:val="Hyperlink"/>
              </w:rPr>
              <w:instrText xml:space="preserve"> </w:instrText>
            </w:r>
            <w:r w:rsidRPr="00820FF3">
              <w:rPr>
                <w:rStyle w:val="Hyperlink"/>
              </w:rPr>
              <w:fldChar w:fldCharType="separate"/>
            </w:r>
            <w:r w:rsidRPr="00820FF3">
              <w:rPr>
                <w:rStyle w:val="Hyperlink"/>
              </w:rPr>
              <w:t>6.53.1 Applicability to Language</w:t>
            </w:r>
            <w:r>
              <w:rPr>
                <w:webHidden/>
              </w:rPr>
              <w:tab/>
            </w:r>
            <w:r>
              <w:rPr>
                <w:webHidden/>
              </w:rPr>
              <w:fldChar w:fldCharType="begin"/>
            </w:r>
            <w:r>
              <w:rPr>
                <w:webHidden/>
              </w:rPr>
              <w:instrText xml:space="preserve"> PAGEREF _Toc508619084 \h </w:instrText>
            </w:r>
          </w:ins>
          <w:r>
            <w:rPr>
              <w:webHidden/>
            </w:rPr>
          </w:r>
          <w:r>
            <w:rPr>
              <w:webHidden/>
            </w:rPr>
            <w:fldChar w:fldCharType="separate"/>
          </w:r>
          <w:ins w:id="575" w:author="Joyce L Tokar" w:date="2018-03-12T12:12:00Z">
            <w:r w:rsidR="003B31DD">
              <w:rPr>
                <w:webHidden/>
              </w:rPr>
              <w:t>44</w:t>
            </w:r>
          </w:ins>
          <w:ins w:id="576" w:author="Joyce L Tokar" w:date="2018-03-12T11:53:00Z">
            <w:r>
              <w:rPr>
                <w:webHidden/>
              </w:rPr>
              <w:fldChar w:fldCharType="end"/>
            </w:r>
            <w:r w:rsidRPr="00820FF3">
              <w:rPr>
                <w:rStyle w:val="Hyperlink"/>
              </w:rPr>
              <w:fldChar w:fldCharType="end"/>
            </w:r>
          </w:ins>
        </w:p>
        <w:p w14:paraId="4EE1D7A1" w14:textId="77777777" w:rsidR="00F128DF" w:rsidRDefault="00F128DF">
          <w:pPr>
            <w:pStyle w:val="TOC3"/>
            <w:rPr>
              <w:ins w:id="577" w:author="Joyce L Tokar" w:date="2018-03-12T11:53:00Z"/>
              <w:b w:val="0"/>
              <w:bCs w:val="0"/>
            </w:rPr>
          </w:pPr>
          <w:ins w:id="578" w:author="Joyce L Tokar" w:date="2018-03-12T11:53:00Z">
            <w:r w:rsidRPr="00820FF3">
              <w:rPr>
                <w:rStyle w:val="Hyperlink"/>
              </w:rPr>
              <w:fldChar w:fldCharType="begin"/>
            </w:r>
            <w:r w:rsidRPr="00820FF3">
              <w:rPr>
                <w:rStyle w:val="Hyperlink"/>
              </w:rPr>
              <w:instrText xml:space="preserve"> </w:instrText>
            </w:r>
            <w:r>
              <w:instrText>HYPERLINK \l "_Toc508619085"</w:instrText>
            </w:r>
            <w:r w:rsidRPr="00820FF3">
              <w:rPr>
                <w:rStyle w:val="Hyperlink"/>
              </w:rPr>
              <w:instrText xml:space="preserve"> </w:instrText>
            </w:r>
            <w:r w:rsidRPr="00820FF3">
              <w:rPr>
                <w:rStyle w:val="Hyperlink"/>
              </w:rPr>
              <w:fldChar w:fldCharType="separate"/>
            </w:r>
            <w:r w:rsidRPr="00820FF3">
              <w:rPr>
                <w:rStyle w:val="Hyperlink"/>
                <w:kern w:val="32"/>
              </w:rPr>
              <w:t>6.53.2 Guidance to language users</w:t>
            </w:r>
            <w:r>
              <w:rPr>
                <w:webHidden/>
              </w:rPr>
              <w:tab/>
            </w:r>
            <w:r>
              <w:rPr>
                <w:webHidden/>
              </w:rPr>
              <w:fldChar w:fldCharType="begin"/>
            </w:r>
            <w:r>
              <w:rPr>
                <w:webHidden/>
              </w:rPr>
              <w:instrText xml:space="preserve"> PAGEREF _Toc508619085 \h </w:instrText>
            </w:r>
          </w:ins>
          <w:r>
            <w:rPr>
              <w:webHidden/>
            </w:rPr>
          </w:r>
          <w:r>
            <w:rPr>
              <w:webHidden/>
            </w:rPr>
            <w:fldChar w:fldCharType="separate"/>
          </w:r>
          <w:ins w:id="579" w:author="Joyce L Tokar" w:date="2018-03-12T12:12:00Z">
            <w:r w:rsidR="003B31DD">
              <w:rPr>
                <w:webHidden/>
              </w:rPr>
              <w:t>44</w:t>
            </w:r>
          </w:ins>
          <w:ins w:id="580" w:author="Joyce L Tokar" w:date="2018-03-12T11:53:00Z">
            <w:r>
              <w:rPr>
                <w:webHidden/>
              </w:rPr>
              <w:fldChar w:fldCharType="end"/>
            </w:r>
            <w:r w:rsidRPr="00820FF3">
              <w:rPr>
                <w:rStyle w:val="Hyperlink"/>
              </w:rPr>
              <w:fldChar w:fldCharType="end"/>
            </w:r>
          </w:ins>
        </w:p>
        <w:p w14:paraId="491A2271" w14:textId="77777777" w:rsidR="00F128DF" w:rsidRDefault="00F128DF">
          <w:pPr>
            <w:pStyle w:val="TOC2"/>
            <w:rPr>
              <w:ins w:id="581" w:author="Joyce L Tokar" w:date="2018-03-12T11:53:00Z"/>
              <w:b w:val="0"/>
              <w:bCs w:val="0"/>
            </w:rPr>
          </w:pPr>
          <w:ins w:id="582" w:author="Joyce L Tokar" w:date="2018-03-12T11:53:00Z">
            <w:r w:rsidRPr="00820FF3">
              <w:rPr>
                <w:rStyle w:val="Hyperlink"/>
              </w:rPr>
              <w:fldChar w:fldCharType="begin"/>
            </w:r>
            <w:r w:rsidRPr="00820FF3">
              <w:rPr>
                <w:rStyle w:val="Hyperlink"/>
              </w:rPr>
              <w:instrText xml:space="preserve"> </w:instrText>
            </w:r>
            <w:r>
              <w:instrText>HYPERLINK \l "_Toc508619086"</w:instrText>
            </w:r>
            <w:r w:rsidRPr="00820FF3">
              <w:rPr>
                <w:rStyle w:val="Hyperlink"/>
              </w:rPr>
              <w:instrText xml:space="preserve"> </w:instrText>
            </w:r>
            <w:r w:rsidRPr="00820FF3">
              <w:rPr>
                <w:rStyle w:val="Hyperlink"/>
              </w:rPr>
              <w:fldChar w:fldCharType="separate"/>
            </w:r>
            <w:r w:rsidRPr="00820FF3">
              <w:rPr>
                <w:rStyle w:val="Hyperlink"/>
              </w:rPr>
              <w:t>6.54 Obscure Language Features [BRS]</w:t>
            </w:r>
            <w:r>
              <w:rPr>
                <w:webHidden/>
              </w:rPr>
              <w:tab/>
            </w:r>
            <w:r>
              <w:rPr>
                <w:webHidden/>
              </w:rPr>
              <w:fldChar w:fldCharType="begin"/>
            </w:r>
            <w:r>
              <w:rPr>
                <w:webHidden/>
              </w:rPr>
              <w:instrText xml:space="preserve"> PAGEREF _Toc508619086 \h </w:instrText>
            </w:r>
          </w:ins>
          <w:r>
            <w:rPr>
              <w:webHidden/>
            </w:rPr>
          </w:r>
          <w:r>
            <w:rPr>
              <w:webHidden/>
            </w:rPr>
            <w:fldChar w:fldCharType="separate"/>
          </w:r>
          <w:ins w:id="583" w:author="Joyce L Tokar" w:date="2018-03-12T12:12:00Z">
            <w:r w:rsidR="003B31DD">
              <w:rPr>
                <w:webHidden/>
              </w:rPr>
              <w:t>45</w:t>
            </w:r>
          </w:ins>
          <w:ins w:id="584" w:author="Joyce L Tokar" w:date="2018-03-12T11:53:00Z">
            <w:r>
              <w:rPr>
                <w:webHidden/>
              </w:rPr>
              <w:fldChar w:fldCharType="end"/>
            </w:r>
            <w:r w:rsidRPr="00820FF3">
              <w:rPr>
                <w:rStyle w:val="Hyperlink"/>
              </w:rPr>
              <w:fldChar w:fldCharType="end"/>
            </w:r>
          </w:ins>
        </w:p>
        <w:p w14:paraId="0AA8128F" w14:textId="77777777" w:rsidR="00F128DF" w:rsidRDefault="00F128DF">
          <w:pPr>
            <w:pStyle w:val="TOC3"/>
            <w:rPr>
              <w:ins w:id="585" w:author="Joyce L Tokar" w:date="2018-03-12T11:53:00Z"/>
              <w:b w:val="0"/>
              <w:bCs w:val="0"/>
            </w:rPr>
          </w:pPr>
          <w:ins w:id="586" w:author="Joyce L Tokar" w:date="2018-03-12T11:53:00Z">
            <w:r w:rsidRPr="00820FF3">
              <w:rPr>
                <w:rStyle w:val="Hyperlink"/>
              </w:rPr>
              <w:fldChar w:fldCharType="begin"/>
            </w:r>
            <w:r w:rsidRPr="00820FF3">
              <w:rPr>
                <w:rStyle w:val="Hyperlink"/>
              </w:rPr>
              <w:instrText xml:space="preserve"> </w:instrText>
            </w:r>
            <w:r>
              <w:instrText>HYPERLINK \l "_Toc508619087"</w:instrText>
            </w:r>
            <w:r w:rsidRPr="00820FF3">
              <w:rPr>
                <w:rStyle w:val="Hyperlink"/>
              </w:rPr>
              <w:instrText xml:space="preserve"> </w:instrText>
            </w:r>
            <w:r w:rsidRPr="00820FF3">
              <w:rPr>
                <w:rStyle w:val="Hyperlink"/>
              </w:rPr>
              <w:fldChar w:fldCharType="separate"/>
            </w:r>
            <w:r w:rsidRPr="00820FF3">
              <w:rPr>
                <w:rStyle w:val="Hyperlink"/>
              </w:rPr>
              <w:t>6.54.1 Applicability to language</w:t>
            </w:r>
            <w:r>
              <w:rPr>
                <w:webHidden/>
              </w:rPr>
              <w:tab/>
            </w:r>
            <w:r>
              <w:rPr>
                <w:webHidden/>
              </w:rPr>
              <w:fldChar w:fldCharType="begin"/>
            </w:r>
            <w:r>
              <w:rPr>
                <w:webHidden/>
              </w:rPr>
              <w:instrText xml:space="preserve"> PAGEREF _Toc508619087 \h </w:instrText>
            </w:r>
          </w:ins>
          <w:r>
            <w:rPr>
              <w:webHidden/>
            </w:rPr>
          </w:r>
          <w:r>
            <w:rPr>
              <w:webHidden/>
            </w:rPr>
            <w:fldChar w:fldCharType="separate"/>
          </w:r>
          <w:ins w:id="587" w:author="Joyce L Tokar" w:date="2018-03-12T12:12:00Z">
            <w:r w:rsidR="003B31DD">
              <w:rPr>
                <w:webHidden/>
              </w:rPr>
              <w:t>45</w:t>
            </w:r>
          </w:ins>
          <w:ins w:id="588" w:author="Joyce L Tokar" w:date="2018-03-12T11:53:00Z">
            <w:r>
              <w:rPr>
                <w:webHidden/>
              </w:rPr>
              <w:fldChar w:fldCharType="end"/>
            </w:r>
            <w:r w:rsidRPr="00820FF3">
              <w:rPr>
                <w:rStyle w:val="Hyperlink"/>
              </w:rPr>
              <w:fldChar w:fldCharType="end"/>
            </w:r>
          </w:ins>
        </w:p>
        <w:p w14:paraId="6CDCB2B1" w14:textId="77777777" w:rsidR="00F128DF" w:rsidRDefault="00F128DF">
          <w:pPr>
            <w:pStyle w:val="TOC3"/>
            <w:rPr>
              <w:ins w:id="589" w:author="Joyce L Tokar" w:date="2018-03-12T11:53:00Z"/>
              <w:b w:val="0"/>
              <w:bCs w:val="0"/>
            </w:rPr>
          </w:pPr>
          <w:ins w:id="590" w:author="Joyce L Tokar" w:date="2018-03-12T11:53:00Z">
            <w:r w:rsidRPr="00820FF3">
              <w:rPr>
                <w:rStyle w:val="Hyperlink"/>
              </w:rPr>
              <w:fldChar w:fldCharType="begin"/>
            </w:r>
            <w:r w:rsidRPr="00820FF3">
              <w:rPr>
                <w:rStyle w:val="Hyperlink"/>
              </w:rPr>
              <w:instrText xml:space="preserve"> </w:instrText>
            </w:r>
            <w:r>
              <w:instrText>HYPERLINK \l "_Toc508619088"</w:instrText>
            </w:r>
            <w:r w:rsidRPr="00820FF3">
              <w:rPr>
                <w:rStyle w:val="Hyperlink"/>
              </w:rPr>
              <w:instrText xml:space="preserve"> </w:instrText>
            </w:r>
            <w:r w:rsidRPr="00820FF3">
              <w:rPr>
                <w:rStyle w:val="Hyperlink"/>
              </w:rPr>
              <w:fldChar w:fldCharType="separate"/>
            </w:r>
            <w:r w:rsidRPr="00820FF3">
              <w:rPr>
                <w:rStyle w:val="Hyperlink"/>
                <w:kern w:val="32"/>
              </w:rPr>
              <w:t>6.54.2 Guidance to language users</w:t>
            </w:r>
            <w:r>
              <w:rPr>
                <w:webHidden/>
              </w:rPr>
              <w:tab/>
            </w:r>
            <w:r>
              <w:rPr>
                <w:webHidden/>
              </w:rPr>
              <w:fldChar w:fldCharType="begin"/>
            </w:r>
            <w:r>
              <w:rPr>
                <w:webHidden/>
              </w:rPr>
              <w:instrText xml:space="preserve"> PAGEREF _Toc508619088 \h </w:instrText>
            </w:r>
          </w:ins>
          <w:r>
            <w:rPr>
              <w:webHidden/>
            </w:rPr>
          </w:r>
          <w:r>
            <w:rPr>
              <w:webHidden/>
            </w:rPr>
            <w:fldChar w:fldCharType="separate"/>
          </w:r>
          <w:ins w:id="591" w:author="Joyce L Tokar" w:date="2018-03-12T12:12:00Z">
            <w:r w:rsidR="003B31DD">
              <w:rPr>
                <w:webHidden/>
              </w:rPr>
              <w:t>45</w:t>
            </w:r>
          </w:ins>
          <w:ins w:id="592" w:author="Joyce L Tokar" w:date="2018-03-12T11:53:00Z">
            <w:r>
              <w:rPr>
                <w:webHidden/>
              </w:rPr>
              <w:fldChar w:fldCharType="end"/>
            </w:r>
            <w:r w:rsidRPr="00820FF3">
              <w:rPr>
                <w:rStyle w:val="Hyperlink"/>
              </w:rPr>
              <w:fldChar w:fldCharType="end"/>
            </w:r>
          </w:ins>
        </w:p>
        <w:p w14:paraId="69C019B9" w14:textId="77777777" w:rsidR="00F128DF" w:rsidRDefault="00F128DF">
          <w:pPr>
            <w:pStyle w:val="TOC2"/>
            <w:rPr>
              <w:ins w:id="593" w:author="Joyce L Tokar" w:date="2018-03-12T11:53:00Z"/>
              <w:b w:val="0"/>
              <w:bCs w:val="0"/>
            </w:rPr>
          </w:pPr>
          <w:ins w:id="594" w:author="Joyce L Tokar" w:date="2018-03-12T11:53:00Z">
            <w:r w:rsidRPr="00820FF3">
              <w:rPr>
                <w:rStyle w:val="Hyperlink"/>
              </w:rPr>
              <w:fldChar w:fldCharType="begin"/>
            </w:r>
            <w:r w:rsidRPr="00820FF3">
              <w:rPr>
                <w:rStyle w:val="Hyperlink"/>
              </w:rPr>
              <w:instrText xml:space="preserve"> </w:instrText>
            </w:r>
            <w:r>
              <w:instrText>HYPERLINK \l "_Toc508619089"</w:instrText>
            </w:r>
            <w:r w:rsidRPr="00820FF3">
              <w:rPr>
                <w:rStyle w:val="Hyperlink"/>
              </w:rPr>
              <w:instrText xml:space="preserve"> </w:instrText>
            </w:r>
            <w:r w:rsidRPr="00820FF3">
              <w:rPr>
                <w:rStyle w:val="Hyperlink"/>
              </w:rPr>
              <w:fldChar w:fldCharType="separate"/>
            </w:r>
            <w:r w:rsidRPr="00820FF3">
              <w:rPr>
                <w:rStyle w:val="Hyperlink"/>
              </w:rPr>
              <w:t>6.55 Unspecified Behaviour [BQF]</w:t>
            </w:r>
            <w:r>
              <w:rPr>
                <w:webHidden/>
              </w:rPr>
              <w:tab/>
            </w:r>
            <w:r>
              <w:rPr>
                <w:webHidden/>
              </w:rPr>
              <w:fldChar w:fldCharType="begin"/>
            </w:r>
            <w:r>
              <w:rPr>
                <w:webHidden/>
              </w:rPr>
              <w:instrText xml:space="preserve"> PAGEREF _Toc508619089 \h </w:instrText>
            </w:r>
          </w:ins>
          <w:r>
            <w:rPr>
              <w:webHidden/>
            </w:rPr>
          </w:r>
          <w:r>
            <w:rPr>
              <w:webHidden/>
            </w:rPr>
            <w:fldChar w:fldCharType="separate"/>
          </w:r>
          <w:ins w:id="595" w:author="Joyce L Tokar" w:date="2018-03-12T12:12:00Z">
            <w:r w:rsidR="003B31DD">
              <w:rPr>
                <w:webHidden/>
              </w:rPr>
              <w:t>45</w:t>
            </w:r>
          </w:ins>
          <w:ins w:id="596" w:author="Joyce L Tokar" w:date="2018-03-12T11:53:00Z">
            <w:r>
              <w:rPr>
                <w:webHidden/>
              </w:rPr>
              <w:fldChar w:fldCharType="end"/>
            </w:r>
            <w:r w:rsidRPr="00820FF3">
              <w:rPr>
                <w:rStyle w:val="Hyperlink"/>
              </w:rPr>
              <w:fldChar w:fldCharType="end"/>
            </w:r>
          </w:ins>
        </w:p>
        <w:p w14:paraId="09A7BDEE" w14:textId="77777777" w:rsidR="00F128DF" w:rsidRDefault="00F128DF">
          <w:pPr>
            <w:pStyle w:val="TOC3"/>
            <w:rPr>
              <w:ins w:id="597" w:author="Joyce L Tokar" w:date="2018-03-12T11:53:00Z"/>
              <w:b w:val="0"/>
              <w:bCs w:val="0"/>
            </w:rPr>
          </w:pPr>
          <w:ins w:id="598" w:author="Joyce L Tokar" w:date="2018-03-12T11:53:00Z">
            <w:r w:rsidRPr="00820FF3">
              <w:rPr>
                <w:rStyle w:val="Hyperlink"/>
              </w:rPr>
              <w:fldChar w:fldCharType="begin"/>
            </w:r>
            <w:r w:rsidRPr="00820FF3">
              <w:rPr>
                <w:rStyle w:val="Hyperlink"/>
              </w:rPr>
              <w:instrText xml:space="preserve"> </w:instrText>
            </w:r>
            <w:r>
              <w:instrText>HYPERLINK \l "_Toc508619090"</w:instrText>
            </w:r>
            <w:r w:rsidRPr="00820FF3">
              <w:rPr>
                <w:rStyle w:val="Hyperlink"/>
              </w:rPr>
              <w:instrText xml:space="preserve"> </w:instrText>
            </w:r>
            <w:r w:rsidRPr="00820FF3">
              <w:rPr>
                <w:rStyle w:val="Hyperlink"/>
              </w:rPr>
              <w:fldChar w:fldCharType="separate"/>
            </w:r>
            <w:r w:rsidRPr="00820FF3">
              <w:rPr>
                <w:rStyle w:val="Hyperlink"/>
              </w:rPr>
              <w:t>6.55.1 Applicability to language</w:t>
            </w:r>
            <w:r>
              <w:rPr>
                <w:webHidden/>
              </w:rPr>
              <w:tab/>
            </w:r>
            <w:r>
              <w:rPr>
                <w:webHidden/>
              </w:rPr>
              <w:fldChar w:fldCharType="begin"/>
            </w:r>
            <w:r>
              <w:rPr>
                <w:webHidden/>
              </w:rPr>
              <w:instrText xml:space="preserve"> PAGEREF _Toc508619090 \h </w:instrText>
            </w:r>
          </w:ins>
          <w:r>
            <w:rPr>
              <w:webHidden/>
            </w:rPr>
          </w:r>
          <w:r>
            <w:rPr>
              <w:webHidden/>
            </w:rPr>
            <w:fldChar w:fldCharType="separate"/>
          </w:r>
          <w:ins w:id="599" w:author="Joyce L Tokar" w:date="2018-03-12T12:12:00Z">
            <w:r w:rsidR="003B31DD">
              <w:rPr>
                <w:webHidden/>
              </w:rPr>
              <w:t>45</w:t>
            </w:r>
          </w:ins>
          <w:ins w:id="600" w:author="Joyce L Tokar" w:date="2018-03-12T11:53:00Z">
            <w:r>
              <w:rPr>
                <w:webHidden/>
              </w:rPr>
              <w:fldChar w:fldCharType="end"/>
            </w:r>
            <w:r w:rsidRPr="00820FF3">
              <w:rPr>
                <w:rStyle w:val="Hyperlink"/>
              </w:rPr>
              <w:fldChar w:fldCharType="end"/>
            </w:r>
          </w:ins>
        </w:p>
        <w:p w14:paraId="032E0046" w14:textId="77777777" w:rsidR="00F128DF" w:rsidRDefault="00F128DF">
          <w:pPr>
            <w:pStyle w:val="TOC3"/>
            <w:rPr>
              <w:ins w:id="601" w:author="Joyce L Tokar" w:date="2018-03-12T11:53:00Z"/>
              <w:b w:val="0"/>
              <w:bCs w:val="0"/>
            </w:rPr>
          </w:pPr>
          <w:ins w:id="602" w:author="Joyce L Tokar" w:date="2018-03-12T11:53:00Z">
            <w:r w:rsidRPr="00820FF3">
              <w:rPr>
                <w:rStyle w:val="Hyperlink"/>
              </w:rPr>
              <w:fldChar w:fldCharType="begin"/>
            </w:r>
            <w:r w:rsidRPr="00820FF3">
              <w:rPr>
                <w:rStyle w:val="Hyperlink"/>
              </w:rPr>
              <w:instrText xml:space="preserve"> </w:instrText>
            </w:r>
            <w:r>
              <w:instrText>HYPERLINK \l "_Toc508619091"</w:instrText>
            </w:r>
            <w:r w:rsidRPr="00820FF3">
              <w:rPr>
                <w:rStyle w:val="Hyperlink"/>
              </w:rPr>
              <w:instrText xml:space="preserve"> </w:instrText>
            </w:r>
            <w:r w:rsidRPr="00820FF3">
              <w:rPr>
                <w:rStyle w:val="Hyperlink"/>
              </w:rPr>
              <w:fldChar w:fldCharType="separate"/>
            </w:r>
            <w:r w:rsidRPr="00820FF3">
              <w:rPr>
                <w:rStyle w:val="Hyperlink"/>
              </w:rPr>
              <w:t>6.55.2 Guidance to language users</w:t>
            </w:r>
            <w:r>
              <w:rPr>
                <w:webHidden/>
              </w:rPr>
              <w:tab/>
            </w:r>
            <w:r>
              <w:rPr>
                <w:webHidden/>
              </w:rPr>
              <w:fldChar w:fldCharType="begin"/>
            </w:r>
            <w:r>
              <w:rPr>
                <w:webHidden/>
              </w:rPr>
              <w:instrText xml:space="preserve"> PAGEREF _Toc508619091 \h </w:instrText>
            </w:r>
          </w:ins>
          <w:r>
            <w:rPr>
              <w:webHidden/>
            </w:rPr>
          </w:r>
          <w:r>
            <w:rPr>
              <w:webHidden/>
            </w:rPr>
            <w:fldChar w:fldCharType="separate"/>
          </w:r>
          <w:ins w:id="603" w:author="Joyce L Tokar" w:date="2018-03-12T12:12:00Z">
            <w:r w:rsidR="003B31DD">
              <w:rPr>
                <w:webHidden/>
              </w:rPr>
              <w:t>45</w:t>
            </w:r>
          </w:ins>
          <w:ins w:id="604" w:author="Joyce L Tokar" w:date="2018-03-12T11:53:00Z">
            <w:r>
              <w:rPr>
                <w:webHidden/>
              </w:rPr>
              <w:fldChar w:fldCharType="end"/>
            </w:r>
            <w:r w:rsidRPr="00820FF3">
              <w:rPr>
                <w:rStyle w:val="Hyperlink"/>
              </w:rPr>
              <w:fldChar w:fldCharType="end"/>
            </w:r>
          </w:ins>
        </w:p>
        <w:p w14:paraId="16CD225F" w14:textId="77777777" w:rsidR="00F128DF" w:rsidRDefault="00F128DF">
          <w:pPr>
            <w:pStyle w:val="TOC2"/>
            <w:rPr>
              <w:ins w:id="605" w:author="Joyce L Tokar" w:date="2018-03-12T11:53:00Z"/>
              <w:b w:val="0"/>
              <w:bCs w:val="0"/>
            </w:rPr>
          </w:pPr>
          <w:ins w:id="606" w:author="Joyce L Tokar" w:date="2018-03-12T11:53:00Z">
            <w:r w:rsidRPr="00820FF3">
              <w:rPr>
                <w:rStyle w:val="Hyperlink"/>
              </w:rPr>
              <w:fldChar w:fldCharType="begin"/>
            </w:r>
            <w:r w:rsidRPr="00820FF3">
              <w:rPr>
                <w:rStyle w:val="Hyperlink"/>
              </w:rPr>
              <w:instrText xml:space="preserve"> </w:instrText>
            </w:r>
            <w:r>
              <w:instrText>HYPERLINK \l "_Toc508619092"</w:instrText>
            </w:r>
            <w:r w:rsidRPr="00820FF3">
              <w:rPr>
                <w:rStyle w:val="Hyperlink"/>
              </w:rPr>
              <w:instrText xml:space="preserve"> </w:instrText>
            </w:r>
            <w:r w:rsidRPr="00820FF3">
              <w:rPr>
                <w:rStyle w:val="Hyperlink"/>
              </w:rPr>
              <w:fldChar w:fldCharType="separate"/>
            </w:r>
            <w:r w:rsidRPr="00820FF3">
              <w:rPr>
                <w:rStyle w:val="Hyperlink"/>
              </w:rPr>
              <w:t>6.56 Undefined Behaviour [EWF]</w:t>
            </w:r>
            <w:r>
              <w:rPr>
                <w:webHidden/>
              </w:rPr>
              <w:tab/>
            </w:r>
            <w:r>
              <w:rPr>
                <w:webHidden/>
              </w:rPr>
              <w:fldChar w:fldCharType="begin"/>
            </w:r>
            <w:r>
              <w:rPr>
                <w:webHidden/>
              </w:rPr>
              <w:instrText xml:space="preserve"> PAGEREF _Toc508619092 \h </w:instrText>
            </w:r>
          </w:ins>
          <w:r>
            <w:rPr>
              <w:webHidden/>
            </w:rPr>
          </w:r>
          <w:r>
            <w:rPr>
              <w:webHidden/>
            </w:rPr>
            <w:fldChar w:fldCharType="separate"/>
          </w:r>
          <w:ins w:id="607" w:author="Joyce L Tokar" w:date="2018-03-12T12:12:00Z">
            <w:r w:rsidR="003B31DD">
              <w:rPr>
                <w:webHidden/>
              </w:rPr>
              <w:t>46</w:t>
            </w:r>
          </w:ins>
          <w:ins w:id="608" w:author="Joyce L Tokar" w:date="2018-03-12T11:53:00Z">
            <w:r>
              <w:rPr>
                <w:webHidden/>
              </w:rPr>
              <w:fldChar w:fldCharType="end"/>
            </w:r>
            <w:r w:rsidRPr="00820FF3">
              <w:rPr>
                <w:rStyle w:val="Hyperlink"/>
              </w:rPr>
              <w:fldChar w:fldCharType="end"/>
            </w:r>
          </w:ins>
        </w:p>
        <w:p w14:paraId="56AC5F0B" w14:textId="77777777" w:rsidR="00F128DF" w:rsidRDefault="00F128DF">
          <w:pPr>
            <w:pStyle w:val="TOC3"/>
            <w:rPr>
              <w:ins w:id="609" w:author="Joyce L Tokar" w:date="2018-03-12T11:53:00Z"/>
              <w:b w:val="0"/>
              <w:bCs w:val="0"/>
            </w:rPr>
          </w:pPr>
          <w:ins w:id="610" w:author="Joyce L Tokar" w:date="2018-03-12T11:53:00Z">
            <w:r w:rsidRPr="00820FF3">
              <w:rPr>
                <w:rStyle w:val="Hyperlink"/>
              </w:rPr>
              <w:fldChar w:fldCharType="begin"/>
            </w:r>
            <w:r w:rsidRPr="00820FF3">
              <w:rPr>
                <w:rStyle w:val="Hyperlink"/>
              </w:rPr>
              <w:instrText xml:space="preserve"> </w:instrText>
            </w:r>
            <w:r>
              <w:instrText>HYPERLINK \l "_Toc508619093"</w:instrText>
            </w:r>
            <w:r w:rsidRPr="00820FF3">
              <w:rPr>
                <w:rStyle w:val="Hyperlink"/>
              </w:rPr>
              <w:instrText xml:space="preserve"> </w:instrText>
            </w:r>
            <w:r w:rsidRPr="00820FF3">
              <w:rPr>
                <w:rStyle w:val="Hyperlink"/>
              </w:rPr>
              <w:fldChar w:fldCharType="separate"/>
            </w:r>
            <w:r w:rsidRPr="00820FF3">
              <w:rPr>
                <w:rStyle w:val="Hyperlink"/>
              </w:rPr>
              <w:t>6.56.1 Applicability to language</w:t>
            </w:r>
            <w:r>
              <w:rPr>
                <w:webHidden/>
              </w:rPr>
              <w:tab/>
            </w:r>
            <w:r>
              <w:rPr>
                <w:webHidden/>
              </w:rPr>
              <w:fldChar w:fldCharType="begin"/>
            </w:r>
            <w:r>
              <w:rPr>
                <w:webHidden/>
              </w:rPr>
              <w:instrText xml:space="preserve"> PAGEREF _Toc508619093 \h </w:instrText>
            </w:r>
          </w:ins>
          <w:r>
            <w:rPr>
              <w:webHidden/>
            </w:rPr>
          </w:r>
          <w:r>
            <w:rPr>
              <w:webHidden/>
            </w:rPr>
            <w:fldChar w:fldCharType="separate"/>
          </w:r>
          <w:ins w:id="611" w:author="Joyce L Tokar" w:date="2018-03-12T12:12:00Z">
            <w:r w:rsidR="003B31DD">
              <w:rPr>
                <w:webHidden/>
              </w:rPr>
              <w:t>46</w:t>
            </w:r>
          </w:ins>
          <w:ins w:id="612" w:author="Joyce L Tokar" w:date="2018-03-12T11:53:00Z">
            <w:r>
              <w:rPr>
                <w:webHidden/>
              </w:rPr>
              <w:fldChar w:fldCharType="end"/>
            </w:r>
            <w:r w:rsidRPr="00820FF3">
              <w:rPr>
                <w:rStyle w:val="Hyperlink"/>
              </w:rPr>
              <w:fldChar w:fldCharType="end"/>
            </w:r>
          </w:ins>
        </w:p>
        <w:p w14:paraId="2DC7133F" w14:textId="77777777" w:rsidR="00F128DF" w:rsidRDefault="00F128DF">
          <w:pPr>
            <w:pStyle w:val="TOC3"/>
            <w:rPr>
              <w:ins w:id="613" w:author="Joyce L Tokar" w:date="2018-03-12T11:53:00Z"/>
              <w:b w:val="0"/>
              <w:bCs w:val="0"/>
            </w:rPr>
          </w:pPr>
          <w:ins w:id="614" w:author="Joyce L Tokar" w:date="2018-03-12T11:53:00Z">
            <w:r w:rsidRPr="00820FF3">
              <w:rPr>
                <w:rStyle w:val="Hyperlink"/>
              </w:rPr>
              <w:fldChar w:fldCharType="begin"/>
            </w:r>
            <w:r w:rsidRPr="00820FF3">
              <w:rPr>
                <w:rStyle w:val="Hyperlink"/>
              </w:rPr>
              <w:instrText xml:space="preserve"> </w:instrText>
            </w:r>
            <w:r>
              <w:instrText>HYPERLINK \l "_Toc508619094"</w:instrText>
            </w:r>
            <w:r w:rsidRPr="00820FF3">
              <w:rPr>
                <w:rStyle w:val="Hyperlink"/>
              </w:rPr>
              <w:instrText xml:space="preserve"> </w:instrText>
            </w:r>
            <w:r w:rsidRPr="00820FF3">
              <w:rPr>
                <w:rStyle w:val="Hyperlink"/>
              </w:rPr>
              <w:fldChar w:fldCharType="separate"/>
            </w:r>
            <w:r w:rsidRPr="00820FF3">
              <w:rPr>
                <w:rStyle w:val="Hyperlink"/>
              </w:rPr>
              <w:t>6.56.2 Guidance to language users</w:t>
            </w:r>
            <w:r>
              <w:rPr>
                <w:webHidden/>
              </w:rPr>
              <w:tab/>
            </w:r>
            <w:r>
              <w:rPr>
                <w:webHidden/>
              </w:rPr>
              <w:fldChar w:fldCharType="begin"/>
            </w:r>
            <w:r>
              <w:rPr>
                <w:webHidden/>
              </w:rPr>
              <w:instrText xml:space="preserve"> PAGEREF _Toc508619094 \h </w:instrText>
            </w:r>
          </w:ins>
          <w:r>
            <w:rPr>
              <w:webHidden/>
            </w:rPr>
          </w:r>
          <w:r>
            <w:rPr>
              <w:webHidden/>
            </w:rPr>
            <w:fldChar w:fldCharType="separate"/>
          </w:r>
          <w:ins w:id="615" w:author="Joyce L Tokar" w:date="2018-03-12T12:12:00Z">
            <w:r w:rsidR="003B31DD">
              <w:rPr>
                <w:webHidden/>
              </w:rPr>
              <w:t>46</w:t>
            </w:r>
          </w:ins>
          <w:ins w:id="616" w:author="Joyce L Tokar" w:date="2018-03-12T11:53:00Z">
            <w:r>
              <w:rPr>
                <w:webHidden/>
              </w:rPr>
              <w:fldChar w:fldCharType="end"/>
            </w:r>
            <w:r w:rsidRPr="00820FF3">
              <w:rPr>
                <w:rStyle w:val="Hyperlink"/>
              </w:rPr>
              <w:fldChar w:fldCharType="end"/>
            </w:r>
          </w:ins>
        </w:p>
        <w:p w14:paraId="493A2117" w14:textId="77777777" w:rsidR="00F128DF" w:rsidRDefault="00F128DF">
          <w:pPr>
            <w:pStyle w:val="TOC2"/>
            <w:rPr>
              <w:ins w:id="617" w:author="Joyce L Tokar" w:date="2018-03-12T11:53:00Z"/>
              <w:b w:val="0"/>
              <w:bCs w:val="0"/>
            </w:rPr>
          </w:pPr>
          <w:ins w:id="618" w:author="Joyce L Tokar" w:date="2018-03-12T11:53:00Z">
            <w:r w:rsidRPr="00820FF3">
              <w:rPr>
                <w:rStyle w:val="Hyperlink"/>
              </w:rPr>
              <w:fldChar w:fldCharType="begin"/>
            </w:r>
            <w:r w:rsidRPr="00820FF3">
              <w:rPr>
                <w:rStyle w:val="Hyperlink"/>
              </w:rPr>
              <w:instrText xml:space="preserve"> </w:instrText>
            </w:r>
            <w:r>
              <w:instrText>HYPERLINK \l "_Toc508619095"</w:instrText>
            </w:r>
            <w:r w:rsidRPr="00820FF3">
              <w:rPr>
                <w:rStyle w:val="Hyperlink"/>
              </w:rPr>
              <w:instrText xml:space="preserve"> </w:instrText>
            </w:r>
            <w:r w:rsidRPr="00820FF3">
              <w:rPr>
                <w:rStyle w:val="Hyperlink"/>
              </w:rPr>
              <w:fldChar w:fldCharType="separate"/>
            </w:r>
            <w:r w:rsidRPr="00820FF3">
              <w:rPr>
                <w:rStyle w:val="Hyperlink"/>
              </w:rPr>
              <w:t>6.57 Implementation-Defined Behaviour [FAB]</w:t>
            </w:r>
            <w:r>
              <w:rPr>
                <w:webHidden/>
              </w:rPr>
              <w:tab/>
            </w:r>
            <w:r>
              <w:rPr>
                <w:webHidden/>
              </w:rPr>
              <w:fldChar w:fldCharType="begin"/>
            </w:r>
            <w:r>
              <w:rPr>
                <w:webHidden/>
              </w:rPr>
              <w:instrText xml:space="preserve"> PAGEREF _Toc508619095 \h </w:instrText>
            </w:r>
          </w:ins>
          <w:r>
            <w:rPr>
              <w:webHidden/>
            </w:rPr>
          </w:r>
          <w:r>
            <w:rPr>
              <w:webHidden/>
            </w:rPr>
            <w:fldChar w:fldCharType="separate"/>
          </w:r>
          <w:ins w:id="619" w:author="Joyce L Tokar" w:date="2018-03-12T12:12:00Z">
            <w:r w:rsidR="003B31DD">
              <w:rPr>
                <w:webHidden/>
              </w:rPr>
              <w:t>47</w:t>
            </w:r>
          </w:ins>
          <w:ins w:id="620" w:author="Joyce L Tokar" w:date="2018-03-12T11:53:00Z">
            <w:r>
              <w:rPr>
                <w:webHidden/>
              </w:rPr>
              <w:fldChar w:fldCharType="end"/>
            </w:r>
            <w:r w:rsidRPr="00820FF3">
              <w:rPr>
                <w:rStyle w:val="Hyperlink"/>
              </w:rPr>
              <w:fldChar w:fldCharType="end"/>
            </w:r>
          </w:ins>
        </w:p>
        <w:p w14:paraId="56145AF4" w14:textId="77777777" w:rsidR="00F128DF" w:rsidRDefault="00F128DF">
          <w:pPr>
            <w:pStyle w:val="TOC3"/>
            <w:rPr>
              <w:ins w:id="621" w:author="Joyce L Tokar" w:date="2018-03-12T11:53:00Z"/>
              <w:b w:val="0"/>
              <w:bCs w:val="0"/>
            </w:rPr>
          </w:pPr>
          <w:ins w:id="622" w:author="Joyce L Tokar" w:date="2018-03-12T11:53:00Z">
            <w:r w:rsidRPr="00820FF3">
              <w:rPr>
                <w:rStyle w:val="Hyperlink"/>
              </w:rPr>
              <w:fldChar w:fldCharType="begin"/>
            </w:r>
            <w:r w:rsidRPr="00820FF3">
              <w:rPr>
                <w:rStyle w:val="Hyperlink"/>
              </w:rPr>
              <w:instrText xml:space="preserve"> </w:instrText>
            </w:r>
            <w:r>
              <w:instrText>HYPERLINK \l "_Toc508619096"</w:instrText>
            </w:r>
            <w:r w:rsidRPr="00820FF3">
              <w:rPr>
                <w:rStyle w:val="Hyperlink"/>
              </w:rPr>
              <w:instrText xml:space="preserve"> </w:instrText>
            </w:r>
            <w:r w:rsidRPr="00820FF3">
              <w:rPr>
                <w:rStyle w:val="Hyperlink"/>
              </w:rPr>
              <w:fldChar w:fldCharType="separate"/>
            </w:r>
            <w:r w:rsidRPr="00820FF3">
              <w:rPr>
                <w:rStyle w:val="Hyperlink"/>
              </w:rPr>
              <w:t>6.57.1 Applicability to language</w:t>
            </w:r>
            <w:r>
              <w:rPr>
                <w:webHidden/>
              </w:rPr>
              <w:tab/>
            </w:r>
            <w:r>
              <w:rPr>
                <w:webHidden/>
              </w:rPr>
              <w:fldChar w:fldCharType="begin"/>
            </w:r>
            <w:r>
              <w:rPr>
                <w:webHidden/>
              </w:rPr>
              <w:instrText xml:space="preserve"> PAGEREF _Toc508619096 \h </w:instrText>
            </w:r>
          </w:ins>
          <w:r>
            <w:rPr>
              <w:webHidden/>
            </w:rPr>
          </w:r>
          <w:r>
            <w:rPr>
              <w:webHidden/>
            </w:rPr>
            <w:fldChar w:fldCharType="separate"/>
          </w:r>
          <w:ins w:id="623" w:author="Joyce L Tokar" w:date="2018-03-12T12:12:00Z">
            <w:r w:rsidR="003B31DD">
              <w:rPr>
                <w:webHidden/>
              </w:rPr>
              <w:t>47</w:t>
            </w:r>
          </w:ins>
          <w:ins w:id="624" w:author="Joyce L Tokar" w:date="2018-03-12T11:53:00Z">
            <w:r>
              <w:rPr>
                <w:webHidden/>
              </w:rPr>
              <w:fldChar w:fldCharType="end"/>
            </w:r>
            <w:r w:rsidRPr="00820FF3">
              <w:rPr>
                <w:rStyle w:val="Hyperlink"/>
              </w:rPr>
              <w:fldChar w:fldCharType="end"/>
            </w:r>
          </w:ins>
        </w:p>
        <w:p w14:paraId="65F2162F" w14:textId="77777777" w:rsidR="00F128DF" w:rsidRDefault="00F128DF">
          <w:pPr>
            <w:pStyle w:val="TOC3"/>
            <w:rPr>
              <w:ins w:id="625" w:author="Joyce L Tokar" w:date="2018-03-12T11:53:00Z"/>
              <w:b w:val="0"/>
              <w:bCs w:val="0"/>
            </w:rPr>
          </w:pPr>
          <w:ins w:id="626" w:author="Joyce L Tokar" w:date="2018-03-12T11:53:00Z">
            <w:r w:rsidRPr="00820FF3">
              <w:rPr>
                <w:rStyle w:val="Hyperlink"/>
              </w:rPr>
              <w:fldChar w:fldCharType="begin"/>
            </w:r>
            <w:r w:rsidRPr="00820FF3">
              <w:rPr>
                <w:rStyle w:val="Hyperlink"/>
              </w:rPr>
              <w:instrText xml:space="preserve"> </w:instrText>
            </w:r>
            <w:r>
              <w:instrText>HYPERLINK \l "_Toc508619097"</w:instrText>
            </w:r>
            <w:r w:rsidRPr="00820FF3">
              <w:rPr>
                <w:rStyle w:val="Hyperlink"/>
              </w:rPr>
              <w:instrText xml:space="preserve"> </w:instrText>
            </w:r>
            <w:r w:rsidRPr="00820FF3">
              <w:rPr>
                <w:rStyle w:val="Hyperlink"/>
              </w:rPr>
              <w:fldChar w:fldCharType="separate"/>
            </w:r>
            <w:r w:rsidRPr="00820FF3">
              <w:rPr>
                <w:rStyle w:val="Hyperlink"/>
              </w:rPr>
              <w:t>6.57.2 Guidance to language users</w:t>
            </w:r>
            <w:r>
              <w:rPr>
                <w:webHidden/>
              </w:rPr>
              <w:tab/>
            </w:r>
            <w:r>
              <w:rPr>
                <w:webHidden/>
              </w:rPr>
              <w:fldChar w:fldCharType="begin"/>
            </w:r>
            <w:r>
              <w:rPr>
                <w:webHidden/>
              </w:rPr>
              <w:instrText xml:space="preserve"> PAGEREF _Toc508619097 \h </w:instrText>
            </w:r>
          </w:ins>
          <w:r>
            <w:rPr>
              <w:webHidden/>
            </w:rPr>
          </w:r>
          <w:r>
            <w:rPr>
              <w:webHidden/>
            </w:rPr>
            <w:fldChar w:fldCharType="separate"/>
          </w:r>
          <w:ins w:id="627" w:author="Joyce L Tokar" w:date="2018-03-12T12:12:00Z">
            <w:r w:rsidR="003B31DD">
              <w:rPr>
                <w:webHidden/>
              </w:rPr>
              <w:t>47</w:t>
            </w:r>
          </w:ins>
          <w:ins w:id="628" w:author="Joyce L Tokar" w:date="2018-03-12T11:53:00Z">
            <w:r>
              <w:rPr>
                <w:webHidden/>
              </w:rPr>
              <w:fldChar w:fldCharType="end"/>
            </w:r>
            <w:r w:rsidRPr="00820FF3">
              <w:rPr>
                <w:rStyle w:val="Hyperlink"/>
              </w:rPr>
              <w:fldChar w:fldCharType="end"/>
            </w:r>
          </w:ins>
        </w:p>
        <w:p w14:paraId="1349F739" w14:textId="77777777" w:rsidR="00F128DF" w:rsidRDefault="00F128DF">
          <w:pPr>
            <w:pStyle w:val="TOC2"/>
            <w:rPr>
              <w:ins w:id="629" w:author="Joyce L Tokar" w:date="2018-03-12T11:53:00Z"/>
              <w:b w:val="0"/>
              <w:bCs w:val="0"/>
            </w:rPr>
          </w:pPr>
          <w:ins w:id="630" w:author="Joyce L Tokar" w:date="2018-03-12T11:53:00Z">
            <w:r w:rsidRPr="00820FF3">
              <w:rPr>
                <w:rStyle w:val="Hyperlink"/>
              </w:rPr>
              <w:fldChar w:fldCharType="begin"/>
            </w:r>
            <w:r w:rsidRPr="00820FF3">
              <w:rPr>
                <w:rStyle w:val="Hyperlink"/>
              </w:rPr>
              <w:instrText xml:space="preserve"> </w:instrText>
            </w:r>
            <w:r>
              <w:instrText>HYPERLINK \l "_Toc508619098"</w:instrText>
            </w:r>
            <w:r w:rsidRPr="00820FF3">
              <w:rPr>
                <w:rStyle w:val="Hyperlink"/>
              </w:rPr>
              <w:instrText xml:space="preserve"> </w:instrText>
            </w:r>
            <w:r w:rsidRPr="00820FF3">
              <w:rPr>
                <w:rStyle w:val="Hyperlink"/>
              </w:rPr>
              <w:fldChar w:fldCharType="separate"/>
            </w:r>
            <w:r w:rsidRPr="00820FF3">
              <w:rPr>
                <w:rStyle w:val="Hyperlink"/>
              </w:rPr>
              <w:t>6.58 Deprecated Language Features [MEM]</w:t>
            </w:r>
            <w:r>
              <w:rPr>
                <w:webHidden/>
              </w:rPr>
              <w:tab/>
            </w:r>
            <w:r>
              <w:rPr>
                <w:webHidden/>
              </w:rPr>
              <w:fldChar w:fldCharType="begin"/>
            </w:r>
            <w:r>
              <w:rPr>
                <w:webHidden/>
              </w:rPr>
              <w:instrText xml:space="preserve"> PAGEREF _Toc508619098 \h </w:instrText>
            </w:r>
          </w:ins>
          <w:r>
            <w:rPr>
              <w:webHidden/>
            </w:rPr>
          </w:r>
          <w:r>
            <w:rPr>
              <w:webHidden/>
            </w:rPr>
            <w:fldChar w:fldCharType="separate"/>
          </w:r>
          <w:ins w:id="631" w:author="Joyce L Tokar" w:date="2018-03-12T12:12:00Z">
            <w:r w:rsidR="003B31DD">
              <w:rPr>
                <w:webHidden/>
              </w:rPr>
              <w:t>48</w:t>
            </w:r>
          </w:ins>
          <w:ins w:id="632" w:author="Joyce L Tokar" w:date="2018-03-12T11:53:00Z">
            <w:r>
              <w:rPr>
                <w:webHidden/>
              </w:rPr>
              <w:fldChar w:fldCharType="end"/>
            </w:r>
            <w:r w:rsidRPr="00820FF3">
              <w:rPr>
                <w:rStyle w:val="Hyperlink"/>
              </w:rPr>
              <w:fldChar w:fldCharType="end"/>
            </w:r>
          </w:ins>
        </w:p>
        <w:p w14:paraId="179DF9A3" w14:textId="77777777" w:rsidR="00F128DF" w:rsidRDefault="00F128DF">
          <w:pPr>
            <w:pStyle w:val="TOC3"/>
            <w:rPr>
              <w:ins w:id="633" w:author="Joyce L Tokar" w:date="2018-03-12T11:53:00Z"/>
              <w:b w:val="0"/>
              <w:bCs w:val="0"/>
            </w:rPr>
          </w:pPr>
          <w:ins w:id="634" w:author="Joyce L Tokar" w:date="2018-03-12T11:53:00Z">
            <w:r w:rsidRPr="00820FF3">
              <w:rPr>
                <w:rStyle w:val="Hyperlink"/>
              </w:rPr>
              <w:fldChar w:fldCharType="begin"/>
            </w:r>
            <w:r w:rsidRPr="00820FF3">
              <w:rPr>
                <w:rStyle w:val="Hyperlink"/>
              </w:rPr>
              <w:instrText xml:space="preserve"> </w:instrText>
            </w:r>
            <w:r>
              <w:instrText>HYPERLINK \l "_Toc508619099"</w:instrText>
            </w:r>
            <w:r w:rsidRPr="00820FF3">
              <w:rPr>
                <w:rStyle w:val="Hyperlink"/>
              </w:rPr>
              <w:instrText xml:space="preserve"> </w:instrText>
            </w:r>
            <w:r w:rsidRPr="00820FF3">
              <w:rPr>
                <w:rStyle w:val="Hyperlink"/>
              </w:rPr>
              <w:fldChar w:fldCharType="separate"/>
            </w:r>
            <w:r w:rsidRPr="00820FF3">
              <w:rPr>
                <w:rStyle w:val="Hyperlink"/>
              </w:rPr>
              <w:t>6.58.1 Applicability to language</w:t>
            </w:r>
            <w:r>
              <w:rPr>
                <w:webHidden/>
              </w:rPr>
              <w:tab/>
            </w:r>
            <w:r>
              <w:rPr>
                <w:webHidden/>
              </w:rPr>
              <w:fldChar w:fldCharType="begin"/>
            </w:r>
            <w:r>
              <w:rPr>
                <w:webHidden/>
              </w:rPr>
              <w:instrText xml:space="preserve"> PAGEREF _Toc508619099 \h </w:instrText>
            </w:r>
          </w:ins>
          <w:r>
            <w:rPr>
              <w:webHidden/>
            </w:rPr>
          </w:r>
          <w:r>
            <w:rPr>
              <w:webHidden/>
            </w:rPr>
            <w:fldChar w:fldCharType="separate"/>
          </w:r>
          <w:ins w:id="635" w:author="Joyce L Tokar" w:date="2018-03-12T12:12:00Z">
            <w:r w:rsidR="003B31DD">
              <w:rPr>
                <w:webHidden/>
              </w:rPr>
              <w:t>48</w:t>
            </w:r>
          </w:ins>
          <w:ins w:id="636" w:author="Joyce L Tokar" w:date="2018-03-12T11:53:00Z">
            <w:r>
              <w:rPr>
                <w:webHidden/>
              </w:rPr>
              <w:fldChar w:fldCharType="end"/>
            </w:r>
            <w:r w:rsidRPr="00820FF3">
              <w:rPr>
                <w:rStyle w:val="Hyperlink"/>
              </w:rPr>
              <w:fldChar w:fldCharType="end"/>
            </w:r>
          </w:ins>
        </w:p>
        <w:p w14:paraId="227E90F9" w14:textId="77777777" w:rsidR="00F128DF" w:rsidRDefault="00F128DF">
          <w:pPr>
            <w:pStyle w:val="TOC3"/>
            <w:rPr>
              <w:ins w:id="637" w:author="Joyce L Tokar" w:date="2018-03-12T11:53:00Z"/>
              <w:b w:val="0"/>
              <w:bCs w:val="0"/>
            </w:rPr>
          </w:pPr>
          <w:ins w:id="638" w:author="Joyce L Tokar" w:date="2018-03-12T11:53:00Z">
            <w:r w:rsidRPr="00820FF3">
              <w:rPr>
                <w:rStyle w:val="Hyperlink"/>
              </w:rPr>
              <w:fldChar w:fldCharType="begin"/>
            </w:r>
            <w:r w:rsidRPr="00820FF3">
              <w:rPr>
                <w:rStyle w:val="Hyperlink"/>
              </w:rPr>
              <w:instrText xml:space="preserve"> </w:instrText>
            </w:r>
            <w:r>
              <w:instrText>HYPERLINK \l "_Toc508619100"</w:instrText>
            </w:r>
            <w:r w:rsidRPr="00820FF3">
              <w:rPr>
                <w:rStyle w:val="Hyperlink"/>
              </w:rPr>
              <w:instrText xml:space="preserve"> </w:instrText>
            </w:r>
            <w:r w:rsidRPr="00820FF3">
              <w:rPr>
                <w:rStyle w:val="Hyperlink"/>
              </w:rPr>
              <w:fldChar w:fldCharType="separate"/>
            </w:r>
            <w:r w:rsidRPr="00820FF3">
              <w:rPr>
                <w:rStyle w:val="Hyperlink"/>
              </w:rPr>
              <w:t>6.58.2 Guidance to language users</w:t>
            </w:r>
            <w:r>
              <w:rPr>
                <w:webHidden/>
              </w:rPr>
              <w:tab/>
            </w:r>
            <w:r>
              <w:rPr>
                <w:webHidden/>
              </w:rPr>
              <w:fldChar w:fldCharType="begin"/>
            </w:r>
            <w:r>
              <w:rPr>
                <w:webHidden/>
              </w:rPr>
              <w:instrText xml:space="preserve"> PAGEREF _Toc508619100 \h </w:instrText>
            </w:r>
          </w:ins>
          <w:r>
            <w:rPr>
              <w:webHidden/>
            </w:rPr>
          </w:r>
          <w:r>
            <w:rPr>
              <w:webHidden/>
            </w:rPr>
            <w:fldChar w:fldCharType="separate"/>
          </w:r>
          <w:ins w:id="639" w:author="Joyce L Tokar" w:date="2018-03-12T12:12:00Z">
            <w:r w:rsidR="003B31DD">
              <w:rPr>
                <w:webHidden/>
              </w:rPr>
              <w:t>48</w:t>
            </w:r>
          </w:ins>
          <w:ins w:id="640" w:author="Joyce L Tokar" w:date="2018-03-12T11:53:00Z">
            <w:r>
              <w:rPr>
                <w:webHidden/>
              </w:rPr>
              <w:fldChar w:fldCharType="end"/>
            </w:r>
            <w:r w:rsidRPr="00820FF3">
              <w:rPr>
                <w:rStyle w:val="Hyperlink"/>
              </w:rPr>
              <w:fldChar w:fldCharType="end"/>
            </w:r>
          </w:ins>
        </w:p>
        <w:p w14:paraId="6C8C611E" w14:textId="77777777" w:rsidR="00F128DF" w:rsidRDefault="00F128DF">
          <w:pPr>
            <w:pStyle w:val="TOC2"/>
            <w:rPr>
              <w:ins w:id="641" w:author="Joyce L Tokar" w:date="2018-03-12T11:53:00Z"/>
              <w:b w:val="0"/>
              <w:bCs w:val="0"/>
            </w:rPr>
          </w:pPr>
          <w:ins w:id="642" w:author="Joyce L Tokar" w:date="2018-03-12T11:53:00Z">
            <w:r w:rsidRPr="00820FF3">
              <w:rPr>
                <w:rStyle w:val="Hyperlink"/>
              </w:rPr>
              <w:fldChar w:fldCharType="begin"/>
            </w:r>
            <w:r w:rsidRPr="00820FF3">
              <w:rPr>
                <w:rStyle w:val="Hyperlink"/>
              </w:rPr>
              <w:instrText xml:space="preserve"> </w:instrText>
            </w:r>
            <w:r>
              <w:instrText>HYPERLINK \l "_Toc508619101"</w:instrText>
            </w:r>
            <w:r w:rsidRPr="00820FF3">
              <w:rPr>
                <w:rStyle w:val="Hyperlink"/>
              </w:rPr>
              <w:instrText xml:space="preserve"> </w:instrText>
            </w:r>
            <w:r w:rsidRPr="00820FF3">
              <w:rPr>
                <w:rStyle w:val="Hyperlink"/>
              </w:rPr>
              <w:fldChar w:fldCharType="separate"/>
            </w:r>
            <w:r w:rsidRPr="00820FF3">
              <w:rPr>
                <w:rStyle w:val="Hyperlink"/>
              </w:rPr>
              <w:t>6.59 Concurrency – Activation [CGA]</w:t>
            </w:r>
            <w:r>
              <w:rPr>
                <w:webHidden/>
              </w:rPr>
              <w:tab/>
            </w:r>
            <w:r>
              <w:rPr>
                <w:webHidden/>
              </w:rPr>
              <w:fldChar w:fldCharType="begin"/>
            </w:r>
            <w:r>
              <w:rPr>
                <w:webHidden/>
              </w:rPr>
              <w:instrText xml:space="preserve"> PAGEREF _Toc508619101 \h </w:instrText>
            </w:r>
          </w:ins>
          <w:r>
            <w:rPr>
              <w:webHidden/>
            </w:rPr>
          </w:r>
          <w:r>
            <w:rPr>
              <w:webHidden/>
            </w:rPr>
            <w:fldChar w:fldCharType="separate"/>
          </w:r>
          <w:ins w:id="643" w:author="Joyce L Tokar" w:date="2018-03-12T12:12:00Z">
            <w:r w:rsidR="003B31DD">
              <w:rPr>
                <w:webHidden/>
              </w:rPr>
              <w:t>48</w:t>
            </w:r>
          </w:ins>
          <w:ins w:id="644" w:author="Joyce L Tokar" w:date="2018-03-12T11:53:00Z">
            <w:r>
              <w:rPr>
                <w:webHidden/>
              </w:rPr>
              <w:fldChar w:fldCharType="end"/>
            </w:r>
            <w:r w:rsidRPr="00820FF3">
              <w:rPr>
                <w:rStyle w:val="Hyperlink"/>
              </w:rPr>
              <w:fldChar w:fldCharType="end"/>
            </w:r>
          </w:ins>
        </w:p>
        <w:p w14:paraId="6076B2BC" w14:textId="77777777" w:rsidR="00F128DF" w:rsidRDefault="00F128DF">
          <w:pPr>
            <w:pStyle w:val="TOC2"/>
            <w:rPr>
              <w:ins w:id="645" w:author="Joyce L Tokar" w:date="2018-03-12T11:53:00Z"/>
              <w:b w:val="0"/>
              <w:bCs w:val="0"/>
            </w:rPr>
          </w:pPr>
          <w:ins w:id="646" w:author="Joyce L Tokar" w:date="2018-03-12T11:53:00Z">
            <w:r w:rsidRPr="00820FF3">
              <w:rPr>
                <w:rStyle w:val="Hyperlink"/>
              </w:rPr>
              <w:fldChar w:fldCharType="begin"/>
            </w:r>
            <w:r w:rsidRPr="00820FF3">
              <w:rPr>
                <w:rStyle w:val="Hyperlink"/>
              </w:rPr>
              <w:instrText xml:space="preserve"> </w:instrText>
            </w:r>
            <w:r>
              <w:instrText>HYPERLINK \l "_Toc508619102"</w:instrText>
            </w:r>
            <w:r w:rsidRPr="00820FF3">
              <w:rPr>
                <w:rStyle w:val="Hyperlink"/>
              </w:rPr>
              <w:instrText xml:space="preserve"> </w:instrText>
            </w:r>
            <w:r w:rsidRPr="00820FF3">
              <w:rPr>
                <w:rStyle w:val="Hyperlink"/>
              </w:rPr>
              <w:fldChar w:fldCharType="separate"/>
            </w:r>
            <w:r w:rsidRPr="00820FF3">
              <w:rPr>
                <w:rStyle w:val="Hyperlink"/>
              </w:rPr>
              <w:t>6.59.1 Applicability to language</w:t>
            </w:r>
            <w:r>
              <w:rPr>
                <w:webHidden/>
              </w:rPr>
              <w:tab/>
            </w:r>
            <w:r>
              <w:rPr>
                <w:webHidden/>
              </w:rPr>
              <w:fldChar w:fldCharType="begin"/>
            </w:r>
            <w:r>
              <w:rPr>
                <w:webHidden/>
              </w:rPr>
              <w:instrText xml:space="preserve"> PAGEREF _Toc508619102 \h </w:instrText>
            </w:r>
          </w:ins>
          <w:r>
            <w:rPr>
              <w:webHidden/>
            </w:rPr>
          </w:r>
          <w:r>
            <w:rPr>
              <w:webHidden/>
            </w:rPr>
            <w:fldChar w:fldCharType="separate"/>
          </w:r>
          <w:ins w:id="647" w:author="Joyce L Tokar" w:date="2018-03-12T12:12:00Z">
            <w:r w:rsidR="003B31DD">
              <w:rPr>
                <w:webHidden/>
              </w:rPr>
              <w:t>48</w:t>
            </w:r>
          </w:ins>
          <w:ins w:id="648" w:author="Joyce L Tokar" w:date="2018-03-12T11:53:00Z">
            <w:r>
              <w:rPr>
                <w:webHidden/>
              </w:rPr>
              <w:fldChar w:fldCharType="end"/>
            </w:r>
            <w:r w:rsidRPr="00820FF3">
              <w:rPr>
                <w:rStyle w:val="Hyperlink"/>
              </w:rPr>
              <w:fldChar w:fldCharType="end"/>
            </w:r>
          </w:ins>
        </w:p>
        <w:p w14:paraId="44B3B36F" w14:textId="77777777" w:rsidR="00F128DF" w:rsidRDefault="00F128DF">
          <w:pPr>
            <w:pStyle w:val="TOC3"/>
            <w:rPr>
              <w:ins w:id="649" w:author="Joyce L Tokar" w:date="2018-03-12T11:53:00Z"/>
              <w:b w:val="0"/>
              <w:bCs w:val="0"/>
            </w:rPr>
          </w:pPr>
          <w:ins w:id="650" w:author="Joyce L Tokar" w:date="2018-03-12T11:53:00Z">
            <w:r w:rsidRPr="00820FF3">
              <w:rPr>
                <w:rStyle w:val="Hyperlink"/>
              </w:rPr>
              <w:fldChar w:fldCharType="begin"/>
            </w:r>
            <w:r w:rsidRPr="00820FF3">
              <w:rPr>
                <w:rStyle w:val="Hyperlink"/>
              </w:rPr>
              <w:instrText xml:space="preserve"> </w:instrText>
            </w:r>
            <w:r>
              <w:instrText>HYPERLINK \l "_Toc508619103"</w:instrText>
            </w:r>
            <w:r w:rsidRPr="00820FF3">
              <w:rPr>
                <w:rStyle w:val="Hyperlink"/>
              </w:rPr>
              <w:instrText xml:space="preserve"> </w:instrText>
            </w:r>
            <w:r w:rsidRPr="00820FF3">
              <w:rPr>
                <w:rStyle w:val="Hyperlink"/>
              </w:rPr>
              <w:fldChar w:fldCharType="separate"/>
            </w:r>
            <w:r w:rsidRPr="00820FF3">
              <w:rPr>
                <w:rStyle w:val="Hyperlink"/>
              </w:rPr>
              <w:t>6.59.2 Guidance to language users</w:t>
            </w:r>
            <w:r>
              <w:rPr>
                <w:webHidden/>
              </w:rPr>
              <w:tab/>
            </w:r>
            <w:r>
              <w:rPr>
                <w:webHidden/>
              </w:rPr>
              <w:fldChar w:fldCharType="begin"/>
            </w:r>
            <w:r>
              <w:rPr>
                <w:webHidden/>
              </w:rPr>
              <w:instrText xml:space="preserve"> PAGEREF _Toc508619103 \h </w:instrText>
            </w:r>
          </w:ins>
          <w:r>
            <w:rPr>
              <w:webHidden/>
            </w:rPr>
          </w:r>
          <w:r>
            <w:rPr>
              <w:webHidden/>
            </w:rPr>
            <w:fldChar w:fldCharType="separate"/>
          </w:r>
          <w:ins w:id="651" w:author="Joyce L Tokar" w:date="2018-03-12T12:12:00Z">
            <w:r w:rsidR="003B31DD">
              <w:rPr>
                <w:webHidden/>
              </w:rPr>
              <w:t>48</w:t>
            </w:r>
          </w:ins>
          <w:ins w:id="652" w:author="Joyce L Tokar" w:date="2018-03-12T11:53:00Z">
            <w:r>
              <w:rPr>
                <w:webHidden/>
              </w:rPr>
              <w:fldChar w:fldCharType="end"/>
            </w:r>
            <w:r w:rsidRPr="00820FF3">
              <w:rPr>
                <w:rStyle w:val="Hyperlink"/>
              </w:rPr>
              <w:fldChar w:fldCharType="end"/>
            </w:r>
          </w:ins>
        </w:p>
        <w:p w14:paraId="3CF77AB2" w14:textId="77777777" w:rsidR="00F128DF" w:rsidRDefault="00F128DF">
          <w:pPr>
            <w:pStyle w:val="TOC2"/>
            <w:rPr>
              <w:ins w:id="653" w:author="Joyce L Tokar" w:date="2018-03-12T11:53:00Z"/>
              <w:b w:val="0"/>
              <w:bCs w:val="0"/>
            </w:rPr>
          </w:pPr>
          <w:ins w:id="654" w:author="Joyce L Tokar" w:date="2018-03-12T11:53:00Z">
            <w:r w:rsidRPr="00820FF3">
              <w:rPr>
                <w:rStyle w:val="Hyperlink"/>
              </w:rPr>
              <w:fldChar w:fldCharType="begin"/>
            </w:r>
            <w:r w:rsidRPr="00820FF3">
              <w:rPr>
                <w:rStyle w:val="Hyperlink"/>
              </w:rPr>
              <w:instrText xml:space="preserve"> </w:instrText>
            </w:r>
            <w:r>
              <w:instrText>HYPERLINK \l "_Toc508619104"</w:instrText>
            </w:r>
            <w:r w:rsidRPr="00820FF3">
              <w:rPr>
                <w:rStyle w:val="Hyperlink"/>
              </w:rPr>
              <w:instrText xml:space="preserve"> </w:instrText>
            </w:r>
            <w:r w:rsidRPr="00820FF3">
              <w:rPr>
                <w:rStyle w:val="Hyperlink"/>
              </w:rPr>
              <w:fldChar w:fldCharType="separate"/>
            </w:r>
            <w:r w:rsidRPr="00820FF3">
              <w:rPr>
                <w:rStyle w:val="Hyperlink"/>
                <w:lang w:val="en-CA"/>
              </w:rPr>
              <w:t>6.60 Concurrency – Directed termination [CGT]</w:t>
            </w:r>
            <w:r>
              <w:rPr>
                <w:webHidden/>
              </w:rPr>
              <w:tab/>
            </w:r>
            <w:r>
              <w:rPr>
                <w:webHidden/>
              </w:rPr>
              <w:fldChar w:fldCharType="begin"/>
            </w:r>
            <w:r>
              <w:rPr>
                <w:webHidden/>
              </w:rPr>
              <w:instrText xml:space="preserve"> PAGEREF _Toc508619104 \h </w:instrText>
            </w:r>
          </w:ins>
          <w:r>
            <w:rPr>
              <w:webHidden/>
            </w:rPr>
          </w:r>
          <w:r>
            <w:rPr>
              <w:webHidden/>
            </w:rPr>
            <w:fldChar w:fldCharType="separate"/>
          </w:r>
          <w:ins w:id="655" w:author="Joyce L Tokar" w:date="2018-03-12T12:12:00Z">
            <w:r w:rsidR="003B31DD">
              <w:rPr>
                <w:webHidden/>
              </w:rPr>
              <w:t>48</w:t>
            </w:r>
          </w:ins>
          <w:ins w:id="656" w:author="Joyce L Tokar" w:date="2018-03-12T11:53:00Z">
            <w:r>
              <w:rPr>
                <w:webHidden/>
              </w:rPr>
              <w:fldChar w:fldCharType="end"/>
            </w:r>
            <w:r w:rsidRPr="00820FF3">
              <w:rPr>
                <w:rStyle w:val="Hyperlink"/>
              </w:rPr>
              <w:fldChar w:fldCharType="end"/>
            </w:r>
          </w:ins>
        </w:p>
        <w:p w14:paraId="7D2AE28A" w14:textId="77777777" w:rsidR="00F128DF" w:rsidRDefault="00F128DF">
          <w:pPr>
            <w:pStyle w:val="TOC2"/>
            <w:rPr>
              <w:ins w:id="657" w:author="Joyce L Tokar" w:date="2018-03-12T11:53:00Z"/>
              <w:b w:val="0"/>
              <w:bCs w:val="0"/>
            </w:rPr>
          </w:pPr>
          <w:ins w:id="658" w:author="Joyce L Tokar" w:date="2018-03-12T11:53:00Z">
            <w:r w:rsidRPr="00820FF3">
              <w:rPr>
                <w:rStyle w:val="Hyperlink"/>
              </w:rPr>
              <w:fldChar w:fldCharType="begin"/>
            </w:r>
            <w:r w:rsidRPr="00820FF3">
              <w:rPr>
                <w:rStyle w:val="Hyperlink"/>
              </w:rPr>
              <w:instrText xml:space="preserve"> </w:instrText>
            </w:r>
            <w:r>
              <w:instrText>HYPERLINK \l "_Toc508619105"</w:instrText>
            </w:r>
            <w:r w:rsidRPr="00820FF3">
              <w:rPr>
                <w:rStyle w:val="Hyperlink"/>
              </w:rPr>
              <w:instrText xml:space="preserve"> </w:instrText>
            </w:r>
            <w:r w:rsidRPr="00820FF3">
              <w:rPr>
                <w:rStyle w:val="Hyperlink"/>
              </w:rPr>
              <w:fldChar w:fldCharType="separate"/>
            </w:r>
            <w:r w:rsidRPr="00820FF3">
              <w:rPr>
                <w:rStyle w:val="Hyperlink"/>
              </w:rPr>
              <w:t>6.60.1 Applicability to language</w:t>
            </w:r>
            <w:r>
              <w:rPr>
                <w:webHidden/>
              </w:rPr>
              <w:tab/>
            </w:r>
            <w:r>
              <w:rPr>
                <w:webHidden/>
              </w:rPr>
              <w:fldChar w:fldCharType="begin"/>
            </w:r>
            <w:r>
              <w:rPr>
                <w:webHidden/>
              </w:rPr>
              <w:instrText xml:space="preserve"> PAGEREF _Toc508619105 \h </w:instrText>
            </w:r>
          </w:ins>
          <w:r>
            <w:rPr>
              <w:webHidden/>
            </w:rPr>
          </w:r>
          <w:r>
            <w:rPr>
              <w:webHidden/>
            </w:rPr>
            <w:fldChar w:fldCharType="separate"/>
          </w:r>
          <w:ins w:id="659" w:author="Joyce L Tokar" w:date="2018-03-12T12:12:00Z">
            <w:r w:rsidR="003B31DD">
              <w:rPr>
                <w:webHidden/>
              </w:rPr>
              <w:t>48</w:t>
            </w:r>
          </w:ins>
          <w:ins w:id="660" w:author="Joyce L Tokar" w:date="2018-03-12T11:53:00Z">
            <w:r>
              <w:rPr>
                <w:webHidden/>
              </w:rPr>
              <w:fldChar w:fldCharType="end"/>
            </w:r>
            <w:r w:rsidRPr="00820FF3">
              <w:rPr>
                <w:rStyle w:val="Hyperlink"/>
              </w:rPr>
              <w:fldChar w:fldCharType="end"/>
            </w:r>
          </w:ins>
        </w:p>
        <w:p w14:paraId="7141CD34" w14:textId="77777777" w:rsidR="00F128DF" w:rsidRDefault="00F128DF">
          <w:pPr>
            <w:pStyle w:val="TOC3"/>
            <w:rPr>
              <w:ins w:id="661" w:author="Joyce L Tokar" w:date="2018-03-12T11:53:00Z"/>
              <w:b w:val="0"/>
              <w:bCs w:val="0"/>
            </w:rPr>
          </w:pPr>
          <w:ins w:id="662" w:author="Joyce L Tokar" w:date="2018-03-12T11:53:00Z">
            <w:r w:rsidRPr="00820FF3">
              <w:rPr>
                <w:rStyle w:val="Hyperlink"/>
              </w:rPr>
              <w:fldChar w:fldCharType="begin"/>
            </w:r>
            <w:r w:rsidRPr="00820FF3">
              <w:rPr>
                <w:rStyle w:val="Hyperlink"/>
              </w:rPr>
              <w:instrText xml:space="preserve"> </w:instrText>
            </w:r>
            <w:r>
              <w:instrText>HYPERLINK \l "_Toc508619106"</w:instrText>
            </w:r>
            <w:r w:rsidRPr="00820FF3">
              <w:rPr>
                <w:rStyle w:val="Hyperlink"/>
              </w:rPr>
              <w:instrText xml:space="preserve"> </w:instrText>
            </w:r>
            <w:r w:rsidRPr="00820FF3">
              <w:rPr>
                <w:rStyle w:val="Hyperlink"/>
              </w:rPr>
              <w:fldChar w:fldCharType="separate"/>
            </w:r>
            <w:r w:rsidRPr="00820FF3">
              <w:rPr>
                <w:rStyle w:val="Hyperlink"/>
              </w:rPr>
              <w:t>6.60.2 Guidance to language users</w:t>
            </w:r>
            <w:r>
              <w:rPr>
                <w:webHidden/>
              </w:rPr>
              <w:tab/>
            </w:r>
            <w:r>
              <w:rPr>
                <w:webHidden/>
              </w:rPr>
              <w:fldChar w:fldCharType="begin"/>
            </w:r>
            <w:r>
              <w:rPr>
                <w:webHidden/>
              </w:rPr>
              <w:instrText xml:space="preserve"> PAGEREF _Toc508619106 \h </w:instrText>
            </w:r>
          </w:ins>
          <w:r>
            <w:rPr>
              <w:webHidden/>
            </w:rPr>
          </w:r>
          <w:r>
            <w:rPr>
              <w:webHidden/>
            </w:rPr>
            <w:fldChar w:fldCharType="separate"/>
          </w:r>
          <w:ins w:id="663" w:author="Joyce L Tokar" w:date="2018-03-12T12:12:00Z">
            <w:r w:rsidR="003B31DD">
              <w:rPr>
                <w:webHidden/>
              </w:rPr>
              <w:t>48</w:t>
            </w:r>
          </w:ins>
          <w:ins w:id="664" w:author="Joyce L Tokar" w:date="2018-03-12T11:53:00Z">
            <w:r>
              <w:rPr>
                <w:webHidden/>
              </w:rPr>
              <w:fldChar w:fldCharType="end"/>
            </w:r>
            <w:r w:rsidRPr="00820FF3">
              <w:rPr>
                <w:rStyle w:val="Hyperlink"/>
              </w:rPr>
              <w:fldChar w:fldCharType="end"/>
            </w:r>
          </w:ins>
        </w:p>
        <w:p w14:paraId="046A3483" w14:textId="77777777" w:rsidR="00F128DF" w:rsidRDefault="00F128DF">
          <w:pPr>
            <w:pStyle w:val="TOC2"/>
            <w:rPr>
              <w:ins w:id="665" w:author="Joyce L Tokar" w:date="2018-03-12T11:53:00Z"/>
              <w:b w:val="0"/>
              <w:bCs w:val="0"/>
            </w:rPr>
          </w:pPr>
          <w:ins w:id="666" w:author="Joyce L Tokar" w:date="2018-03-12T11:53:00Z">
            <w:r w:rsidRPr="00820FF3">
              <w:rPr>
                <w:rStyle w:val="Hyperlink"/>
              </w:rPr>
              <w:fldChar w:fldCharType="begin"/>
            </w:r>
            <w:r w:rsidRPr="00820FF3">
              <w:rPr>
                <w:rStyle w:val="Hyperlink"/>
              </w:rPr>
              <w:instrText xml:space="preserve"> </w:instrText>
            </w:r>
            <w:r>
              <w:instrText>HYPERLINK \l "_Toc508619107"</w:instrText>
            </w:r>
            <w:r w:rsidRPr="00820FF3">
              <w:rPr>
                <w:rStyle w:val="Hyperlink"/>
              </w:rPr>
              <w:instrText xml:space="preserve"> </w:instrText>
            </w:r>
            <w:r w:rsidRPr="00820FF3">
              <w:rPr>
                <w:rStyle w:val="Hyperlink"/>
              </w:rPr>
              <w:fldChar w:fldCharType="separate"/>
            </w:r>
            <w:r w:rsidRPr="00820FF3">
              <w:rPr>
                <w:rStyle w:val="Hyperlink"/>
              </w:rPr>
              <w:t>6.61 Concurrent Data Access [CGX]</w:t>
            </w:r>
            <w:r>
              <w:rPr>
                <w:webHidden/>
              </w:rPr>
              <w:tab/>
            </w:r>
            <w:r>
              <w:rPr>
                <w:webHidden/>
              </w:rPr>
              <w:fldChar w:fldCharType="begin"/>
            </w:r>
            <w:r>
              <w:rPr>
                <w:webHidden/>
              </w:rPr>
              <w:instrText xml:space="preserve"> PAGEREF _Toc508619107 \h </w:instrText>
            </w:r>
          </w:ins>
          <w:r>
            <w:rPr>
              <w:webHidden/>
            </w:rPr>
          </w:r>
          <w:r>
            <w:rPr>
              <w:webHidden/>
            </w:rPr>
            <w:fldChar w:fldCharType="separate"/>
          </w:r>
          <w:ins w:id="667" w:author="Joyce L Tokar" w:date="2018-03-12T12:12:00Z">
            <w:r w:rsidR="003B31DD">
              <w:rPr>
                <w:webHidden/>
              </w:rPr>
              <w:t>49</w:t>
            </w:r>
          </w:ins>
          <w:ins w:id="668" w:author="Joyce L Tokar" w:date="2018-03-12T11:53:00Z">
            <w:r>
              <w:rPr>
                <w:webHidden/>
              </w:rPr>
              <w:fldChar w:fldCharType="end"/>
            </w:r>
            <w:r w:rsidRPr="00820FF3">
              <w:rPr>
                <w:rStyle w:val="Hyperlink"/>
              </w:rPr>
              <w:fldChar w:fldCharType="end"/>
            </w:r>
          </w:ins>
        </w:p>
        <w:p w14:paraId="796D395D" w14:textId="77777777" w:rsidR="00F128DF" w:rsidRDefault="00F128DF">
          <w:pPr>
            <w:pStyle w:val="TOC2"/>
            <w:rPr>
              <w:ins w:id="669" w:author="Joyce L Tokar" w:date="2018-03-12T11:53:00Z"/>
              <w:b w:val="0"/>
              <w:bCs w:val="0"/>
            </w:rPr>
          </w:pPr>
          <w:ins w:id="670" w:author="Joyce L Tokar" w:date="2018-03-12T11:53:00Z">
            <w:r w:rsidRPr="00820FF3">
              <w:rPr>
                <w:rStyle w:val="Hyperlink"/>
              </w:rPr>
              <w:fldChar w:fldCharType="begin"/>
            </w:r>
            <w:r w:rsidRPr="00820FF3">
              <w:rPr>
                <w:rStyle w:val="Hyperlink"/>
              </w:rPr>
              <w:instrText xml:space="preserve"> </w:instrText>
            </w:r>
            <w:r>
              <w:instrText>HYPERLINK \l "_Toc508619108"</w:instrText>
            </w:r>
            <w:r w:rsidRPr="00820FF3">
              <w:rPr>
                <w:rStyle w:val="Hyperlink"/>
              </w:rPr>
              <w:instrText xml:space="preserve"> </w:instrText>
            </w:r>
            <w:r w:rsidRPr="00820FF3">
              <w:rPr>
                <w:rStyle w:val="Hyperlink"/>
              </w:rPr>
              <w:fldChar w:fldCharType="separate"/>
            </w:r>
            <w:r w:rsidRPr="00820FF3">
              <w:rPr>
                <w:rStyle w:val="Hyperlink"/>
              </w:rPr>
              <w:t>6.61.1 Applicability to language</w:t>
            </w:r>
            <w:r>
              <w:rPr>
                <w:webHidden/>
              </w:rPr>
              <w:tab/>
            </w:r>
            <w:r>
              <w:rPr>
                <w:webHidden/>
              </w:rPr>
              <w:fldChar w:fldCharType="begin"/>
            </w:r>
            <w:r>
              <w:rPr>
                <w:webHidden/>
              </w:rPr>
              <w:instrText xml:space="preserve"> PAGEREF _Toc508619108 \h </w:instrText>
            </w:r>
          </w:ins>
          <w:r>
            <w:rPr>
              <w:webHidden/>
            </w:rPr>
          </w:r>
          <w:r>
            <w:rPr>
              <w:webHidden/>
            </w:rPr>
            <w:fldChar w:fldCharType="separate"/>
          </w:r>
          <w:ins w:id="671" w:author="Joyce L Tokar" w:date="2018-03-12T12:12:00Z">
            <w:r w:rsidR="003B31DD">
              <w:rPr>
                <w:webHidden/>
              </w:rPr>
              <w:t>49</w:t>
            </w:r>
          </w:ins>
          <w:ins w:id="672" w:author="Joyce L Tokar" w:date="2018-03-12T11:53:00Z">
            <w:r>
              <w:rPr>
                <w:webHidden/>
              </w:rPr>
              <w:fldChar w:fldCharType="end"/>
            </w:r>
            <w:r w:rsidRPr="00820FF3">
              <w:rPr>
                <w:rStyle w:val="Hyperlink"/>
              </w:rPr>
              <w:fldChar w:fldCharType="end"/>
            </w:r>
          </w:ins>
        </w:p>
        <w:p w14:paraId="6E3E9254" w14:textId="77777777" w:rsidR="00F128DF" w:rsidRDefault="00F128DF">
          <w:pPr>
            <w:pStyle w:val="TOC3"/>
            <w:rPr>
              <w:ins w:id="673" w:author="Joyce L Tokar" w:date="2018-03-12T11:53:00Z"/>
              <w:b w:val="0"/>
              <w:bCs w:val="0"/>
            </w:rPr>
          </w:pPr>
          <w:ins w:id="674" w:author="Joyce L Tokar" w:date="2018-03-12T11:53:00Z">
            <w:r w:rsidRPr="00820FF3">
              <w:rPr>
                <w:rStyle w:val="Hyperlink"/>
              </w:rPr>
              <w:fldChar w:fldCharType="begin"/>
            </w:r>
            <w:r w:rsidRPr="00820FF3">
              <w:rPr>
                <w:rStyle w:val="Hyperlink"/>
              </w:rPr>
              <w:instrText xml:space="preserve"> </w:instrText>
            </w:r>
            <w:r>
              <w:instrText>HYPERLINK \l "_Toc508619109"</w:instrText>
            </w:r>
            <w:r w:rsidRPr="00820FF3">
              <w:rPr>
                <w:rStyle w:val="Hyperlink"/>
              </w:rPr>
              <w:instrText xml:space="preserve"> </w:instrText>
            </w:r>
            <w:r w:rsidRPr="00820FF3">
              <w:rPr>
                <w:rStyle w:val="Hyperlink"/>
              </w:rPr>
              <w:fldChar w:fldCharType="separate"/>
            </w:r>
            <w:r w:rsidRPr="00820FF3">
              <w:rPr>
                <w:rStyle w:val="Hyperlink"/>
              </w:rPr>
              <w:t>6.61.2 Guidance to language users</w:t>
            </w:r>
            <w:r>
              <w:rPr>
                <w:webHidden/>
              </w:rPr>
              <w:tab/>
            </w:r>
            <w:r>
              <w:rPr>
                <w:webHidden/>
              </w:rPr>
              <w:fldChar w:fldCharType="begin"/>
            </w:r>
            <w:r>
              <w:rPr>
                <w:webHidden/>
              </w:rPr>
              <w:instrText xml:space="preserve"> PAGEREF _Toc508619109 \h </w:instrText>
            </w:r>
          </w:ins>
          <w:r>
            <w:rPr>
              <w:webHidden/>
            </w:rPr>
          </w:r>
          <w:r>
            <w:rPr>
              <w:webHidden/>
            </w:rPr>
            <w:fldChar w:fldCharType="separate"/>
          </w:r>
          <w:ins w:id="675" w:author="Joyce L Tokar" w:date="2018-03-12T12:12:00Z">
            <w:r w:rsidR="003B31DD">
              <w:rPr>
                <w:webHidden/>
              </w:rPr>
              <w:t>49</w:t>
            </w:r>
          </w:ins>
          <w:ins w:id="676" w:author="Joyce L Tokar" w:date="2018-03-12T11:53:00Z">
            <w:r>
              <w:rPr>
                <w:webHidden/>
              </w:rPr>
              <w:fldChar w:fldCharType="end"/>
            </w:r>
            <w:r w:rsidRPr="00820FF3">
              <w:rPr>
                <w:rStyle w:val="Hyperlink"/>
              </w:rPr>
              <w:fldChar w:fldCharType="end"/>
            </w:r>
          </w:ins>
        </w:p>
        <w:p w14:paraId="71808FEE" w14:textId="77777777" w:rsidR="00F128DF" w:rsidRDefault="00F128DF">
          <w:pPr>
            <w:pStyle w:val="TOC3"/>
            <w:rPr>
              <w:ins w:id="677" w:author="Joyce L Tokar" w:date="2018-03-12T11:53:00Z"/>
              <w:b w:val="0"/>
              <w:bCs w:val="0"/>
            </w:rPr>
          </w:pPr>
          <w:ins w:id="678" w:author="Joyce L Tokar" w:date="2018-03-12T11:53:00Z">
            <w:r w:rsidRPr="00820FF3">
              <w:rPr>
                <w:rStyle w:val="Hyperlink"/>
              </w:rPr>
              <w:fldChar w:fldCharType="begin"/>
            </w:r>
            <w:r w:rsidRPr="00820FF3">
              <w:rPr>
                <w:rStyle w:val="Hyperlink"/>
              </w:rPr>
              <w:instrText xml:space="preserve"> </w:instrText>
            </w:r>
            <w:r>
              <w:instrText>HYPERLINK \l "_Toc508619110"</w:instrText>
            </w:r>
            <w:r w:rsidRPr="00820FF3">
              <w:rPr>
                <w:rStyle w:val="Hyperlink"/>
              </w:rPr>
              <w:instrText xml:space="preserve"> </w:instrText>
            </w:r>
            <w:r w:rsidRPr="00820FF3">
              <w:rPr>
                <w:rStyle w:val="Hyperlink"/>
              </w:rPr>
              <w:fldChar w:fldCharType="separate"/>
            </w:r>
            <w:r w:rsidRPr="00820FF3">
              <w:rPr>
                <w:rStyle w:val="Hyperlink"/>
                <w:lang w:val="en-CA"/>
              </w:rPr>
              <w:t>6.62 Concurrency – Premature Termination [CGS]</w:t>
            </w:r>
            <w:r>
              <w:rPr>
                <w:webHidden/>
              </w:rPr>
              <w:tab/>
            </w:r>
            <w:r>
              <w:rPr>
                <w:webHidden/>
              </w:rPr>
              <w:fldChar w:fldCharType="begin"/>
            </w:r>
            <w:r>
              <w:rPr>
                <w:webHidden/>
              </w:rPr>
              <w:instrText xml:space="preserve"> PAGEREF _Toc508619110 \h </w:instrText>
            </w:r>
          </w:ins>
          <w:r>
            <w:rPr>
              <w:webHidden/>
            </w:rPr>
          </w:r>
          <w:r>
            <w:rPr>
              <w:webHidden/>
            </w:rPr>
            <w:fldChar w:fldCharType="separate"/>
          </w:r>
          <w:ins w:id="679" w:author="Joyce L Tokar" w:date="2018-03-12T12:12:00Z">
            <w:r w:rsidR="003B31DD">
              <w:rPr>
                <w:webHidden/>
              </w:rPr>
              <w:t>49</w:t>
            </w:r>
          </w:ins>
          <w:ins w:id="680" w:author="Joyce L Tokar" w:date="2018-03-12T11:53:00Z">
            <w:r>
              <w:rPr>
                <w:webHidden/>
              </w:rPr>
              <w:fldChar w:fldCharType="end"/>
            </w:r>
            <w:r w:rsidRPr="00820FF3">
              <w:rPr>
                <w:rStyle w:val="Hyperlink"/>
              </w:rPr>
              <w:fldChar w:fldCharType="end"/>
            </w:r>
          </w:ins>
        </w:p>
        <w:p w14:paraId="6C1EA18F" w14:textId="77777777" w:rsidR="00F128DF" w:rsidRDefault="00F128DF">
          <w:pPr>
            <w:pStyle w:val="TOC2"/>
            <w:rPr>
              <w:ins w:id="681" w:author="Joyce L Tokar" w:date="2018-03-12T11:53:00Z"/>
              <w:b w:val="0"/>
              <w:bCs w:val="0"/>
            </w:rPr>
          </w:pPr>
          <w:ins w:id="682" w:author="Joyce L Tokar" w:date="2018-03-12T11:53:00Z">
            <w:r w:rsidRPr="00820FF3">
              <w:rPr>
                <w:rStyle w:val="Hyperlink"/>
              </w:rPr>
              <w:fldChar w:fldCharType="begin"/>
            </w:r>
            <w:r w:rsidRPr="00820FF3">
              <w:rPr>
                <w:rStyle w:val="Hyperlink"/>
              </w:rPr>
              <w:instrText xml:space="preserve"> </w:instrText>
            </w:r>
            <w:r>
              <w:instrText>HYPERLINK \l "_Toc508619111"</w:instrText>
            </w:r>
            <w:r w:rsidRPr="00820FF3">
              <w:rPr>
                <w:rStyle w:val="Hyperlink"/>
              </w:rPr>
              <w:instrText xml:space="preserve"> </w:instrText>
            </w:r>
            <w:r w:rsidRPr="00820FF3">
              <w:rPr>
                <w:rStyle w:val="Hyperlink"/>
              </w:rPr>
              <w:fldChar w:fldCharType="separate"/>
            </w:r>
            <w:r w:rsidRPr="00820FF3">
              <w:rPr>
                <w:rStyle w:val="Hyperlink"/>
                <w:lang w:val="en-CA"/>
              </w:rPr>
              <w:t xml:space="preserve">6.62.1 Applicability to </w:t>
            </w:r>
            <w:r w:rsidRPr="00820FF3">
              <w:rPr>
                <w:rStyle w:val="Hyperlink"/>
              </w:rPr>
              <w:t>la</w:t>
            </w:r>
            <w:r w:rsidRPr="00820FF3">
              <w:rPr>
                <w:rStyle w:val="Hyperlink"/>
                <w:lang w:val="en-CA"/>
              </w:rPr>
              <w:t>ng</w:t>
            </w:r>
            <w:r w:rsidRPr="00820FF3">
              <w:rPr>
                <w:rStyle w:val="Hyperlink"/>
              </w:rPr>
              <w:t>uage</w:t>
            </w:r>
            <w:r>
              <w:rPr>
                <w:webHidden/>
              </w:rPr>
              <w:tab/>
            </w:r>
            <w:r>
              <w:rPr>
                <w:webHidden/>
              </w:rPr>
              <w:fldChar w:fldCharType="begin"/>
            </w:r>
            <w:r>
              <w:rPr>
                <w:webHidden/>
              </w:rPr>
              <w:instrText xml:space="preserve"> PAGEREF _Toc508619111 \h </w:instrText>
            </w:r>
          </w:ins>
          <w:r>
            <w:rPr>
              <w:webHidden/>
            </w:rPr>
          </w:r>
          <w:r>
            <w:rPr>
              <w:webHidden/>
            </w:rPr>
            <w:fldChar w:fldCharType="separate"/>
          </w:r>
          <w:ins w:id="683" w:author="Joyce L Tokar" w:date="2018-03-12T12:12:00Z">
            <w:r w:rsidR="003B31DD">
              <w:rPr>
                <w:webHidden/>
              </w:rPr>
              <w:t>49</w:t>
            </w:r>
          </w:ins>
          <w:ins w:id="684" w:author="Joyce L Tokar" w:date="2018-03-12T11:53:00Z">
            <w:r>
              <w:rPr>
                <w:webHidden/>
              </w:rPr>
              <w:fldChar w:fldCharType="end"/>
            </w:r>
            <w:r w:rsidRPr="00820FF3">
              <w:rPr>
                <w:rStyle w:val="Hyperlink"/>
              </w:rPr>
              <w:fldChar w:fldCharType="end"/>
            </w:r>
          </w:ins>
        </w:p>
        <w:p w14:paraId="6E28CDC7" w14:textId="77777777" w:rsidR="00F128DF" w:rsidRDefault="00F128DF">
          <w:pPr>
            <w:pStyle w:val="TOC2"/>
            <w:rPr>
              <w:ins w:id="685" w:author="Joyce L Tokar" w:date="2018-03-12T11:53:00Z"/>
              <w:b w:val="0"/>
              <w:bCs w:val="0"/>
            </w:rPr>
          </w:pPr>
          <w:ins w:id="686" w:author="Joyce L Tokar" w:date="2018-03-12T11:53:00Z">
            <w:r w:rsidRPr="00820FF3">
              <w:rPr>
                <w:rStyle w:val="Hyperlink"/>
              </w:rPr>
              <w:fldChar w:fldCharType="begin"/>
            </w:r>
            <w:r w:rsidRPr="00820FF3">
              <w:rPr>
                <w:rStyle w:val="Hyperlink"/>
              </w:rPr>
              <w:instrText xml:space="preserve"> </w:instrText>
            </w:r>
            <w:r>
              <w:instrText>HYPERLINK \l "_Toc508619112"</w:instrText>
            </w:r>
            <w:r w:rsidRPr="00820FF3">
              <w:rPr>
                <w:rStyle w:val="Hyperlink"/>
              </w:rPr>
              <w:instrText xml:space="preserve"> </w:instrText>
            </w:r>
            <w:r w:rsidRPr="00820FF3">
              <w:rPr>
                <w:rStyle w:val="Hyperlink"/>
              </w:rPr>
              <w:fldChar w:fldCharType="separate"/>
            </w:r>
            <w:r w:rsidRPr="00820FF3">
              <w:rPr>
                <w:rStyle w:val="Hyperlink"/>
              </w:rPr>
              <w:t>6.62.2 Guidance to language users</w:t>
            </w:r>
            <w:r>
              <w:rPr>
                <w:webHidden/>
              </w:rPr>
              <w:tab/>
            </w:r>
            <w:r>
              <w:rPr>
                <w:webHidden/>
              </w:rPr>
              <w:fldChar w:fldCharType="begin"/>
            </w:r>
            <w:r>
              <w:rPr>
                <w:webHidden/>
              </w:rPr>
              <w:instrText xml:space="preserve"> PAGEREF _Toc508619112 \h </w:instrText>
            </w:r>
          </w:ins>
          <w:r>
            <w:rPr>
              <w:webHidden/>
            </w:rPr>
          </w:r>
          <w:r>
            <w:rPr>
              <w:webHidden/>
            </w:rPr>
            <w:fldChar w:fldCharType="separate"/>
          </w:r>
          <w:ins w:id="687" w:author="Joyce L Tokar" w:date="2018-03-12T12:12:00Z">
            <w:r w:rsidR="003B31DD">
              <w:rPr>
                <w:webHidden/>
              </w:rPr>
              <w:t>49</w:t>
            </w:r>
          </w:ins>
          <w:ins w:id="688" w:author="Joyce L Tokar" w:date="2018-03-12T11:53:00Z">
            <w:r>
              <w:rPr>
                <w:webHidden/>
              </w:rPr>
              <w:fldChar w:fldCharType="end"/>
            </w:r>
            <w:r w:rsidRPr="00820FF3">
              <w:rPr>
                <w:rStyle w:val="Hyperlink"/>
              </w:rPr>
              <w:fldChar w:fldCharType="end"/>
            </w:r>
          </w:ins>
        </w:p>
        <w:p w14:paraId="2E6B3B9D" w14:textId="77777777" w:rsidR="00F128DF" w:rsidRDefault="00F128DF">
          <w:pPr>
            <w:pStyle w:val="TOC2"/>
            <w:rPr>
              <w:ins w:id="689" w:author="Joyce L Tokar" w:date="2018-03-12T11:53:00Z"/>
              <w:b w:val="0"/>
              <w:bCs w:val="0"/>
            </w:rPr>
          </w:pPr>
          <w:ins w:id="690" w:author="Joyce L Tokar" w:date="2018-03-12T11:53:00Z">
            <w:r w:rsidRPr="00820FF3">
              <w:rPr>
                <w:rStyle w:val="Hyperlink"/>
              </w:rPr>
              <w:fldChar w:fldCharType="begin"/>
            </w:r>
            <w:r w:rsidRPr="00820FF3">
              <w:rPr>
                <w:rStyle w:val="Hyperlink"/>
              </w:rPr>
              <w:instrText xml:space="preserve"> </w:instrText>
            </w:r>
            <w:r>
              <w:instrText>HYPERLINK \l "_Toc508619113"</w:instrText>
            </w:r>
            <w:r w:rsidRPr="00820FF3">
              <w:rPr>
                <w:rStyle w:val="Hyperlink"/>
              </w:rPr>
              <w:instrText xml:space="preserve"> </w:instrText>
            </w:r>
            <w:r w:rsidRPr="00820FF3">
              <w:rPr>
                <w:rStyle w:val="Hyperlink"/>
              </w:rPr>
              <w:fldChar w:fldCharType="separate"/>
            </w:r>
            <w:r w:rsidRPr="00820FF3">
              <w:rPr>
                <w:rStyle w:val="Hyperlink"/>
                <w:lang w:val="en-CA"/>
              </w:rPr>
              <w:t>6.63 Protocol Lock Errors [CGM]</w:t>
            </w:r>
            <w:r>
              <w:rPr>
                <w:webHidden/>
              </w:rPr>
              <w:tab/>
            </w:r>
            <w:r>
              <w:rPr>
                <w:webHidden/>
              </w:rPr>
              <w:fldChar w:fldCharType="begin"/>
            </w:r>
            <w:r>
              <w:rPr>
                <w:webHidden/>
              </w:rPr>
              <w:instrText xml:space="preserve"> PAGEREF _Toc508619113 \h </w:instrText>
            </w:r>
          </w:ins>
          <w:r>
            <w:rPr>
              <w:webHidden/>
            </w:rPr>
          </w:r>
          <w:r>
            <w:rPr>
              <w:webHidden/>
            </w:rPr>
            <w:fldChar w:fldCharType="separate"/>
          </w:r>
          <w:ins w:id="691" w:author="Joyce L Tokar" w:date="2018-03-12T12:12:00Z">
            <w:r w:rsidR="003B31DD">
              <w:rPr>
                <w:webHidden/>
              </w:rPr>
              <w:t>49</w:t>
            </w:r>
          </w:ins>
          <w:ins w:id="692" w:author="Joyce L Tokar" w:date="2018-03-12T11:53:00Z">
            <w:r>
              <w:rPr>
                <w:webHidden/>
              </w:rPr>
              <w:fldChar w:fldCharType="end"/>
            </w:r>
            <w:r w:rsidRPr="00820FF3">
              <w:rPr>
                <w:rStyle w:val="Hyperlink"/>
              </w:rPr>
              <w:fldChar w:fldCharType="end"/>
            </w:r>
          </w:ins>
        </w:p>
        <w:p w14:paraId="62DAB44C" w14:textId="77777777" w:rsidR="00F128DF" w:rsidRDefault="00F128DF">
          <w:pPr>
            <w:pStyle w:val="TOC2"/>
            <w:rPr>
              <w:ins w:id="693" w:author="Joyce L Tokar" w:date="2018-03-12T11:53:00Z"/>
              <w:b w:val="0"/>
              <w:bCs w:val="0"/>
            </w:rPr>
          </w:pPr>
          <w:ins w:id="694" w:author="Joyce L Tokar" w:date="2018-03-12T11:53:00Z">
            <w:r w:rsidRPr="00820FF3">
              <w:rPr>
                <w:rStyle w:val="Hyperlink"/>
              </w:rPr>
              <w:fldChar w:fldCharType="begin"/>
            </w:r>
            <w:r w:rsidRPr="00820FF3">
              <w:rPr>
                <w:rStyle w:val="Hyperlink"/>
              </w:rPr>
              <w:instrText xml:space="preserve"> </w:instrText>
            </w:r>
            <w:r>
              <w:instrText>HYPERLINK \l "_Toc508619114"</w:instrText>
            </w:r>
            <w:r w:rsidRPr="00820FF3">
              <w:rPr>
                <w:rStyle w:val="Hyperlink"/>
              </w:rPr>
              <w:instrText xml:space="preserve"> </w:instrText>
            </w:r>
            <w:r w:rsidRPr="00820FF3">
              <w:rPr>
                <w:rStyle w:val="Hyperlink"/>
              </w:rPr>
              <w:fldChar w:fldCharType="separate"/>
            </w:r>
            <w:r w:rsidRPr="00820FF3">
              <w:rPr>
                <w:rStyle w:val="Hyperlink"/>
              </w:rPr>
              <w:t>6.63.1 Applicability to language</w:t>
            </w:r>
            <w:r>
              <w:rPr>
                <w:webHidden/>
              </w:rPr>
              <w:tab/>
            </w:r>
            <w:r>
              <w:rPr>
                <w:webHidden/>
              </w:rPr>
              <w:fldChar w:fldCharType="begin"/>
            </w:r>
            <w:r>
              <w:rPr>
                <w:webHidden/>
              </w:rPr>
              <w:instrText xml:space="preserve"> PAGEREF _Toc508619114 \h </w:instrText>
            </w:r>
          </w:ins>
          <w:r>
            <w:rPr>
              <w:webHidden/>
            </w:rPr>
          </w:r>
          <w:r>
            <w:rPr>
              <w:webHidden/>
            </w:rPr>
            <w:fldChar w:fldCharType="separate"/>
          </w:r>
          <w:ins w:id="695" w:author="Joyce L Tokar" w:date="2018-03-12T12:12:00Z">
            <w:r w:rsidR="003B31DD">
              <w:rPr>
                <w:webHidden/>
              </w:rPr>
              <w:t>49</w:t>
            </w:r>
          </w:ins>
          <w:ins w:id="696" w:author="Joyce L Tokar" w:date="2018-03-12T11:53:00Z">
            <w:r>
              <w:rPr>
                <w:webHidden/>
              </w:rPr>
              <w:fldChar w:fldCharType="end"/>
            </w:r>
            <w:r w:rsidRPr="00820FF3">
              <w:rPr>
                <w:rStyle w:val="Hyperlink"/>
              </w:rPr>
              <w:fldChar w:fldCharType="end"/>
            </w:r>
          </w:ins>
        </w:p>
        <w:p w14:paraId="7B43C5A3" w14:textId="77777777" w:rsidR="00F128DF" w:rsidRDefault="00F128DF">
          <w:pPr>
            <w:pStyle w:val="TOC3"/>
            <w:rPr>
              <w:ins w:id="697" w:author="Joyce L Tokar" w:date="2018-03-12T11:53:00Z"/>
              <w:b w:val="0"/>
              <w:bCs w:val="0"/>
            </w:rPr>
          </w:pPr>
          <w:ins w:id="698" w:author="Joyce L Tokar" w:date="2018-03-12T11:53:00Z">
            <w:r w:rsidRPr="00820FF3">
              <w:rPr>
                <w:rStyle w:val="Hyperlink"/>
              </w:rPr>
              <w:fldChar w:fldCharType="begin"/>
            </w:r>
            <w:r w:rsidRPr="00820FF3">
              <w:rPr>
                <w:rStyle w:val="Hyperlink"/>
              </w:rPr>
              <w:instrText xml:space="preserve"> </w:instrText>
            </w:r>
            <w:r>
              <w:instrText>HYPERLINK \l "_Toc508619115"</w:instrText>
            </w:r>
            <w:r w:rsidRPr="00820FF3">
              <w:rPr>
                <w:rStyle w:val="Hyperlink"/>
              </w:rPr>
              <w:instrText xml:space="preserve"> </w:instrText>
            </w:r>
            <w:r w:rsidRPr="00820FF3">
              <w:rPr>
                <w:rStyle w:val="Hyperlink"/>
              </w:rPr>
              <w:fldChar w:fldCharType="separate"/>
            </w:r>
            <w:r w:rsidRPr="00820FF3">
              <w:rPr>
                <w:rStyle w:val="Hyperlink"/>
              </w:rPr>
              <w:t>6.63.2 Guidance to language users</w:t>
            </w:r>
            <w:r>
              <w:rPr>
                <w:webHidden/>
              </w:rPr>
              <w:tab/>
            </w:r>
            <w:r>
              <w:rPr>
                <w:webHidden/>
              </w:rPr>
              <w:fldChar w:fldCharType="begin"/>
            </w:r>
            <w:r>
              <w:rPr>
                <w:webHidden/>
              </w:rPr>
              <w:instrText xml:space="preserve"> PAGEREF _Toc508619115 \h </w:instrText>
            </w:r>
          </w:ins>
          <w:r>
            <w:rPr>
              <w:webHidden/>
            </w:rPr>
          </w:r>
          <w:r>
            <w:rPr>
              <w:webHidden/>
            </w:rPr>
            <w:fldChar w:fldCharType="separate"/>
          </w:r>
          <w:ins w:id="699" w:author="Joyce L Tokar" w:date="2018-03-12T12:12:00Z">
            <w:r w:rsidR="003B31DD">
              <w:rPr>
                <w:webHidden/>
              </w:rPr>
              <w:t>49</w:t>
            </w:r>
          </w:ins>
          <w:ins w:id="700" w:author="Joyce L Tokar" w:date="2018-03-12T11:53:00Z">
            <w:r>
              <w:rPr>
                <w:webHidden/>
              </w:rPr>
              <w:fldChar w:fldCharType="end"/>
            </w:r>
            <w:r w:rsidRPr="00820FF3">
              <w:rPr>
                <w:rStyle w:val="Hyperlink"/>
              </w:rPr>
              <w:fldChar w:fldCharType="end"/>
            </w:r>
          </w:ins>
        </w:p>
        <w:p w14:paraId="7201EBFB" w14:textId="77777777" w:rsidR="00F128DF" w:rsidRDefault="00F128DF">
          <w:pPr>
            <w:pStyle w:val="TOC2"/>
            <w:rPr>
              <w:ins w:id="701" w:author="Joyce L Tokar" w:date="2018-03-12T11:53:00Z"/>
              <w:b w:val="0"/>
              <w:bCs w:val="0"/>
            </w:rPr>
          </w:pPr>
          <w:ins w:id="702" w:author="Joyce L Tokar" w:date="2018-03-12T11:53:00Z">
            <w:r w:rsidRPr="00820FF3">
              <w:rPr>
                <w:rStyle w:val="Hyperlink"/>
              </w:rPr>
              <w:fldChar w:fldCharType="begin"/>
            </w:r>
            <w:r w:rsidRPr="00820FF3">
              <w:rPr>
                <w:rStyle w:val="Hyperlink"/>
              </w:rPr>
              <w:instrText xml:space="preserve"> </w:instrText>
            </w:r>
            <w:r>
              <w:instrText>HYPERLINK \l "_Toc508619116"</w:instrText>
            </w:r>
            <w:r w:rsidRPr="00820FF3">
              <w:rPr>
                <w:rStyle w:val="Hyperlink"/>
              </w:rPr>
              <w:instrText xml:space="preserve"> </w:instrText>
            </w:r>
            <w:r w:rsidRPr="00820FF3">
              <w:rPr>
                <w:rStyle w:val="Hyperlink"/>
              </w:rPr>
              <w:fldChar w:fldCharType="separate"/>
            </w:r>
            <w:r w:rsidRPr="00820FF3">
              <w:rPr>
                <w:rStyle w:val="Hyperlink"/>
                <w:rFonts w:eastAsia="MS PGothic"/>
                <w:lang w:eastAsia="ja-JP"/>
              </w:rPr>
              <w:t>6.64 Reliance on External Format String  [SHL]</w:t>
            </w:r>
            <w:r>
              <w:rPr>
                <w:webHidden/>
              </w:rPr>
              <w:tab/>
            </w:r>
            <w:r>
              <w:rPr>
                <w:webHidden/>
              </w:rPr>
              <w:fldChar w:fldCharType="begin"/>
            </w:r>
            <w:r>
              <w:rPr>
                <w:webHidden/>
              </w:rPr>
              <w:instrText xml:space="preserve"> PAGEREF _Toc508619116 \h </w:instrText>
            </w:r>
          </w:ins>
          <w:r>
            <w:rPr>
              <w:webHidden/>
            </w:rPr>
          </w:r>
          <w:r>
            <w:rPr>
              <w:webHidden/>
            </w:rPr>
            <w:fldChar w:fldCharType="separate"/>
          </w:r>
          <w:ins w:id="703" w:author="Joyce L Tokar" w:date="2018-03-12T12:12:00Z">
            <w:r w:rsidR="003B31DD">
              <w:rPr>
                <w:webHidden/>
              </w:rPr>
              <w:t>50</w:t>
            </w:r>
          </w:ins>
          <w:ins w:id="704" w:author="Joyce L Tokar" w:date="2018-03-12T11:53:00Z">
            <w:r>
              <w:rPr>
                <w:webHidden/>
              </w:rPr>
              <w:fldChar w:fldCharType="end"/>
            </w:r>
            <w:r w:rsidRPr="00820FF3">
              <w:rPr>
                <w:rStyle w:val="Hyperlink"/>
              </w:rPr>
              <w:fldChar w:fldCharType="end"/>
            </w:r>
          </w:ins>
        </w:p>
        <w:p w14:paraId="4EC7006E" w14:textId="77777777" w:rsidR="00F128DF" w:rsidRDefault="00F128DF">
          <w:pPr>
            <w:pStyle w:val="TOC2"/>
            <w:rPr>
              <w:ins w:id="705" w:author="Joyce L Tokar" w:date="2018-03-12T11:53:00Z"/>
              <w:b w:val="0"/>
              <w:bCs w:val="0"/>
            </w:rPr>
          </w:pPr>
          <w:ins w:id="706" w:author="Joyce L Tokar" w:date="2018-03-12T11:53:00Z">
            <w:r w:rsidRPr="00820FF3">
              <w:rPr>
                <w:rStyle w:val="Hyperlink"/>
              </w:rPr>
              <w:fldChar w:fldCharType="begin"/>
            </w:r>
            <w:r w:rsidRPr="00820FF3">
              <w:rPr>
                <w:rStyle w:val="Hyperlink"/>
              </w:rPr>
              <w:instrText xml:space="preserve"> </w:instrText>
            </w:r>
            <w:r>
              <w:instrText>HYPERLINK \l "_Toc508619117"</w:instrText>
            </w:r>
            <w:r w:rsidRPr="00820FF3">
              <w:rPr>
                <w:rStyle w:val="Hyperlink"/>
              </w:rPr>
              <w:instrText xml:space="preserve"> </w:instrText>
            </w:r>
            <w:r w:rsidRPr="00820FF3">
              <w:rPr>
                <w:rStyle w:val="Hyperlink"/>
              </w:rPr>
              <w:fldChar w:fldCharType="separate"/>
            </w:r>
            <w:r w:rsidRPr="00820FF3">
              <w:rPr>
                <w:rStyle w:val="Hyperlink"/>
              </w:rPr>
              <w:t>7 Language specific vulnerabilities for Ada</w:t>
            </w:r>
            <w:r>
              <w:rPr>
                <w:webHidden/>
              </w:rPr>
              <w:tab/>
            </w:r>
            <w:r>
              <w:rPr>
                <w:webHidden/>
              </w:rPr>
              <w:fldChar w:fldCharType="begin"/>
            </w:r>
            <w:r>
              <w:rPr>
                <w:webHidden/>
              </w:rPr>
              <w:instrText xml:space="preserve"> PAGEREF _Toc508619117 \h </w:instrText>
            </w:r>
          </w:ins>
          <w:r>
            <w:rPr>
              <w:webHidden/>
            </w:rPr>
          </w:r>
          <w:r>
            <w:rPr>
              <w:webHidden/>
            </w:rPr>
            <w:fldChar w:fldCharType="separate"/>
          </w:r>
          <w:ins w:id="707" w:author="Joyce L Tokar" w:date="2018-03-12T12:12:00Z">
            <w:r w:rsidR="003B31DD">
              <w:rPr>
                <w:webHidden/>
              </w:rPr>
              <w:t>50</w:t>
            </w:r>
          </w:ins>
          <w:ins w:id="708" w:author="Joyce L Tokar" w:date="2018-03-12T11:53:00Z">
            <w:r>
              <w:rPr>
                <w:webHidden/>
              </w:rPr>
              <w:fldChar w:fldCharType="end"/>
            </w:r>
            <w:r w:rsidRPr="00820FF3">
              <w:rPr>
                <w:rStyle w:val="Hyperlink"/>
              </w:rPr>
              <w:fldChar w:fldCharType="end"/>
            </w:r>
          </w:ins>
        </w:p>
        <w:p w14:paraId="43686CBA" w14:textId="77777777" w:rsidR="00F128DF" w:rsidRDefault="00F128DF">
          <w:pPr>
            <w:pStyle w:val="TOC2"/>
            <w:rPr>
              <w:ins w:id="709" w:author="Joyce L Tokar" w:date="2018-03-12T11:53:00Z"/>
              <w:b w:val="0"/>
              <w:bCs w:val="0"/>
            </w:rPr>
          </w:pPr>
          <w:ins w:id="710" w:author="Joyce L Tokar" w:date="2018-03-12T11:53:00Z">
            <w:r w:rsidRPr="00820FF3">
              <w:rPr>
                <w:rStyle w:val="Hyperlink"/>
              </w:rPr>
              <w:fldChar w:fldCharType="begin"/>
            </w:r>
            <w:r w:rsidRPr="00820FF3">
              <w:rPr>
                <w:rStyle w:val="Hyperlink"/>
              </w:rPr>
              <w:instrText xml:space="preserve"> </w:instrText>
            </w:r>
            <w:r>
              <w:instrText>HYPERLINK \l "_Toc508619118"</w:instrText>
            </w:r>
            <w:r w:rsidRPr="00820FF3">
              <w:rPr>
                <w:rStyle w:val="Hyperlink"/>
              </w:rPr>
              <w:instrText xml:space="preserve"> </w:instrText>
            </w:r>
            <w:r w:rsidRPr="00820FF3">
              <w:rPr>
                <w:rStyle w:val="Hyperlink"/>
              </w:rPr>
              <w:fldChar w:fldCharType="separate"/>
            </w:r>
            <w:r w:rsidRPr="00820FF3">
              <w:rPr>
                <w:rStyle w:val="Hyperlink"/>
              </w:rPr>
              <w:t>8 Implications for standardization</w:t>
            </w:r>
            <w:r>
              <w:rPr>
                <w:webHidden/>
              </w:rPr>
              <w:tab/>
            </w:r>
            <w:r>
              <w:rPr>
                <w:webHidden/>
              </w:rPr>
              <w:fldChar w:fldCharType="begin"/>
            </w:r>
            <w:r>
              <w:rPr>
                <w:webHidden/>
              </w:rPr>
              <w:instrText xml:space="preserve"> PAGEREF _Toc508619118 \h </w:instrText>
            </w:r>
          </w:ins>
          <w:r>
            <w:rPr>
              <w:webHidden/>
            </w:rPr>
          </w:r>
          <w:r>
            <w:rPr>
              <w:webHidden/>
            </w:rPr>
            <w:fldChar w:fldCharType="separate"/>
          </w:r>
          <w:ins w:id="711" w:author="Joyce L Tokar" w:date="2018-03-12T12:12:00Z">
            <w:r w:rsidR="003B31DD">
              <w:rPr>
                <w:webHidden/>
              </w:rPr>
              <w:t>50</w:t>
            </w:r>
          </w:ins>
          <w:ins w:id="712" w:author="Joyce L Tokar" w:date="2018-03-12T11:53:00Z">
            <w:r>
              <w:rPr>
                <w:webHidden/>
              </w:rPr>
              <w:fldChar w:fldCharType="end"/>
            </w:r>
            <w:r w:rsidRPr="00820FF3">
              <w:rPr>
                <w:rStyle w:val="Hyperlink"/>
              </w:rPr>
              <w:fldChar w:fldCharType="end"/>
            </w:r>
          </w:ins>
        </w:p>
        <w:p w14:paraId="18200393" w14:textId="77777777" w:rsidR="00F128DF" w:rsidRDefault="00F128DF">
          <w:pPr>
            <w:pStyle w:val="TOC1"/>
            <w:rPr>
              <w:ins w:id="713" w:author="Joyce L Tokar" w:date="2018-03-12T11:53:00Z"/>
              <w:b w:val="0"/>
              <w:bCs w:val="0"/>
            </w:rPr>
          </w:pPr>
          <w:ins w:id="714" w:author="Joyce L Tokar" w:date="2018-03-12T11:53:00Z">
            <w:r w:rsidRPr="00820FF3">
              <w:rPr>
                <w:rStyle w:val="Hyperlink"/>
              </w:rPr>
              <w:fldChar w:fldCharType="begin"/>
            </w:r>
            <w:r w:rsidRPr="00820FF3">
              <w:rPr>
                <w:rStyle w:val="Hyperlink"/>
              </w:rPr>
              <w:instrText xml:space="preserve"> </w:instrText>
            </w:r>
            <w:r>
              <w:instrText>HYPERLINK \l "_Toc508619119"</w:instrText>
            </w:r>
            <w:r w:rsidRPr="00820FF3">
              <w:rPr>
                <w:rStyle w:val="Hyperlink"/>
              </w:rPr>
              <w:instrText xml:space="preserve"> </w:instrText>
            </w:r>
            <w:r w:rsidRPr="00820FF3">
              <w:rPr>
                <w:rStyle w:val="Hyperlink"/>
              </w:rPr>
              <w:fldChar w:fldCharType="separate"/>
            </w:r>
            <w:r w:rsidRPr="00820FF3">
              <w:rPr>
                <w:rStyle w:val="Hyperlink"/>
              </w:rPr>
              <w:t>Bibliography</w:t>
            </w:r>
            <w:r>
              <w:rPr>
                <w:webHidden/>
              </w:rPr>
              <w:tab/>
            </w:r>
            <w:r>
              <w:rPr>
                <w:webHidden/>
              </w:rPr>
              <w:fldChar w:fldCharType="begin"/>
            </w:r>
            <w:r>
              <w:rPr>
                <w:webHidden/>
              </w:rPr>
              <w:instrText xml:space="preserve"> PAGEREF _Toc508619119 \h </w:instrText>
            </w:r>
          </w:ins>
          <w:r>
            <w:rPr>
              <w:webHidden/>
            </w:rPr>
          </w:r>
          <w:r>
            <w:rPr>
              <w:webHidden/>
            </w:rPr>
            <w:fldChar w:fldCharType="separate"/>
          </w:r>
          <w:ins w:id="715" w:author="Joyce L Tokar" w:date="2018-03-12T12:12:00Z">
            <w:r w:rsidR="003B31DD">
              <w:rPr>
                <w:webHidden/>
              </w:rPr>
              <w:t>52</w:t>
            </w:r>
          </w:ins>
          <w:ins w:id="716" w:author="Joyce L Tokar" w:date="2018-03-12T11:53:00Z">
            <w:r>
              <w:rPr>
                <w:webHidden/>
              </w:rPr>
              <w:fldChar w:fldCharType="end"/>
            </w:r>
            <w:r w:rsidRPr="00820FF3">
              <w:rPr>
                <w:rStyle w:val="Hyperlink"/>
              </w:rPr>
              <w:fldChar w:fldCharType="end"/>
            </w:r>
          </w:ins>
        </w:p>
        <w:p w14:paraId="1F35D660" w14:textId="77777777" w:rsidR="00F128DF" w:rsidRDefault="00F128DF">
          <w:pPr>
            <w:pStyle w:val="TOC1"/>
            <w:rPr>
              <w:ins w:id="717" w:author="Joyce L Tokar" w:date="2018-03-12T11:53:00Z"/>
              <w:b w:val="0"/>
              <w:bCs w:val="0"/>
            </w:rPr>
          </w:pPr>
          <w:ins w:id="718" w:author="Joyce L Tokar" w:date="2018-03-12T11:53:00Z">
            <w:r w:rsidRPr="00820FF3">
              <w:rPr>
                <w:rStyle w:val="Hyperlink"/>
              </w:rPr>
              <w:fldChar w:fldCharType="begin"/>
            </w:r>
            <w:r w:rsidRPr="00820FF3">
              <w:rPr>
                <w:rStyle w:val="Hyperlink"/>
              </w:rPr>
              <w:instrText xml:space="preserve"> </w:instrText>
            </w:r>
            <w:r>
              <w:instrText>HYPERLINK \l "_Toc508619120"</w:instrText>
            </w:r>
            <w:r w:rsidRPr="00820FF3">
              <w:rPr>
                <w:rStyle w:val="Hyperlink"/>
              </w:rPr>
              <w:instrText xml:space="preserve"> </w:instrText>
            </w:r>
            <w:r w:rsidRPr="00820FF3">
              <w:rPr>
                <w:rStyle w:val="Hyperlink"/>
              </w:rPr>
              <w:fldChar w:fldCharType="separate"/>
            </w:r>
            <w:r w:rsidRPr="00820FF3">
              <w:rPr>
                <w:rStyle w:val="Hyperlink"/>
              </w:rPr>
              <w:t>Index</w:t>
            </w:r>
            <w:r>
              <w:rPr>
                <w:webHidden/>
              </w:rPr>
              <w:tab/>
            </w:r>
            <w:r>
              <w:rPr>
                <w:webHidden/>
              </w:rPr>
              <w:fldChar w:fldCharType="begin"/>
            </w:r>
            <w:r>
              <w:rPr>
                <w:webHidden/>
              </w:rPr>
              <w:instrText xml:space="preserve"> PAGEREF _Toc508619120 \h </w:instrText>
            </w:r>
          </w:ins>
          <w:r>
            <w:rPr>
              <w:webHidden/>
            </w:rPr>
          </w:r>
          <w:r>
            <w:rPr>
              <w:webHidden/>
            </w:rPr>
            <w:fldChar w:fldCharType="separate"/>
          </w:r>
          <w:ins w:id="719" w:author="Joyce L Tokar" w:date="2018-03-12T12:12:00Z">
            <w:r w:rsidR="003B31DD">
              <w:rPr>
                <w:webHidden/>
              </w:rPr>
              <w:t>54</w:t>
            </w:r>
          </w:ins>
          <w:ins w:id="720" w:author="Joyce L Tokar" w:date="2018-03-12T11:53:00Z">
            <w:r>
              <w:rPr>
                <w:webHidden/>
              </w:rPr>
              <w:fldChar w:fldCharType="end"/>
            </w:r>
            <w:r w:rsidRPr="00820FF3">
              <w:rPr>
                <w:rStyle w:val="Hyperlink"/>
              </w:rPr>
              <w:fldChar w:fldCharType="end"/>
            </w:r>
          </w:ins>
        </w:p>
        <w:p w14:paraId="6F6DEEA6" w14:textId="77777777" w:rsidR="0056187F" w:rsidDel="00B8456F" w:rsidRDefault="003C44DE">
          <w:pPr>
            <w:pStyle w:val="TOC1"/>
            <w:rPr>
              <w:del w:id="721" w:author="Joyce L Tokar" w:date="2018-03-06T08:45:00Z"/>
              <w:b w:val="0"/>
              <w:bCs w:val="0"/>
            </w:rPr>
          </w:pPr>
          <w:del w:id="722" w:author="Joyce L Tokar" w:date="2018-03-06T08:45:00Z">
            <w:r w:rsidRPr="003C44DE">
              <w:delText>Foreword</w:delText>
            </w:r>
            <w:r w:rsidR="0056187F" w:rsidDel="00B8456F">
              <w:rPr>
                <w:webHidden/>
              </w:rPr>
              <w:tab/>
              <w:delText>8</w:delText>
            </w:r>
          </w:del>
        </w:p>
        <w:p w14:paraId="676944F9" w14:textId="77777777" w:rsidR="0056187F" w:rsidDel="00B8456F" w:rsidRDefault="003C44DE">
          <w:pPr>
            <w:pStyle w:val="TOC1"/>
            <w:rPr>
              <w:del w:id="723" w:author="Joyce L Tokar" w:date="2018-03-06T08:45:00Z"/>
              <w:b w:val="0"/>
              <w:bCs w:val="0"/>
            </w:rPr>
          </w:pPr>
          <w:del w:id="724" w:author="Joyce L Tokar" w:date="2018-03-06T08:45:00Z">
            <w:r w:rsidRPr="003C44DE">
              <w:delText>Introduction</w:delText>
            </w:r>
            <w:r w:rsidR="0056187F" w:rsidDel="00B8456F">
              <w:rPr>
                <w:webHidden/>
              </w:rPr>
              <w:tab/>
              <w:delText>9</w:delText>
            </w:r>
          </w:del>
        </w:p>
        <w:p w14:paraId="4C87E93C" w14:textId="77777777" w:rsidR="0056187F" w:rsidDel="00B8456F" w:rsidRDefault="003C44DE">
          <w:pPr>
            <w:pStyle w:val="TOC1"/>
            <w:rPr>
              <w:del w:id="725" w:author="Joyce L Tokar" w:date="2018-03-06T08:45:00Z"/>
              <w:b w:val="0"/>
              <w:bCs w:val="0"/>
            </w:rPr>
          </w:pPr>
          <w:del w:id="726" w:author="Joyce L Tokar" w:date="2018-03-06T08:45:00Z">
            <w:r w:rsidRPr="003C44DE">
              <w:delText>1. Scope</w:delText>
            </w:r>
            <w:r w:rsidR="0056187F" w:rsidDel="00B8456F">
              <w:rPr>
                <w:webHidden/>
              </w:rPr>
              <w:tab/>
              <w:delText>10</w:delText>
            </w:r>
          </w:del>
        </w:p>
        <w:p w14:paraId="150B8867" w14:textId="77777777" w:rsidR="0056187F" w:rsidDel="00B8456F" w:rsidRDefault="003C44DE">
          <w:pPr>
            <w:pStyle w:val="TOC1"/>
            <w:rPr>
              <w:del w:id="727" w:author="Joyce L Tokar" w:date="2018-03-06T08:45:00Z"/>
              <w:b w:val="0"/>
              <w:bCs w:val="0"/>
            </w:rPr>
          </w:pPr>
          <w:del w:id="728" w:author="Joyce L Tokar" w:date="2018-03-06T08:45:00Z">
            <w:r w:rsidRPr="003C44DE">
              <w:delText>2. Normative references</w:delText>
            </w:r>
            <w:r w:rsidR="0056187F" w:rsidDel="00B8456F">
              <w:rPr>
                <w:webHidden/>
              </w:rPr>
              <w:tab/>
              <w:delText>10</w:delText>
            </w:r>
          </w:del>
        </w:p>
        <w:p w14:paraId="767C9694" w14:textId="77777777" w:rsidR="0056187F" w:rsidDel="00B8456F" w:rsidRDefault="003C44DE">
          <w:pPr>
            <w:pStyle w:val="TOC1"/>
            <w:rPr>
              <w:del w:id="729" w:author="Joyce L Tokar" w:date="2018-03-06T08:45:00Z"/>
              <w:b w:val="0"/>
              <w:bCs w:val="0"/>
            </w:rPr>
          </w:pPr>
          <w:del w:id="730" w:author="Joyce L Tokar" w:date="2018-03-06T08:45:00Z">
            <w:r w:rsidRPr="003C44DE">
              <w:delText>3. Terms and definitions, symbols and conventions</w:delText>
            </w:r>
            <w:r w:rsidR="0056187F" w:rsidDel="00B8456F">
              <w:rPr>
                <w:webHidden/>
              </w:rPr>
              <w:tab/>
              <w:delText>10</w:delText>
            </w:r>
          </w:del>
        </w:p>
        <w:p w14:paraId="24A9B0B1" w14:textId="77777777" w:rsidR="0056187F" w:rsidDel="00B8456F" w:rsidRDefault="003C44DE">
          <w:pPr>
            <w:pStyle w:val="TOC2"/>
            <w:rPr>
              <w:del w:id="731" w:author="Joyce L Tokar" w:date="2018-03-06T08:45:00Z"/>
              <w:b w:val="0"/>
              <w:bCs w:val="0"/>
            </w:rPr>
          </w:pPr>
          <w:del w:id="732" w:author="Joyce L Tokar" w:date="2018-03-06T08:45:00Z">
            <w:r w:rsidRPr="003C44DE">
              <w:delText>3.1 Terms and definitions</w:delText>
            </w:r>
            <w:r w:rsidR="0056187F" w:rsidDel="00B8456F">
              <w:rPr>
                <w:webHidden/>
              </w:rPr>
              <w:tab/>
              <w:delText>10</w:delText>
            </w:r>
          </w:del>
        </w:p>
        <w:p w14:paraId="1CEC32C5" w14:textId="77777777" w:rsidR="0056187F" w:rsidDel="00B8456F" w:rsidRDefault="003C44DE">
          <w:pPr>
            <w:pStyle w:val="TOC1"/>
            <w:rPr>
              <w:del w:id="733" w:author="Joyce L Tokar" w:date="2018-03-06T08:45:00Z"/>
              <w:b w:val="0"/>
              <w:bCs w:val="0"/>
            </w:rPr>
          </w:pPr>
          <w:del w:id="734" w:author="Joyce L Tokar" w:date="2018-03-06T08:45:00Z">
            <w:r w:rsidRPr="003C44DE">
              <w:delText>4 Language concepts</w:delText>
            </w:r>
            <w:r w:rsidR="0056187F" w:rsidDel="00B8456F">
              <w:rPr>
                <w:webHidden/>
              </w:rPr>
              <w:tab/>
              <w:delText>13</w:delText>
            </w:r>
          </w:del>
        </w:p>
        <w:p w14:paraId="2C647972" w14:textId="77777777" w:rsidR="0056187F" w:rsidDel="00B8456F" w:rsidRDefault="003C44DE">
          <w:pPr>
            <w:pStyle w:val="TOC1"/>
            <w:rPr>
              <w:del w:id="735" w:author="Joyce L Tokar" w:date="2018-03-06T08:45:00Z"/>
              <w:b w:val="0"/>
              <w:bCs w:val="0"/>
            </w:rPr>
          </w:pPr>
          <w:del w:id="736" w:author="Joyce L Tokar" w:date="2018-03-06T08:45:00Z">
            <w:r w:rsidRPr="003C44DE">
              <w:delText>5 General guidance for Ada</w:delText>
            </w:r>
            <w:r w:rsidR="0056187F" w:rsidDel="00B8456F">
              <w:rPr>
                <w:webHidden/>
              </w:rPr>
              <w:tab/>
              <w:delText>16</w:delText>
            </w:r>
          </w:del>
        </w:p>
        <w:p w14:paraId="2593E800" w14:textId="77777777" w:rsidR="0056187F" w:rsidDel="00B8456F" w:rsidRDefault="003C44DE">
          <w:pPr>
            <w:pStyle w:val="TOC2"/>
            <w:rPr>
              <w:del w:id="737" w:author="Joyce L Tokar" w:date="2018-03-06T08:45:00Z"/>
              <w:b w:val="0"/>
              <w:bCs w:val="0"/>
            </w:rPr>
          </w:pPr>
          <w:del w:id="738" w:author="Joyce L Tokar" w:date="2018-03-06T08:45:00Z">
            <w:r w:rsidRPr="003C44DE">
              <w:delText>5.1 Ada Language Design</w:delText>
            </w:r>
            <w:r w:rsidR="0056187F" w:rsidDel="00B8456F">
              <w:rPr>
                <w:webHidden/>
              </w:rPr>
              <w:tab/>
              <w:delText>16</w:delText>
            </w:r>
          </w:del>
        </w:p>
        <w:p w14:paraId="36381CD2" w14:textId="77777777" w:rsidR="0056187F" w:rsidDel="00B8456F" w:rsidRDefault="003C44DE">
          <w:pPr>
            <w:pStyle w:val="TOC1"/>
            <w:rPr>
              <w:del w:id="739" w:author="Joyce L Tokar" w:date="2018-03-06T08:45:00Z"/>
              <w:b w:val="0"/>
              <w:bCs w:val="0"/>
            </w:rPr>
          </w:pPr>
          <w:del w:id="740" w:author="Joyce L Tokar" w:date="2018-03-06T08:45:00Z">
            <w:r w:rsidRPr="003C44DE">
              <w:delText>6 Specific Guidance for Ada</w:delText>
            </w:r>
            <w:r w:rsidR="0056187F" w:rsidDel="00B8456F">
              <w:rPr>
                <w:webHidden/>
              </w:rPr>
              <w:tab/>
              <w:delText>18</w:delText>
            </w:r>
          </w:del>
        </w:p>
        <w:p w14:paraId="21B66F72" w14:textId="77777777" w:rsidR="0056187F" w:rsidDel="00B8456F" w:rsidRDefault="003C44DE">
          <w:pPr>
            <w:pStyle w:val="TOC2"/>
            <w:rPr>
              <w:del w:id="741" w:author="Joyce L Tokar" w:date="2018-03-06T08:45:00Z"/>
              <w:b w:val="0"/>
              <w:bCs w:val="0"/>
            </w:rPr>
          </w:pPr>
          <w:del w:id="742" w:author="Joyce L Tokar" w:date="2018-03-06T08:45:00Z">
            <w:r w:rsidRPr="003C44DE">
              <w:delText>6.1 General</w:delText>
            </w:r>
            <w:r w:rsidR="0056187F" w:rsidDel="00B8456F">
              <w:rPr>
                <w:webHidden/>
              </w:rPr>
              <w:tab/>
              <w:delText>18</w:delText>
            </w:r>
          </w:del>
        </w:p>
        <w:p w14:paraId="6EDE2301" w14:textId="77777777" w:rsidR="0056187F" w:rsidDel="00B8456F" w:rsidRDefault="003C44DE">
          <w:pPr>
            <w:pStyle w:val="TOC2"/>
            <w:rPr>
              <w:del w:id="743" w:author="Joyce L Tokar" w:date="2018-03-06T08:45:00Z"/>
              <w:b w:val="0"/>
              <w:bCs w:val="0"/>
            </w:rPr>
          </w:pPr>
          <w:del w:id="744" w:author="Joyce L Tokar" w:date="2018-03-06T08:45:00Z">
            <w:r w:rsidRPr="003C44DE">
              <w:delText>6.2 Type System [IHN]</w:delText>
            </w:r>
            <w:r w:rsidR="0056187F" w:rsidDel="00B8456F">
              <w:rPr>
                <w:webHidden/>
              </w:rPr>
              <w:tab/>
              <w:delText>18</w:delText>
            </w:r>
          </w:del>
        </w:p>
        <w:p w14:paraId="5AF1DF36" w14:textId="77777777" w:rsidR="0056187F" w:rsidDel="00B8456F" w:rsidRDefault="003C44DE">
          <w:pPr>
            <w:pStyle w:val="TOC3"/>
            <w:rPr>
              <w:del w:id="745" w:author="Joyce L Tokar" w:date="2018-03-06T08:45:00Z"/>
              <w:b w:val="0"/>
              <w:bCs w:val="0"/>
            </w:rPr>
          </w:pPr>
          <w:del w:id="746" w:author="Joyce L Tokar" w:date="2018-03-06T08:45:00Z">
            <w:r w:rsidRPr="003C44DE">
              <w:delText>6.2.1 Applicability to language</w:delText>
            </w:r>
            <w:r w:rsidR="0056187F" w:rsidDel="00B8456F">
              <w:rPr>
                <w:webHidden/>
              </w:rPr>
              <w:tab/>
              <w:delText>18</w:delText>
            </w:r>
          </w:del>
        </w:p>
        <w:p w14:paraId="0C0D1295" w14:textId="77777777" w:rsidR="0056187F" w:rsidDel="00B8456F" w:rsidRDefault="003C44DE">
          <w:pPr>
            <w:pStyle w:val="TOC3"/>
            <w:rPr>
              <w:del w:id="747" w:author="Joyce L Tokar" w:date="2018-03-06T08:45:00Z"/>
              <w:b w:val="0"/>
              <w:bCs w:val="0"/>
            </w:rPr>
          </w:pPr>
          <w:del w:id="748" w:author="Joyce L Tokar" w:date="2018-03-06T08:45:00Z">
            <w:r w:rsidRPr="003C44DE">
              <w:delText>6.2.2 Guidance to language users</w:delText>
            </w:r>
            <w:r w:rsidR="0056187F" w:rsidDel="00B8456F">
              <w:rPr>
                <w:webHidden/>
              </w:rPr>
              <w:tab/>
              <w:delText>18</w:delText>
            </w:r>
          </w:del>
        </w:p>
        <w:p w14:paraId="6C8E8A2F" w14:textId="77777777" w:rsidR="0056187F" w:rsidDel="00B8456F" w:rsidRDefault="003C44DE">
          <w:pPr>
            <w:pStyle w:val="TOC2"/>
            <w:rPr>
              <w:del w:id="749" w:author="Joyce L Tokar" w:date="2018-03-06T08:45:00Z"/>
              <w:b w:val="0"/>
              <w:bCs w:val="0"/>
            </w:rPr>
          </w:pPr>
          <w:del w:id="750" w:author="Joyce L Tokar" w:date="2018-03-06T08:45:00Z">
            <w:r w:rsidRPr="003C44DE">
              <w:delText>6.3 Bit Representation [STR]</w:delText>
            </w:r>
            <w:r w:rsidR="0056187F" w:rsidDel="00B8456F">
              <w:rPr>
                <w:webHidden/>
              </w:rPr>
              <w:tab/>
              <w:delText>19</w:delText>
            </w:r>
          </w:del>
        </w:p>
        <w:p w14:paraId="335825C9" w14:textId="77777777" w:rsidR="0056187F" w:rsidDel="00B8456F" w:rsidRDefault="003C44DE">
          <w:pPr>
            <w:pStyle w:val="TOC3"/>
            <w:rPr>
              <w:del w:id="751" w:author="Joyce L Tokar" w:date="2018-03-06T08:45:00Z"/>
              <w:b w:val="0"/>
              <w:bCs w:val="0"/>
            </w:rPr>
          </w:pPr>
          <w:del w:id="752" w:author="Joyce L Tokar" w:date="2018-03-06T08:45:00Z">
            <w:r w:rsidRPr="003C44DE">
              <w:delText>6.3.1 Applicability to language</w:delText>
            </w:r>
            <w:r w:rsidR="0056187F" w:rsidDel="00B8456F">
              <w:rPr>
                <w:webHidden/>
              </w:rPr>
              <w:tab/>
              <w:delText>19</w:delText>
            </w:r>
          </w:del>
        </w:p>
        <w:p w14:paraId="57AE5B79" w14:textId="77777777" w:rsidR="0056187F" w:rsidDel="00B8456F" w:rsidRDefault="003C44DE">
          <w:pPr>
            <w:pStyle w:val="TOC3"/>
            <w:rPr>
              <w:del w:id="753" w:author="Joyce L Tokar" w:date="2018-03-06T08:45:00Z"/>
              <w:b w:val="0"/>
              <w:bCs w:val="0"/>
            </w:rPr>
          </w:pPr>
          <w:del w:id="754" w:author="Joyce L Tokar" w:date="2018-03-06T08:45:00Z">
            <w:r w:rsidRPr="003C44DE">
              <w:delText>6.3.2 Guidance to language users</w:delText>
            </w:r>
            <w:r w:rsidR="0056187F" w:rsidDel="00B8456F">
              <w:rPr>
                <w:webHidden/>
              </w:rPr>
              <w:tab/>
              <w:delText>19</w:delText>
            </w:r>
          </w:del>
        </w:p>
        <w:p w14:paraId="56F8076C" w14:textId="77777777" w:rsidR="0056187F" w:rsidDel="00B8456F" w:rsidRDefault="003C44DE">
          <w:pPr>
            <w:pStyle w:val="TOC2"/>
            <w:rPr>
              <w:del w:id="755" w:author="Joyce L Tokar" w:date="2018-03-06T08:45:00Z"/>
              <w:b w:val="0"/>
              <w:bCs w:val="0"/>
            </w:rPr>
          </w:pPr>
          <w:del w:id="756" w:author="Joyce L Tokar" w:date="2018-03-06T08:45:00Z">
            <w:r w:rsidRPr="003C44DE">
              <w:delText>6.4 Floating-point Arithmetic [PLF]</w:delText>
            </w:r>
            <w:r w:rsidR="0056187F" w:rsidDel="00B8456F">
              <w:rPr>
                <w:webHidden/>
              </w:rPr>
              <w:tab/>
              <w:delText>19</w:delText>
            </w:r>
          </w:del>
        </w:p>
        <w:p w14:paraId="0441AB9B" w14:textId="77777777" w:rsidR="0056187F" w:rsidDel="00B8456F" w:rsidRDefault="003C44DE">
          <w:pPr>
            <w:pStyle w:val="TOC3"/>
            <w:rPr>
              <w:del w:id="757" w:author="Joyce L Tokar" w:date="2018-03-06T08:45:00Z"/>
              <w:b w:val="0"/>
              <w:bCs w:val="0"/>
            </w:rPr>
          </w:pPr>
          <w:del w:id="758" w:author="Joyce L Tokar" w:date="2018-03-06T08:45:00Z">
            <w:r w:rsidRPr="003C44DE">
              <w:delText>6.4.1 Applicability to language</w:delText>
            </w:r>
            <w:r w:rsidR="0056187F" w:rsidDel="00B8456F">
              <w:rPr>
                <w:webHidden/>
              </w:rPr>
              <w:tab/>
              <w:delText>19</w:delText>
            </w:r>
          </w:del>
        </w:p>
        <w:p w14:paraId="666105F7" w14:textId="77777777" w:rsidR="0056187F" w:rsidDel="00B8456F" w:rsidRDefault="003C44DE">
          <w:pPr>
            <w:pStyle w:val="TOC3"/>
            <w:rPr>
              <w:del w:id="759" w:author="Joyce L Tokar" w:date="2018-03-06T08:45:00Z"/>
              <w:b w:val="0"/>
              <w:bCs w:val="0"/>
            </w:rPr>
          </w:pPr>
          <w:del w:id="760" w:author="Joyce L Tokar" w:date="2018-03-06T08:45:00Z">
            <w:r w:rsidRPr="003C44DE">
              <w:delText>6.4.2 Guidance to language users</w:delText>
            </w:r>
            <w:r w:rsidR="0056187F" w:rsidDel="00B8456F">
              <w:rPr>
                <w:webHidden/>
              </w:rPr>
              <w:tab/>
              <w:delText>19</w:delText>
            </w:r>
          </w:del>
        </w:p>
        <w:p w14:paraId="332EB876" w14:textId="77777777" w:rsidR="0056187F" w:rsidDel="00B8456F" w:rsidRDefault="003C44DE">
          <w:pPr>
            <w:pStyle w:val="TOC2"/>
            <w:rPr>
              <w:del w:id="761" w:author="Joyce L Tokar" w:date="2018-03-06T08:45:00Z"/>
              <w:b w:val="0"/>
              <w:bCs w:val="0"/>
            </w:rPr>
          </w:pPr>
          <w:del w:id="762" w:author="Joyce L Tokar" w:date="2018-03-06T08:45:00Z">
            <w:r w:rsidRPr="003C44DE">
              <w:delText>6.5 Enumerator Issues [CCB]</w:delText>
            </w:r>
            <w:r w:rsidR="0056187F" w:rsidDel="00B8456F">
              <w:rPr>
                <w:webHidden/>
              </w:rPr>
              <w:tab/>
              <w:delText>20</w:delText>
            </w:r>
          </w:del>
        </w:p>
        <w:p w14:paraId="226757A4" w14:textId="77777777" w:rsidR="0056187F" w:rsidDel="00B8456F" w:rsidRDefault="003C44DE">
          <w:pPr>
            <w:pStyle w:val="TOC3"/>
            <w:rPr>
              <w:del w:id="763" w:author="Joyce L Tokar" w:date="2018-03-06T08:45:00Z"/>
              <w:b w:val="0"/>
              <w:bCs w:val="0"/>
            </w:rPr>
          </w:pPr>
          <w:del w:id="764" w:author="Joyce L Tokar" w:date="2018-03-06T08:45:00Z">
            <w:r w:rsidRPr="003C44DE">
              <w:delText>6.5.1 Applicability to language</w:delText>
            </w:r>
            <w:r w:rsidR="0056187F" w:rsidDel="00B8456F">
              <w:rPr>
                <w:webHidden/>
              </w:rPr>
              <w:tab/>
              <w:delText>20</w:delText>
            </w:r>
          </w:del>
        </w:p>
        <w:p w14:paraId="719A0112" w14:textId="77777777" w:rsidR="0056187F" w:rsidDel="00B8456F" w:rsidRDefault="003C44DE">
          <w:pPr>
            <w:pStyle w:val="TOC3"/>
            <w:rPr>
              <w:del w:id="765" w:author="Joyce L Tokar" w:date="2018-03-06T08:45:00Z"/>
              <w:b w:val="0"/>
              <w:bCs w:val="0"/>
            </w:rPr>
          </w:pPr>
          <w:del w:id="766" w:author="Joyce L Tokar" w:date="2018-03-06T08:45:00Z">
            <w:r w:rsidRPr="003C44DE">
              <w:delText>6.5.2 Guidance to language users</w:delText>
            </w:r>
            <w:r w:rsidR="0056187F" w:rsidDel="00B8456F">
              <w:rPr>
                <w:webHidden/>
              </w:rPr>
              <w:tab/>
              <w:delText>20</w:delText>
            </w:r>
          </w:del>
        </w:p>
        <w:p w14:paraId="3C280F38" w14:textId="77777777" w:rsidR="0056187F" w:rsidDel="00B8456F" w:rsidRDefault="003C44DE">
          <w:pPr>
            <w:pStyle w:val="TOC2"/>
            <w:rPr>
              <w:del w:id="767" w:author="Joyce L Tokar" w:date="2018-03-06T08:45:00Z"/>
              <w:b w:val="0"/>
              <w:bCs w:val="0"/>
            </w:rPr>
          </w:pPr>
          <w:del w:id="768" w:author="Joyce L Tokar" w:date="2018-03-06T08:45:00Z">
            <w:r w:rsidRPr="003C44DE">
              <w:delText>6.6 Conversion Errors [FLC]</w:delText>
            </w:r>
            <w:r w:rsidR="0056187F" w:rsidDel="00B8456F">
              <w:rPr>
                <w:webHidden/>
              </w:rPr>
              <w:tab/>
              <w:delText>20</w:delText>
            </w:r>
          </w:del>
        </w:p>
        <w:p w14:paraId="67DC9E99" w14:textId="77777777" w:rsidR="0056187F" w:rsidDel="00B8456F" w:rsidRDefault="003C44DE">
          <w:pPr>
            <w:pStyle w:val="TOC3"/>
            <w:rPr>
              <w:del w:id="769" w:author="Joyce L Tokar" w:date="2018-03-06T08:45:00Z"/>
              <w:b w:val="0"/>
              <w:bCs w:val="0"/>
            </w:rPr>
          </w:pPr>
          <w:del w:id="770" w:author="Joyce L Tokar" w:date="2018-03-06T08:45:00Z">
            <w:r w:rsidRPr="003C44DE">
              <w:delText>6.6.1 Applicability to language</w:delText>
            </w:r>
            <w:r w:rsidR="0056187F" w:rsidDel="00B8456F">
              <w:rPr>
                <w:webHidden/>
              </w:rPr>
              <w:tab/>
              <w:delText>20</w:delText>
            </w:r>
          </w:del>
        </w:p>
        <w:p w14:paraId="15BD49D2" w14:textId="77777777" w:rsidR="0056187F" w:rsidDel="00B8456F" w:rsidRDefault="003C44DE">
          <w:pPr>
            <w:pStyle w:val="TOC3"/>
            <w:rPr>
              <w:del w:id="771" w:author="Joyce L Tokar" w:date="2018-03-06T08:45:00Z"/>
              <w:b w:val="0"/>
              <w:bCs w:val="0"/>
            </w:rPr>
          </w:pPr>
          <w:del w:id="772" w:author="Joyce L Tokar" w:date="2018-03-06T08:45:00Z">
            <w:r w:rsidRPr="003C44DE">
              <w:delText>6.6.2 Guidance to language users</w:delText>
            </w:r>
            <w:r w:rsidR="0056187F" w:rsidDel="00B8456F">
              <w:rPr>
                <w:webHidden/>
              </w:rPr>
              <w:tab/>
              <w:delText>21</w:delText>
            </w:r>
          </w:del>
        </w:p>
        <w:p w14:paraId="19C5C8E5" w14:textId="77777777" w:rsidR="0056187F" w:rsidDel="00B8456F" w:rsidRDefault="003C44DE">
          <w:pPr>
            <w:pStyle w:val="TOC2"/>
            <w:rPr>
              <w:del w:id="773" w:author="Joyce L Tokar" w:date="2018-03-06T08:45:00Z"/>
              <w:b w:val="0"/>
              <w:bCs w:val="0"/>
            </w:rPr>
          </w:pPr>
          <w:del w:id="774" w:author="Joyce L Tokar" w:date="2018-03-06T08:45:00Z">
            <w:r w:rsidRPr="003C44DE">
              <w:delText>6.7 String Termination [CJM]</w:delText>
            </w:r>
            <w:r w:rsidR="0056187F" w:rsidDel="00B8456F">
              <w:rPr>
                <w:webHidden/>
              </w:rPr>
              <w:tab/>
              <w:delText>21</w:delText>
            </w:r>
          </w:del>
        </w:p>
        <w:p w14:paraId="53B8B73B" w14:textId="77777777" w:rsidR="0056187F" w:rsidDel="00B8456F" w:rsidRDefault="003C44DE">
          <w:pPr>
            <w:pStyle w:val="TOC2"/>
            <w:rPr>
              <w:del w:id="775" w:author="Joyce L Tokar" w:date="2018-03-06T08:45:00Z"/>
              <w:b w:val="0"/>
              <w:bCs w:val="0"/>
            </w:rPr>
          </w:pPr>
          <w:del w:id="776" w:author="Joyce L Tokar" w:date="2018-03-06T08:45:00Z">
            <w:r w:rsidRPr="003C44DE">
              <w:delText>6.8 Buffer Boundary Violation (Buffer Overflow) [HCB]</w:delText>
            </w:r>
            <w:r w:rsidR="0056187F" w:rsidDel="00B8456F">
              <w:rPr>
                <w:webHidden/>
              </w:rPr>
              <w:tab/>
              <w:delText>21</w:delText>
            </w:r>
          </w:del>
        </w:p>
        <w:p w14:paraId="705A3B8E" w14:textId="77777777" w:rsidR="0056187F" w:rsidDel="00B8456F" w:rsidRDefault="003C44DE">
          <w:pPr>
            <w:pStyle w:val="TOC2"/>
            <w:rPr>
              <w:del w:id="777" w:author="Joyce L Tokar" w:date="2018-03-06T08:45:00Z"/>
              <w:b w:val="0"/>
              <w:bCs w:val="0"/>
            </w:rPr>
          </w:pPr>
          <w:del w:id="778" w:author="Joyce L Tokar" w:date="2018-03-06T08:45:00Z">
            <w:r w:rsidRPr="003C44DE">
              <w:delText>6.9 Unchecked Array Indexing [XYZ]</w:delText>
            </w:r>
            <w:r w:rsidR="0056187F" w:rsidDel="00B8456F">
              <w:rPr>
                <w:webHidden/>
              </w:rPr>
              <w:tab/>
              <w:delText>21</w:delText>
            </w:r>
          </w:del>
        </w:p>
        <w:p w14:paraId="50ABB0B8" w14:textId="77777777" w:rsidR="0056187F" w:rsidDel="00B8456F" w:rsidRDefault="003C44DE">
          <w:pPr>
            <w:pStyle w:val="TOC3"/>
            <w:rPr>
              <w:del w:id="779" w:author="Joyce L Tokar" w:date="2018-03-06T08:45:00Z"/>
              <w:b w:val="0"/>
              <w:bCs w:val="0"/>
            </w:rPr>
          </w:pPr>
          <w:del w:id="780" w:author="Joyce L Tokar" w:date="2018-03-06T08:45:00Z">
            <w:r w:rsidRPr="003C44DE">
              <w:delText>6.9.1 Applicability to language</w:delText>
            </w:r>
            <w:r w:rsidR="0056187F" w:rsidDel="00B8456F">
              <w:rPr>
                <w:webHidden/>
              </w:rPr>
              <w:tab/>
              <w:delText>21</w:delText>
            </w:r>
          </w:del>
        </w:p>
        <w:p w14:paraId="65A75FAE" w14:textId="77777777" w:rsidR="0056187F" w:rsidDel="00B8456F" w:rsidRDefault="003C44DE">
          <w:pPr>
            <w:pStyle w:val="TOC3"/>
            <w:rPr>
              <w:del w:id="781" w:author="Joyce L Tokar" w:date="2018-03-06T08:45:00Z"/>
              <w:b w:val="0"/>
              <w:bCs w:val="0"/>
            </w:rPr>
          </w:pPr>
          <w:del w:id="782" w:author="Joyce L Tokar" w:date="2018-03-06T08:45:00Z">
            <w:r w:rsidRPr="003C44DE">
              <w:delText>6.9.2 Guidance to language users</w:delText>
            </w:r>
            <w:r w:rsidR="0056187F" w:rsidDel="00B8456F">
              <w:rPr>
                <w:webHidden/>
              </w:rPr>
              <w:tab/>
              <w:delText>21</w:delText>
            </w:r>
          </w:del>
        </w:p>
        <w:p w14:paraId="610E7212" w14:textId="77777777" w:rsidR="0056187F" w:rsidDel="00B8456F" w:rsidRDefault="003C44DE">
          <w:pPr>
            <w:pStyle w:val="TOC2"/>
            <w:rPr>
              <w:del w:id="783" w:author="Joyce L Tokar" w:date="2018-03-06T08:45:00Z"/>
              <w:b w:val="0"/>
              <w:bCs w:val="0"/>
            </w:rPr>
          </w:pPr>
          <w:del w:id="784" w:author="Joyce L Tokar" w:date="2018-03-06T08:45:00Z">
            <w:r w:rsidRPr="003C44DE">
              <w:delText>6.10 Unchecked Array Copying [XYW]</w:delText>
            </w:r>
            <w:r w:rsidR="0056187F" w:rsidDel="00B8456F">
              <w:rPr>
                <w:webHidden/>
              </w:rPr>
              <w:tab/>
              <w:delText>22</w:delText>
            </w:r>
          </w:del>
        </w:p>
        <w:p w14:paraId="023B10E8" w14:textId="77777777" w:rsidR="0056187F" w:rsidDel="00B8456F" w:rsidRDefault="003C44DE">
          <w:pPr>
            <w:pStyle w:val="TOC2"/>
            <w:rPr>
              <w:del w:id="785" w:author="Joyce L Tokar" w:date="2018-03-06T08:45:00Z"/>
              <w:b w:val="0"/>
              <w:bCs w:val="0"/>
            </w:rPr>
          </w:pPr>
          <w:del w:id="786" w:author="Joyce L Tokar" w:date="2018-03-06T08:45:00Z">
            <w:r w:rsidRPr="003C44DE">
              <w:delText>6.11 Pointer Type Conversions [HFC]</w:delText>
            </w:r>
            <w:r w:rsidR="0056187F" w:rsidDel="00B8456F">
              <w:rPr>
                <w:webHidden/>
              </w:rPr>
              <w:tab/>
              <w:delText>22</w:delText>
            </w:r>
          </w:del>
        </w:p>
        <w:p w14:paraId="2F044B21" w14:textId="77777777" w:rsidR="0056187F" w:rsidDel="00B8456F" w:rsidRDefault="003C44DE">
          <w:pPr>
            <w:pStyle w:val="TOC3"/>
            <w:rPr>
              <w:del w:id="787" w:author="Joyce L Tokar" w:date="2018-03-06T08:45:00Z"/>
              <w:b w:val="0"/>
              <w:bCs w:val="0"/>
            </w:rPr>
          </w:pPr>
          <w:del w:id="788" w:author="Joyce L Tokar" w:date="2018-03-06T08:45:00Z">
            <w:r w:rsidRPr="003C44DE">
              <w:delText>6.11.1 Applicability to language</w:delText>
            </w:r>
            <w:r w:rsidR="0056187F" w:rsidDel="00B8456F">
              <w:rPr>
                <w:webHidden/>
              </w:rPr>
              <w:tab/>
              <w:delText>22</w:delText>
            </w:r>
          </w:del>
        </w:p>
        <w:p w14:paraId="52C30955" w14:textId="77777777" w:rsidR="0056187F" w:rsidDel="00B8456F" w:rsidRDefault="003C44DE">
          <w:pPr>
            <w:pStyle w:val="TOC3"/>
            <w:rPr>
              <w:del w:id="789" w:author="Joyce L Tokar" w:date="2018-03-06T08:45:00Z"/>
              <w:b w:val="0"/>
              <w:bCs w:val="0"/>
            </w:rPr>
          </w:pPr>
          <w:del w:id="790" w:author="Joyce L Tokar" w:date="2018-03-06T08:45:00Z">
            <w:r w:rsidRPr="003C44DE">
              <w:delText>6.11.2 Guidance to language users</w:delText>
            </w:r>
            <w:r w:rsidR="0056187F" w:rsidDel="00B8456F">
              <w:rPr>
                <w:webHidden/>
              </w:rPr>
              <w:tab/>
              <w:delText>22</w:delText>
            </w:r>
          </w:del>
        </w:p>
        <w:p w14:paraId="1F49D247" w14:textId="77777777" w:rsidR="0056187F" w:rsidDel="00B8456F" w:rsidRDefault="003C44DE">
          <w:pPr>
            <w:pStyle w:val="TOC2"/>
            <w:rPr>
              <w:del w:id="791" w:author="Joyce L Tokar" w:date="2018-03-06T08:45:00Z"/>
              <w:b w:val="0"/>
              <w:bCs w:val="0"/>
            </w:rPr>
          </w:pPr>
          <w:del w:id="792" w:author="Joyce L Tokar" w:date="2018-03-06T08:45:00Z">
            <w:r w:rsidRPr="003C44DE">
              <w:delText>6.12 Pointer Arithmetic [RVG]</w:delText>
            </w:r>
            <w:r w:rsidR="0056187F" w:rsidDel="00B8456F">
              <w:rPr>
                <w:webHidden/>
              </w:rPr>
              <w:tab/>
              <w:delText>22</w:delText>
            </w:r>
          </w:del>
        </w:p>
        <w:p w14:paraId="6E14C3CF" w14:textId="77777777" w:rsidR="0056187F" w:rsidDel="00B8456F" w:rsidRDefault="003C44DE">
          <w:pPr>
            <w:pStyle w:val="TOC2"/>
            <w:rPr>
              <w:del w:id="793" w:author="Joyce L Tokar" w:date="2018-03-06T08:45:00Z"/>
              <w:b w:val="0"/>
              <w:bCs w:val="0"/>
            </w:rPr>
          </w:pPr>
          <w:del w:id="794" w:author="Joyce L Tokar" w:date="2018-03-06T08:45:00Z">
            <w:r w:rsidRPr="003C44DE">
              <w:delText>6.13 Null Pointer Dereference [XYH]</w:delText>
            </w:r>
            <w:r w:rsidR="0056187F" w:rsidDel="00B8456F">
              <w:rPr>
                <w:webHidden/>
              </w:rPr>
              <w:tab/>
              <w:delText>22</w:delText>
            </w:r>
          </w:del>
        </w:p>
        <w:p w14:paraId="2DA8CA1F" w14:textId="77777777" w:rsidR="0056187F" w:rsidDel="00B8456F" w:rsidRDefault="003C44DE">
          <w:pPr>
            <w:pStyle w:val="TOC3"/>
            <w:rPr>
              <w:del w:id="795" w:author="Joyce L Tokar" w:date="2018-03-06T08:45:00Z"/>
              <w:b w:val="0"/>
              <w:bCs w:val="0"/>
            </w:rPr>
          </w:pPr>
          <w:del w:id="796" w:author="Joyce L Tokar" w:date="2018-03-06T08:45:00Z">
            <w:r w:rsidRPr="003C44DE">
              <w:delText>6.13.1 Applicability to the language</w:delText>
            </w:r>
            <w:r w:rsidR="0056187F" w:rsidDel="00B8456F">
              <w:rPr>
                <w:webHidden/>
              </w:rPr>
              <w:tab/>
              <w:delText>22</w:delText>
            </w:r>
          </w:del>
        </w:p>
        <w:p w14:paraId="3F5ECCB8" w14:textId="77777777" w:rsidR="0056187F" w:rsidDel="00B8456F" w:rsidRDefault="003C44DE">
          <w:pPr>
            <w:pStyle w:val="TOC3"/>
            <w:rPr>
              <w:del w:id="797" w:author="Joyce L Tokar" w:date="2018-03-06T08:45:00Z"/>
              <w:b w:val="0"/>
              <w:bCs w:val="0"/>
            </w:rPr>
          </w:pPr>
          <w:del w:id="798" w:author="Joyce L Tokar" w:date="2018-03-06T08:45:00Z">
            <w:r w:rsidRPr="003C44DE">
              <w:delText>6.13.2 Guidance to language users</w:delText>
            </w:r>
            <w:r w:rsidR="0056187F" w:rsidDel="00B8456F">
              <w:rPr>
                <w:webHidden/>
              </w:rPr>
              <w:tab/>
              <w:delText>22</w:delText>
            </w:r>
          </w:del>
        </w:p>
        <w:p w14:paraId="32E0974B" w14:textId="77777777" w:rsidR="0056187F" w:rsidDel="00B8456F" w:rsidRDefault="003C44DE">
          <w:pPr>
            <w:pStyle w:val="TOC2"/>
            <w:rPr>
              <w:del w:id="799" w:author="Joyce L Tokar" w:date="2018-03-06T08:45:00Z"/>
              <w:b w:val="0"/>
              <w:bCs w:val="0"/>
            </w:rPr>
          </w:pPr>
          <w:del w:id="800" w:author="Joyce L Tokar" w:date="2018-03-06T08:45:00Z">
            <w:r w:rsidRPr="003C44DE">
              <w:delText>6.14 Dangling Reference to Heap [XYK]</w:delText>
            </w:r>
            <w:r w:rsidR="0056187F" w:rsidDel="00B8456F">
              <w:rPr>
                <w:webHidden/>
              </w:rPr>
              <w:tab/>
              <w:delText>23</w:delText>
            </w:r>
          </w:del>
        </w:p>
        <w:p w14:paraId="6D18FA06" w14:textId="77777777" w:rsidR="0056187F" w:rsidDel="00B8456F" w:rsidRDefault="003C44DE">
          <w:pPr>
            <w:pStyle w:val="TOC3"/>
            <w:rPr>
              <w:del w:id="801" w:author="Joyce L Tokar" w:date="2018-03-06T08:45:00Z"/>
              <w:b w:val="0"/>
              <w:bCs w:val="0"/>
            </w:rPr>
          </w:pPr>
          <w:del w:id="802" w:author="Joyce L Tokar" w:date="2018-03-06T08:45:00Z">
            <w:r w:rsidRPr="003C44DE">
              <w:delText>6.14.1 Applicability to language</w:delText>
            </w:r>
            <w:r w:rsidR="0056187F" w:rsidDel="00B8456F">
              <w:rPr>
                <w:webHidden/>
              </w:rPr>
              <w:tab/>
              <w:delText>23</w:delText>
            </w:r>
          </w:del>
        </w:p>
        <w:p w14:paraId="723CB9F4" w14:textId="77777777" w:rsidR="0056187F" w:rsidDel="00B8456F" w:rsidRDefault="003C44DE">
          <w:pPr>
            <w:pStyle w:val="TOC3"/>
            <w:rPr>
              <w:del w:id="803" w:author="Joyce L Tokar" w:date="2018-03-06T08:45:00Z"/>
              <w:b w:val="0"/>
              <w:bCs w:val="0"/>
            </w:rPr>
          </w:pPr>
          <w:del w:id="804" w:author="Joyce L Tokar" w:date="2018-03-06T08:45:00Z">
            <w:r w:rsidRPr="003C44DE">
              <w:delText>6.14.2 Guidance to language users</w:delText>
            </w:r>
            <w:r w:rsidR="0056187F" w:rsidDel="00B8456F">
              <w:rPr>
                <w:webHidden/>
              </w:rPr>
              <w:tab/>
              <w:delText>23</w:delText>
            </w:r>
          </w:del>
        </w:p>
        <w:p w14:paraId="1EB6B68F" w14:textId="77777777" w:rsidR="0056187F" w:rsidDel="00B8456F" w:rsidRDefault="003C44DE">
          <w:pPr>
            <w:pStyle w:val="TOC2"/>
            <w:rPr>
              <w:del w:id="805" w:author="Joyce L Tokar" w:date="2018-03-06T08:45:00Z"/>
              <w:b w:val="0"/>
              <w:bCs w:val="0"/>
            </w:rPr>
          </w:pPr>
          <w:del w:id="806" w:author="Joyce L Tokar" w:date="2018-03-06T08:45:00Z">
            <w:r w:rsidRPr="003C44DE">
              <w:delText>6.15 Arithmetic Wrap-around Error [FIF]</w:delText>
            </w:r>
            <w:r w:rsidR="0056187F" w:rsidDel="00B8456F">
              <w:rPr>
                <w:webHidden/>
              </w:rPr>
              <w:tab/>
              <w:delText>23</w:delText>
            </w:r>
          </w:del>
        </w:p>
        <w:p w14:paraId="62865B99" w14:textId="77777777" w:rsidR="0056187F" w:rsidDel="00B8456F" w:rsidRDefault="003C44DE">
          <w:pPr>
            <w:pStyle w:val="TOC2"/>
            <w:rPr>
              <w:del w:id="807" w:author="Joyce L Tokar" w:date="2018-03-06T08:45:00Z"/>
              <w:b w:val="0"/>
              <w:bCs w:val="0"/>
            </w:rPr>
          </w:pPr>
          <w:del w:id="808" w:author="Joyce L Tokar" w:date="2018-03-06T08:45:00Z">
            <w:r w:rsidRPr="003C44DE">
              <w:delText>6.16 Using Shift Operations for Multiplication and Division [PIK]</w:delText>
            </w:r>
            <w:r w:rsidR="0056187F" w:rsidDel="00B8456F">
              <w:rPr>
                <w:webHidden/>
              </w:rPr>
              <w:tab/>
              <w:delText>23</w:delText>
            </w:r>
          </w:del>
        </w:p>
        <w:p w14:paraId="5774D9A4" w14:textId="77777777" w:rsidR="0056187F" w:rsidDel="00B8456F" w:rsidRDefault="003C44DE">
          <w:pPr>
            <w:pStyle w:val="TOC2"/>
            <w:rPr>
              <w:del w:id="809" w:author="Joyce L Tokar" w:date="2018-03-06T08:45:00Z"/>
              <w:b w:val="0"/>
              <w:bCs w:val="0"/>
            </w:rPr>
          </w:pPr>
          <w:del w:id="810" w:author="Joyce L Tokar" w:date="2018-03-06T08:45:00Z">
            <w:r w:rsidRPr="003C44DE">
              <w:delText>6.17 Choice of Clear Names [NAI]</w:delText>
            </w:r>
            <w:r w:rsidR="0056187F" w:rsidDel="00B8456F">
              <w:rPr>
                <w:webHidden/>
              </w:rPr>
              <w:tab/>
              <w:delText>23</w:delText>
            </w:r>
          </w:del>
        </w:p>
        <w:p w14:paraId="38CE5959" w14:textId="77777777" w:rsidR="0056187F" w:rsidDel="00B8456F" w:rsidRDefault="003C44DE">
          <w:pPr>
            <w:pStyle w:val="TOC3"/>
            <w:rPr>
              <w:del w:id="811" w:author="Joyce L Tokar" w:date="2018-03-06T08:45:00Z"/>
              <w:b w:val="0"/>
              <w:bCs w:val="0"/>
            </w:rPr>
          </w:pPr>
          <w:del w:id="812" w:author="Joyce L Tokar" w:date="2018-03-06T08:45:00Z">
            <w:r w:rsidRPr="003C44DE">
              <w:delText>6.17.1 Applicability to language</w:delText>
            </w:r>
            <w:r w:rsidR="0056187F" w:rsidDel="00B8456F">
              <w:rPr>
                <w:webHidden/>
              </w:rPr>
              <w:tab/>
              <w:delText>23</w:delText>
            </w:r>
          </w:del>
        </w:p>
        <w:p w14:paraId="5F466CF8" w14:textId="77777777" w:rsidR="0056187F" w:rsidDel="00B8456F" w:rsidRDefault="003C44DE">
          <w:pPr>
            <w:pStyle w:val="TOC3"/>
            <w:rPr>
              <w:del w:id="813" w:author="Joyce L Tokar" w:date="2018-03-06T08:45:00Z"/>
              <w:b w:val="0"/>
              <w:bCs w:val="0"/>
            </w:rPr>
          </w:pPr>
          <w:del w:id="814" w:author="Joyce L Tokar" w:date="2018-03-06T08:45:00Z">
            <w:r w:rsidRPr="003C44DE">
              <w:delText>6.17.2 Guidance to language users</w:delText>
            </w:r>
            <w:r w:rsidR="0056187F" w:rsidDel="00B8456F">
              <w:rPr>
                <w:webHidden/>
              </w:rPr>
              <w:tab/>
              <w:delText>24</w:delText>
            </w:r>
          </w:del>
        </w:p>
        <w:p w14:paraId="2BCF446E" w14:textId="77777777" w:rsidR="0056187F" w:rsidDel="00B8456F" w:rsidRDefault="003C44DE">
          <w:pPr>
            <w:pStyle w:val="TOC2"/>
            <w:rPr>
              <w:del w:id="815" w:author="Joyce L Tokar" w:date="2018-03-06T08:45:00Z"/>
              <w:b w:val="0"/>
              <w:bCs w:val="0"/>
            </w:rPr>
          </w:pPr>
          <w:del w:id="816" w:author="Joyce L Tokar" w:date="2018-03-06T08:45:00Z">
            <w:r w:rsidRPr="003C44DE">
              <w:delText>6.18 Dead store [WXQ]</w:delText>
            </w:r>
            <w:r w:rsidR="0056187F" w:rsidDel="00B8456F">
              <w:rPr>
                <w:webHidden/>
              </w:rPr>
              <w:tab/>
              <w:delText>24</w:delText>
            </w:r>
          </w:del>
        </w:p>
        <w:p w14:paraId="4980FDBC" w14:textId="77777777" w:rsidR="0056187F" w:rsidDel="00B8456F" w:rsidRDefault="003C44DE">
          <w:pPr>
            <w:pStyle w:val="TOC3"/>
            <w:rPr>
              <w:del w:id="817" w:author="Joyce L Tokar" w:date="2018-03-06T08:45:00Z"/>
              <w:b w:val="0"/>
              <w:bCs w:val="0"/>
            </w:rPr>
          </w:pPr>
          <w:del w:id="818" w:author="Joyce L Tokar" w:date="2018-03-06T08:45:00Z">
            <w:r w:rsidRPr="003C44DE">
              <w:delText>6.18.1 Applicability to language</w:delText>
            </w:r>
            <w:r w:rsidR="0056187F" w:rsidDel="00B8456F">
              <w:rPr>
                <w:webHidden/>
              </w:rPr>
              <w:tab/>
              <w:delText>24</w:delText>
            </w:r>
          </w:del>
        </w:p>
        <w:p w14:paraId="749303F7" w14:textId="77777777" w:rsidR="0056187F" w:rsidDel="00B8456F" w:rsidRDefault="003C44DE">
          <w:pPr>
            <w:pStyle w:val="TOC3"/>
            <w:rPr>
              <w:del w:id="819" w:author="Joyce L Tokar" w:date="2018-03-06T08:45:00Z"/>
              <w:b w:val="0"/>
              <w:bCs w:val="0"/>
            </w:rPr>
          </w:pPr>
          <w:del w:id="820" w:author="Joyce L Tokar" w:date="2018-03-06T08:45:00Z">
            <w:r w:rsidRPr="003C44DE">
              <w:delText>6.18.2 Guidance to Language Users</w:delText>
            </w:r>
            <w:r w:rsidR="0056187F" w:rsidDel="00B8456F">
              <w:rPr>
                <w:webHidden/>
              </w:rPr>
              <w:tab/>
              <w:delText>24</w:delText>
            </w:r>
          </w:del>
        </w:p>
        <w:p w14:paraId="470BFF6F" w14:textId="77777777" w:rsidR="0056187F" w:rsidDel="00B8456F" w:rsidRDefault="003C44DE">
          <w:pPr>
            <w:pStyle w:val="TOC2"/>
            <w:rPr>
              <w:del w:id="821" w:author="Joyce L Tokar" w:date="2018-03-06T08:45:00Z"/>
              <w:b w:val="0"/>
              <w:bCs w:val="0"/>
            </w:rPr>
          </w:pPr>
          <w:del w:id="822" w:author="Joyce L Tokar" w:date="2018-03-06T08:45:00Z">
            <w:r w:rsidRPr="003C44DE">
              <w:delText>6.19 Unused Variable [YZS]</w:delText>
            </w:r>
            <w:r w:rsidR="0056187F" w:rsidDel="00B8456F">
              <w:rPr>
                <w:webHidden/>
              </w:rPr>
              <w:tab/>
              <w:delText>25</w:delText>
            </w:r>
          </w:del>
        </w:p>
        <w:p w14:paraId="325323F6" w14:textId="77777777" w:rsidR="0056187F" w:rsidDel="00B8456F" w:rsidRDefault="003C44DE">
          <w:pPr>
            <w:pStyle w:val="TOC3"/>
            <w:rPr>
              <w:del w:id="823" w:author="Joyce L Tokar" w:date="2018-03-06T08:45:00Z"/>
              <w:b w:val="0"/>
              <w:bCs w:val="0"/>
            </w:rPr>
          </w:pPr>
          <w:del w:id="824" w:author="Joyce L Tokar" w:date="2018-03-06T08:45:00Z">
            <w:r w:rsidRPr="003C44DE">
              <w:delText>6.19.1 Applicability to language</w:delText>
            </w:r>
            <w:r w:rsidR="0056187F" w:rsidDel="00B8456F">
              <w:rPr>
                <w:webHidden/>
              </w:rPr>
              <w:tab/>
              <w:delText>25</w:delText>
            </w:r>
          </w:del>
        </w:p>
        <w:p w14:paraId="3A9757A7" w14:textId="77777777" w:rsidR="0056187F" w:rsidDel="00B8456F" w:rsidRDefault="003C44DE">
          <w:pPr>
            <w:pStyle w:val="TOC3"/>
            <w:rPr>
              <w:del w:id="825" w:author="Joyce L Tokar" w:date="2018-03-06T08:45:00Z"/>
              <w:b w:val="0"/>
              <w:bCs w:val="0"/>
            </w:rPr>
          </w:pPr>
          <w:del w:id="826" w:author="Joyce L Tokar" w:date="2018-03-06T08:45:00Z">
            <w:r w:rsidRPr="003C44DE">
              <w:delText>6.19.2 Guidance to language users</w:delText>
            </w:r>
            <w:r w:rsidR="0056187F" w:rsidDel="00B8456F">
              <w:rPr>
                <w:webHidden/>
              </w:rPr>
              <w:tab/>
              <w:delText>25</w:delText>
            </w:r>
          </w:del>
        </w:p>
        <w:p w14:paraId="5B0A7FDA" w14:textId="77777777" w:rsidR="0056187F" w:rsidDel="00B8456F" w:rsidRDefault="003C44DE">
          <w:pPr>
            <w:pStyle w:val="TOC2"/>
            <w:rPr>
              <w:del w:id="827" w:author="Joyce L Tokar" w:date="2018-03-06T08:45:00Z"/>
              <w:b w:val="0"/>
              <w:bCs w:val="0"/>
            </w:rPr>
          </w:pPr>
          <w:del w:id="828" w:author="Joyce L Tokar" w:date="2018-03-06T08:45:00Z">
            <w:r w:rsidRPr="003C44DE">
              <w:delText>6.20 Identifier Name Reuse [YOW]</w:delText>
            </w:r>
            <w:r w:rsidR="0056187F" w:rsidDel="00B8456F">
              <w:rPr>
                <w:webHidden/>
              </w:rPr>
              <w:tab/>
              <w:delText>25</w:delText>
            </w:r>
          </w:del>
        </w:p>
        <w:p w14:paraId="3CD7B466" w14:textId="77777777" w:rsidR="0056187F" w:rsidDel="00B8456F" w:rsidRDefault="003C44DE">
          <w:pPr>
            <w:pStyle w:val="TOC3"/>
            <w:rPr>
              <w:del w:id="829" w:author="Joyce L Tokar" w:date="2018-03-06T08:45:00Z"/>
              <w:b w:val="0"/>
              <w:bCs w:val="0"/>
            </w:rPr>
          </w:pPr>
          <w:del w:id="830" w:author="Joyce L Tokar" w:date="2018-03-06T08:45:00Z">
            <w:r w:rsidRPr="003C44DE">
              <w:delText>6.20.1 Applicability to language</w:delText>
            </w:r>
            <w:r w:rsidR="0056187F" w:rsidDel="00B8456F">
              <w:rPr>
                <w:webHidden/>
              </w:rPr>
              <w:tab/>
              <w:delText>25</w:delText>
            </w:r>
          </w:del>
        </w:p>
        <w:p w14:paraId="3A307D9A" w14:textId="77777777" w:rsidR="0056187F" w:rsidDel="00B8456F" w:rsidRDefault="003C44DE">
          <w:pPr>
            <w:pStyle w:val="TOC3"/>
            <w:rPr>
              <w:del w:id="831" w:author="Joyce L Tokar" w:date="2018-03-06T08:45:00Z"/>
              <w:b w:val="0"/>
              <w:bCs w:val="0"/>
            </w:rPr>
          </w:pPr>
          <w:del w:id="832" w:author="Joyce L Tokar" w:date="2018-03-06T08:45:00Z">
            <w:r w:rsidRPr="003C44DE">
              <w:delText>6.20.2 Guidance to language users</w:delText>
            </w:r>
            <w:r w:rsidR="0056187F" w:rsidDel="00B8456F">
              <w:rPr>
                <w:webHidden/>
              </w:rPr>
              <w:tab/>
              <w:delText>25</w:delText>
            </w:r>
          </w:del>
        </w:p>
        <w:p w14:paraId="714F60E6" w14:textId="77777777" w:rsidR="0056187F" w:rsidDel="00B8456F" w:rsidRDefault="003C44DE">
          <w:pPr>
            <w:pStyle w:val="TOC2"/>
            <w:rPr>
              <w:del w:id="833" w:author="Joyce L Tokar" w:date="2018-03-06T08:45:00Z"/>
              <w:b w:val="0"/>
              <w:bCs w:val="0"/>
            </w:rPr>
          </w:pPr>
          <w:del w:id="834" w:author="Joyce L Tokar" w:date="2018-03-06T08:45:00Z">
            <w:r w:rsidRPr="003C44DE">
              <w:delText>6.21 Namespace Issues [BJL]</w:delText>
            </w:r>
            <w:r w:rsidR="0056187F" w:rsidDel="00B8456F">
              <w:rPr>
                <w:webHidden/>
              </w:rPr>
              <w:tab/>
              <w:delText>25</w:delText>
            </w:r>
          </w:del>
        </w:p>
        <w:p w14:paraId="0D453D3C" w14:textId="77777777" w:rsidR="0056187F" w:rsidDel="00B8456F" w:rsidRDefault="003C44DE">
          <w:pPr>
            <w:pStyle w:val="TOC2"/>
            <w:rPr>
              <w:del w:id="835" w:author="Joyce L Tokar" w:date="2018-03-06T08:45:00Z"/>
              <w:b w:val="0"/>
              <w:bCs w:val="0"/>
            </w:rPr>
          </w:pPr>
          <w:del w:id="836" w:author="Joyce L Tokar" w:date="2018-03-06T08:45:00Z">
            <w:r w:rsidRPr="003C44DE">
              <w:delText>6.22 Initialization of Variables [LAV]</w:delText>
            </w:r>
            <w:r w:rsidR="0056187F" w:rsidDel="00B8456F">
              <w:rPr>
                <w:webHidden/>
              </w:rPr>
              <w:tab/>
              <w:delText>25</w:delText>
            </w:r>
          </w:del>
        </w:p>
        <w:p w14:paraId="344AED01" w14:textId="77777777" w:rsidR="0056187F" w:rsidDel="00B8456F" w:rsidRDefault="003C44DE">
          <w:pPr>
            <w:pStyle w:val="TOC3"/>
            <w:rPr>
              <w:del w:id="837" w:author="Joyce L Tokar" w:date="2018-03-06T08:45:00Z"/>
              <w:b w:val="0"/>
              <w:bCs w:val="0"/>
            </w:rPr>
          </w:pPr>
          <w:del w:id="838" w:author="Joyce L Tokar" w:date="2018-03-06T08:45:00Z">
            <w:r w:rsidRPr="003C44DE">
              <w:delText>6.22.1 Applicability to language</w:delText>
            </w:r>
            <w:r w:rsidR="0056187F" w:rsidDel="00B8456F">
              <w:rPr>
                <w:webHidden/>
              </w:rPr>
              <w:tab/>
              <w:delText>25</w:delText>
            </w:r>
          </w:del>
        </w:p>
        <w:p w14:paraId="397320C5" w14:textId="77777777" w:rsidR="0056187F" w:rsidDel="00B8456F" w:rsidRDefault="003C44DE">
          <w:pPr>
            <w:pStyle w:val="TOC3"/>
            <w:rPr>
              <w:del w:id="839" w:author="Joyce L Tokar" w:date="2018-03-06T08:45:00Z"/>
              <w:b w:val="0"/>
              <w:bCs w:val="0"/>
            </w:rPr>
          </w:pPr>
          <w:del w:id="840" w:author="Joyce L Tokar" w:date="2018-03-06T08:45:00Z">
            <w:r w:rsidRPr="003C44DE">
              <w:delText>6.22.2 Guidance to language users</w:delText>
            </w:r>
            <w:r w:rsidR="0056187F" w:rsidDel="00B8456F">
              <w:rPr>
                <w:webHidden/>
              </w:rPr>
              <w:tab/>
              <w:delText>26</w:delText>
            </w:r>
          </w:del>
        </w:p>
        <w:p w14:paraId="10BD0481" w14:textId="77777777" w:rsidR="0056187F" w:rsidDel="00B8456F" w:rsidRDefault="003C44DE">
          <w:pPr>
            <w:pStyle w:val="TOC2"/>
            <w:rPr>
              <w:del w:id="841" w:author="Joyce L Tokar" w:date="2018-03-06T08:45:00Z"/>
              <w:b w:val="0"/>
              <w:bCs w:val="0"/>
            </w:rPr>
          </w:pPr>
          <w:del w:id="842" w:author="Joyce L Tokar" w:date="2018-03-06T08:45:00Z">
            <w:r w:rsidRPr="003C44DE">
              <w:delText>6.23 Operator Precedence/Order of Evaluation [JCW]</w:delText>
            </w:r>
            <w:r w:rsidR="0056187F" w:rsidDel="00B8456F">
              <w:rPr>
                <w:webHidden/>
              </w:rPr>
              <w:tab/>
              <w:delText>26</w:delText>
            </w:r>
          </w:del>
        </w:p>
        <w:p w14:paraId="3E6281A9" w14:textId="77777777" w:rsidR="0056187F" w:rsidDel="00B8456F" w:rsidRDefault="003C44DE">
          <w:pPr>
            <w:pStyle w:val="TOC3"/>
            <w:rPr>
              <w:del w:id="843" w:author="Joyce L Tokar" w:date="2018-03-06T08:45:00Z"/>
              <w:b w:val="0"/>
              <w:bCs w:val="0"/>
            </w:rPr>
          </w:pPr>
          <w:del w:id="844" w:author="Joyce L Tokar" w:date="2018-03-06T08:45:00Z">
            <w:r w:rsidRPr="003C44DE">
              <w:delText>6.23.1 Applicability to language</w:delText>
            </w:r>
            <w:r w:rsidR="0056187F" w:rsidDel="00B8456F">
              <w:rPr>
                <w:webHidden/>
              </w:rPr>
              <w:tab/>
              <w:delText>26</w:delText>
            </w:r>
          </w:del>
        </w:p>
        <w:p w14:paraId="6414FE18" w14:textId="77777777" w:rsidR="0056187F" w:rsidDel="00B8456F" w:rsidRDefault="003C44DE">
          <w:pPr>
            <w:pStyle w:val="TOC3"/>
            <w:rPr>
              <w:del w:id="845" w:author="Joyce L Tokar" w:date="2018-03-06T08:45:00Z"/>
              <w:b w:val="0"/>
              <w:bCs w:val="0"/>
            </w:rPr>
          </w:pPr>
          <w:del w:id="846" w:author="Joyce L Tokar" w:date="2018-03-06T08:45:00Z">
            <w:r w:rsidRPr="003C44DE">
              <w:delText>6.23.2 Guidance to language users</w:delText>
            </w:r>
            <w:r w:rsidR="0056187F" w:rsidDel="00B8456F">
              <w:rPr>
                <w:webHidden/>
              </w:rPr>
              <w:tab/>
              <w:delText>27</w:delText>
            </w:r>
          </w:del>
        </w:p>
        <w:p w14:paraId="1464C66C" w14:textId="77777777" w:rsidR="0056187F" w:rsidDel="00B8456F" w:rsidRDefault="003C44DE">
          <w:pPr>
            <w:pStyle w:val="TOC2"/>
            <w:rPr>
              <w:del w:id="847" w:author="Joyce L Tokar" w:date="2018-03-06T08:45:00Z"/>
              <w:b w:val="0"/>
              <w:bCs w:val="0"/>
            </w:rPr>
          </w:pPr>
          <w:del w:id="848" w:author="Joyce L Tokar" w:date="2018-03-06T08:45:00Z">
            <w:r w:rsidRPr="003C44DE">
              <w:delText>6.24 Side-effects and Order of Evaluation [SAM]</w:delText>
            </w:r>
            <w:r w:rsidR="0056187F" w:rsidDel="00B8456F">
              <w:rPr>
                <w:webHidden/>
              </w:rPr>
              <w:tab/>
              <w:delText>27</w:delText>
            </w:r>
          </w:del>
        </w:p>
        <w:p w14:paraId="791CDFB1" w14:textId="77777777" w:rsidR="0056187F" w:rsidDel="00B8456F" w:rsidRDefault="003C44DE">
          <w:pPr>
            <w:pStyle w:val="TOC3"/>
            <w:rPr>
              <w:del w:id="849" w:author="Joyce L Tokar" w:date="2018-03-06T08:45:00Z"/>
              <w:b w:val="0"/>
              <w:bCs w:val="0"/>
            </w:rPr>
          </w:pPr>
          <w:del w:id="850" w:author="Joyce L Tokar" w:date="2018-03-06T08:45:00Z">
            <w:r w:rsidRPr="003C44DE">
              <w:delText>6.24.1 Applicability to language</w:delText>
            </w:r>
            <w:r w:rsidR="0056187F" w:rsidDel="00B8456F">
              <w:rPr>
                <w:webHidden/>
              </w:rPr>
              <w:tab/>
              <w:delText>27</w:delText>
            </w:r>
          </w:del>
        </w:p>
        <w:p w14:paraId="63BE8DEC" w14:textId="77777777" w:rsidR="0056187F" w:rsidDel="00B8456F" w:rsidRDefault="003C44DE">
          <w:pPr>
            <w:pStyle w:val="TOC3"/>
            <w:rPr>
              <w:del w:id="851" w:author="Joyce L Tokar" w:date="2018-03-06T08:45:00Z"/>
              <w:b w:val="0"/>
              <w:bCs w:val="0"/>
            </w:rPr>
          </w:pPr>
          <w:del w:id="852" w:author="Joyce L Tokar" w:date="2018-03-06T08:45:00Z">
            <w:r w:rsidRPr="003C44DE">
              <w:delText>6.24.2 Guidance to language users</w:delText>
            </w:r>
            <w:r w:rsidR="0056187F" w:rsidDel="00B8456F">
              <w:rPr>
                <w:webHidden/>
              </w:rPr>
              <w:tab/>
              <w:delText>27</w:delText>
            </w:r>
          </w:del>
        </w:p>
        <w:p w14:paraId="2057840F" w14:textId="77777777" w:rsidR="0056187F" w:rsidDel="00B8456F" w:rsidRDefault="003C44DE">
          <w:pPr>
            <w:pStyle w:val="TOC2"/>
            <w:rPr>
              <w:del w:id="853" w:author="Joyce L Tokar" w:date="2018-03-06T08:45:00Z"/>
              <w:b w:val="0"/>
              <w:bCs w:val="0"/>
            </w:rPr>
          </w:pPr>
          <w:del w:id="854" w:author="Joyce L Tokar" w:date="2018-03-06T08:45:00Z">
            <w:r w:rsidRPr="003C44DE">
              <w:delText>6.25 Likely Incorrect Expression [KOA]</w:delText>
            </w:r>
            <w:r w:rsidR="0056187F" w:rsidDel="00B8456F">
              <w:rPr>
                <w:webHidden/>
              </w:rPr>
              <w:tab/>
              <w:delText>27</w:delText>
            </w:r>
          </w:del>
        </w:p>
        <w:p w14:paraId="5871E773" w14:textId="77777777" w:rsidR="0056187F" w:rsidDel="00B8456F" w:rsidRDefault="003C44DE">
          <w:pPr>
            <w:pStyle w:val="TOC3"/>
            <w:rPr>
              <w:del w:id="855" w:author="Joyce L Tokar" w:date="2018-03-06T08:45:00Z"/>
              <w:b w:val="0"/>
              <w:bCs w:val="0"/>
            </w:rPr>
          </w:pPr>
          <w:del w:id="856" w:author="Joyce L Tokar" w:date="2018-03-06T08:45:00Z">
            <w:r w:rsidRPr="003C44DE">
              <w:delText>6.25.1 Applicability to language</w:delText>
            </w:r>
            <w:r w:rsidR="0056187F" w:rsidDel="00B8456F">
              <w:rPr>
                <w:webHidden/>
              </w:rPr>
              <w:tab/>
              <w:delText>27</w:delText>
            </w:r>
          </w:del>
        </w:p>
        <w:p w14:paraId="24C902DE" w14:textId="77777777" w:rsidR="0056187F" w:rsidDel="00B8456F" w:rsidRDefault="003C44DE">
          <w:pPr>
            <w:pStyle w:val="TOC3"/>
            <w:rPr>
              <w:del w:id="857" w:author="Joyce L Tokar" w:date="2018-03-06T08:45:00Z"/>
              <w:b w:val="0"/>
              <w:bCs w:val="0"/>
            </w:rPr>
          </w:pPr>
          <w:del w:id="858" w:author="Joyce L Tokar" w:date="2018-03-06T08:45:00Z">
            <w:r w:rsidRPr="003C44DE">
              <w:delText>6.25.2 Guidance to language users</w:delText>
            </w:r>
            <w:r w:rsidR="0056187F" w:rsidDel="00B8456F">
              <w:rPr>
                <w:webHidden/>
              </w:rPr>
              <w:tab/>
              <w:delText>28</w:delText>
            </w:r>
          </w:del>
        </w:p>
        <w:p w14:paraId="4E7FBB31" w14:textId="77777777" w:rsidR="0056187F" w:rsidDel="00B8456F" w:rsidRDefault="003C44DE">
          <w:pPr>
            <w:pStyle w:val="TOC2"/>
            <w:rPr>
              <w:del w:id="859" w:author="Joyce L Tokar" w:date="2018-03-06T08:45:00Z"/>
              <w:b w:val="0"/>
              <w:bCs w:val="0"/>
            </w:rPr>
          </w:pPr>
          <w:del w:id="860" w:author="Joyce L Tokar" w:date="2018-03-06T08:45:00Z">
            <w:r w:rsidRPr="003C44DE">
              <w:delText>6.26 Dead and Deactivated Code [XYQ]</w:delText>
            </w:r>
            <w:r w:rsidR="0056187F" w:rsidDel="00B8456F">
              <w:rPr>
                <w:webHidden/>
              </w:rPr>
              <w:tab/>
              <w:delText>28</w:delText>
            </w:r>
          </w:del>
        </w:p>
        <w:p w14:paraId="153D17A7" w14:textId="77777777" w:rsidR="0056187F" w:rsidDel="00B8456F" w:rsidRDefault="003C44DE">
          <w:pPr>
            <w:pStyle w:val="TOC3"/>
            <w:rPr>
              <w:del w:id="861" w:author="Joyce L Tokar" w:date="2018-03-06T08:45:00Z"/>
              <w:b w:val="0"/>
              <w:bCs w:val="0"/>
            </w:rPr>
          </w:pPr>
          <w:del w:id="862" w:author="Joyce L Tokar" w:date="2018-03-06T08:45:00Z">
            <w:r w:rsidRPr="003C44DE">
              <w:delText>6.26.1 Applicability to language</w:delText>
            </w:r>
            <w:r w:rsidR="0056187F" w:rsidDel="00B8456F">
              <w:rPr>
                <w:webHidden/>
              </w:rPr>
              <w:tab/>
              <w:delText>28</w:delText>
            </w:r>
          </w:del>
        </w:p>
        <w:p w14:paraId="63C114C4" w14:textId="77777777" w:rsidR="0056187F" w:rsidDel="00B8456F" w:rsidRDefault="003C44DE">
          <w:pPr>
            <w:pStyle w:val="TOC3"/>
            <w:rPr>
              <w:del w:id="863" w:author="Joyce L Tokar" w:date="2018-03-06T08:45:00Z"/>
              <w:b w:val="0"/>
              <w:bCs w:val="0"/>
            </w:rPr>
          </w:pPr>
          <w:del w:id="864" w:author="Joyce L Tokar" w:date="2018-03-06T08:45:00Z">
            <w:r w:rsidRPr="003C44DE">
              <w:delText>6.26.2 Guidance to language users</w:delText>
            </w:r>
            <w:r w:rsidR="0056187F" w:rsidDel="00B8456F">
              <w:rPr>
                <w:webHidden/>
              </w:rPr>
              <w:tab/>
              <w:delText>28</w:delText>
            </w:r>
          </w:del>
        </w:p>
        <w:p w14:paraId="01469EC4" w14:textId="77777777" w:rsidR="0056187F" w:rsidDel="00B8456F" w:rsidRDefault="003C44DE">
          <w:pPr>
            <w:pStyle w:val="TOC2"/>
            <w:rPr>
              <w:del w:id="865" w:author="Joyce L Tokar" w:date="2018-03-06T08:45:00Z"/>
              <w:b w:val="0"/>
              <w:bCs w:val="0"/>
            </w:rPr>
          </w:pPr>
          <w:del w:id="866" w:author="Joyce L Tokar" w:date="2018-03-06T08:45:00Z">
            <w:r w:rsidRPr="003C44DE">
              <w:delText>6.27 Switch Statements and Static Analysis [CLL]</w:delText>
            </w:r>
            <w:r w:rsidR="0056187F" w:rsidDel="00B8456F">
              <w:rPr>
                <w:webHidden/>
              </w:rPr>
              <w:tab/>
              <w:delText>29</w:delText>
            </w:r>
          </w:del>
        </w:p>
        <w:p w14:paraId="0D45667A" w14:textId="77777777" w:rsidR="0056187F" w:rsidDel="00B8456F" w:rsidRDefault="003C44DE">
          <w:pPr>
            <w:pStyle w:val="TOC3"/>
            <w:rPr>
              <w:del w:id="867" w:author="Joyce L Tokar" w:date="2018-03-06T08:45:00Z"/>
              <w:b w:val="0"/>
              <w:bCs w:val="0"/>
            </w:rPr>
          </w:pPr>
          <w:del w:id="868" w:author="Joyce L Tokar" w:date="2018-03-06T08:45:00Z">
            <w:r w:rsidRPr="003C44DE">
              <w:delText>6.27.1 Applicability to language</w:delText>
            </w:r>
            <w:r w:rsidR="0056187F" w:rsidDel="00B8456F">
              <w:rPr>
                <w:webHidden/>
              </w:rPr>
              <w:tab/>
              <w:delText>29</w:delText>
            </w:r>
          </w:del>
        </w:p>
        <w:p w14:paraId="3A78FC50" w14:textId="77777777" w:rsidR="0056187F" w:rsidDel="00B8456F" w:rsidRDefault="003C44DE">
          <w:pPr>
            <w:pStyle w:val="TOC3"/>
            <w:rPr>
              <w:del w:id="869" w:author="Joyce L Tokar" w:date="2018-03-06T08:45:00Z"/>
              <w:b w:val="0"/>
              <w:bCs w:val="0"/>
            </w:rPr>
          </w:pPr>
          <w:del w:id="870" w:author="Joyce L Tokar" w:date="2018-03-06T08:45:00Z">
            <w:r w:rsidRPr="003C44DE">
              <w:delText>6.27.2 Guidance to language users</w:delText>
            </w:r>
            <w:r w:rsidR="0056187F" w:rsidDel="00B8456F">
              <w:rPr>
                <w:webHidden/>
              </w:rPr>
              <w:tab/>
              <w:delText>29</w:delText>
            </w:r>
          </w:del>
        </w:p>
        <w:p w14:paraId="4E744B90" w14:textId="77777777" w:rsidR="0056187F" w:rsidDel="00B8456F" w:rsidRDefault="003C44DE">
          <w:pPr>
            <w:pStyle w:val="TOC2"/>
            <w:rPr>
              <w:del w:id="871" w:author="Joyce L Tokar" w:date="2018-03-06T08:45:00Z"/>
              <w:b w:val="0"/>
              <w:bCs w:val="0"/>
            </w:rPr>
          </w:pPr>
          <w:del w:id="872" w:author="Joyce L Tokar" w:date="2018-03-06T08:45:00Z">
            <w:r w:rsidRPr="003C44DE">
              <w:delText>6.28 Demarcation of Control Flow [EOJ]</w:delText>
            </w:r>
            <w:r w:rsidR="0056187F" w:rsidDel="00B8456F">
              <w:rPr>
                <w:webHidden/>
              </w:rPr>
              <w:tab/>
              <w:delText>29</w:delText>
            </w:r>
          </w:del>
        </w:p>
        <w:p w14:paraId="5E83A1D6" w14:textId="77777777" w:rsidR="0056187F" w:rsidDel="00B8456F" w:rsidRDefault="003C44DE">
          <w:pPr>
            <w:pStyle w:val="TOC2"/>
            <w:rPr>
              <w:del w:id="873" w:author="Joyce L Tokar" w:date="2018-03-06T08:45:00Z"/>
              <w:b w:val="0"/>
              <w:bCs w:val="0"/>
            </w:rPr>
          </w:pPr>
          <w:del w:id="874" w:author="Joyce L Tokar" w:date="2018-03-06T08:45:00Z">
            <w:r w:rsidRPr="003C44DE">
              <w:delText>6.29 Loop Control Variables [TEX]</w:delText>
            </w:r>
            <w:r w:rsidR="0056187F" w:rsidDel="00B8456F">
              <w:rPr>
                <w:webHidden/>
              </w:rPr>
              <w:tab/>
              <w:delText>29</w:delText>
            </w:r>
          </w:del>
        </w:p>
        <w:p w14:paraId="7AE4765D" w14:textId="77777777" w:rsidR="0056187F" w:rsidDel="00B8456F" w:rsidRDefault="003C44DE">
          <w:pPr>
            <w:pStyle w:val="TOC2"/>
            <w:rPr>
              <w:del w:id="875" w:author="Joyce L Tokar" w:date="2018-03-06T08:45:00Z"/>
              <w:b w:val="0"/>
              <w:bCs w:val="0"/>
            </w:rPr>
          </w:pPr>
          <w:del w:id="876" w:author="Joyce L Tokar" w:date="2018-03-06T08:45:00Z">
            <w:r w:rsidRPr="003C44DE">
              <w:delText>6.30 Off-by-one Error [XZH]</w:delText>
            </w:r>
            <w:r w:rsidR="0056187F" w:rsidDel="00B8456F">
              <w:rPr>
                <w:webHidden/>
              </w:rPr>
              <w:tab/>
              <w:delText>30</w:delText>
            </w:r>
          </w:del>
        </w:p>
        <w:p w14:paraId="299DD602" w14:textId="77777777" w:rsidR="0056187F" w:rsidDel="00B8456F" w:rsidRDefault="003C44DE">
          <w:pPr>
            <w:pStyle w:val="TOC3"/>
            <w:rPr>
              <w:del w:id="877" w:author="Joyce L Tokar" w:date="2018-03-06T08:45:00Z"/>
              <w:b w:val="0"/>
              <w:bCs w:val="0"/>
            </w:rPr>
          </w:pPr>
          <w:del w:id="878" w:author="Joyce L Tokar" w:date="2018-03-06T08:45:00Z">
            <w:r w:rsidRPr="003C44DE">
              <w:delText>6.30.1 Applicability to language</w:delText>
            </w:r>
            <w:r w:rsidR="0056187F" w:rsidDel="00B8456F">
              <w:rPr>
                <w:webHidden/>
              </w:rPr>
              <w:tab/>
              <w:delText>30</w:delText>
            </w:r>
          </w:del>
        </w:p>
        <w:p w14:paraId="2727C6E5" w14:textId="77777777" w:rsidR="0056187F" w:rsidDel="00B8456F" w:rsidRDefault="003C44DE">
          <w:pPr>
            <w:pStyle w:val="TOC3"/>
            <w:rPr>
              <w:del w:id="879" w:author="Joyce L Tokar" w:date="2018-03-06T08:45:00Z"/>
              <w:b w:val="0"/>
              <w:bCs w:val="0"/>
            </w:rPr>
          </w:pPr>
          <w:del w:id="880" w:author="Joyce L Tokar" w:date="2018-03-06T08:45:00Z">
            <w:r w:rsidRPr="003C44DE">
              <w:delText>6.30.2 Guidance to language users</w:delText>
            </w:r>
            <w:r w:rsidR="0056187F" w:rsidDel="00B8456F">
              <w:rPr>
                <w:webHidden/>
              </w:rPr>
              <w:tab/>
              <w:delText>30</w:delText>
            </w:r>
          </w:del>
        </w:p>
        <w:p w14:paraId="3C061390" w14:textId="77777777" w:rsidR="0056187F" w:rsidDel="00B8456F" w:rsidRDefault="003C44DE">
          <w:pPr>
            <w:pStyle w:val="TOC2"/>
            <w:rPr>
              <w:del w:id="881" w:author="Joyce L Tokar" w:date="2018-03-06T08:45:00Z"/>
              <w:b w:val="0"/>
              <w:bCs w:val="0"/>
            </w:rPr>
          </w:pPr>
          <w:del w:id="882" w:author="Joyce L Tokar" w:date="2018-03-06T08:45:00Z">
            <w:r w:rsidRPr="003C44DE">
              <w:delText>6.31 Structured Programming [EWD]</w:delText>
            </w:r>
            <w:r w:rsidR="0056187F" w:rsidDel="00B8456F">
              <w:rPr>
                <w:webHidden/>
              </w:rPr>
              <w:tab/>
              <w:delText>30</w:delText>
            </w:r>
          </w:del>
        </w:p>
        <w:p w14:paraId="50294305" w14:textId="77777777" w:rsidR="0056187F" w:rsidDel="00B8456F" w:rsidRDefault="003C44DE">
          <w:pPr>
            <w:pStyle w:val="TOC3"/>
            <w:rPr>
              <w:del w:id="883" w:author="Joyce L Tokar" w:date="2018-03-06T08:45:00Z"/>
              <w:b w:val="0"/>
              <w:bCs w:val="0"/>
            </w:rPr>
          </w:pPr>
          <w:del w:id="884" w:author="Joyce L Tokar" w:date="2018-03-06T08:45:00Z">
            <w:r w:rsidRPr="003C44DE">
              <w:delText>6.31.1 Applicability to language</w:delText>
            </w:r>
            <w:r w:rsidR="0056187F" w:rsidDel="00B8456F">
              <w:rPr>
                <w:webHidden/>
              </w:rPr>
              <w:tab/>
              <w:delText>30</w:delText>
            </w:r>
          </w:del>
        </w:p>
        <w:p w14:paraId="59FCEA23" w14:textId="77777777" w:rsidR="0056187F" w:rsidDel="00B8456F" w:rsidRDefault="003C44DE">
          <w:pPr>
            <w:pStyle w:val="TOC3"/>
            <w:rPr>
              <w:del w:id="885" w:author="Joyce L Tokar" w:date="2018-03-06T08:45:00Z"/>
              <w:b w:val="0"/>
              <w:bCs w:val="0"/>
            </w:rPr>
          </w:pPr>
          <w:del w:id="886" w:author="Joyce L Tokar" w:date="2018-03-06T08:45:00Z">
            <w:r w:rsidRPr="003C44DE">
              <w:delText>6.31.2 Guidance to language users</w:delText>
            </w:r>
            <w:r w:rsidR="0056187F" w:rsidDel="00B8456F">
              <w:rPr>
                <w:webHidden/>
              </w:rPr>
              <w:tab/>
              <w:delText>30</w:delText>
            </w:r>
          </w:del>
        </w:p>
        <w:p w14:paraId="56AF19F4" w14:textId="77777777" w:rsidR="0056187F" w:rsidDel="00B8456F" w:rsidRDefault="003C44DE">
          <w:pPr>
            <w:pStyle w:val="TOC2"/>
            <w:rPr>
              <w:del w:id="887" w:author="Joyce L Tokar" w:date="2018-03-06T08:45:00Z"/>
              <w:b w:val="0"/>
              <w:bCs w:val="0"/>
            </w:rPr>
          </w:pPr>
          <w:del w:id="888" w:author="Joyce L Tokar" w:date="2018-03-06T08:45:00Z">
            <w:r w:rsidRPr="003C44DE">
              <w:delText>6.32 Passing Parameters and Return Values [CSJ]</w:delText>
            </w:r>
            <w:r w:rsidR="0056187F" w:rsidDel="00B8456F">
              <w:rPr>
                <w:webHidden/>
              </w:rPr>
              <w:tab/>
              <w:delText>31</w:delText>
            </w:r>
          </w:del>
        </w:p>
        <w:p w14:paraId="16838C4C" w14:textId="77777777" w:rsidR="0056187F" w:rsidDel="00B8456F" w:rsidRDefault="003C44DE">
          <w:pPr>
            <w:pStyle w:val="TOC3"/>
            <w:rPr>
              <w:del w:id="889" w:author="Joyce L Tokar" w:date="2018-03-06T08:45:00Z"/>
              <w:b w:val="0"/>
              <w:bCs w:val="0"/>
            </w:rPr>
          </w:pPr>
          <w:del w:id="890" w:author="Joyce L Tokar" w:date="2018-03-06T08:45:00Z">
            <w:r w:rsidRPr="003C44DE">
              <w:delText>6.32.1 Applicability to language</w:delText>
            </w:r>
            <w:r w:rsidR="0056187F" w:rsidDel="00B8456F">
              <w:rPr>
                <w:webHidden/>
              </w:rPr>
              <w:tab/>
              <w:delText>31</w:delText>
            </w:r>
          </w:del>
        </w:p>
        <w:p w14:paraId="4FA9ED3D" w14:textId="77777777" w:rsidR="0056187F" w:rsidDel="00B8456F" w:rsidRDefault="003C44DE">
          <w:pPr>
            <w:pStyle w:val="TOC3"/>
            <w:rPr>
              <w:del w:id="891" w:author="Joyce L Tokar" w:date="2018-03-06T08:45:00Z"/>
              <w:b w:val="0"/>
              <w:bCs w:val="0"/>
            </w:rPr>
          </w:pPr>
          <w:del w:id="892" w:author="Joyce L Tokar" w:date="2018-03-06T08:45:00Z">
            <w:r w:rsidRPr="003C44DE">
              <w:delText>6.32.2 Guidance to language users</w:delText>
            </w:r>
            <w:r w:rsidR="0056187F" w:rsidDel="00B8456F">
              <w:rPr>
                <w:webHidden/>
              </w:rPr>
              <w:tab/>
              <w:delText>31</w:delText>
            </w:r>
          </w:del>
        </w:p>
        <w:p w14:paraId="44FF2EC0" w14:textId="77777777" w:rsidR="0056187F" w:rsidDel="00B8456F" w:rsidRDefault="003C44DE">
          <w:pPr>
            <w:pStyle w:val="TOC2"/>
            <w:rPr>
              <w:del w:id="893" w:author="Joyce L Tokar" w:date="2018-03-06T08:45:00Z"/>
              <w:b w:val="0"/>
              <w:bCs w:val="0"/>
            </w:rPr>
          </w:pPr>
          <w:del w:id="894" w:author="Joyce L Tokar" w:date="2018-03-06T08:45:00Z">
            <w:r w:rsidRPr="003C44DE">
              <w:delText>6.33 Dangling References to Stack Frames [DCM]</w:delText>
            </w:r>
            <w:r w:rsidR="0056187F" w:rsidDel="00B8456F">
              <w:rPr>
                <w:webHidden/>
              </w:rPr>
              <w:tab/>
              <w:delText>31</w:delText>
            </w:r>
          </w:del>
        </w:p>
        <w:p w14:paraId="0CB163AE" w14:textId="77777777" w:rsidR="0056187F" w:rsidDel="00B8456F" w:rsidRDefault="003C44DE">
          <w:pPr>
            <w:pStyle w:val="TOC3"/>
            <w:rPr>
              <w:del w:id="895" w:author="Joyce L Tokar" w:date="2018-03-06T08:45:00Z"/>
              <w:b w:val="0"/>
              <w:bCs w:val="0"/>
            </w:rPr>
          </w:pPr>
          <w:del w:id="896" w:author="Joyce L Tokar" w:date="2018-03-06T08:45:00Z">
            <w:r w:rsidRPr="003C44DE">
              <w:delText>6.33.1 Applicability to language</w:delText>
            </w:r>
            <w:r w:rsidR="0056187F" w:rsidDel="00B8456F">
              <w:rPr>
                <w:webHidden/>
              </w:rPr>
              <w:tab/>
              <w:delText>31</w:delText>
            </w:r>
          </w:del>
        </w:p>
        <w:p w14:paraId="0C49BB38" w14:textId="77777777" w:rsidR="0056187F" w:rsidDel="00B8456F" w:rsidRDefault="003C44DE">
          <w:pPr>
            <w:pStyle w:val="TOC3"/>
            <w:rPr>
              <w:del w:id="897" w:author="Joyce L Tokar" w:date="2018-03-06T08:45:00Z"/>
              <w:b w:val="0"/>
              <w:bCs w:val="0"/>
            </w:rPr>
          </w:pPr>
          <w:del w:id="898" w:author="Joyce L Tokar" w:date="2018-03-06T08:45:00Z">
            <w:r w:rsidRPr="003C44DE">
              <w:delText>6.33.2 Guidance to language users</w:delText>
            </w:r>
            <w:r w:rsidR="0056187F" w:rsidDel="00B8456F">
              <w:rPr>
                <w:webHidden/>
              </w:rPr>
              <w:tab/>
              <w:delText>31</w:delText>
            </w:r>
          </w:del>
        </w:p>
        <w:p w14:paraId="039FFEE2" w14:textId="77777777" w:rsidR="0056187F" w:rsidDel="00B8456F" w:rsidRDefault="003C44DE">
          <w:pPr>
            <w:pStyle w:val="TOC2"/>
            <w:rPr>
              <w:del w:id="899" w:author="Joyce L Tokar" w:date="2018-03-06T08:45:00Z"/>
              <w:b w:val="0"/>
              <w:bCs w:val="0"/>
            </w:rPr>
          </w:pPr>
          <w:del w:id="900" w:author="Joyce L Tokar" w:date="2018-03-06T08:45:00Z">
            <w:r w:rsidRPr="003C44DE">
              <w:delText>6.34 Subprogram Signature Mismatch [OTR]</w:delText>
            </w:r>
            <w:r w:rsidR="0056187F" w:rsidDel="00B8456F">
              <w:rPr>
                <w:webHidden/>
              </w:rPr>
              <w:tab/>
              <w:delText>32</w:delText>
            </w:r>
          </w:del>
        </w:p>
        <w:p w14:paraId="2C01C5AC" w14:textId="77777777" w:rsidR="0056187F" w:rsidDel="00B8456F" w:rsidRDefault="003C44DE">
          <w:pPr>
            <w:pStyle w:val="TOC3"/>
            <w:rPr>
              <w:del w:id="901" w:author="Joyce L Tokar" w:date="2018-03-06T08:45:00Z"/>
              <w:b w:val="0"/>
              <w:bCs w:val="0"/>
            </w:rPr>
          </w:pPr>
          <w:del w:id="902" w:author="Joyce L Tokar" w:date="2018-03-06T08:45:00Z">
            <w:r w:rsidRPr="003C44DE">
              <w:delText>6.34.1 Applicability to language</w:delText>
            </w:r>
            <w:r w:rsidR="0056187F" w:rsidDel="00B8456F">
              <w:rPr>
                <w:webHidden/>
              </w:rPr>
              <w:tab/>
              <w:delText>32</w:delText>
            </w:r>
          </w:del>
        </w:p>
        <w:p w14:paraId="5B091958" w14:textId="77777777" w:rsidR="0056187F" w:rsidDel="00B8456F" w:rsidRDefault="003C44DE">
          <w:pPr>
            <w:pStyle w:val="TOC3"/>
            <w:rPr>
              <w:del w:id="903" w:author="Joyce L Tokar" w:date="2018-03-06T08:45:00Z"/>
              <w:b w:val="0"/>
              <w:bCs w:val="0"/>
            </w:rPr>
          </w:pPr>
          <w:del w:id="904" w:author="Joyce L Tokar" w:date="2018-03-06T08:45:00Z">
            <w:r w:rsidRPr="003C44DE">
              <w:delText>6.34.2 Guidance to language users</w:delText>
            </w:r>
            <w:r w:rsidR="0056187F" w:rsidDel="00B8456F">
              <w:rPr>
                <w:webHidden/>
              </w:rPr>
              <w:tab/>
              <w:delText>32</w:delText>
            </w:r>
          </w:del>
        </w:p>
        <w:p w14:paraId="071E3836" w14:textId="77777777" w:rsidR="0056187F" w:rsidDel="00B8456F" w:rsidRDefault="003C44DE">
          <w:pPr>
            <w:pStyle w:val="TOC2"/>
            <w:rPr>
              <w:del w:id="905" w:author="Joyce L Tokar" w:date="2018-03-06T08:45:00Z"/>
              <w:b w:val="0"/>
              <w:bCs w:val="0"/>
            </w:rPr>
          </w:pPr>
          <w:del w:id="906" w:author="Joyce L Tokar" w:date="2018-03-06T08:45:00Z">
            <w:r w:rsidRPr="003C44DE">
              <w:delText>6.35 Recursion [GDL]</w:delText>
            </w:r>
            <w:r w:rsidR="0056187F" w:rsidDel="00B8456F">
              <w:rPr>
                <w:webHidden/>
              </w:rPr>
              <w:tab/>
              <w:delText>32</w:delText>
            </w:r>
          </w:del>
        </w:p>
        <w:p w14:paraId="2D5F3108" w14:textId="77777777" w:rsidR="0056187F" w:rsidDel="00B8456F" w:rsidRDefault="003C44DE">
          <w:pPr>
            <w:pStyle w:val="TOC3"/>
            <w:rPr>
              <w:del w:id="907" w:author="Joyce L Tokar" w:date="2018-03-06T08:45:00Z"/>
              <w:b w:val="0"/>
              <w:bCs w:val="0"/>
            </w:rPr>
          </w:pPr>
          <w:del w:id="908" w:author="Joyce L Tokar" w:date="2018-03-06T08:45:00Z">
            <w:r w:rsidRPr="003C44DE">
              <w:delText>6.35.1 Applicability to language</w:delText>
            </w:r>
            <w:r w:rsidR="0056187F" w:rsidDel="00B8456F">
              <w:rPr>
                <w:webHidden/>
              </w:rPr>
              <w:tab/>
              <w:delText>32</w:delText>
            </w:r>
          </w:del>
        </w:p>
        <w:p w14:paraId="37E8C956" w14:textId="77777777" w:rsidR="0056187F" w:rsidDel="00B8456F" w:rsidRDefault="003C44DE">
          <w:pPr>
            <w:pStyle w:val="TOC3"/>
            <w:rPr>
              <w:del w:id="909" w:author="Joyce L Tokar" w:date="2018-03-06T08:45:00Z"/>
              <w:b w:val="0"/>
              <w:bCs w:val="0"/>
            </w:rPr>
          </w:pPr>
          <w:del w:id="910" w:author="Joyce L Tokar" w:date="2018-03-06T08:45:00Z">
            <w:r w:rsidRPr="003C44DE">
              <w:delText>6.35.2 Guidance to language users</w:delText>
            </w:r>
            <w:r w:rsidR="0056187F" w:rsidDel="00B8456F">
              <w:rPr>
                <w:webHidden/>
              </w:rPr>
              <w:tab/>
              <w:delText>32</w:delText>
            </w:r>
          </w:del>
        </w:p>
        <w:p w14:paraId="7880C261" w14:textId="77777777" w:rsidR="0056187F" w:rsidDel="00B8456F" w:rsidRDefault="003C44DE">
          <w:pPr>
            <w:pStyle w:val="TOC2"/>
            <w:rPr>
              <w:del w:id="911" w:author="Joyce L Tokar" w:date="2018-03-06T08:45:00Z"/>
              <w:b w:val="0"/>
              <w:bCs w:val="0"/>
            </w:rPr>
          </w:pPr>
          <w:del w:id="912" w:author="Joyce L Tokar" w:date="2018-03-06T08:45:00Z">
            <w:r w:rsidRPr="003C44DE">
              <w:delText>6.36 Ignored Error Status and Unhandled Exceptions [OYB]</w:delText>
            </w:r>
            <w:r w:rsidR="0056187F" w:rsidDel="00B8456F">
              <w:rPr>
                <w:webHidden/>
              </w:rPr>
              <w:tab/>
              <w:delText>33</w:delText>
            </w:r>
          </w:del>
        </w:p>
        <w:p w14:paraId="7EADF0C8" w14:textId="77777777" w:rsidR="0056187F" w:rsidDel="00B8456F" w:rsidRDefault="003C44DE">
          <w:pPr>
            <w:pStyle w:val="TOC3"/>
            <w:rPr>
              <w:del w:id="913" w:author="Joyce L Tokar" w:date="2018-03-06T08:45:00Z"/>
              <w:b w:val="0"/>
              <w:bCs w:val="0"/>
            </w:rPr>
          </w:pPr>
          <w:del w:id="914" w:author="Joyce L Tokar" w:date="2018-03-06T08:45:00Z">
            <w:r w:rsidRPr="003C44DE">
              <w:delText>6.36.1 Applicability to language</w:delText>
            </w:r>
            <w:r w:rsidR="0056187F" w:rsidDel="00B8456F">
              <w:rPr>
                <w:webHidden/>
              </w:rPr>
              <w:tab/>
              <w:delText>33</w:delText>
            </w:r>
          </w:del>
        </w:p>
        <w:p w14:paraId="71FB1812" w14:textId="77777777" w:rsidR="0056187F" w:rsidDel="00B8456F" w:rsidRDefault="003C44DE">
          <w:pPr>
            <w:pStyle w:val="TOC3"/>
            <w:rPr>
              <w:del w:id="915" w:author="Joyce L Tokar" w:date="2018-03-06T08:45:00Z"/>
              <w:b w:val="0"/>
              <w:bCs w:val="0"/>
            </w:rPr>
          </w:pPr>
          <w:del w:id="916" w:author="Joyce L Tokar" w:date="2018-03-06T08:45:00Z">
            <w:r w:rsidRPr="003C44DE">
              <w:delText>6.36.2 Guidance to language users</w:delText>
            </w:r>
            <w:r w:rsidR="0056187F" w:rsidDel="00B8456F">
              <w:rPr>
                <w:webHidden/>
              </w:rPr>
              <w:tab/>
              <w:delText>33</w:delText>
            </w:r>
          </w:del>
        </w:p>
        <w:p w14:paraId="48D76EA3" w14:textId="77777777" w:rsidR="0056187F" w:rsidDel="00B8456F" w:rsidRDefault="003C44DE">
          <w:pPr>
            <w:pStyle w:val="TOC2"/>
            <w:rPr>
              <w:del w:id="917" w:author="Joyce L Tokar" w:date="2018-03-06T08:45:00Z"/>
              <w:b w:val="0"/>
              <w:bCs w:val="0"/>
            </w:rPr>
          </w:pPr>
          <w:del w:id="918" w:author="Joyce L Tokar" w:date="2018-03-06T08:45:00Z">
            <w:r w:rsidRPr="003C44DE">
              <w:delText>6.37 Type-breaking Reinterpretation of Data [AMV]</w:delText>
            </w:r>
            <w:r w:rsidR="0056187F" w:rsidDel="00B8456F">
              <w:rPr>
                <w:webHidden/>
              </w:rPr>
              <w:tab/>
              <w:delText>33</w:delText>
            </w:r>
          </w:del>
        </w:p>
        <w:p w14:paraId="0BBC460C" w14:textId="77777777" w:rsidR="0056187F" w:rsidDel="00B8456F" w:rsidRDefault="003C44DE">
          <w:pPr>
            <w:pStyle w:val="TOC3"/>
            <w:rPr>
              <w:del w:id="919" w:author="Joyce L Tokar" w:date="2018-03-06T08:45:00Z"/>
              <w:b w:val="0"/>
              <w:bCs w:val="0"/>
            </w:rPr>
          </w:pPr>
          <w:del w:id="920" w:author="Joyce L Tokar" w:date="2018-03-06T08:45:00Z">
            <w:r w:rsidRPr="003C44DE">
              <w:delText>6.37.1 Applicability to language</w:delText>
            </w:r>
            <w:r w:rsidR="0056187F" w:rsidDel="00B8456F">
              <w:rPr>
                <w:webHidden/>
              </w:rPr>
              <w:tab/>
              <w:delText>33</w:delText>
            </w:r>
          </w:del>
        </w:p>
        <w:p w14:paraId="50D8043D" w14:textId="77777777" w:rsidR="0056187F" w:rsidDel="00B8456F" w:rsidRDefault="003C44DE">
          <w:pPr>
            <w:pStyle w:val="TOC3"/>
            <w:rPr>
              <w:del w:id="921" w:author="Joyce L Tokar" w:date="2018-03-06T08:45:00Z"/>
              <w:b w:val="0"/>
              <w:bCs w:val="0"/>
            </w:rPr>
          </w:pPr>
          <w:del w:id="922" w:author="Joyce L Tokar" w:date="2018-03-06T08:45:00Z">
            <w:r w:rsidRPr="003C44DE">
              <w:delText>6.37.2 Guidance to language users</w:delText>
            </w:r>
            <w:r w:rsidR="0056187F" w:rsidDel="00B8456F">
              <w:rPr>
                <w:webHidden/>
              </w:rPr>
              <w:tab/>
              <w:delText>33</w:delText>
            </w:r>
          </w:del>
        </w:p>
        <w:p w14:paraId="0A2775C0" w14:textId="77777777" w:rsidR="0056187F" w:rsidDel="00B8456F" w:rsidRDefault="003C44DE">
          <w:pPr>
            <w:pStyle w:val="TOC2"/>
            <w:rPr>
              <w:del w:id="923" w:author="Joyce L Tokar" w:date="2018-03-06T08:45:00Z"/>
              <w:b w:val="0"/>
              <w:bCs w:val="0"/>
            </w:rPr>
          </w:pPr>
          <w:del w:id="924" w:author="Joyce L Tokar" w:date="2018-03-06T08:45:00Z">
            <w:r w:rsidRPr="003C44DE">
              <w:delText>6.38 Deep vs. Shallow Copying [YAN]</w:delText>
            </w:r>
            <w:r w:rsidR="0056187F" w:rsidDel="00B8456F">
              <w:rPr>
                <w:webHidden/>
              </w:rPr>
              <w:tab/>
              <w:delText>34</w:delText>
            </w:r>
          </w:del>
        </w:p>
        <w:p w14:paraId="26DCF535" w14:textId="77777777" w:rsidR="0056187F" w:rsidDel="00B8456F" w:rsidRDefault="003C44DE">
          <w:pPr>
            <w:pStyle w:val="TOC3"/>
            <w:rPr>
              <w:del w:id="925" w:author="Joyce L Tokar" w:date="2018-03-06T08:45:00Z"/>
              <w:b w:val="0"/>
              <w:bCs w:val="0"/>
            </w:rPr>
          </w:pPr>
          <w:del w:id="926" w:author="Joyce L Tokar" w:date="2018-03-06T08:45:00Z">
            <w:r w:rsidRPr="003C44DE">
              <w:delText>6.38.1 Applicability to language</w:delText>
            </w:r>
            <w:r w:rsidR="0056187F" w:rsidDel="00B8456F">
              <w:rPr>
                <w:webHidden/>
              </w:rPr>
              <w:tab/>
              <w:delText>34</w:delText>
            </w:r>
          </w:del>
        </w:p>
        <w:p w14:paraId="05B7BD69" w14:textId="77777777" w:rsidR="0056187F" w:rsidDel="00B8456F" w:rsidRDefault="003C44DE">
          <w:pPr>
            <w:pStyle w:val="TOC3"/>
            <w:rPr>
              <w:del w:id="927" w:author="Joyce L Tokar" w:date="2018-03-06T08:45:00Z"/>
              <w:b w:val="0"/>
              <w:bCs w:val="0"/>
            </w:rPr>
          </w:pPr>
          <w:del w:id="928" w:author="Joyce L Tokar" w:date="2018-03-06T08:45:00Z">
            <w:r w:rsidRPr="003C44DE">
              <w:delText>6.38.2 Guidance to language users</w:delText>
            </w:r>
            <w:r w:rsidR="0056187F" w:rsidDel="00B8456F">
              <w:rPr>
                <w:webHidden/>
              </w:rPr>
              <w:tab/>
              <w:delText>34</w:delText>
            </w:r>
          </w:del>
        </w:p>
        <w:p w14:paraId="74EA1FBC" w14:textId="77777777" w:rsidR="0056187F" w:rsidDel="00B8456F" w:rsidRDefault="003C44DE">
          <w:pPr>
            <w:pStyle w:val="TOC2"/>
            <w:rPr>
              <w:del w:id="929" w:author="Joyce L Tokar" w:date="2018-03-06T08:45:00Z"/>
              <w:b w:val="0"/>
              <w:bCs w:val="0"/>
            </w:rPr>
          </w:pPr>
          <w:del w:id="930" w:author="Joyce L Tokar" w:date="2018-03-06T08:45:00Z">
            <w:r w:rsidRPr="003C44DE">
              <w:delText>6.39 Memory Leak and Heap Fragmentation  [XYL]</w:delText>
            </w:r>
            <w:r w:rsidR="0056187F" w:rsidDel="00B8456F">
              <w:rPr>
                <w:webHidden/>
              </w:rPr>
              <w:tab/>
              <w:delText>34</w:delText>
            </w:r>
          </w:del>
        </w:p>
        <w:p w14:paraId="54D07126" w14:textId="77777777" w:rsidR="0056187F" w:rsidDel="00B8456F" w:rsidRDefault="003C44DE">
          <w:pPr>
            <w:pStyle w:val="TOC3"/>
            <w:rPr>
              <w:del w:id="931" w:author="Joyce L Tokar" w:date="2018-03-06T08:45:00Z"/>
              <w:b w:val="0"/>
              <w:bCs w:val="0"/>
            </w:rPr>
          </w:pPr>
          <w:del w:id="932" w:author="Joyce L Tokar" w:date="2018-03-06T08:45:00Z">
            <w:r w:rsidRPr="003C44DE">
              <w:delText>6.39.1 Applicability to language</w:delText>
            </w:r>
            <w:r w:rsidR="0056187F" w:rsidDel="00B8456F">
              <w:rPr>
                <w:webHidden/>
              </w:rPr>
              <w:tab/>
              <w:delText>34</w:delText>
            </w:r>
          </w:del>
        </w:p>
        <w:p w14:paraId="5B919066" w14:textId="77777777" w:rsidR="0056187F" w:rsidDel="00B8456F" w:rsidRDefault="003C44DE">
          <w:pPr>
            <w:pStyle w:val="TOC3"/>
            <w:rPr>
              <w:del w:id="933" w:author="Joyce L Tokar" w:date="2018-03-06T08:45:00Z"/>
              <w:b w:val="0"/>
              <w:bCs w:val="0"/>
            </w:rPr>
          </w:pPr>
          <w:del w:id="934" w:author="Joyce L Tokar" w:date="2018-03-06T08:45:00Z">
            <w:r w:rsidRPr="003C44DE">
              <w:delText>6.39.2 Guidance to language users</w:delText>
            </w:r>
            <w:r w:rsidR="0056187F" w:rsidDel="00B8456F">
              <w:rPr>
                <w:webHidden/>
              </w:rPr>
              <w:tab/>
              <w:delText>34</w:delText>
            </w:r>
          </w:del>
        </w:p>
        <w:p w14:paraId="7A5D91D6" w14:textId="77777777" w:rsidR="0056187F" w:rsidDel="00B8456F" w:rsidRDefault="003C44DE">
          <w:pPr>
            <w:pStyle w:val="TOC2"/>
            <w:rPr>
              <w:del w:id="935" w:author="Joyce L Tokar" w:date="2018-03-06T08:45:00Z"/>
              <w:b w:val="0"/>
              <w:bCs w:val="0"/>
            </w:rPr>
          </w:pPr>
          <w:del w:id="936" w:author="Joyce L Tokar" w:date="2018-03-06T08:45:00Z">
            <w:r w:rsidRPr="003C44DE">
              <w:delText>6.40 Templates and Generics [SYM]</w:delText>
            </w:r>
            <w:r w:rsidR="0056187F" w:rsidDel="00B8456F">
              <w:rPr>
                <w:webHidden/>
              </w:rPr>
              <w:tab/>
              <w:delText>34</w:delText>
            </w:r>
          </w:del>
        </w:p>
        <w:p w14:paraId="72B0B773" w14:textId="77777777" w:rsidR="0056187F" w:rsidDel="00B8456F" w:rsidRDefault="003C44DE">
          <w:pPr>
            <w:pStyle w:val="TOC2"/>
            <w:rPr>
              <w:del w:id="937" w:author="Joyce L Tokar" w:date="2018-03-06T08:45:00Z"/>
              <w:b w:val="0"/>
              <w:bCs w:val="0"/>
            </w:rPr>
          </w:pPr>
          <w:del w:id="938" w:author="Joyce L Tokar" w:date="2018-03-06T08:45:00Z">
            <w:r w:rsidRPr="003C44DE">
              <w:delText>6.41 Inheritance [RIP]</w:delText>
            </w:r>
            <w:r w:rsidR="0056187F" w:rsidDel="00B8456F">
              <w:rPr>
                <w:webHidden/>
              </w:rPr>
              <w:tab/>
              <w:delText>35</w:delText>
            </w:r>
          </w:del>
        </w:p>
        <w:p w14:paraId="007AA899" w14:textId="77777777" w:rsidR="0056187F" w:rsidDel="00B8456F" w:rsidRDefault="003C44DE">
          <w:pPr>
            <w:pStyle w:val="TOC3"/>
            <w:rPr>
              <w:del w:id="939" w:author="Joyce L Tokar" w:date="2018-03-06T08:45:00Z"/>
              <w:b w:val="0"/>
              <w:bCs w:val="0"/>
            </w:rPr>
          </w:pPr>
          <w:del w:id="940" w:author="Joyce L Tokar" w:date="2018-03-06T08:45:00Z">
            <w:r w:rsidRPr="003C44DE">
              <w:delText>6.41.1 Applicability to language</w:delText>
            </w:r>
            <w:r w:rsidR="0056187F" w:rsidDel="00B8456F">
              <w:rPr>
                <w:webHidden/>
              </w:rPr>
              <w:tab/>
              <w:delText>35</w:delText>
            </w:r>
          </w:del>
        </w:p>
        <w:p w14:paraId="7CA2A5C2" w14:textId="77777777" w:rsidR="0056187F" w:rsidDel="00B8456F" w:rsidRDefault="003C44DE">
          <w:pPr>
            <w:pStyle w:val="TOC3"/>
            <w:rPr>
              <w:del w:id="941" w:author="Joyce L Tokar" w:date="2018-03-06T08:45:00Z"/>
              <w:b w:val="0"/>
              <w:bCs w:val="0"/>
            </w:rPr>
          </w:pPr>
          <w:del w:id="942" w:author="Joyce L Tokar" w:date="2018-03-06T08:45:00Z">
            <w:r w:rsidRPr="003C44DE">
              <w:delText>6.41.2 Guidance to language users</w:delText>
            </w:r>
            <w:r w:rsidR="0056187F" w:rsidDel="00B8456F">
              <w:rPr>
                <w:webHidden/>
              </w:rPr>
              <w:tab/>
              <w:delText>35</w:delText>
            </w:r>
          </w:del>
        </w:p>
        <w:p w14:paraId="06BDFBD1" w14:textId="77777777" w:rsidR="0056187F" w:rsidDel="00B8456F" w:rsidRDefault="003C44DE">
          <w:pPr>
            <w:pStyle w:val="TOC2"/>
            <w:rPr>
              <w:del w:id="943" w:author="Joyce L Tokar" w:date="2018-03-06T08:45:00Z"/>
              <w:b w:val="0"/>
              <w:bCs w:val="0"/>
            </w:rPr>
          </w:pPr>
          <w:del w:id="944" w:author="Joyce L Tokar" w:date="2018-03-06T08:45:00Z">
            <w:r w:rsidRPr="003C44DE">
              <w:delText>6.42 Violations of the Liskov Substitution  Principle or the Contract Model  [BLP]</w:delText>
            </w:r>
            <w:r w:rsidR="0056187F" w:rsidDel="00B8456F">
              <w:rPr>
                <w:webHidden/>
              </w:rPr>
              <w:tab/>
              <w:delText>35</w:delText>
            </w:r>
          </w:del>
        </w:p>
        <w:p w14:paraId="41723500" w14:textId="77777777" w:rsidR="0056187F" w:rsidDel="00B8456F" w:rsidRDefault="003C44DE">
          <w:pPr>
            <w:pStyle w:val="TOC3"/>
            <w:rPr>
              <w:del w:id="945" w:author="Joyce L Tokar" w:date="2018-03-06T08:45:00Z"/>
              <w:b w:val="0"/>
              <w:bCs w:val="0"/>
            </w:rPr>
          </w:pPr>
          <w:del w:id="946" w:author="Joyce L Tokar" w:date="2018-03-06T08:45:00Z">
            <w:r w:rsidRPr="003C44DE">
              <w:delText>6.42.1 Applicability to language</w:delText>
            </w:r>
            <w:r w:rsidR="0056187F" w:rsidDel="00B8456F">
              <w:rPr>
                <w:webHidden/>
              </w:rPr>
              <w:tab/>
              <w:delText>35</w:delText>
            </w:r>
          </w:del>
        </w:p>
        <w:p w14:paraId="5568240E" w14:textId="77777777" w:rsidR="0056187F" w:rsidDel="00B8456F" w:rsidRDefault="003C44DE">
          <w:pPr>
            <w:pStyle w:val="TOC2"/>
            <w:rPr>
              <w:del w:id="947" w:author="Joyce L Tokar" w:date="2018-03-06T08:45:00Z"/>
              <w:b w:val="0"/>
              <w:bCs w:val="0"/>
            </w:rPr>
          </w:pPr>
          <w:del w:id="948" w:author="Joyce L Tokar" w:date="2018-03-06T08:45:00Z">
            <w:r w:rsidRPr="003C44DE">
              <w:delText>6.42.2 Guidance to Language Users</w:delText>
            </w:r>
            <w:r w:rsidR="0056187F" w:rsidDel="00B8456F">
              <w:rPr>
                <w:webHidden/>
              </w:rPr>
              <w:tab/>
              <w:delText>36</w:delText>
            </w:r>
          </w:del>
        </w:p>
        <w:p w14:paraId="173C0BDF" w14:textId="77777777" w:rsidR="0056187F" w:rsidDel="00B8456F" w:rsidRDefault="003C44DE">
          <w:pPr>
            <w:pStyle w:val="TOC2"/>
            <w:rPr>
              <w:del w:id="949" w:author="Joyce L Tokar" w:date="2018-03-06T08:45:00Z"/>
              <w:b w:val="0"/>
              <w:bCs w:val="0"/>
            </w:rPr>
          </w:pPr>
          <w:del w:id="950" w:author="Joyce L Tokar" w:date="2018-03-06T08:45:00Z">
            <w:r w:rsidRPr="003C44DE">
              <w:delText>6.43 Redispatching [PPH]</w:delText>
            </w:r>
            <w:r w:rsidR="0056187F" w:rsidDel="00B8456F">
              <w:rPr>
                <w:webHidden/>
              </w:rPr>
              <w:tab/>
              <w:delText>36</w:delText>
            </w:r>
          </w:del>
        </w:p>
        <w:p w14:paraId="75A03B3B" w14:textId="77777777" w:rsidR="0056187F" w:rsidDel="00B8456F" w:rsidRDefault="003C44DE">
          <w:pPr>
            <w:pStyle w:val="TOC3"/>
            <w:rPr>
              <w:del w:id="951" w:author="Joyce L Tokar" w:date="2018-03-06T08:45:00Z"/>
              <w:b w:val="0"/>
              <w:bCs w:val="0"/>
            </w:rPr>
          </w:pPr>
          <w:del w:id="952" w:author="Joyce L Tokar" w:date="2018-03-06T08:45:00Z">
            <w:r w:rsidRPr="003C44DE">
              <w:delText>6.43.1 Applicability to language</w:delText>
            </w:r>
            <w:r w:rsidR="0056187F" w:rsidDel="00B8456F">
              <w:rPr>
                <w:webHidden/>
              </w:rPr>
              <w:tab/>
              <w:delText>36</w:delText>
            </w:r>
          </w:del>
        </w:p>
        <w:p w14:paraId="1F0D42BE" w14:textId="77777777" w:rsidR="0056187F" w:rsidDel="00B8456F" w:rsidRDefault="003C44DE">
          <w:pPr>
            <w:pStyle w:val="TOC2"/>
            <w:rPr>
              <w:del w:id="953" w:author="Joyce L Tokar" w:date="2018-03-06T08:45:00Z"/>
              <w:b w:val="0"/>
              <w:bCs w:val="0"/>
            </w:rPr>
          </w:pPr>
          <w:del w:id="954" w:author="Joyce L Tokar" w:date="2018-03-06T08:45:00Z">
            <w:r w:rsidRPr="003C44DE">
              <w:delText>6.43.2 Guidance to Language Users</w:delText>
            </w:r>
            <w:r w:rsidR="0056187F" w:rsidDel="00B8456F">
              <w:rPr>
                <w:webHidden/>
              </w:rPr>
              <w:tab/>
              <w:delText>36</w:delText>
            </w:r>
          </w:del>
        </w:p>
        <w:p w14:paraId="5AC633AF" w14:textId="77777777" w:rsidR="0056187F" w:rsidDel="00B8456F" w:rsidRDefault="003C44DE">
          <w:pPr>
            <w:pStyle w:val="TOC2"/>
            <w:rPr>
              <w:del w:id="955" w:author="Joyce L Tokar" w:date="2018-03-06T08:45:00Z"/>
              <w:b w:val="0"/>
              <w:bCs w:val="0"/>
            </w:rPr>
          </w:pPr>
          <w:del w:id="956" w:author="Joyce L Tokar" w:date="2018-03-06T08:45:00Z">
            <w:r w:rsidRPr="003C44DE">
              <w:delText>6.44 Polymorphic variables [BKK]</w:delText>
            </w:r>
            <w:r w:rsidR="0056187F" w:rsidDel="00B8456F">
              <w:rPr>
                <w:webHidden/>
              </w:rPr>
              <w:tab/>
              <w:delText>36</w:delText>
            </w:r>
          </w:del>
        </w:p>
        <w:p w14:paraId="00B9B76A" w14:textId="77777777" w:rsidR="0056187F" w:rsidDel="00B8456F" w:rsidRDefault="003C44DE">
          <w:pPr>
            <w:pStyle w:val="TOC3"/>
            <w:rPr>
              <w:del w:id="957" w:author="Joyce L Tokar" w:date="2018-03-06T08:45:00Z"/>
              <w:b w:val="0"/>
              <w:bCs w:val="0"/>
            </w:rPr>
          </w:pPr>
          <w:del w:id="958" w:author="Joyce L Tokar" w:date="2018-03-06T08:45:00Z">
            <w:r w:rsidRPr="003C44DE">
              <w:delText>6.44.1 Applicability to language</w:delText>
            </w:r>
            <w:r w:rsidR="0056187F" w:rsidDel="00B8456F">
              <w:rPr>
                <w:webHidden/>
              </w:rPr>
              <w:tab/>
              <w:delText>36</w:delText>
            </w:r>
          </w:del>
        </w:p>
        <w:p w14:paraId="6FBE1421" w14:textId="77777777" w:rsidR="0056187F" w:rsidDel="00B8456F" w:rsidRDefault="003C44DE">
          <w:pPr>
            <w:pStyle w:val="TOC2"/>
            <w:rPr>
              <w:del w:id="959" w:author="Joyce L Tokar" w:date="2018-03-06T08:45:00Z"/>
              <w:b w:val="0"/>
              <w:bCs w:val="0"/>
            </w:rPr>
          </w:pPr>
          <w:del w:id="960" w:author="Joyce L Tokar" w:date="2018-03-06T08:45:00Z">
            <w:r w:rsidRPr="003C44DE">
              <w:delText>6.44.2 Guidance to Language Users</w:delText>
            </w:r>
            <w:r w:rsidR="0056187F" w:rsidDel="00B8456F">
              <w:rPr>
                <w:webHidden/>
              </w:rPr>
              <w:tab/>
              <w:delText>37</w:delText>
            </w:r>
          </w:del>
        </w:p>
        <w:p w14:paraId="6A171FC9" w14:textId="77777777" w:rsidR="0056187F" w:rsidDel="00B8456F" w:rsidRDefault="003C44DE">
          <w:pPr>
            <w:pStyle w:val="TOC2"/>
            <w:rPr>
              <w:del w:id="961" w:author="Joyce L Tokar" w:date="2018-03-06T08:45:00Z"/>
              <w:b w:val="0"/>
              <w:bCs w:val="0"/>
            </w:rPr>
          </w:pPr>
          <w:del w:id="962" w:author="Joyce L Tokar" w:date="2018-03-06T08:45:00Z">
            <w:r w:rsidRPr="003C44DE">
              <w:delText>6.45 Extra Intrinsics [LRM]</w:delText>
            </w:r>
            <w:r w:rsidR="0056187F" w:rsidDel="00B8456F">
              <w:rPr>
                <w:webHidden/>
              </w:rPr>
              <w:tab/>
              <w:delText>37</w:delText>
            </w:r>
          </w:del>
        </w:p>
        <w:p w14:paraId="142B59AF" w14:textId="77777777" w:rsidR="0056187F" w:rsidDel="00B8456F" w:rsidRDefault="003C44DE">
          <w:pPr>
            <w:pStyle w:val="TOC2"/>
            <w:rPr>
              <w:del w:id="963" w:author="Joyce L Tokar" w:date="2018-03-06T08:45:00Z"/>
              <w:b w:val="0"/>
              <w:bCs w:val="0"/>
            </w:rPr>
          </w:pPr>
          <w:del w:id="964" w:author="Joyce L Tokar" w:date="2018-03-06T08:45:00Z">
            <w:r w:rsidRPr="003C44DE">
              <w:delText>6.46 Argument Passing to Library Functions [TRJ]</w:delText>
            </w:r>
            <w:r w:rsidR="0056187F" w:rsidDel="00B8456F">
              <w:rPr>
                <w:webHidden/>
              </w:rPr>
              <w:tab/>
              <w:delText>37</w:delText>
            </w:r>
          </w:del>
        </w:p>
        <w:p w14:paraId="5E1C451F" w14:textId="77777777" w:rsidR="0056187F" w:rsidDel="00B8456F" w:rsidRDefault="003C44DE">
          <w:pPr>
            <w:pStyle w:val="TOC3"/>
            <w:rPr>
              <w:del w:id="965" w:author="Joyce L Tokar" w:date="2018-03-06T08:45:00Z"/>
              <w:b w:val="0"/>
              <w:bCs w:val="0"/>
            </w:rPr>
          </w:pPr>
          <w:del w:id="966" w:author="Joyce L Tokar" w:date="2018-03-06T08:45:00Z">
            <w:r w:rsidRPr="003C44DE">
              <w:delText>6.46.1 Applicability to language</w:delText>
            </w:r>
            <w:r w:rsidR="0056187F" w:rsidDel="00B8456F">
              <w:rPr>
                <w:webHidden/>
              </w:rPr>
              <w:tab/>
              <w:delText>37</w:delText>
            </w:r>
          </w:del>
        </w:p>
        <w:p w14:paraId="7D949917" w14:textId="77777777" w:rsidR="0056187F" w:rsidDel="00B8456F" w:rsidRDefault="003C44DE">
          <w:pPr>
            <w:pStyle w:val="TOC3"/>
            <w:rPr>
              <w:del w:id="967" w:author="Joyce L Tokar" w:date="2018-03-06T08:45:00Z"/>
              <w:b w:val="0"/>
              <w:bCs w:val="0"/>
            </w:rPr>
          </w:pPr>
          <w:del w:id="968" w:author="Joyce L Tokar" w:date="2018-03-06T08:45:00Z">
            <w:r w:rsidRPr="003C44DE">
              <w:delText>6.46.2 Guidance to language users</w:delText>
            </w:r>
            <w:r w:rsidR="0056187F" w:rsidDel="00B8456F">
              <w:rPr>
                <w:webHidden/>
              </w:rPr>
              <w:tab/>
              <w:delText>37</w:delText>
            </w:r>
          </w:del>
        </w:p>
        <w:p w14:paraId="48C1F799" w14:textId="77777777" w:rsidR="0056187F" w:rsidDel="00B8456F" w:rsidRDefault="003C44DE">
          <w:pPr>
            <w:pStyle w:val="TOC2"/>
            <w:rPr>
              <w:del w:id="969" w:author="Joyce L Tokar" w:date="2018-03-06T08:45:00Z"/>
              <w:b w:val="0"/>
              <w:bCs w:val="0"/>
            </w:rPr>
          </w:pPr>
          <w:del w:id="970" w:author="Joyce L Tokar" w:date="2018-03-06T08:45:00Z">
            <w:r w:rsidRPr="003C44DE">
              <w:delText>6.47 Inter-language Calling [DJS]</w:delText>
            </w:r>
            <w:r w:rsidR="0056187F" w:rsidDel="00B8456F">
              <w:rPr>
                <w:webHidden/>
              </w:rPr>
              <w:tab/>
              <w:delText>37</w:delText>
            </w:r>
          </w:del>
        </w:p>
        <w:p w14:paraId="54448651" w14:textId="77777777" w:rsidR="0056187F" w:rsidDel="00B8456F" w:rsidRDefault="003C44DE">
          <w:pPr>
            <w:pStyle w:val="TOC3"/>
            <w:rPr>
              <w:del w:id="971" w:author="Joyce L Tokar" w:date="2018-03-06T08:45:00Z"/>
              <w:b w:val="0"/>
              <w:bCs w:val="0"/>
            </w:rPr>
          </w:pPr>
          <w:del w:id="972" w:author="Joyce L Tokar" w:date="2018-03-06T08:45:00Z">
            <w:r w:rsidRPr="003C44DE">
              <w:delText>6.47.1 Applicability to Language</w:delText>
            </w:r>
            <w:r w:rsidR="0056187F" w:rsidDel="00B8456F">
              <w:rPr>
                <w:webHidden/>
              </w:rPr>
              <w:tab/>
              <w:delText>37</w:delText>
            </w:r>
          </w:del>
        </w:p>
        <w:p w14:paraId="63E1B42E" w14:textId="77777777" w:rsidR="0056187F" w:rsidDel="00B8456F" w:rsidRDefault="003C44DE">
          <w:pPr>
            <w:pStyle w:val="TOC3"/>
            <w:rPr>
              <w:del w:id="973" w:author="Joyce L Tokar" w:date="2018-03-06T08:45:00Z"/>
              <w:b w:val="0"/>
              <w:bCs w:val="0"/>
            </w:rPr>
          </w:pPr>
          <w:del w:id="974" w:author="Joyce L Tokar" w:date="2018-03-06T08:45:00Z">
            <w:r w:rsidRPr="003C44DE">
              <w:delText>6.47.2 Guidance to Language Users</w:delText>
            </w:r>
            <w:r w:rsidR="0056187F" w:rsidDel="00B8456F">
              <w:rPr>
                <w:webHidden/>
              </w:rPr>
              <w:tab/>
              <w:delText>38</w:delText>
            </w:r>
          </w:del>
        </w:p>
        <w:p w14:paraId="64CA31FC" w14:textId="77777777" w:rsidR="0056187F" w:rsidDel="00B8456F" w:rsidRDefault="003C44DE">
          <w:pPr>
            <w:pStyle w:val="TOC2"/>
            <w:rPr>
              <w:del w:id="975" w:author="Joyce L Tokar" w:date="2018-03-06T08:45:00Z"/>
              <w:b w:val="0"/>
              <w:bCs w:val="0"/>
            </w:rPr>
          </w:pPr>
          <w:del w:id="976" w:author="Joyce L Tokar" w:date="2018-03-06T08:45:00Z">
            <w:r w:rsidRPr="003C44DE">
              <w:delText>6.48 Dynamically-linked Code and Self-modifying Code [NYY]</w:delText>
            </w:r>
            <w:r w:rsidR="0056187F" w:rsidDel="00B8456F">
              <w:rPr>
                <w:webHidden/>
              </w:rPr>
              <w:tab/>
              <w:delText>38</w:delText>
            </w:r>
          </w:del>
        </w:p>
        <w:p w14:paraId="3BEC7241" w14:textId="77777777" w:rsidR="0056187F" w:rsidDel="00B8456F" w:rsidRDefault="003C44DE">
          <w:pPr>
            <w:pStyle w:val="TOC2"/>
            <w:rPr>
              <w:del w:id="977" w:author="Joyce L Tokar" w:date="2018-03-06T08:45:00Z"/>
              <w:b w:val="0"/>
              <w:bCs w:val="0"/>
            </w:rPr>
          </w:pPr>
          <w:del w:id="978" w:author="Joyce L Tokar" w:date="2018-03-06T08:45:00Z">
            <w:r w:rsidRPr="003C44DE">
              <w:delText>6.49 Library Signature [NSQ]</w:delText>
            </w:r>
            <w:r w:rsidR="0056187F" w:rsidDel="00B8456F">
              <w:rPr>
                <w:webHidden/>
              </w:rPr>
              <w:tab/>
              <w:delText>38</w:delText>
            </w:r>
          </w:del>
        </w:p>
        <w:p w14:paraId="78E7FC0E" w14:textId="77777777" w:rsidR="0056187F" w:rsidDel="00B8456F" w:rsidRDefault="003C44DE">
          <w:pPr>
            <w:pStyle w:val="TOC3"/>
            <w:rPr>
              <w:del w:id="979" w:author="Joyce L Tokar" w:date="2018-03-06T08:45:00Z"/>
              <w:b w:val="0"/>
              <w:bCs w:val="0"/>
            </w:rPr>
          </w:pPr>
          <w:del w:id="980" w:author="Joyce L Tokar" w:date="2018-03-06T08:45:00Z">
            <w:r w:rsidRPr="003C44DE">
              <w:delText>6.49.1 Applicability to language</w:delText>
            </w:r>
            <w:r w:rsidR="0056187F" w:rsidDel="00B8456F">
              <w:rPr>
                <w:webHidden/>
              </w:rPr>
              <w:tab/>
              <w:delText>38</w:delText>
            </w:r>
          </w:del>
        </w:p>
        <w:p w14:paraId="76BD9A1F" w14:textId="77777777" w:rsidR="0056187F" w:rsidDel="00B8456F" w:rsidRDefault="003C44DE">
          <w:pPr>
            <w:pStyle w:val="TOC3"/>
            <w:rPr>
              <w:del w:id="981" w:author="Joyce L Tokar" w:date="2018-03-06T08:45:00Z"/>
              <w:b w:val="0"/>
              <w:bCs w:val="0"/>
            </w:rPr>
          </w:pPr>
          <w:del w:id="982" w:author="Joyce L Tokar" w:date="2018-03-06T08:45:00Z">
            <w:r w:rsidRPr="003C44DE">
              <w:delText>6.49.2 Guidance to language users</w:delText>
            </w:r>
            <w:r w:rsidR="0056187F" w:rsidDel="00B8456F">
              <w:rPr>
                <w:webHidden/>
              </w:rPr>
              <w:tab/>
              <w:delText>38</w:delText>
            </w:r>
          </w:del>
        </w:p>
        <w:p w14:paraId="62CE8CF9" w14:textId="77777777" w:rsidR="0056187F" w:rsidDel="00B8456F" w:rsidRDefault="003C44DE">
          <w:pPr>
            <w:pStyle w:val="TOC2"/>
            <w:rPr>
              <w:del w:id="983" w:author="Joyce L Tokar" w:date="2018-03-06T08:45:00Z"/>
              <w:b w:val="0"/>
              <w:bCs w:val="0"/>
            </w:rPr>
          </w:pPr>
          <w:del w:id="984" w:author="Joyce L Tokar" w:date="2018-03-06T08:45:00Z">
            <w:r w:rsidRPr="003C44DE">
              <w:delText>6.50 Unanticipated Exceptions from Library Routines [HJW]</w:delText>
            </w:r>
            <w:r w:rsidR="0056187F" w:rsidDel="00B8456F">
              <w:rPr>
                <w:webHidden/>
              </w:rPr>
              <w:tab/>
              <w:delText>38</w:delText>
            </w:r>
          </w:del>
        </w:p>
        <w:p w14:paraId="29031416" w14:textId="77777777" w:rsidR="0056187F" w:rsidDel="00B8456F" w:rsidRDefault="003C44DE">
          <w:pPr>
            <w:pStyle w:val="TOC3"/>
            <w:rPr>
              <w:del w:id="985" w:author="Joyce L Tokar" w:date="2018-03-06T08:45:00Z"/>
              <w:b w:val="0"/>
              <w:bCs w:val="0"/>
            </w:rPr>
          </w:pPr>
          <w:del w:id="986" w:author="Joyce L Tokar" w:date="2018-03-06T08:45:00Z">
            <w:r w:rsidRPr="003C44DE">
              <w:delText>6.50.1 Applicability to language</w:delText>
            </w:r>
            <w:r w:rsidR="0056187F" w:rsidDel="00B8456F">
              <w:rPr>
                <w:webHidden/>
              </w:rPr>
              <w:tab/>
              <w:delText>38</w:delText>
            </w:r>
          </w:del>
        </w:p>
        <w:p w14:paraId="76264B7B" w14:textId="77777777" w:rsidR="0056187F" w:rsidDel="00B8456F" w:rsidRDefault="003C44DE">
          <w:pPr>
            <w:pStyle w:val="TOC3"/>
            <w:rPr>
              <w:del w:id="987" w:author="Joyce L Tokar" w:date="2018-03-06T08:45:00Z"/>
              <w:b w:val="0"/>
              <w:bCs w:val="0"/>
            </w:rPr>
          </w:pPr>
          <w:del w:id="988" w:author="Joyce L Tokar" w:date="2018-03-06T08:45:00Z">
            <w:r w:rsidRPr="003C44DE">
              <w:delText>6.50.2 Guidance to language users</w:delText>
            </w:r>
            <w:r w:rsidR="0056187F" w:rsidDel="00B8456F">
              <w:rPr>
                <w:webHidden/>
              </w:rPr>
              <w:tab/>
              <w:delText>39</w:delText>
            </w:r>
          </w:del>
        </w:p>
        <w:p w14:paraId="362AB66E" w14:textId="77777777" w:rsidR="0056187F" w:rsidDel="00B8456F" w:rsidRDefault="003C44DE">
          <w:pPr>
            <w:pStyle w:val="TOC2"/>
            <w:rPr>
              <w:del w:id="989" w:author="Joyce L Tokar" w:date="2018-03-06T08:45:00Z"/>
              <w:b w:val="0"/>
              <w:bCs w:val="0"/>
            </w:rPr>
          </w:pPr>
          <w:del w:id="990" w:author="Joyce L Tokar" w:date="2018-03-06T08:45:00Z">
            <w:r w:rsidRPr="003C44DE">
              <w:delText>6.51 Pre-Processor Directives [NMP]</w:delText>
            </w:r>
            <w:r w:rsidR="0056187F" w:rsidDel="00B8456F">
              <w:rPr>
                <w:webHidden/>
              </w:rPr>
              <w:tab/>
              <w:delText>39</w:delText>
            </w:r>
          </w:del>
        </w:p>
        <w:p w14:paraId="1FA56079" w14:textId="77777777" w:rsidR="0056187F" w:rsidDel="00B8456F" w:rsidRDefault="003C44DE">
          <w:pPr>
            <w:pStyle w:val="TOC2"/>
            <w:rPr>
              <w:del w:id="991" w:author="Joyce L Tokar" w:date="2018-03-06T08:45:00Z"/>
              <w:b w:val="0"/>
              <w:bCs w:val="0"/>
            </w:rPr>
          </w:pPr>
          <w:del w:id="992" w:author="Joyce L Tokar" w:date="2018-03-06T08:45:00Z">
            <w:r w:rsidRPr="003C44DE">
              <w:delText>6.52 Suppression of Language-defined Run-time Checking [MXB]</w:delText>
            </w:r>
            <w:r w:rsidR="0056187F" w:rsidDel="00B8456F">
              <w:rPr>
                <w:webHidden/>
              </w:rPr>
              <w:tab/>
              <w:delText>39</w:delText>
            </w:r>
          </w:del>
        </w:p>
        <w:p w14:paraId="2672B283" w14:textId="77777777" w:rsidR="0056187F" w:rsidDel="00B8456F" w:rsidRDefault="003C44DE">
          <w:pPr>
            <w:pStyle w:val="TOC3"/>
            <w:rPr>
              <w:del w:id="993" w:author="Joyce L Tokar" w:date="2018-03-06T08:45:00Z"/>
              <w:b w:val="0"/>
              <w:bCs w:val="0"/>
            </w:rPr>
          </w:pPr>
          <w:del w:id="994" w:author="Joyce L Tokar" w:date="2018-03-06T08:45:00Z">
            <w:r w:rsidRPr="003C44DE">
              <w:delText>6.52.1 Applicability to Language</w:delText>
            </w:r>
            <w:r w:rsidR="0056187F" w:rsidDel="00B8456F">
              <w:rPr>
                <w:webHidden/>
              </w:rPr>
              <w:tab/>
              <w:delText>39</w:delText>
            </w:r>
          </w:del>
        </w:p>
        <w:p w14:paraId="19371A0B" w14:textId="77777777" w:rsidR="0056187F" w:rsidDel="00B8456F" w:rsidRDefault="003C44DE">
          <w:pPr>
            <w:pStyle w:val="TOC3"/>
            <w:rPr>
              <w:del w:id="995" w:author="Joyce L Tokar" w:date="2018-03-06T08:45:00Z"/>
              <w:b w:val="0"/>
              <w:bCs w:val="0"/>
            </w:rPr>
          </w:pPr>
          <w:del w:id="996" w:author="Joyce L Tokar" w:date="2018-03-06T08:45:00Z">
            <w:r w:rsidRPr="003C44DE">
              <w:delText>6.52.2 Guidance to Language Users</w:delText>
            </w:r>
            <w:r w:rsidR="0056187F" w:rsidDel="00B8456F">
              <w:rPr>
                <w:webHidden/>
              </w:rPr>
              <w:tab/>
              <w:delText>39</w:delText>
            </w:r>
          </w:del>
        </w:p>
        <w:p w14:paraId="71EED24A" w14:textId="77777777" w:rsidR="0056187F" w:rsidDel="00B8456F" w:rsidRDefault="003C44DE">
          <w:pPr>
            <w:pStyle w:val="TOC2"/>
            <w:rPr>
              <w:del w:id="997" w:author="Joyce L Tokar" w:date="2018-03-06T08:45:00Z"/>
              <w:b w:val="0"/>
              <w:bCs w:val="0"/>
            </w:rPr>
          </w:pPr>
          <w:del w:id="998" w:author="Joyce L Tokar" w:date="2018-03-06T08:45:00Z">
            <w:r w:rsidRPr="003C44DE">
              <w:delText>6.53 Provision of Inherently Unsafe Operations [SKL]</w:delText>
            </w:r>
            <w:r w:rsidR="0056187F" w:rsidDel="00B8456F">
              <w:rPr>
                <w:webHidden/>
              </w:rPr>
              <w:tab/>
              <w:delText>39</w:delText>
            </w:r>
          </w:del>
        </w:p>
        <w:p w14:paraId="720646DC" w14:textId="77777777" w:rsidR="0056187F" w:rsidDel="00B8456F" w:rsidRDefault="003C44DE">
          <w:pPr>
            <w:pStyle w:val="TOC3"/>
            <w:rPr>
              <w:del w:id="999" w:author="Joyce L Tokar" w:date="2018-03-06T08:45:00Z"/>
              <w:b w:val="0"/>
              <w:bCs w:val="0"/>
            </w:rPr>
          </w:pPr>
          <w:del w:id="1000" w:author="Joyce L Tokar" w:date="2018-03-06T08:45:00Z">
            <w:r w:rsidRPr="003C44DE">
              <w:delText>6.53.1 Applicability to Language</w:delText>
            </w:r>
            <w:r w:rsidR="0056187F" w:rsidDel="00B8456F">
              <w:rPr>
                <w:webHidden/>
              </w:rPr>
              <w:tab/>
              <w:delText>39</w:delText>
            </w:r>
          </w:del>
        </w:p>
        <w:p w14:paraId="75D94800" w14:textId="77777777" w:rsidR="0056187F" w:rsidDel="00B8456F" w:rsidRDefault="003C44DE">
          <w:pPr>
            <w:pStyle w:val="TOC3"/>
            <w:rPr>
              <w:del w:id="1001" w:author="Joyce L Tokar" w:date="2018-03-06T08:45:00Z"/>
              <w:b w:val="0"/>
              <w:bCs w:val="0"/>
            </w:rPr>
          </w:pPr>
          <w:del w:id="1002" w:author="Joyce L Tokar" w:date="2018-03-06T08:45:00Z">
            <w:r w:rsidRPr="003C44DE">
              <w:delText>6.53.2 Guidance to language users</w:delText>
            </w:r>
            <w:r w:rsidR="0056187F" w:rsidDel="00B8456F">
              <w:rPr>
                <w:webHidden/>
              </w:rPr>
              <w:tab/>
              <w:delText>39</w:delText>
            </w:r>
          </w:del>
        </w:p>
        <w:p w14:paraId="2BAC1F5D" w14:textId="77777777" w:rsidR="0056187F" w:rsidDel="00B8456F" w:rsidRDefault="003C44DE">
          <w:pPr>
            <w:pStyle w:val="TOC2"/>
            <w:rPr>
              <w:del w:id="1003" w:author="Joyce L Tokar" w:date="2018-03-06T08:45:00Z"/>
              <w:b w:val="0"/>
              <w:bCs w:val="0"/>
            </w:rPr>
          </w:pPr>
          <w:del w:id="1004" w:author="Joyce L Tokar" w:date="2018-03-06T08:45:00Z">
            <w:r w:rsidRPr="003C44DE">
              <w:delText>6.54 Obscure Language Features [BRS]</w:delText>
            </w:r>
            <w:r w:rsidR="0056187F" w:rsidDel="00B8456F">
              <w:rPr>
                <w:webHidden/>
              </w:rPr>
              <w:tab/>
              <w:delText>40</w:delText>
            </w:r>
          </w:del>
        </w:p>
        <w:p w14:paraId="053BF3E7" w14:textId="77777777" w:rsidR="0056187F" w:rsidDel="00B8456F" w:rsidRDefault="003C44DE">
          <w:pPr>
            <w:pStyle w:val="TOC3"/>
            <w:rPr>
              <w:del w:id="1005" w:author="Joyce L Tokar" w:date="2018-03-06T08:45:00Z"/>
              <w:b w:val="0"/>
              <w:bCs w:val="0"/>
            </w:rPr>
          </w:pPr>
          <w:del w:id="1006" w:author="Joyce L Tokar" w:date="2018-03-06T08:45:00Z">
            <w:r w:rsidRPr="003C44DE">
              <w:delText>6.54.1 Applicability to language</w:delText>
            </w:r>
            <w:r w:rsidR="0056187F" w:rsidDel="00B8456F">
              <w:rPr>
                <w:webHidden/>
              </w:rPr>
              <w:tab/>
              <w:delText>40</w:delText>
            </w:r>
          </w:del>
        </w:p>
        <w:p w14:paraId="68089279" w14:textId="77777777" w:rsidR="0056187F" w:rsidDel="00B8456F" w:rsidRDefault="003C44DE">
          <w:pPr>
            <w:pStyle w:val="TOC3"/>
            <w:rPr>
              <w:del w:id="1007" w:author="Joyce L Tokar" w:date="2018-03-06T08:45:00Z"/>
              <w:b w:val="0"/>
              <w:bCs w:val="0"/>
            </w:rPr>
          </w:pPr>
          <w:del w:id="1008" w:author="Joyce L Tokar" w:date="2018-03-06T08:45:00Z">
            <w:r w:rsidRPr="003C44DE">
              <w:delText>6.54.2 Guidance to language users</w:delText>
            </w:r>
            <w:r w:rsidR="0056187F" w:rsidDel="00B8456F">
              <w:rPr>
                <w:webHidden/>
              </w:rPr>
              <w:tab/>
              <w:delText>40</w:delText>
            </w:r>
          </w:del>
        </w:p>
        <w:p w14:paraId="2BE81695" w14:textId="77777777" w:rsidR="0056187F" w:rsidDel="00B8456F" w:rsidRDefault="003C44DE">
          <w:pPr>
            <w:pStyle w:val="TOC2"/>
            <w:rPr>
              <w:del w:id="1009" w:author="Joyce L Tokar" w:date="2018-03-06T08:45:00Z"/>
              <w:b w:val="0"/>
              <w:bCs w:val="0"/>
            </w:rPr>
          </w:pPr>
          <w:del w:id="1010" w:author="Joyce L Tokar" w:date="2018-03-06T08:45:00Z">
            <w:r w:rsidRPr="003C44DE">
              <w:delText>6.55 Unspecified Behaviour [BQF]</w:delText>
            </w:r>
            <w:r w:rsidR="0056187F" w:rsidDel="00B8456F">
              <w:rPr>
                <w:webHidden/>
              </w:rPr>
              <w:tab/>
              <w:delText>40</w:delText>
            </w:r>
          </w:del>
        </w:p>
        <w:p w14:paraId="01B717D1" w14:textId="77777777" w:rsidR="0056187F" w:rsidDel="00B8456F" w:rsidRDefault="003C44DE">
          <w:pPr>
            <w:pStyle w:val="TOC3"/>
            <w:rPr>
              <w:del w:id="1011" w:author="Joyce L Tokar" w:date="2018-03-06T08:45:00Z"/>
              <w:b w:val="0"/>
              <w:bCs w:val="0"/>
            </w:rPr>
          </w:pPr>
          <w:del w:id="1012" w:author="Joyce L Tokar" w:date="2018-03-06T08:45:00Z">
            <w:r w:rsidRPr="003C44DE">
              <w:delText>6.55.1 Applicability to language</w:delText>
            </w:r>
            <w:r w:rsidR="0056187F" w:rsidDel="00B8456F">
              <w:rPr>
                <w:webHidden/>
              </w:rPr>
              <w:tab/>
              <w:delText>40</w:delText>
            </w:r>
          </w:del>
        </w:p>
        <w:p w14:paraId="68195D8D" w14:textId="77777777" w:rsidR="0056187F" w:rsidDel="00B8456F" w:rsidRDefault="003C44DE">
          <w:pPr>
            <w:pStyle w:val="TOC3"/>
            <w:rPr>
              <w:del w:id="1013" w:author="Joyce L Tokar" w:date="2018-03-06T08:45:00Z"/>
              <w:b w:val="0"/>
              <w:bCs w:val="0"/>
            </w:rPr>
          </w:pPr>
          <w:del w:id="1014" w:author="Joyce L Tokar" w:date="2018-03-06T08:45:00Z">
            <w:r w:rsidRPr="003C44DE">
              <w:delText>6.55.2 Guidance to language users</w:delText>
            </w:r>
            <w:r w:rsidR="0056187F" w:rsidDel="00B8456F">
              <w:rPr>
                <w:webHidden/>
              </w:rPr>
              <w:tab/>
              <w:delText>41</w:delText>
            </w:r>
          </w:del>
        </w:p>
        <w:p w14:paraId="3026E602" w14:textId="77777777" w:rsidR="0056187F" w:rsidDel="00B8456F" w:rsidRDefault="003C44DE">
          <w:pPr>
            <w:pStyle w:val="TOC2"/>
            <w:rPr>
              <w:del w:id="1015" w:author="Joyce L Tokar" w:date="2018-03-06T08:45:00Z"/>
              <w:b w:val="0"/>
              <w:bCs w:val="0"/>
            </w:rPr>
          </w:pPr>
          <w:del w:id="1016" w:author="Joyce L Tokar" w:date="2018-03-06T08:45:00Z">
            <w:r w:rsidRPr="003C44DE">
              <w:delText>6.56 Undefined Behaviour [EWF]</w:delText>
            </w:r>
            <w:r w:rsidR="0056187F" w:rsidDel="00B8456F">
              <w:rPr>
                <w:webHidden/>
              </w:rPr>
              <w:tab/>
              <w:delText>41</w:delText>
            </w:r>
          </w:del>
        </w:p>
        <w:p w14:paraId="5F52A7E7" w14:textId="77777777" w:rsidR="0056187F" w:rsidDel="00B8456F" w:rsidRDefault="003C44DE">
          <w:pPr>
            <w:pStyle w:val="TOC3"/>
            <w:rPr>
              <w:del w:id="1017" w:author="Joyce L Tokar" w:date="2018-03-06T08:45:00Z"/>
              <w:b w:val="0"/>
              <w:bCs w:val="0"/>
            </w:rPr>
          </w:pPr>
          <w:del w:id="1018" w:author="Joyce L Tokar" w:date="2018-03-06T08:45:00Z">
            <w:r w:rsidRPr="003C44DE">
              <w:delText>6.56.1 Applicability to language</w:delText>
            </w:r>
            <w:r w:rsidR="0056187F" w:rsidDel="00B8456F">
              <w:rPr>
                <w:webHidden/>
              </w:rPr>
              <w:tab/>
              <w:delText>41</w:delText>
            </w:r>
          </w:del>
        </w:p>
        <w:p w14:paraId="01002635" w14:textId="77777777" w:rsidR="0056187F" w:rsidDel="00B8456F" w:rsidRDefault="003C44DE">
          <w:pPr>
            <w:pStyle w:val="TOC3"/>
            <w:rPr>
              <w:del w:id="1019" w:author="Joyce L Tokar" w:date="2018-03-06T08:45:00Z"/>
              <w:b w:val="0"/>
              <w:bCs w:val="0"/>
            </w:rPr>
          </w:pPr>
          <w:del w:id="1020" w:author="Joyce L Tokar" w:date="2018-03-06T08:45:00Z">
            <w:r w:rsidRPr="003C44DE">
              <w:delText>6.56.2 Guidance to language users</w:delText>
            </w:r>
            <w:r w:rsidR="0056187F" w:rsidDel="00B8456F">
              <w:rPr>
                <w:webHidden/>
              </w:rPr>
              <w:tab/>
              <w:delText>41</w:delText>
            </w:r>
          </w:del>
        </w:p>
        <w:p w14:paraId="7DC67832" w14:textId="77777777" w:rsidR="0056187F" w:rsidDel="00B8456F" w:rsidRDefault="003C44DE">
          <w:pPr>
            <w:pStyle w:val="TOC2"/>
            <w:rPr>
              <w:del w:id="1021" w:author="Joyce L Tokar" w:date="2018-03-06T08:45:00Z"/>
              <w:b w:val="0"/>
              <w:bCs w:val="0"/>
            </w:rPr>
          </w:pPr>
          <w:del w:id="1022" w:author="Joyce L Tokar" w:date="2018-03-06T08:45:00Z">
            <w:r w:rsidRPr="003C44DE">
              <w:delText>6.57 Implementation-Defined Behaviour [FAB]</w:delText>
            </w:r>
            <w:r w:rsidR="0056187F" w:rsidDel="00B8456F">
              <w:rPr>
                <w:webHidden/>
              </w:rPr>
              <w:tab/>
              <w:delText>42</w:delText>
            </w:r>
          </w:del>
        </w:p>
        <w:p w14:paraId="41FE182B" w14:textId="77777777" w:rsidR="0056187F" w:rsidDel="00B8456F" w:rsidRDefault="003C44DE">
          <w:pPr>
            <w:pStyle w:val="TOC3"/>
            <w:rPr>
              <w:del w:id="1023" w:author="Joyce L Tokar" w:date="2018-03-06T08:45:00Z"/>
              <w:b w:val="0"/>
              <w:bCs w:val="0"/>
            </w:rPr>
          </w:pPr>
          <w:del w:id="1024" w:author="Joyce L Tokar" w:date="2018-03-06T08:45:00Z">
            <w:r w:rsidRPr="003C44DE">
              <w:delText>6.57.1 Applicability to language</w:delText>
            </w:r>
            <w:r w:rsidR="0056187F" w:rsidDel="00B8456F">
              <w:rPr>
                <w:webHidden/>
              </w:rPr>
              <w:tab/>
              <w:delText>42</w:delText>
            </w:r>
          </w:del>
        </w:p>
        <w:p w14:paraId="4BF1EE54" w14:textId="77777777" w:rsidR="0056187F" w:rsidDel="00B8456F" w:rsidRDefault="003C44DE">
          <w:pPr>
            <w:pStyle w:val="TOC3"/>
            <w:rPr>
              <w:del w:id="1025" w:author="Joyce L Tokar" w:date="2018-03-06T08:45:00Z"/>
              <w:b w:val="0"/>
              <w:bCs w:val="0"/>
            </w:rPr>
          </w:pPr>
          <w:del w:id="1026" w:author="Joyce L Tokar" w:date="2018-03-06T08:45:00Z">
            <w:r w:rsidRPr="003C44DE">
              <w:delText>6.57.2 Guidance to language users</w:delText>
            </w:r>
            <w:r w:rsidR="0056187F" w:rsidDel="00B8456F">
              <w:rPr>
                <w:webHidden/>
              </w:rPr>
              <w:tab/>
              <w:delText>43</w:delText>
            </w:r>
          </w:del>
        </w:p>
        <w:p w14:paraId="1B50FC03" w14:textId="77777777" w:rsidR="0056187F" w:rsidDel="00B8456F" w:rsidRDefault="003C44DE">
          <w:pPr>
            <w:pStyle w:val="TOC2"/>
            <w:rPr>
              <w:del w:id="1027" w:author="Joyce L Tokar" w:date="2018-03-06T08:45:00Z"/>
              <w:b w:val="0"/>
              <w:bCs w:val="0"/>
            </w:rPr>
          </w:pPr>
          <w:del w:id="1028" w:author="Joyce L Tokar" w:date="2018-03-06T08:45:00Z">
            <w:r w:rsidRPr="003C44DE">
              <w:delText>6.58 Deprecated Language Features [MEM]</w:delText>
            </w:r>
            <w:r w:rsidR="0056187F" w:rsidDel="00B8456F">
              <w:rPr>
                <w:webHidden/>
              </w:rPr>
              <w:tab/>
              <w:delText>43</w:delText>
            </w:r>
          </w:del>
        </w:p>
        <w:p w14:paraId="0CE0BD5C" w14:textId="77777777" w:rsidR="0056187F" w:rsidDel="00B8456F" w:rsidRDefault="003C44DE">
          <w:pPr>
            <w:pStyle w:val="TOC3"/>
            <w:rPr>
              <w:del w:id="1029" w:author="Joyce L Tokar" w:date="2018-03-06T08:45:00Z"/>
              <w:b w:val="0"/>
              <w:bCs w:val="0"/>
            </w:rPr>
          </w:pPr>
          <w:del w:id="1030" w:author="Joyce L Tokar" w:date="2018-03-06T08:45:00Z">
            <w:r w:rsidRPr="003C44DE">
              <w:delText>6.58.1 Applicability to language</w:delText>
            </w:r>
            <w:r w:rsidR="0056187F" w:rsidDel="00B8456F">
              <w:rPr>
                <w:webHidden/>
              </w:rPr>
              <w:tab/>
              <w:delText>43</w:delText>
            </w:r>
          </w:del>
        </w:p>
        <w:p w14:paraId="24CD23BA" w14:textId="77777777" w:rsidR="0056187F" w:rsidDel="00B8456F" w:rsidRDefault="003C44DE">
          <w:pPr>
            <w:pStyle w:val="TOC3"/>
            <w:rPr>
              <w:del w:id="1031" w:author="Joyce L Tokar" w:date="2018-03-06T08:45:00Z"/>
              <w:b w:val="0"/>
              <w:bCs w:val="0"/>
            </w:rPr>
          </w:pPr>
          <w:del w:id="1032" w:author="Joyce L Tokar" w:date="2018-03-06T08:45:00Z">
            <w:r w:rsidRPr="003C44DE">
              <w:delText>6.58.2 Guidance to language users</w:delText>
            </w:r>
            <w:r w:rsidR="0056187F" w:rsidDel="00B8456F">
              <w:rPr>
                <w:webHidden/>
              </w:rPr>
              <w:tab/>
              <w:delText>43</w:delText>
            </w:r>
          </w:del>
        </w:p>
        <w:p w14:paraId="6CE05DF9" w14:textId="77777777" w:rsidR="0056187F" w:rsidDel="00B8456F" w:rsidRDefault="003C44DE">
          <w:pPr>
            <w:pStyle w:val="TOC2"/>
            <w:rPr>
              <w:del w:id="1033" w:author="Joyce L Tokar" w:date="2018-03-06T08:45:00Z"/>
              <w:b w:val="0"/>
              <w:bCs w:val="0"/>
            </w:rPr>
          </w:pPr>
          <w:del w:id="1034" w:author="Joyce L Tokar" w:date="2018-03-06T08:45:00Z">
            <w:r w:rsidRPr="003C44DE">
              <w:delText>6.59 Concurrency – Activation [CGA]</w:delText>
            </w:r>
            <w:r w:rsidR="0056187F" w:rsidDel="00B8456F">
              <w:rPr>
                <w:webHidden/>
              </w:rPr>
              <w:tab/>
              <w:delText>43</w:delText>
            </w:r>
          </w:del>
        </w:p>
        <w:p w14:paraId="76821DA1" w14:textId="77777777" w:rsidR="0056187F" w:rsidDel="00B8456F" w:rsidRDefault="003C44DE">
          <w:pPr>
            <w:pStyle w:val="TOC2"/>
            <w:rPr>
              <w:del w:id="1035" w:author="Joyce L Tokar" w:date="2018-03-06T08:45:00Z"/>
              <w:b w:val="0"/>
              <w:bCs w:val="0"/>
            </w:rPr>
          </w:pPr>
          <w:del w:id="1036" w:author="Joyce L Tokar" w:date="2018-03-06T08:45:00Z">
            <w:r w:rsidRPr="003C44DE">
              <w:delText>6.59.1 Applicability to language</w:delText>
            </w:r>
            <w:r w:rsidR="0056187F" w:rsidDel="00B8456F">
              <w:rPr>
                <w:webHidden/>
              </w:rPr>
              <w:tab/>
              <w:delText>43</w:delText>
            </w:r>
          </w:del>
        </w:p>
        <w:p w14:paraId="78B79335" w14:textId="77777777" w:rsidR="0056187F" w:rsidDel="00B8456F" w:rsidRDefault="003C44DE">
          <w:pPr>
            <w:pStyle w:val="TOC3"/>
            <w:rPr>
              <w:del w:id="1037" w:author="Joyce L Tokar" w:date="2018-03-06T08:45:00Z"/>
              <w:b w:val="0"/>
              <w:bCs w:val="0"/>
            </w:rPr>
          </w:pPr>
          <w:del w:id="1038" w:author="Joyce L Tokar" w:date="2018-03-06T08:45:00Z">
            <w:r w:rsidRPr="003C44DE">
              <w:delText>6.59.2 Guidance to language users</w:delText>
            </w:r>
            <w:r w:rsidR="0056187F" w:rsidDel="00B8456F">
              <w:rPr>
                <w:webHidden/>
              </w:rPr>
              <w:tab/>
              <w:delText>43</w:delText>
            </w:r>
          </w:del>
        </w:p>
        <w:p w14:paraId="359763D9" w14:textId="77777777" w:rsidR="0056187F" w:rsidDel="00B8456F" w:rsidRDefault="003C44DE">
          <w:pPr>
            <w:pStyle w:val="TOC2"/>
            <w:rPr>
              <w:del w:id="1039" w:author="Joyce L Tokar" w:date="2018-03-06T08:45:00Z"/>
              <w:b w:val="0"/>
              <w:bCs w:val="0"/>
            </w:rPr>
          </w:pPr>
          <w:del w:id="1040" w:author="Joyce L Tokar" w:date="2018-03-06T08:45:00Z">
            <w:r w:rsidRPr="003C44DE">
              <w:delText>6.60 Concurrency – Directed termination [CGT]</w:delText>
            </w:r>
            <w:r w:rsidR="0056187F" w:rsidDel="00B8456F">
              <w:rPr>
                <w:webHidden/>
              </w:rPr>
              <w:tab/>
              <w:delText>43</w:delText>
            </w:r>
          </w:del>
        </w:p>
        <w:p w14:paraId="0BDE3E99" w14:textId="77777777" w:rsidR="0056187F" w:rsidDel="00B8456F" w:rsidRDefault="003C44DE">
          <w:pPr>
            <w:pStyle w:val="TOC2"/>
            <w:rPr>
              <w:del w:id="1041" w:author="Joyce L Tokar" w:date="2018-03-06T08:45:00Z"/>
              <w:b w:val="0"/>
              <w:bCs w:val="0"/>
            </w:rPr>
          </w:pPr>
          <w:del w:id="1042" w:author="Joyce L Tokar" w:date="2018-03-06T08:45:00Z">
            <w:r w:rsidRPr="003C44DE">
              <w:delText>6.60.1 Applicability to language</w:delText>
            </w:r>
            <w:r w:rsidR="0056187F" w:rsidDel="00B8456F">
              <w:rPr>
                <w:webHidden/>
              </w:rPr>
              <w:tab/>
              <w:delText>43</w:delText>
            </w:r>
          </w:del>
        </w:p>
        <w:p w14:paraId="681420FD" w14:textId="77777777" w:rsidR="0056187F" w:rsidDel="00B8456F" w:rsidRDefault="003C44DE">
          <w:pPr>
            <w:pStyle w:val="TOC3"/>
            <w:rPr>
              <w:del w:id="1043" w:author="Joyce L Tokar" w:date="2018-03-06T08:45:00Z"/>
              <w:b w:val="0"/>
              <w:bCs w:val="0"/>
            </w:rPr>
          </w:pPr>
          <w:del w:id="1044" w:author="Joyce L Tokar" w:date="2018-03-06T08:45:00Z">
            <w:r w:rsidRPr="003C44DE">
              <w:delText>6.60.2 Guidance to language users</w:delText>
            </w:r>
            <w:r w:rsidR="0056187F" w:rsidDel="00B8456F">
              <w:rPr>
                <w:webHidden/>
              </w:rPr>
              <w:tab/>
              <w:delText>43</w:delText>
            </w:r>
          </w:del>
        </w:p>
        <w:p w14:paraId="67426698" w14:textId="77777777" w:rsidR="0056187F" w:rsidDel="00B8456F" w:rsidRDefault="003C44DE">
          <w:pPr>
            <w:pStyle w:val="TOC2"/>
            <w:rPr>
              <w:del w:id="1045" w:author="Joyce L Tokar" w:date="2018-03-06T08:45:00Z"/>
              <w:b w:val="0"/>
              <w:bCs w:val="0"/>
            </w:rPr>
          </w:pPr>
          <w:del w:id="1046" w:author="Joyce L Tokar" w:date="2018-03-06T08:45:00Z">
            <w:r w:rsidRPr="003C44DE">
              <w:delText>6.61 Concurrent Data Access [CGX]</w:delText>
            </w:r>
            <w:r w:rsidR="0056187F" w:rsidDel="00B8456F">
              <w:rPr>
                <w:webHidden/>
              </w:rPr>
              <w:tab/>
              <w:delText>44</w:delText>
            </w:r>
          </w:del>
        </w:p>
        <w:p w14:paraId="7966C981" w14:textId="77777777" w:rsidR="0056187F" w:rsidDel="00B8456F" w:rsidRDefault="003C44DE">
          <w:pPr>
            <w:pStyle w:val="TOC2"/>
            <w:rPr>
              <w:del w:id="1047" w:author="Joyce L Tokar" w:date="2018-03-06T08:45:00Z"/>
              <w:b w:val="0"/>
              <w:bCs w:val="0"/>
            </w:rPr>
          </w:pPr>
          <w:del w:id="1048" w:author="Joyce L Tokar" w:date="2018-03-06T08:45:00Z">
            <w:r w:rsidRPr="003C44DE">
              <w:delText>6.61.1 Applicability to language</w:delText>
            </w:r>
            <w:r w:rsidR="0056187F" w:rsidDel="00B8456F">
              <w:rPr>
                <w:webHidden/>
              </w:rPr>
              <w:tab/>
              <w:delText>44</w:delText>
            </w:r>
          </w:del>
        </w:p>
        <w:p w14:paraId="774D5677" w14:textId="77777777" w:rsidR="0056187F" w:rsidDel="00B8456F" w:rsidRDefault="003C44DE">
          <w:pPr>
            <w:pStyle w:val="TOC3"/>
            <w:rPr>
              <w:del w:id="1049" w:author="Joyce L Tokar" w:date="2018-03-06T08:45:00Z"/>
              <w:b w:val="0"/>
              <w:bCs w:val="0"/>
            </w:rPr>
          </w:pPr>
          <w:del w:id="1050" w:author="Joyce L Tokar" w:date="2018-03-06T08:45:00Z">
            <w:r w:rsidRPr="003C44DE">
              <w:delText>6.61.2 Guidance to language users</w:delText>
            </w:r>
            <w:r w:rsidR="0056187F" w:rsidDel="00B8456F">
              <w:rPr>
                <w:webHidden/>
              </w:rPr>
              <w:tab/>
              <w:delText>44</w:delText>
            </w:r>
          </w:del>
        </w:p>
        <w:p w14:paraId="6CFB1621" w14:textId="77777777" w:rsidR="0056187F" w:rsidDel="00B8456F" w:rsidRDefault="003C44DE">
          <w:pPr>
            <w:pStyle w:val="TOC3"/>
            <w:rPr>
              <w:del w:id="1051" w:author="Joyce L Tokar" w:date="2018-03-06T08:45:00Z"/>
              <w:b w:val="0"/>
              <w:bCs w:val="0"/>
            </w:rPr>
          </w:pPr>
          <w:del w:id="1052" w:author="Joyce L Tokar" w:date="2018-03-06T08:45:00Z">
            <w:r w:rsidRPr="003C44DE">
              <w:delText>6.62 Concurrency – Premature Termination [CGS]</w:delText>
            </w:r>
            <w:r w:rsidR="0056187F" w:rsidDel="00B8456F">
              <w:rPr>
                <w:webHidden/>
              </w:rPr>
              <w:tab/>
              <w:delText>44</w:delText>
            </w:r>
          </w:del>
        </w:p>
        <w:p w14:paraId="778CD66A" w14:textId="77777777" w:rsidR="0056187F" w:rsidDel="00B8456F" w:rsidRDefault="003C44DE">
          <w:pPr>
            <w:pStyle w:val="TOC2"/>
            <w:rPr>
              <w:del w:id="1053" w:author="Joyce L Tokar" w:date="2018-03-06T08:45:00Z"/>
              <w:b w:val="0"/>
              <w:bCs w:val="0"/>
            </w:rPr>
          </w:pPr>
          <w:del w:id="1054" w:author="Joyce L Tokar" w:date="2018-03-06T08:45:00Z">
            <w:r w:rsidRPr="003C44DE">
              <w:delText>6.62.1 Applicability to language</w:delText>
            </w:r>
            <w:r w:rsidR="0056187F" w:rsidDel="00B8456F">
              <w:rPr>
                <w:webHidden/>
              </w:rPr>
              <w:tab/>
              <w:delText>44</w:delText>
            </w:r>
          </w:del>
        </w:p>
        <w:p w14:paraId="710A8608" w14:textId="77777777" w:rsidR="0056187F" w:rsidDel="00B8456F" w:rsidRDefault="003C44DE">
          <w:pPr>
            <w:pStyle w:val="TOC2"/>
            <w:rPr>
              <w:del w:id="1055" w:author="Joyce L Tokar" w:date="2018-03-06T08:45:00Z"/>
              <w:b w:val="0"/>
              <w:bCs w:val="0"/>
            </w:rPr>
          </w:pPr>
          <w:del w:id="1056" w:author="Joyce L Tokar" w:date="2018-03-06T08:45:00Z">
            <w:r w:rsidRPr="003C44DE">
              <w:delText>6.62.2 Guidance to language users</w:delText>
            </w:r>
            <w:r w:rsidR="0056187F" w:rsidDel="00B8456F">
              <w:rPr>
                <w:webHidden/>
              </w:rPr>
              <w:tab/>
              <w:delText>44</w:delText>
            </w:r>
          </w:del>
        </w:p>
        <w:p w14:paraId="3BC4E5E8" w14:textId="77777777" w:rsidR="0056187F" w:rsidDel="00B8456F" w:rsidRDefault="003C44DE">
          <w:pPr>
            <w:pStyle w:val="TOC2"/>
            <w:rPr>
              <w:del w:id="1057" w:author="Joyce L Tokar" w:date="2018-03-06T08:45:00Z"/>
              <w:b w:val="0"/>
              <w:bCs w:val="0"/>
            </w:rPr>
          </w:pPr>
          <w:del w:id="1058" w:author="Joyce L Tokar" w:date="2018-03-06T08:45:00Z">
            <w:r w:rsidRPr="003C44DE">
              <w:delText>6.63 Protocol Lock Errors [CGM]</w:delText>
            </w:r>
            <w:r w:rsidR="0056187F" w:rsidDel="00B8456F">
              <w:rPr>
                <w:webHidden/>
              </w:rPr>
              <w:tab/>
              <w:delText>44</w:delText>
            </w:r>
          </w:del>
        </w:p>
        <w:p w14:paraId="0BB4B8A5" w14:textId="77777777" w:rsidR="0056187F" w:rsidDel="00B8456F" w:rsidRDefault="003C44DE">
          <w:pPr>
            <w:pStyle w:val="TOC2"/>
            <w:rPr>
              <w:del w:id="1059" w:author="Joyce L Tokar" w:date="2018-03-06T08:45:00Z"/>
              <w:b w:val="0"/>
              <w:bCs w:val="0"/>
            </w:rPr>
          </w:pPr>
          <w:del w:id="1060" w:author="Joyce L Tokar" w:date="2018-03-06T08:45:00Z">
            <w:r w:rsidRPr="003C44DE">
              <w:delText>6.63.1 Applicability to language</w:delText>
            </w:r>
            <w:r w:rsidR="0056187F" w:rsidDel="00B8456F">
              <w:rPr>
                <w:webHidden/>
              </w:rPr>
              <w:tab/>
              <w:delText>44</w:delText>
            </w:r>
          </w:del>
        </w:p>
        <w:p w14:paraId="2F1C50BC" w14:textId="77777777" w:rsidR="0056187F" w:rsidDel="00B8456F" w:rsidRDefault="003C44DE">
          <w:pPr>
            <w:pStyle w:val="TOC3"/>
            <w:rPr>
              <w:del w:id="1061" w:author="Joyce L Tokar" w:date="2018-03-06T08:45:00Z"/>
              <w:b w:val="0"/>
              <w:bCs w:val="0"/>
            </w:rPr>
          </w:pPr>
          <w:del w:id="1062" w:author="Joyce L Tokar" w:date="2018-03-06T08:45:00Z">
            <w:r w:rsidRPr="003C44DE">
              <w:delText>6.63.2 Guidance to language users</w:delText>
            </w:r>
            <w:r w:rsidR="0056187F" w:rsidDel="00B8456F">
              <w:rPr>
                <w:webHidden/>
              </w:rPr>
              <w:tab/>
              <w:delText>45</w:delText>
            </w:r>
          </w:del>
        </w:p>
        <w:p w14:paraId="6C51F803" w14:textId="77777777" w:rsidR="0056187F" w:rsidDel="00B8456F" w:rsidRDefault="003C44DE">
          <w:pPr>
            <w:pStyle w:val="TOC2"/>
            <w:rPr>
              <w:del w:id="1063" w:author="Joyce L Tokar" w:date="2018-03-06T08:45:00Z"/>
              <w:b w:val="0"/>
              <w:bCs w:val="0"/>
            </w:rPr>
          </w:pPr>
          <w:del w:id="1064" w:author="Joyce L Tokar" w:date="2018-03-06T08:45:00Z">
            <w:r w:rsidRPr="003C44DE">
              <w:delText>6.64 Reliance on External Format String  [SHL]</w:delText>
            </w:r>
            <w:r w:rsidR="0056187F" w:rsidDel="00B8456F">
              <w:rPr>
                <w:webHidden/>
              </w:rPr>
              <w:tab/>
              <w:delText>45</w:delText>
            </w:r>
          </w:del>
        </w:p>
        <w:p w14:paraId="1FA48261" w14:textId="77777777" w:rsidR="0056187F" w:rsidDel="00B8456F" w:rsidRDefault="003C44DE">
          <w:pPr>
            <w:pStyle w:val="TOC2"/>
            <w:rPr>
              <w:del w:id="1065" w:author="Joyce L Tokar" w:date="2018-03-06T08:45:00Z"/>
              <w:b w:val="0"/>
              <w:bCs w:val="0"/>
            </w:rPr>
          </w:pPr>
          <w:del w:id="1066" w:author="Joyce L Tokar" w:date="2018-03-06T08:45:00Z">
            <w:r w:rsidRPr="003C44DE">
              <w:delText>7 Language specific vulnerabilities for Ada</w:delText>
            </w:r>
            <w:r w:rsidR="0056187F" w:rsidDel="00B8456F">
              <w:rPr>
                <w:webHidden/>
              </w:rPr>
              <w:tab/>
              <w:delText>45</w:delText>
            </w:r>
          </w:del>
        </w:p>
        <w:p w14:paraId="052A7D50" w14:textId="77777777" w:rsidR="0056187F" w:rsidDel="00B8456F" w:rsidRDefault="003C44DE">
          <w:pPr>
            <w:pStyle w:val="TOC2"/>
            <w:rPr>
              <w:del w:id="1067" w:author="Joyce L Tokar" w:date="2018-03-06T08:45:00Z"/>
              <w:b w:val="0"/>
              <w:bCs w:val="0"/>
            </w:rPr>
          </w:pPr>
          <w:del w:id="1068" w:author="Joyce L Tokar" w:date="2018-03-06T08:45:00Z">
            <w:r w:rsidRPr="003C44DE">
              <w:delText>8 Implications for standardization</w:delText>
            </w:r>
            <w:r w:rsidR="0056187F" w:rsidDel="00B8456F">
              <w:rPr>
                <w:webHidden/>
              </w:rPr>
              <w:tab/>
              <w:delText>45</w:delText>
            </w:r>
          </w:del>
        </w:p>
        <w:p w14:paraId="4A1610C5" w14:textId="77777777" w:rsidR="0056187F" w:rsidDel="00B8456F" w:rsidRDefault="003C44DE">
          <w:pPr>
            <w:pStyle w:val="TOC1"/>
            <w:rPr>
              <w:del w:id="1069" w:author="Joyce L Tokar" w:date="2018-03-06T08:45:00Z"/>
              <w:b w:val="0"/>
              <w:bCs w:val="0"/>
            </w:rPr>
          </w:pPr>
          <w:del w:id="1070" w:author="Joyce L Tokar" w:date="2018-03-06T08:45:00Z">
            <w:r w:rsidRPr="003C44DE">
              <w:delText>Bibliography</w:delText>
            </w:r>
            <w:r w:rsidR="0056187F" w:rsidDel="00B8456F">
              <w:rPr>
                <w:webHidden/>
              </w:rPr>
              <w:tab/>
              <w:delText>47</w:delText>
            </w:r>
          </w:del>
        </w:p>
        <w:p w14:paraId="4B8E43EF" w14:textId="77777777" w:rsidR="0056187F" w:rsidDel="00B8456F" w:rsidRDefault="003C44DE">
          <w:pPr>
            <w:pStyle w:val="TOC1"/>
            <w:rPr>
              <w:del w:id="1071" w:author="Joyce L Tokar" w:date="2018-03-06T08:45:00Z"/>
              <w:b w:val="0"/>
              <w:bCs w:val="0"/>
            </w:rPr>
          </w:pPr>
          <w:del w:id="1072" w:author="Joyce L Tokar" w:date="2018-03-06T08:45:00Z">
            <w:r w:rsidRPr="003C44DE">
              <w:delText>Index</w:delText>
            </w:r>
            <w:r w:rsidR="0056187F" w:rsidDel="00B8456F">
              <w:rPr>
                <w:webHidden/>
              </w:rPr>
              <w:tab/>
              <w:delText>49</w:delText>
            </w:r>
          </w:del>
        </w:p>
        <w:p w14:paraId="2BD11705" w14:textId="77777777" w:rsidR="00A14AE2" w:rsidRDefault="003C44DE">
          <w:r>
            <w:fldChar w:fldCharType="end"/>
          </w:r>
        </w:p>
      </w:sdtContent>
    </w:sdt>
    <w:p w14:paraId="0F6CE393" w14:textId="77777777" w:rsidR="00A32382" w:rsidRDefault="00A32382">
      <w:pPr>
        <w:rPr>
          <w:noProof/>
        </w:rPr>
      </w:pPr>
    </w:p>
    <w:p w14:paraId="5F634030" w14:textId="77777777" w:rsidR="00A32382" w:rsidRDefault="00A32382">
      <w:r>
        <w:rPr>
          <w:noProof/>
        </w:rPr>
        <w:lastRenderedPageBreak/>
        <w:br w:type="page"/>
      </w:r>
    </w:p>
    <w:p w14:paraId="7DA25DB5" w14:textId="77777777" w:rsidR="00A32382" w:rsidRDefault="00A32382" w:rsidP="00AB6756">
      <w:pPr>
        <w:pStyle w:val="Heading1"/>
      </w:pPr>
      <w:bookmarkStart w:id="1073" w:name="_Toc443470358"/>
      <w:bookmarkStart w:id="1074" w:name="_Toc450303208"/>
      <w:bookmarkStart w:id="1075" w:name="_Toc358896355"/>
      <w:bookmarkStart w:id="1076" w:name="_Toc508618945"/>
      <w:r>
        <w:lastRenderedPageBreak/>
        <w:t>Foreword</w:t>
      </w:r>
      <w:bookmarkEnd w:id="1073"/>
      <w:bookmarkEnd w:id="1074"/>
      <w:bookmarkEnd w:id="1075"/>
      <w:bookmarkEnd w:id="1076"/>
    </w:p>
    <w:p w14:paraId="58F1D4A6"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5077D3B9" w14:textId="77777777" w:rsidR="002C78C4" w:rsidRDefault="002C78C4" w:rsidP="002C78C4">
      <w:r>
        <w:t>International Standards are drafted in accordance with the rules given in the ISO/IEC Directives, Part 2.</w:t>
      </w:r>
    </w:p>
    <w:p w14:paraId="20023DDF"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10C4970"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1F6A14B9"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43A9B82D"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610B6E50" w14:textId="77777777" w:rsidR="00A32382" w:rsidRPr="00BD083E" w:rsidRDefault="00A32382" w:rsidP="00A32382">
      <w:bookmarkStart w:id="1077" w:name="_Toc443470359"/>
      <w:bookmarkStart w:id="1078" w:name="_Toc450303209"/>
      <w:r w:rsidRPr="00BD083E">
        <w:br w:type="page"/>
      </w:r>
    </w:p>
    <w:p w14:paraId="0E93D659" w14:textId="77777777" w:rsidR="00A32382" w:rsidRDefault="00A32382" w:rsidP="00A32382">
      <w:pPr>
        <w:pStyle w:val="Heading1"/>
      </w:pPr>
      <w:bookmarkStart w:id="1079" w:name="_Toc358896356"/>
      <w:bookmarkStart w:id="1080" w:name="_Toc508618946"/>
      <w:r>
        <w:lastRenderedPageBreak/>
        <w:t>Introduction</w:t>
      </w:r>
      <w:bookmarkEnd w:id="1077"/>
      <w:bookmarkEnd w:id="1078"/>
      <w:bookmarkEnd w:id="1079"/>
      <w:bookmarkEnd w:id="1080"/>
    </w:p>
    <w:p w14:paraId="5892BB4B" w14:textId="77777777" w:rsidR="006F77D6" w:rsidRDefault="00A32382" w:rsidP="00A55FB9">
      <w:pPr>
        <w:pStyle w:val="zzHelp"/>
        <w:ind w:right="263"/>
        <w:rPr>
          <w:color w:val="auto"/>
        </w:rPr>
      </w:pPr>
      <w:r w:rsidRPr="00B21E5A" w:rsidDel="009C104D">
        <w:rPr>
          <w:color w:val="auto"/>
        </w:rPr>
        <w:t xml:space="preserve">This </w:t>
      </w:r>
      <w:r w:rsidRPr="006B1DA0" w:rsidDel="009C104D">
        <w:rPr>
          <w:color w:val="auto"/>
        </w:rPr>
        <w:t>Technical Report</w:t>
      </w:r>
      <w:r w:rsidRPr="00B21E5A" w:rsidDel="009C104D">
        <w:rPr>
          <w:color w:val="auto"/>
        </w:rPr>
        <w:t xml:space="preserve"> provide</w:t>
      </w:r>
      <w:r w:rsidR="006F77D6">
        <w:rPr>
          <w:color w:val="auto"/>
        </w:rPr>
        <w:t>s</w:t>
      </w:r>
      <w:r w:rsidRPr="00B21E5A" w:rsidDel="009C104D">
        <w:rPr>
          <w:color w:val="auto"/>
        </w:rPr>
        <w:t xml:space="preserve"> guidance </w:t>
      </w:r>
      <w:r w:rsidR="006F77D6">
        <w:rPr>
          <w:color w:val="auto"/>
        </w:rPr>
        <w:t xml:space="preserve">for the programming language Ada </w:t>
      </w:r>
      <w:r w:rsidRPr="00B21E5A" w:rsidDel="009C104D">
        <w:rPr>
          <w:color w:val="auto"/>
        </w:rPr>
        <w:t xml:space="preserve">so that application developers </w:t>
      </w:r>
      <w:r w:rsidR="006F77D6">
        <w:rPr>
          <w:color w:val="auto"/>
        </w:rPr>
        <w:t xml:space="preserve">considering Ada or using Ada </w:t>
      </w:r>
      <w:r w:rsidRPr="00B21E5A" w:rsidDel="009C104D">
        <w:rPr>
          <w:color w:val="auto"/>
        </w:rPr>
        <w:t xml:space="preserve">will be better able to avoid the programming constructs that lead to vulnerabilities in software written in </w:t>
      </w:r>
      <w:r w:rsidR="00A23B77">
        <w:rPr>
          <w:color w:val="auto"/>
        </w:rPr>
        <w:t xml:space="preserve">the </w:t>
      </w:r>
      <w:r w:rsidR="005643BF">
        <w:rPr>
          <w:color w:val="auto"/>
        </w:rPr>
        <w:t xml:space="preserve">Ada </w:t>
      </w:r>
      <w:r w:rsidR="005643BF" w:rsidRPr="00B21E5A" w:rsidDel="009C104D">
        <w:rPr>
          <w:color w:val="auto"/>
        </w:rPr>
        <w:t>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6F77D6">
        <w:rPr>
          <w:color w:val="auto"/>
        </w:rPr>
        <w:t>.</w:t>
      </w:r>
      <w:r w:rsidR="00A23B77">
        <w:rPr>
          <w:color w:val="auto"/>
        </w:rPr>
        <w:t xml:space="preserve"> This </w:t>
      </w:r>
      <w:r w:rsidR="006B1DA0">
        <w:rPr>
          <w:color w:val="auto"/>
        </w:rPr>
        <w:t>T</w:t>
      </w:r>
      <w:r w:rsidR="00A23B77" w:rsidRPr="006B1DA0">
        <w:rPr>
          <w:color w:val="auto"/>
        </w:rPr>
        <w:t xml:space="preserve">echnical </w:t>
      </w:r>
      <w:r w:rsidR="006B1DA0">
        <w:rPr>
          <w:color w:val="auto"/>
        </w:rPr>
        <w:t>R</w:t>
      </w:r>
      <w:r w:rsidR="005643BF" w:rsidRPr="006B1DA0">
        <w:rPr>
          <w:color w:val="auto"/>
        </w:rPr>
        <w:t>eport</w:t>
      </w:r>
      <w:r w:rsidR="005643BF">
        <w:rPr>
          <w:color w:val="auto"/>
        </w:rPr>
        <w:t xml:space="preserve"> </w:t>
      </w:r>
      <w:r w:rsidR="00A23B77">
        <w:rPr>
          <w:color w:val="auto"/>
        </w:rPr>
        <w:t xml:space="preserve">can also be used in comparison with companion </w:t>
      </w:r>
      <w:r w:rsidR="00A23B77" w:rsidRPr="006B1DA0">
        <w:rPr>
          <w:color w:val="auto"/>
        </w:rPr>
        <w:t>technical reports</w:t>
      </w:r>
      <w:r w:rsidR="00A23B77">
        <w:rPr>
          <w:color w:val="auto"/>
        </w:rPr>
        <w:t xml:space="preserve"> and with the </w:t>
      </w:r>
      <w:r w:rsidR="00A23B77" w:rsidRPr="006B1DA0">
        <w:rPr>
          <w:color w:val="auto"/>
        </w:rPr>
        <w:t>language-independent report</w:t>
      </w:r>
      <w:r w:rsidR="00A23B77">
        <w:rPr>
          <w:color w:val="auto"/>
        </w:rPr>
        <w:t xml:space="preserve">, </w:t>
      </w:r>
      <w:r w:rsidR="00473FD5">
        <w:rPr>
          <w:color w:val="auto"/>
        </w:rPr>
        <w:t xml:space="preserve">ISO/IEC </w:t>
      </w:r>
      <w:r w:rsidR="00A23B77">
        <w:rPr>
          <w:color w:val="auto"/>
        </w:rPr>
        <w:t xml:space="preserve">TR 24772-1, </w:t>
      </w:r>
      <w:r w:rsidR="00017A66" w:rsidRPr="00017A66">
        <w:rPr>
          <w:i/>
          <w:color w:val="auto"/>
        </w:rPr>
        <w:t>Information Technology – Programming Languages— Guidance to avoiding vulnerabilities in programming languages,</w:t>
      </w:r>
      <w:r w:rsidR="00473FD5">
        <w:rPr>
          <w:i/>
        </w:rPr>
        <w:t xml:space="preserve"> </w:t>
      </w:r>
      <w:r w:rsidR="00A23B77">
        <w:rPr>
          <w:color w:val="auto"/>
        </w:rPr>
        <w:t xml:space="preserve">to select a programming language that provides the appropriate level of confidence that anticipated problems can be avoided. </w:t>
      </w:r>
    </w:p>
    <w:p w14:paraId="10281779" w14:textId="77777777" w:rsidR="006F77D6" w:rsidRDefault="006F77D6" w:rsidP="00A55FB9">
      <w:pPr>
        <w:pStyle w:val="zzHelp"/>
        <w:ind w:right="263"/>
        <w:rPr>
          <w:color w:val="auto"/>
        </w:rPr>
      </w:pPr>
      <w:r>
        <w:rPr>
          <w:color w:val="auto"/>
        </w:rPr>
        <w:t xml:space="preserve">This </w:t>
      </w:r>
      <w:r w:rsidR="006B1DA0">
        <w:rPr>
          <w:color w:val="auto"/>
        </w:rPr>
        <w:t>T</w:t>
      </w:r>
      <w:r w:rsidRPr="006B1DA0">
        <w:rPr>
          <w:color w:val="auto"/>
        </w:rPr>
        <w:t xml:space="preserve">echnical </w:t>
      </w:r>
      <w:r w:rsidR="006B1DA0">
        <w:rPr>
          <w:color w:val="auto"/>
        </w:rPr>
        <w:t>R</w:t>
      </w:r>
      <w:r w:rsidRPr="006B1DA0">
        <w:rPr>
          <w:color w:val="auto"/>
        </w:rPr>
        <w:t xml:space="preserve">eport </w:t>
      </w:r>
      <w:r>
        <w:rPr>
          <w:color w:val="auto"/>
        </w:rPr>
        <w:t>is intended to be used with TR 24772-1</w:t>
      </w:r>
      <w:r w:rsidR="00A23B77">
        <w:rPr>
          <w:color w:val="auto"/>
        </w:rPr>
        <w:t>,</w:t>
      </w:r>
      <w:r>
        <w:rPr>
          <w:color w:val="auto"/>
        </w:rPr>
        <w:t xml:space="preserve"> which discusses programming language vulnerabilities</w:t>
      </w:r>
      <w:r w:rsidR="00985F07">
        <w:rPr>
          <w:color w:val="auto"/>
        </w:rPr>
        <w:t xml:space="preserve"> in a language independent fashion</w:t>
      </w:r>
      <w:r w:rsidR="00A23B77">
        <w:rPr>
          <w:color w:val="auto"/>
        </w:rPr>
        <w:t>.</w:t>
      </w:r>
    </w:p>
    <w:p w14:paraId="6D192DA8" w14:textId="77777777" w:rsidR="00694B06" w:rsidRPr="00E139DD" w:rsidRDefault="00694B06" w:rsidP="00A55FB9">
      <w:pPr>
        <w:autoSpaceDE w:val="0"/>
        <w:autoSpaceDN w:val="0"/>
        <w:adjustRightInd w:val="0"/>
        <w:ind w:right="263"/>
      </w:pPr>
      <w:r w:rsidRPr="00E139DD">
        <w:t xml:space="preserve">It should be noted that this </w:t>
      </w:r>
      <w:r w:rsidRPr="006B1DA0">
        <w:t>Technical Repor</w:t>
      </w:r>
      <w:r w:rsidRPr="00E139DD">
        <w:t>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79F988C7" w14:textId="77777777" w:rsidR="00A23B77" w:rsidRDefault="00A23B77">
      <w:r>
        <w:br w:type="page"/>
      </w:r>
    </w:p>
    <w:p w14:paraId="75013925" w14:textId="77777777" w:rsidR="00985F07" w:rsidRPr="00BD083E" w:rsidRDefault="0025282A" w:rsidP="00985F07">
      <w:pPr>
        <w:pStyle w:val="Bibliography1"/>
        <w:tabs>
          <w:tab w:val="clear" w:pos="660"/>
          <w:tab w:val="left" w:pos="0"/>
        </w:tabs>
        <w:ind w:left="0" w:firstLine="0"/>
        <w:rPr>
          <w:sz w:val="28"/>
          <w:szCs w:val="28"/>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del w:id="1081" w:author="Joyce L Tokar" w:date="2018-01-22T15:26:00Z">
        <w:r w:rsidRPr="0025282A" w:rsidDel="00710E8C">
          <w:rPr>
            <w:b/>
            <w:sz w:val="32"/>
            <w:szCs w:val="32"/>
          </w:rPr>
          <w:delText xml:space="preserve">through </w:delText>
        </w:r>
        <w:r w:rsidR="00910E98" w:rsidDel="00710E8C">
          <w:rPr>
            <w:b/>
            <w:sz w:val="32"/>
            <w:szCs w:val="32"/>
          </w:rPr>
          <w:delText>l</w:delText>
        </w:r>
        <w:r w:rsidR="00910E98" w:rsidRPr="0025282A" w:rsidDel="00710E8C">
          <w:rPr>
            <w:b/>
            <w:sz w:val="32"/>
            <w:szCs w:val="32"/>
          </w:rPr>
          <w:delText xml:space="preserve">anguage </w:delText>
        </w:r>
        <w:r w:rsidR="00910E98" w:rsidDel="00710E8C">
          <w:rPr>
            <w:b/>
            <w:sz w:val="32"/>
            <w:szCs w:val="32"/>
          </w:rPr>
          <w:delText>s</w:delText>
        </w:r>
        <w:r w:rsidR="00910E98" w:rsidRPr="0025282A" w:rsidDel="00710E8C">
          <w:rPr>
            <w:b/>
            <w:sz w:val="32"/>
            <w:szCs w:val="32"/>
          </w:rPr>
          <w:delText xml:space="preserve">election </w:delText>
        </w:r>
        <w:r w:rsidRPr="0025282A" w:rsidDel="00710E8C">
          <w:rPr>
            <w:b/>
            <w:sz w:val="32"/>
            <w:szCs w:val="32"/>
          </w:rPr>
          <w:delText xml:space="preserve">and </w:delText>
        </w:r>
        <w:r w:rsidR="00910E98" w:rsidDel="00710E8C">
          <w:rPr>
            <w:b/>
            <w:sz w:val="32"/>
            <w:szCs w:val="32"/>
          </w:rPr>
          <w:delText>u</w:delText>
        </w:r>
        <w:r w:rsidR="00910E98" w:rsidRPr="0025282A" w:rsidDel="00710E8C">
          <w:rPr>
            <w:b/>
            <w:sz w:val="32"/>
            <w:szCs w:val="32"/>
          </w:rPr>
          <w:delText>se</w:delText>
        </w:r>
        <w:r w:rsidR="00985F07" w:rsidDel="00710E8C">
          <w:rPr>
            <w:sz w:val="28"/>
            <w:szCs w:val="28"/>
          </w:rPr>
          <w:delText xml:space="preserve"> </w:delText>
        </w:r>
      </w:del>
      <w:r w:rsidR="00985F07">
        <w:rPr>
          <w:sz w:val="28"/>
          <w:szCs w:val="28"/>
        </w:rPr>
        <w:t xml:space="preserve">– </w:t>
      </w:r>
      <w:r w:rsidR="001E6557">
        <w:rPr>
          <w:sz w:val="28"/>
          <w:szCs w:val="28"/>
        </w:rPr>
        <w:t>Vulnerability descriptions for</w:t>
      </w:r>
      <w:r w:rsidR="00985F07">
        <w:rPr>
          <w:sz w:val="28"/>
          <w:szCs w:val="28"/>
        </w:rPr>
        <w:t xml:space="preserve"> the programming language Ada </w:t>
      </w:r>
    </w:p>
    <w:p w14:paraId="4AFA2E36" w14:textId="77777777" w:rsidR="00574981" w:rsidRPr="004A155C" w:rsidRDefault="00160778" w:rsidP="00B35625">
      <w:pPr>
        <w:pStyle w:val="Heading1"/>
      </w:pPr>
      <w:bookmarkStart w:id="1082" w:name="_Toc358896357"/>
      <w:bookmarkStart w:id="1083" w:name="_Toc508618947"/>
      <w:r w:rsidRPr="00B35625">
        <w:t>1.</w:t>
      </w:r>
      <w:r>
        <w:t xml:space="preserve"> Scope</w:t>
      </w:r>
      <w:bookmarkStart w:id="1084" w:name="_Toc443461091"/>
      <w:bookmarkStart w:id="1085" w:name="_Toc443470360"/>
      <w:bookmarkStart w:id="1086" w:name="_Toc450303210"/>
      <w:bookmarkStart w:id="1087" w:name="_Toc192557820"/>
      <w:bookmarkStart w:id="1088" w:name="_Toc336348220"/>
      <w:bookmarkEnd w:id="1082"/>
      <w:bookmarkEnd w:id="1083"/>
    </w:p>
    <w:bookmarkEnd w:id="1084"/>
    <w:bookmarkEnd w:id="1085"/>
    <w:bookmarkEnd w:id="1086"/>
    <w:bookmarkEnd w:id="1087"/>
    <w:bookmarkEnd w:id="1088"/>
    <w:p w14:paraId="7ACBAB80" w14:textId="77777777" w:rsidR="00A32382" w:rsidRPr="00574981" w:rsidRDefault="00A32382">
      <w:r w:rsidRPr="00574981">
        <w:t xml:space="preserve">This </w:t>
      </w:r>
      <w:r w:rsidRPr="006B1DA0">
        <w:t>Technical Report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727F3E30" w14:textId="77777777" w:rsidR="00521DD7" w:rsidRPr="00574981" w:rsidRDefault="00521DD7">
      <w:r w:rsidRPr="00574981">
        <w:t xml:space="preserve">Vulnerabilities described </w:t>
      </w:r>
      <w:r w:rsidR="001D0402">
        <w:t>in this technical report document the way that the vulnerability described in the language-independent</w:t>
      </w:r>
      <w:r w:rsidR="00C065B8">
        <w:t xml:space="preserve"> document </w:t>
      </w:r>
      <w:r w:rsidR="001D0402">
        <w:t>T</w:t>
      </w:r>
      <w:r w:rsidR="00E043EB">
        <w:t>R</w:t>
      </w:r>
      <w:r w:rsidR="001D0402">
        <w:t xml:space="preserve"> 24772-1 are manifested in Ada. </w:t>
      </w:r>
    </w:p>
    <w:p w14:paraId="1681BED6" w14:textId="77777777" w:rsidR="00AF15F9" w:rsidRPr="008731B5" w:rsidRDefault="00AF15F9" w:rsidP="0057762A">
      <w:pPr>
        <w:pStyle w:val="Heading1"/>
      </w:pPr>
      <w:bookmarkStart w:id="1089" w:name="_Toc358896358"/>
      <w:bookmarkStart w:id="1090" w:name="_Toc508618948"/>
      <w:bookmarkStart w:id="1091" w:name="_Toc443461093"/>
      <w:bookmarkStart w:id="1092" w:name="_Toc443470362"/>
      <w:bookmarkStart w:id="1093" w:name="_Toc450303212"/>
      <w:bookmarkStart w:id="1094" w:name="_Toc192557830"/>
      <w:r w:rsidRPr="008731B5">
        <w:t>2.</w:t>
      </w:r>
      <w:r w:rsidR="00142882">
        <w:t xml:space="preserve"> </w:t>
      </w:r>
      <w:r w:rsidRPr="008731B5">
        <w:t xml:space="preserve">Normative </w:t>
      </w:r>
      <w:r w:rsidRPr="00BC4165">
        <w:t>references</w:t>
      </w:r>
      <w:bookmarkEnd w:id="1089"/>
      <w:bookmarkEnd w:id="1090"/>
    </w:p>
    <w:p w14:paraId="0A82D3EA"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58086603" w14:textId="77777777" w:rsidR="008D58DC" w:rsidRPr="008D58DC"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14:paraId="553E6F29" w14:textId="77777777" w:rsidR="00017A66" w:rsidRDefault="00AF15F9" w:rsidP="00017A66">
      <w:pPr>
        <w:spacing w:after="0"/>
        <w:rPr>
          <w:i/>
        </w:rPr>
      </w:pPr>
      <w:r w:rsidRPr="008731B5">
        <w:t xml:space="preserve">ISO/IEC </w:t>
      </w:r>
      <w:r w:rsidR="005075C8" w:rsidRPr="008731B5">
        <w:t>238</w:t>
      </w:r>
      <w:r w:rsidR="005075C8">
        <w:t>2</w:t>
      </w:r>
      <w:r w:rsidR="00A51F0E">
        <w:t>–</w:t>
      </w:r>
      <w:r w:rsidRPr="008731B5">
        <w:t xml:space="preserve">1:1993, </w:t>
      </w:r>
      <w:r w:rsidR="0025282A" w:rsidRPr="00FA7E2B">
        <w:rPr>
          <w:i/>
        </w:rPr>
        <w:t>Information technology</w:t>
      </w:r>
      <w:r w:rsidR="00017A66" w:rsidRPr="00017A66">
        <w:rPr>
          <w:i/>
        </w:rPr>
        <w:t xml:space="preserve"> — </w:t>
      </w:r>
      <w:r w:rsidR="0025282A" w:rsidRPr="00FA7E2B">
        <w:rPr>
          <w:i/>
        </w:rPr>
        <w:t>Vocabulary</w:t>
      </w:r>
      <w:r w:rsidR="00017A66" w:rsidRPr="00017A66">
        <w:rPr>
          <w:i/>
        </w:rPr>
        <w:t xml:space="preserve"> — </w:t>
      </w:r>
      <w:r w:rsidR="0025282A" w:rsidRPr="00FA7E2B">
        <w:rPr>
          <w:i/>
        </w:rPr>
        <w:t>Part 1: Fundamental terms</w:t>
      </w:r>
    </w:p>
    <w:p w14:paraId="573B4B37" w14:textId="77777777" w:rsidR="00017A66" w:rsidRPr="00017A66" w:rsidRDefault="008D58DC" w:rsidP="00017A66">
      <w:pPr>
        <w:spacing w:after="0"/>
      </w:pPr>
      <w:r>
        <w:t xml:space="preserve">ISO/IEC TR 24772-1, </w:t>
      </w:r>
      <w:r w:rsidRPr="005F441A">
        <w:rPr>
          <w:i/>
        </w:rPr>
        <w:t>Information Technology – Programming Languages—</w:t>
      </w:r>
      <w:r>
        <w:rPr>
          <w:i/>
        </w:rPr>
        <w:t xml:space="preserve"> Guidance to avoiding vulnerabilities in programming languages</w:t>
      </w:r>
    </w:p>
    <w:p w14:paraId="18C15639" w14:textId="77777777" w:rsidR="00CE11E1" w:rsidRPr="006B1DA0" w:rsidRDefault="00CE11E1" w:rsidP="00CE11E1">
      <w:pPr>
        <w:spacing w:after="0"/>
        <w:rPr>
          <w:i/>
        </w:rPr>
      </w:pPr>
      <w:r w:rsidRPr="00694C31">
        <w:t>ISO/IEC 8652:2012</w:t>
      </w:r>
      <w:r w:rsidR="006B1DA0">
        <w:t>,</w:t>
      </w:r>
      <w:r w:rsidRPr="00FA7E2B">
        <w:t xml:space="preserve"> </w:t>
      </w:r>
      <w:r w:rsidR="00017A66" w:rsidRPr="00017A66">
        <w:rPr>
          <w:i/>
        </w:rPr>
        <w:t>Information Technology – Programming Languages—Ada</w:t>
      </w:r>
    </w:p>
    <w:p w14:paraId="4C1588FF" w14:textId="77777777" w:rsidR="00CE11E1" w:rsidRDefault="00C27C18" w:rsidP="00CE11E1">
      <w:pPr>
        <w:spacing w:after="0"/>
        <w:rPr>
          <w:rFonts w:cs="Arial"/>
          <w:szCs w:val="20"/>
        </w:rPr>
      </w:pPr>
      <w:hyperlink r:id="rId8" w:history="1">
        <w:r w:rsidR="00CE11E1">
          <w:rPr>
            <w:rStyle w:val="Hyperlink"/>
            <w:rFonts w:cs="Arial"/>
            <w:szCs w:val="20"/>
          </w:rPr>
          <w:t>ISO/IEC TR 15942:2000</w:t>
        </w:r>
      </w:hyperlink>
      <w:r w:rsidR="00CE11E1">
        <w:rPr>
          <w:rFonts w:cs="Arial"/>
          <w:szCs w:val="20"/>
        </w:rPr>
        <w:t xml:space="preserve">, </w:t>
      </w:r>
      <w:r w:rsidR="00017A66" w:rsidRPr="00017A66">
        <w:rPr>
          <w:rFonts w:cs="Arial"/>
          <w:i/>
          <w:szCs w:val="20"/>
        </w:rPr>
        <w:t xml:space="preserve">Guidance for the Use of </w:t>
      </w:r>
      <w:r w:rsidR="00500401">
        <w:rPr>
          <w:rFonts w:cs="Arial"/>
          <w:i/>
          <w:szCs w:val="20"/>
        </w:rPr>
        <w:t xml:space="preserve">the </w:t>
      </w:r>
      <w:r w:rsidR="00017A66" w:rsidRPr="00017A66">
        <w:rPr>
          <w:rFonts w:cs="Arial"/>
          <w:i/>
          <w:szCs w:val="20"/>
        </w:rPr>
        <w:t xml:space="preserve">Ada </w:t>
      </w:r>
      <w:r w:rsidR="00500401">
        <w:rPr>
          <w:rFonts w:cs="Arial"/>
          <w:i/>
          <w:szCs w:val="20"/>
        </w:rPr>
        <w:t xml:space="preserve">programming language </w:t>
      </w:r>
      <w:r w:rsidR="00017A66" w:rsidRPr="00017A66">
        <w:rPr>
          <w:rFonts w:cs="Arial"/>
          <w:i/>
          <w:szCs w:val="20"/>
        </w:rPr>
        <w:t xml:space="preserve">in </w:t>
      </w:r>
      <w:r w:rsidR="00500401">
        <w:rPr>
          <w:rFonts w:cs="Arial"/>
          <w:i/>
          <w:szCs w:val="20"/>
        </w:rPr>
        <w:t>h</w:t>
      </w:r>
      <w:r w:rsidR="00017A66" w:rsidRPr="00017A66">
        <w:rPr>
          <w:rFonts w:cs="Arial"/>
          <w:i/>
          <w:szCs w:val="20"/>
        </w:rPr>
        <w:t xml:space="preserve">igh </w:t>
      </w:r>
      <w:r w:rsidR="00500401">
        <w:rPr>
          <w:rFonts w:cs="Arial"/>
          <w:i/>
          <w:szCs w:val="20"/>
        </w:rPr>
        <w:t>i</w:t>
      </w:r>
      <w:r w:rsidR="00017A66" w:rsidRPr="00017A66">
        <w:rPr>
          <w:rFonts w:cs="Arial"/>
          <w:i/>
          <w:szCs w:val="20"/>
        </w:rPr>
        <w:t xml:space="preserve">ntegrity </w:t>
      </w:r>
      <w:r w:rsidR="00500401">
        <w:rPr>
          <w:rFonts w:cs="Arial"/>
          <w:i/>
          <w:szCs w:val="20"/>
        </w:rPr>
        <w:t>s</w:t>
      </w:r>
      <w:r w:rsidR="00017A66" w:rsidRPr="00017A66">
        <w:rPr>
          <w:rFonts w:cs="Arial"/>
          <w:i/>
          <w:szCs w:val="20"/>
        </w:rPr>
        <w:t>ystems</w:t>
      </w:r>
    </w:p>
    <w:p w14:paraId="713572A1" w14:textId="77777777" w:rsidR="00CE11E1" w:rsidRDefault="00C27C18" w:rsidP="00CE11E1">
      <w:pPr>
        <w:spacing w:after="0"/>
        <w:rPr>
          <w:rFonts w:cs="Arial"/>
          <w:szCs w:val="20"/>
        </w:rPr>
      </w:pPr>
      <w:hyperlink r:id="rId9" w:history="1">
        <w:r w:rsidR="00CE11E1">
          <w:rPr>
            <w:rStyle w:val="Hyperlink"/>
            <w:rFonts w:cs="Arial"/>
            <w:szCs w:val="20"/>
          </w:rPr>
          <w:t>ISO/IEC TR 24718:2005</w:t>
        </w:r>
      </w:hyperlink>
      <w:r w:rsidR="00CE11E1">
        <w:rPr>
          <w:rFonts w:cs="Arial"/>
          <w:szCs w:val="20"/>
        </w:rPr>
        <w:t xml:space="preserve">, </w:t>
      </w:r>
      <w:r w:rsidR="00017A66" w:rsidRPr="00017A66">
        <w:rPr>
          <w:rFonts w:cs="Arial"/>
          <w:i/>
          <w:szCs w:val="20"/>
        </w:rPr>
        <w:t>Guide for the use of the Ada Ravenscar Profile in high integrity systems</w:t>
      </w:r>
    </w:p>
    <w:p w14:paraId="2A7B7C15" w14:textId="77777777" w:rsidR="00CE11E1" w:rsidRPr="00044C59" w:rsidRDefault="00C27C18" w:rsidP="00CE11E1">
      <w:pPr>
        <w:spacing w:after="0"/>
        <w:rPr>
          <w:lang w:val="en-GB"/>
        </w:rPr>
      </w:pPr>
      <w:hyperlink r:id="rId10" w:history="1">
        <w:r w:rsidR="00CE11E1" w:rsidRPr="006B1DA0">
          <w:rPr>
            <w:rStyle w:val="Hyperlink"/>
            <w:lang w:val="en-GB"/>
          </w:rPr>
          <w:t>I</w:t>
        </w:r>
        <w:r w:rsidR="006B1DA0" w:rsidRPr="006B1DA0">
          <w:rPr>
            <w:rStyle w:val="Hyperlink"/>
            <w:lang w:val="en-GB"/>
          </w:rPr>
          <w:t xml:space="preserve">EEE </w:t>
        </w:r>
        <w:r w:rsidR="00CE11E1" w:rsidRPr="006B1DA0">
          <w:rPr>
            <w:rStyle w:val="Hyperlink"/>
            <w:lang w:val="en-GB"/>
          </w:rPr>
          <w:t>754-2008, Binary Floating Point Arithmetic</w:t>
        </w:r>
      </w:hyperlink>
      <w:r w:rsidR="00CE11E1" w:rsidRPr="00262A7C">
        <w:rPr>
          <w:lang w:val="en-GB"/>
        </w:rPr>
        <w:t>, IEEE, 2008</w:t>
      </w:r>
    </w:p>
    <w:p w14:paraId="5E53F331" w14:textId="77777777" w:rsidR="00473FD5" w:rsidRPr="00473FD5" w:rsidRDefault="00C27C18" w:rsidP="00CE11E1">
      <w:pPr>
        <w:rPr>
          <w:lang w:val="en-GB"/>
        </w:rPr>
      </w:pPr>
      <w:hyperlink r:id="rId11" w:history="1">
        <w:r w:rsidR="006B1DA0" w:rsidRPr="006B1DA0">
          <w:rPr>
            <w:rStyle w:val="Hyperlink"/>
            <w:lang w:val="en-GB"/>
          </w:rPr>
          <w:t xml:space="preserve">ANSI/IEEE </w:t>
        </w:r>
        <w:r w:rsidR="00CE11E1" w:rsidRPr="006B1DA0">
          <w:rPr>
            <w:rStyle w:val="Hyperlink"/>
            <w:lang w:val="en-GB"/>
          </w:rPr>
          <w:t>854-1987, Radix-Independent Floating-Point Arithmetic</w:t>
        </w:r>
      </w:hyperlink>
      <w:r w:rsidR="00CE11E1" w:rsidRPr="00262A7C">
        <w:rPr>
          <w:lang w:val="en-GB"/>
        </w:rPr>
        <w:t>, IEEE, 1987</w:t>
      </w:r>
    </w:p>
    <w:p w14:paraId="55A5762B" w14:textId="77777777" w:rsidR="00415515" w:rsidRDefault="00D14B18" w:rsidP="00874216">
      <w:pPr>
        <w:pStyle w:val="Heading1"/>
      </w:pPr>
      <w:bookmarkStart w:id="1095" w:name="_Toc358896359"/>
      <w:bookmarkStart w:id="1096" w:name="_Toc508618949"/>
      <w:bookmarkStart w:id="1097" w:name="_Toc443461094"/>
      <w:bookmarkStart w:id="1098" w:name="_Toc443470363"/>
      <w:bookmarkStart w:id="1099" w:name="_Toc450303213"/>
      <w:bookmarkStart w:id="1100" w:name="_Toc192557831"/>
      <w:bookmarkEnd w:id="1091"/>
      <w:bookmarkEnd w:id="1092"/>
      <w:bookmarkEnd w:id="1093"/>
      <w:bookmarkEnd w:id="1094"/>
      <w:r>
        <w:t>3</w:t>
      </w:r>
      <w:r w:rsidR="00874216">
        <w:t>.</w:t>
      </w:r>
      <w:r w:rsidR="00142882">
        <w:t xml:space="preserve"> </w:t>
      </w:r>
      <w:r w:rsidR="00A32382" w:rsidRPr="00D14B18">
        <w:t>Terms</w:t>
      </w:r>
      <w:r w:rsidRPr="00D14B18">
        <w:t xml:space="preserve"> and </w:t>
      </w:r>
      <w:r w:rsidR="00A32382" w:rsidRPr="00D14B18">
        <w:t>definitions</w:t>
      </w:r>
      <w:r w:rsidR="003C44DE">
        <w:fldChar w:fldCharType="begin"/>
      </w:r>
      <w:r w:rsidR="00BA0DB5">
        <w:instrText xml:space="preserve"> XE "</w:instrText>
      </w:r>
      <w:r w:rsidR="00BA0DB5" w:rsidRPr="00591666">
        <w:instrText>Terms and definitions</w:instrText>
      </w:r>
      <w:r w:rsidR="00BA0DB5">
        <w:instrText xml:space="preserve">" </w:instrText>
      </w:r>
      <w:r w:rsidR="003C44DE">
        <w:fldChar w:fldCharType="end"/>
      </w:r>
      <w:r w:rsidRPr="00D14B18">
        <w:t>, symbols and conventions</w:t>
      </w:r>
      <w:bookmarkEnd w:id="1095"/>
      <w:bookmarkEnd w:id="1096"/>
      <w:r w:rsidR="003C44DE">
        <w:fldChar w:fldCharType="begin"/>
      </w:r>
      <w:r w:rsidR="00080388">
        <w:instrText xml:space="preserve"> XE "</w:instrText>
      </w:r>
      <w:r w:rsidR="00080388" w:rsidRPr="00F60572">
        <w:instrText>S</w:instrText>
      </w:r>
      <w:r w:rsidR="00EB0723">
        <w:instrText>ymbols and conventions</w:instrText>
      </w:r>
      <w:r w:rsidR="00080388">
        <w:instrText xml:space="preserve">" </w:instrText>
      </w:r>
      <w:r w:rsidR="003C44DE">
        <w:fldChar w:fldCharType="end"/>
      </w:r>
    </w:p>
    <w:p w14:paraId="47B32184" w14:textId="77777777" w:rsidR="00443478" w:rsidRDefault="00A32382">
      <w:pPr>
        <w:pStyle w:val="Heading2"/>
      </w:pPr>
      <w:bookmarkStart w:id="1101" w:name="_Toc358896360"/>
      <w:bookmarkStart w:id="1102" w:name="_Toc508618950"/>
      <w:r w:rsidRPr="008731B5">
        <w:t>3</w:t>
      </w:r>
      <w:r w:rsidR="003C59B1">
        <w:t>.1</w:t>
      </w:r>
      <w:r w:rsidR="00142882">
        <w:t xml:space="preserve"> </w:t>
      </w:r>
      <w:r w:rsidRPr="008731B5">
        <w:t>Terms</w:t>
      </w:r>
      <w:r w:rsidR="00D14B18">
        <w:t xml:space="preserve"> and </w:t>
      </w:r>
      <w:r w:rsidRPr="008731B5">
        <w:t>definitions</w:t>
      </w:r>
      <w:bookmarkEnd w:id="1097"/>
      <w:bookmarkEnd w:id="1098"/>
      <w:bookmarkEnd w:id="1099"/>
      <w:bookmarkEnd w:id="1100"/>
      <w:bookmarkEnd w:id="1101"/>
      <w:bookmarkEnd w:id="1102"/>
      <w:r w:rsidR="003C44DE">
        <w:fldChar w:fldCharType="begin"/>
      </w:r>
      <w:r w:rsidR="00BA0DB5">
        <w:instrText xml:space="preserve"> XE "</w:instrText>
      </w:r>
      <w:r w:rsidR="00BA0DB5" w:rsidRPr="00591666">
        <w:instrText>Terms and definitions</w:instrText>
      </w:r>
      <w:r w:rsidR="00BA0DB5">
        <w:instrText xml:space="preserve">" </w:instrText>
      </w:r>
      <w:r w:rsidR="003C44DE">
        <w:fldChar w:fldCharType="end"/>
      </w:r>
    </w:p>
    <w:p w14:paraId="3E19B33F" w14:textId="77777777" w:rsidR="00A32382" w:rsidRDefault="00A32382">
      <w:r>
        <w:t xml:space="preserve">For the purposes of this document, </w:t>
      </w:r>
      <w:r w:rsidRPr="002D2FA3">
        <w:t xml:space="preserve">the terms and definitions </w:t>
      </w:r>
      <w:r w:rsidR="00AF205F">
        <w:t>given in ISO/IEC 2382–1</w:t>
      </w:r>
      <w:r w:rsidR="00985F07">
        <w:t>, in TR 24772-1</w:t>
      </w:r>
      <w:r w:rsidR="00C065B8">
        <w:t>,</w:t>
      </w:r>
      <w:r w:rsidR="00AF205F">
        <w:t xml:space="preserve"> and the following </w:t>
      </w:r>
      <w:r w:rsidRPr="002D2FA3">
        <w:t>apply.</w:t>
      </w:r>
      <w:r w:rsidR="000D01FB">
        <w:t xml:space="preserve">  Other terms are defined where they appear in </w:t>
      </w:r>
      <w:r w:rsidR="000D01FB" w:rsidRPr="000D01FB">
        <w:rPr>
          <w:i/>
        </w:rPr>
        <w:t>italic</w:t>
      </w:r>
      <w:r w:rsidR="000D01FB">
        <w:t xml:space="preserve"> type.</w:t>
      </w:r>
    </w:p>
    <w:p w14:paraId="7AFE601C" w14:textId="77777777" w:rsidR="00A23B77" w:rsidRDefault="00A23B77" w:rsidP="00A23B77">
      <w:r w:rsidRPr="00A84B6F">
        <w:rPr>
          <w:u w:val="single"/>
        </w:rPr>
        <w:t xml:space="preserve">Abnormal </w:t>
      </w:r>
      <w:r w:rsidR="00824CB4">
        <w:rPr>
          <w:u w:val="single"/>
        </w:rPr>
        <w:t>r</w:t>
      </w:r>
      <w:r w:rsidRPr="00A84B6F">
        <w:rPr>
          <w:u w:val="single"/>
        </w:rPr>
        <w:t>epresentatio</w:t>
      </w:r>
      <w:r w:rsidR="003C44DE">
        <w:rPr>
          <w:u w:val="single"/>
        </w:rPr>
        <w:fldChar w:fldCharType="begin"/>
      </w:r>
      <w:r w:rsidR="00BF1C51">
        <w:instrText xml:space="preserve"> XE "</w:instrText>
      </w:r>
      <w:r w:rsidR="00017A66" w:rsidRPr="00017A66">
        <w:instrText>Abnormal representation</w:instrText>
      </w:r>
      <w:r w:rsidR="00BF1C51">
        <w:instrText xml:space="preserve">" </w:instrText>
      </w:r>
      <w:r w:rsidR="003C44DE">
        <w:rPr>
          <w:u w:val="single"/>
        </w:rPr>
        <w:fldChar w:fldCharType="end"/>
      </w:r>
      <w:r w:rsidRPr="00A84B6F">
        <w:rPr>
          <w:u w:val="single"/>
        </w:rPr>
        <w:t>n</w:t>
      </w:r>
      <w:r w:rsidRPr="00526FFF">
        <w:t xml:space="preserve">: </w:t>
      </w:r>
      <w:r>
        <w:t>A</w:t>
      </w:r>
      <w:r w:rsidRPr="00526FFF">
        <w:t xml:space="preserve"> representation of an object </w:t>
      </w:r>
      <w:r>
        <w:t xml:space="preserve">that </w:t>
      </w:r>
      <w:r w:rsidRPr="00526FFF">
        <w:t>is</w:t>
      </w:r>
      <w:r>
        <w:t xml:space="preserve"> incomplete or that does not represe</w:t>
      </w:r>
      <w:r w:rsidRPr="00526FFF">
        <w:t>n</w:t>
      </w:r>
      <w:r>
        <w:t xml:space="preserve">t </w:t>
      </w:r>
      <w:r w:rsidRPr="00526FFF">
        <w:t>any valid value of the object’s subtype.</w:t>
      </w:r>
    </w:p>
    <w:p w14:paraId="0BBA056A" w14:textId="77777777" w:rsidR="00A23B77" w:rsidRDefault="00A23B77" w:rsidP="00A23B77">
      <w:pPr>
        <w:rPr>
          <w:kern w:val="32"/>
        </w:rPr>
      </w:pPr>
      <w:r>
        <w:rPr>
          <w:kern w:val="32"/>
          <w:u w:val="single"/>
        </w:rPr>
        <w:t>Access</w:t>
      </w:r>
      <w:r w:rsidR="001E7E4E">
        <w:rPr>
          <w:kern w:val="32"/>
          <w:u w:val="single"/>
        </w:rPr>
        <w:t>-to-</w:t>
      </w:r>
      <w:r>
        <w:rPr>
          <w:kern w:val="32"/>
          <w:u w:val="single"/>
        </w:rPr>
        <w:t>object</w:t>
      </w:r>
      <w:r w:rsidR="003C44DE">
        <w:rPr>
          <w:kern w:val="32"/>
          <w:u w:val="single"/>
        </w:rPr>
        <w:fldChar w:fldCharType="begin"/>
      </w:r>
      <w:r w:rsidR="000B3E97">
        <w:instrText xml:space="preserve"> XE "</w:instrText>
      </w:r>
      <w:r w:rsidR="00017A66" w:rsidRPr="00017A66">
        <w:rPr>
          <w:kern w:val="32"/>
        </w:rPr>
        <w:instrText>Access object</w:instrText>
      </w:r>
      <w:r w:rsidR="000B3E97">
        <w:instrText xml:space="preserve">" </w:instrText>
      </w:r>
      <w:r w:rsidR="003C44DE">
        <w:rPr>
          <w:kern w:val="32"/>
          <w:u w:val="single"/>
        </w:rPr>
        <w:fldChar w:fldCharType="end"/>
      </w:r>
      <w:r>
        <w:rPr>
          <w:kern w:val="32"/>
        </w:rPr>
        <w:t xml:space="preserve">:  </w:t>
      </w:r>
      <w:r w:rsidR="001E7E4E">
        <w:rPr>
          <w:kern w:val="32"/>
        </w:rPr>
        <w:t>A pointer to a</w:t>
      </w:r>
      <w:r>
        <w:rPr>
          <w:kern w:val="32"/>
        </w:rPr>
        <w:t>n object.</w:t>
      </w:r>
    </w:p>
    <w:p w14:paraId="7A6E7511" w14:textId="77777777" w:rsidR="00A23B77" w:rsidRDefault="00A23B77" w:rsidP="00A23B77">
      <w:pPr>
        <w:rPr>
          <w:kern w:val="32"/>
        </w:rPr>
      </w:pPr>
      <w:r w:rsidRPr="00A32A6C">
        <w:rPr>
          <w:kern w:val="32"/>
          <w:u w:val="single"/>
        </w:rPr>
        <w:t>Access-to-</w:t>
      </w:r>
      <w:r w:rsidR="00824CB4">
        <w:rPr>
          <w:kern w:val="32"/>
          <w:u w:val="single"/>
        </w:rPr>
        <w:t>s</w:t>
      </w:r>
      <w:r w:rsidRPr="00A32A6C">
        <w:rPr>
          <w:kern w:val="32"/>
          <w:u w:val="single"/>
        </w:rPr>
        <w:t>ubprogra</w:t>
      </w:r>
      <w:r w:rsidR="003C44DE">
        <w:rPr>
          <w:kern w:val="32"/>
          <w:u w:val="single"/>
        </w:rPr>
        <w:fldChar w:fldCharType="begin"/>
      </w:r>
      <w:r w:rsidR="000B3E97">
        <w:instrText xml:space="preserve"> XE "</w:instrText>
      </w:r>
      <w:r w:rsidR="00017A66" w:rsidRPr="00017A66">
        <w:rPr>
          <w:kern w:val="32"/>
        </w:rPr>
        <w:instrText>Access-to-subprogram</w:instrText>
      </w:r>
      <w:r w:rsidR="000B3E97">
        <w:instrText xml:space="preserve">" </w:instrText>
      </w:r>
      <w:r w:rsidR="003C44DE">
        <w:rPr>
          <w:kern w:val="32"/>
          <w:u w:val="single"/>
        </w:rPr>
        <w:fldChar w:fldCharType="end"/>
      </w:r>
      <w:r w:rsidRPr="00A32A6C">
        <w:rPr>
          <w:kern w:val="32"/>
          <w:u w:val="single"/>
        </w:rPr>
        <w:t>m</w:t>
      </w:r>
      <w:r w:rsidRPr="0098437C">
        <w:rPr>
          <w:kern w:val="32"/>
        </w:rPr>
        <w:t>:</w:t>
      </w:r>
      <w:r>
        <w:rPr>
          <w:kern w:val="32"/>
        </w:rPr>
        <w:t xml:space="preserve">  </w:t>
      </w:r>
      <w:r>
        <w:t xml:space="preserve">A pointer to a subprogram (function or procedure). </w:t>
      </w:r>
    </w:p>
    <w:p w14:paraId="7A8E0AE7" w14:textId="77777777" w:rsidR="00A23B77" w:rsidRDefault="00A23B77" w:rsidP="00A23B77">
      <w:pPr>
        <w:rPr>
          <w:kern w:val="32"/>
        </w:rPr>
      </w:pPr>
      <w:r>
        <w:rPr>
          <w:kern w:val="32"/>
          <w:u w:val="single"/>
        </w:rPr>
        <w:t>Access type</w:t>
      </w:r>
      <w:r w:rsidR="003C44DE">
        <w:rPr>
          <w:kern w:val="32"/>
          <w:u w:val="single"/>
        </w:rPr>
        <w:fldChar w:fldCharType="begin"/>
      </w:r>
      <w:r w:rsidR="000B3E97">
        <w:instrText xml:space="preserve"> XE "</w:instrText>
      </w:r>
      <w:r w:rsidR="00017A66" w:rsidRPr="00017A66">
        <w:rPr>
          <w:kern w:val="32"/>
        </w:rPr>
        <w:instrText>Access type</w:instrText>
      </w:r>
      <w:r w:rsidR="000B3E97">
        <w:instrText xml:space="preserve">" </w:instrText>
      </w:r>
      <w:r w:rsidR="003C44DE">
        <w:rPr>
          <w:kern w:val="32"/>
          <w:u w:val="single"/>
        </w:rPr>
        <w:fldChar w:fldCharType="end"/>
      </w:r>
      <w:r w:rsidRPr="00A32A6C">
        <w:rPr>
          <w:kern w:val="32"/>
        </w:rPr>
        <w:t xml:space="preserve">: </w:t>
      </w:r>
      <w:r>
        <w:rPr>
          <w:kern w:val="32"/>
        </w:rPr>
        <w:t xml:space="preserve"> The t</w:t>
      </w:r>
      <w:r w:rsidRPr="00A32A6C">
        <w:rPr>
          <w:kern w:val="32"/>
        </w:rPr>
        <w:t>ype for objects that designate (point to) objects</w:t>
      </w:r>
      <w:r w:rsidR="001E7E4E">
        <w:rPr>
          <w:kern w:val="32"/>
        </w:rPr>
        <w:t xml:space="preserve"> or subprograms</w:t>
      </w:r>
      <w:r w:rsidR="00001619">
        <w:rPr>
          <w:kern w:val="32"/>
        </w:rPr>
        <w:t>; often called a pointer type in other languages</w:t>
      </w:r>
      <w:r w:rsidRPr="00A32A6C">
        <w:rPr>
          <w:kern w:val="32"/>
        </w:rPr>
        <w:t xml:space="preserve">. </w:t>
      </w:r>
    </w:p>
    <w:p w14:paraId="36453854" w14:textId="77777777" w:rsidR="00BB6D96" w:rsidRDefault="00BB6D96" w:rsidP="00BB6D96">
      <w:pPr>
        <w:rPr>
          <w:kern w:val="32"/>
        </w:rPr>
      </w:pPr>
      <w:r w:rsidRPr="00A32A6C">
        <w:rPr>
          <w:kern w:val="32"/>
          <w:u w:val="single"/>
        </w:rPr>
        <w:lastRenderedPageBreak/>
        <w:t>Access value</w:t>
      </w:r>
      <w:r w:rsidR="003C44DE">
        <w:rPr>
          <w:kern w:val="32"/>
          <w:u w:val="single"/>
        </w:rPr>
        <w:fldChar w:fldCharType="begin"/>
      </w:r>
      <w:r w:rsidR="000B3E97">
        <w:instrText xml:space="preserve"> XE "</w:instrText>
      </w:r>
      <w:r w:rsidR="00017A66" w:rsidRPr="00017A66">
        <w:rPr>
          <w:kern w:val="32"/>
        </w:rPr>
        <w:instrText>Access value</w:instrText>
      </w:r>
      <w:r w:rsidR="000B3E97">
        <w:instrText xml:space="preserve">" </w:instrText>
      </w:r>
      <w:r w:rsidR="003C44DE">
        <w:rPr>
          <w:kern w:val="32"/>
          <w:u w:val="single"/>
        </w:rPr>
        <w:fldChar w:fldCharType="end"/>
      </w:r>
      <w:r>
        <w:rPr>
          <w:kern w:val="32"/>
        </w:rPr>
        <w:t xml:space="preserve">:  A value of an access type </w:t>
      </w:r>
      <w:r w:rsidRPr="00A32A6C">
        <w:rPr>
          <w:kern w:val="32"/>
        </w:rPr>
        <w:t>that is either null or designates another object</w:t>
      </w:r>
      <w:r w:rsidR="00001619">
        <w:rPr>
          <w:kern w:val="32"/>
        </w:rPr>
        <w:t xml:space="preserve"> or subprogram</w:t>
      </w:r>
      <w:r w:rsidRPr="00A32A6C">
        <w:rPr>
          <w:kern w:val="32"/>
        </w:rPr>
        <w:t>.</w:t>
      </w:r>
    </w:p>
    <w:p w14:paraId="188EC476" w14:textId="77777777" w:rsidR="00BB6D96" w:rsidRDefault="00BB6D96" w:rsidP="00BB6D96">
      <w:r w:rsidRPr="00F86E84">
        <w:rPr>
          <w:u w:val="single"/>
        </w:rPr>
        <w:t>Allocator</w:t>
      </w:r>
      <w:r w:rsidR="003C44DE">
        <w:rPr>
          <w:u w:val="single"/>
        </w:rPr>
        <w:fldChar w:fldCharType="begin"/>
      </w:r>
      <w:r w:rsidR="000B3E97">
        <w:instrText xml:space="preserve"> XE "</w:instrText>
      </w:r>
      <w:r w:rsidR="00017A66" w:rsidRPr="00017A66">
        <w:instrText>Allocator</w:instrText>
      </w:r>
      <w:r w:rsidR="000B3E97">
        <w:instrText xml:space="preserve">" </w:instrText>
      </w:r>
      <w:r w:rsidR="003C44DE">
        <w:rPr>
          <w:u w:val="single"/>
        </w:rPr>
        <w:fldChar w:fldCharType="end"/>
      </w:r>
      <w:r>
        <w:t>: A construct that allocates storage from the heap or from a storage pool</w:t>
      </w:r>
      <w:r w:rsidR="003C44DE">
        <w:rPr>
          <w:u w:val="single"/>
        </w:rPr>
        <w:fldChar w:fldCharType="begin"/>
      </w:r>
      <w:r w:rsidR="00397A60">
        <w:instrText xml:space="preserve"> XE "</w:instrText>
      </w:r>
      <w:r w:rsidR="00E12E52">
        <w:instrText>Storage p</w:instrText>
      </w:r>
      <w:r w:rsidR="00397A60" w:rsidRPr="00CC1C63">
        <w:instrText>ool</w:instrText>
      </w:r>
      <w:r w:rsidR="00397A60">
        <w:instrText xml:space="preserve">" </w:instrText>
      </w:r>
      <w:r w:rsidR="003C44DE">
        <w:rPr>
          <w:u w:val="single"/>
        </w:rPr>
        <w:fldChar w:fldCharType="end"/>
      </w:r>
      <w:r>
        <w:t>.</w:t>
      </w:r>
    </w:p>
    <w:p w14:paraId="3813A375" w14:textId="77777777" w:rsidR="0015333A" w:rsidRPr="00FA7E2B" w:rsidRDefault="0015333A" w:rsidP="00BB6D96">
      <w:r>
        <w:rPr>
          <w:u w:val="single"/>
        </w:rPr>
        <w:t>Aspect specification</w:t>
      </w:r>
      <w:r w:rsidR="003C44DE">
        <w:rPr>
          <w:u w:val="single"/>
        </w:rPr>
        <w:fldChar w:fldCharType="begin"/>
      </w:r>
      <w:r w:rsidR="000B3E97">
        <w:instrText xml:space="preserve"> XE "</w:instrText>
      </w:r>
      <w:r w:rsidR="00017A66" w:rsidRPr="00017A66">
        <w:instrText>Aspect specification</w:instrText>
      </w:r>
      <w:r w:rsidR="000B3E97">
        <w:instrText xml:space="preserve">" </w:instrText>
      </w:r>
      <w:r w:rsidR="003C44DE">
        <w:rPr>
          <w:u w:val="single"/>
        </w:rPr>
        <w:fldChar w:fldCharType="end"/>
      </w:r>
      <w:r>
        <w:t xml:space="preserve">: </w:t>
      </w:r>
      <w:r w:rsidR="00A7579D">
        <w:t xml:space="preserve">The </w:t>
      </w:r>
      <w:r w:rsidR="0011343B">
        <w:t xml:space="preserve">mechanism </w:t>
      </w:r>
      <w:r w:rsidR="00A7579D">
        <w:t xml:space="preserve">used to specify assertions about the behaviour of subprograms, types and objects as well as </w:t>
      </w:r>
      <w:r w:rsidR="00B259EE">
        <w:t>operational and representational attributes of various kinds of entities.</w:t>
      </w:r>
    </w:p>
    <w:p w14:paraId="64728902" w14:textId="77777777" w:rsidR="00BB6D96" w:rsidRPr="00BB6D96" w:rsidRDefault="00BB6D96" w:rsidP="00BB6D96">
      <w:pPr>
        <w:rPr>
          <w:u w:val="single"/>
        </w:rPr>
      </w:pPr>
      <w:r>
        <w:rPr>
          <w:u w:val="single"/>
        </w:rPr>
        <w:t>Atomic</w:t>
      </w:r>
      <w:r w:rsidR="003C44DE">
        <w:rPr>
          <w:u w:val="single"/>
        </w:rPr>
        <w:fldChar w:fldCharType="begin"/>
      </w:r>
      <w:r w:rsidR="000B3E97">
        <w:instrText xml:space="preserve"> XE "</w:instrText>
      </w:r>
      <w:r w:rsidR="00017A66" w:rsidRPr="00017A66">
        <w:instrText>Atomic</w:instrText>
      </w:r>
      <w:r w:rsidR="000B3E97">
        <w:instrText xml:space="preserve">" </w:instrText>
      </w:r>
      <w:r w:rsidR="003C44DE">
        <w:rPr>
          <w:u w:val="single"/>
        </w:rPr>
        <w:fldChar w:fldCharType="end"/>
      </w:r>
      <w:r w:rsidR="00017A66" w:rsidRPr="00017A66">
        <w:t xml:space="preserve">: </w:t>
      </w:r>
      <w:r w:rsidR="00FA7E2B">
        <w:t>A</w:t>
      </w:r>
      <w:r w:rsidR="00017A66" w:rsidRPr="00017A66">
        <w:t xml:space="preserve"> characteristic of an object</w:t>
      </w:r>
      <w:r w:rsidR="00694C31">
        <w:t xml:space="preserve"> </w:t>
      </w:r>
      <w:r w:rsidR="00017A66" w:rsidRPr="00017A66">
        <w:t>that guarantees that</w:t>
      </w:r>
      <w:r>
        <w:rPr>
          <w:u w:val="single"/>
        </w:rPr>
        <w:t xml:space="preserve"> </w:t>
      </w:r>
      <w:r>
        <w:t>every access to an object is an indivisible access to the entity in memory instead of possibly partial, repeated manipulation of a local or register copy</w:t>
      </w:r>
      <w:r w:rsidR="00824CB4">
        <w:t>.</w:t>
      </w:r>
    </w:p>
    <w:p w14:paraId="18FEF2D6" w14:textId="77777777" w:rsidR="00BF0824" w:rsidRPr="00804BB2" w:rsidRDefault="00BF0824" w:rsidP="00BF0824">
      <w:r w:rsidRPr="00804BB2">
        <w:rPr>
          <w:u w:val="single"/>
        </w:rPr>
        <w:t>Attribute</w:t>
      </w:r>
      <w:r w:rsidR="003C44DE">
        <w:rPr>
          <w:u w:val="single"/>
        </w:rPr>
        <w:fldChar w:fldCharType="begin"/>
      </w:r>
      <w:r w:rsidR="000B3E97">
        <w:instrText xml:space="preserve"> XE "</w:instrText>
      </w:r>
      <w:r w:rsidR="00017A66" w:rsidRPr="00017A66">
        <w:instrText>Attribute</w:instrText>
      </w:r>
      <w:r w:rsidR="000B3E97">
        <w:instrText xml:space="preserve">" </w:instrText>
      </w:r>
      <w:r w:rsidR="003C44DE">
        <w:rPr>
          <w:u w:val="single"/>
        </w:rPr>
        <w:fldChar w:fldCharType="end"/>
      </w:r>
      <w:r w:rsidRPr="00804BB2">
        <w:t>: A characteristic of a declaration that can be queried by special syntax to return a value corresponding to the requested attribute.</w:t>
      </w:r>
    </w:p>
    <w:p w14:paraId="07B6BECF" w14:textId="77777777" w:rsidR="00BF0824" w:rsidRDefault="00BF0824" w:rsidP="00BF0824">
      <w:r>
        <w:rPr>
          <w:u w:val="single"/>
        </w:rPr>
        <w:t xml:space="preserve">Bit </w:t>
      </w:r>
      <w:r w:rsidR="00824CB4">
        <w:rPr>
          <w:u w:val="single"/>
        </w:rPr>
        <w:t>o</w:t>
      </w:r>
      <w:r>
        <w:rPr>
          <w:u w:val="single"/>
        </w:rPr>
        <w:t>rderin</w:t>
      </w:r>
      <w:r w:rsidR="003C44DE">
        <w:rPr>
          <w:u w:val="single"/>
        </w:rPr>
        <w:fldChar w:fldCharType="begin"/>
      </w:r>
      <w:r w:rsidR="000B3E97">
        <w:instrText xml:space="preserve"> XE "</w:instrText>
      </w:r>
      <w:r w:rsidR="00017A66" w:rsidRPr="00017A66">
        <w:instrText>Bit ordering</w:instrText>
      </w:r>
      <w:r w:rsidR="000B3E97">
        <w:instrText xml:space="preserve">" </w:instrText>
      </w:r>
      <w:r w:rsidR="003C44DE">
        <w:rPr>
          <w:u w:val="single"/>
        </w:rPr>
        <w:fldChar w:fldCharType="end"/>
      </w:r>
      <w:r>
        <w:rPr>
          <w:u w:val="single"/>
        </w:rPr>
        <w:t>g</w:t>
      </w:r>
      <w:r>
        <w:t xml:space="preserve">: An implementation defined value that is either </w:t>
      </w:r>
      <w:r w:rsidRPr="006E2D53">
        <w:rPr>
          <w:rFonts w:ascii="Times New Roman" w:hAnsi="Times New Roman"/>
          <w:i/>
        </w:rPr>
        <w:t>High_Order_First</w:t>
      </w:r>
      <w:r>
        <w:t xml:space="preserve"> or </w:t>
      </w:r>
      <w:r w:rsidRPr="006E2D53">
        <w:rPr>
          <w:rFonts w:ascii="Times New Roman" w:hAnsi="Times New Roman"/>
          <w:i/>
        </w:rPr>
        <w:t>Low_Order_First</w:t>
      </w:r>
      <w:r>
        <w:rPr>
          <w:rFonts w:ascii="Times New Roman" w:hAnsi="Times New Roman"/>
        </w:rPr>
        <w:t xml:space="preserve"> that permits the specification or query of the way that bits are represented in memory within a single memory unit.</w:t>
      </w:r>
    </w:p>
    <w:p w14:paraId="08C2AE1F" w14:textId="77777777" w:rsidR="00BF0824" w:rsidRDefault="00BF0824" w:rsidP="00BF0824">
      <w:r>
        <w:rPr>
          <w:kern w:val="32"/>
          <w:u w:val="single"/>
        </w:rPr>
        <w:t>Bounded Error</w:t>
      </w:r>
      <w:r w:rsidR="003C44DE">
        <w:rPr>
          <w:kern w:val="32"/>
          <w:u w:val="single"/>
        </w:rPr>
        <w:fldChar w:fldCharType="begin"/>
      </w:r>
      <w:r w:rsidR="000B3E97">
        <w:instrText xml:space="preserve"> XE "</w:instrText>
      </w:r>
      <w:r w:rsidR="00017A66" w:rsidRPr="00017A66">
        <w:rPr>
          <w:kern w:val="32"/>
        </w:rPr>
        <w:instrText>Bounded Error</w:instrText>
      </w:r>
      <w:r w:rsidR="000B3E97">
        <w:instrText xml:space="preserve">" </w:instrText>
      </w:r>
      <w:r w:rsidR="003C44DE">
        <w:rPr>
          <w:kern w:val="32"/>
          <w:u w:val="single"/>
        </w:rPr>
        <w:fldChar w:fldCharType="end"/>
      </w:r>
      <w:r w:rsidRPr="00A32A6C">
        <w:rPr>
          <w:kern w:val="32"/>
        </w:rPr>
        <w:t>:</w:t>
      </w:r>
      <w:r>
        <w:rPr>
          <w:kern w:val="32"/>
        </w:rPr>
        <w:t xml:space="preserve">  An e</w:t>
      </w:r>
      <w:r>
        <w:t>rror that need not be detected either prior to or during run time, but if not detected falls within a bounded range of possible effects.</w:t>
      </w:r>
    </w:p>
    <w:p w14:paraId="2F9E811A" w14:textId="77777777" w:rsidR="00BF0824" w:rsidRDefault="00BF0824" w:rsidP="00BF0824">
      <w:r>
        <w:rPr>
          <w:u w:val="single"/>
        </w:rPr>
        <w:t>Case s</w:t>
      </w:r>
      <w:r w:rsidRPr="00A96DDE">
        <w:rPr>
          <w:u w:val="single"/>
        </w:rPr>
        <w:t>tatement</w:t>
      </w:r>
      <w:r w:rsidR="003C44DE">
        <w:rPr>
          <w:u w:val="single"/>
        </w:rPr>
        <w:fldChar w:fldCharType="begin"/>
      </w:r>
      <w:r w:rsidR="00080388">
        <w:instrText xml:space="preserve"> XE "</w:instrText>
      </w:r>
      <w:r w:rsidR="00017A66" w:rsidRPr="00017A66">
        <w:instrText>Case statement</w:instrText>
      </w:r>
      <w:r w:rsidR="00080388">
        <w:instrText xml:space="preserve">" </w:instrText>
      </w:r>
      <w:r w:rsidR="003C44DE">
        <w:rPr>
          <w:u w:val="single"/>
        </w:rPr>
        <w:fldChar w:fldCharType="end"/>
      </w:r>
      <w:r>
        <w:t xml:space="preserve">:  A statement that provides multiple paths of execution dependent upon the value of the </w:t>
      </w:r>
      <w:r w:rsidR="00DC1D0C">
        <w:t xml:space="preserve">selecting </w:t>
      </w:r>
      <w:r>
        <w:t xml:space="preserve">expression, but which will have only one of </w:t>
      </w:r>
      <w:r w:rsidR="00FA7E2B">
        <w:t xml:space="preserve">the </w:t>
      </w:r>
      <w:r>
        <w:t xml:space="preserve">alternative sequences selected. </w:t>
      </w:r>
    </w:p>
    <w:p w14:paraId="6ECB91DE" w14:textId="77777777" w:rsidR="00BB6D96" w:rsidRDefault="00BF0824" w:rsidP="00BF0824">
      <w:pPr>
        <w:rPr>
          <w:u w:val="single"/>
        </w:rPr>
      </w:pPr>
      <w:r w:rsidRPr="00CE6FD9">
        <w:rPr>
          <w:u w:val="single"/>
        </w:rPr>
        <w:t>Case expression</w:t>
      </w:r>
      <w:r w:rsidR="003C44DE">
        <w:rPr>
          <w:u w:val="single"/>
        </w:rPr>
        <w:fldChar w:fldCharType="begin"/>
      </w:r>
      <w:r w:rsidR="000B3E97">
        <w:instrText xml:space="preserve"> XE "</w:instrText>
      </w:r>
      <w:r w:rsidR="00017A66" w:rsidRPr="00017A66">
        <w:instrText>Case expression</w:instrText>
      </w:r>
      <w:r w:rsidR="000B3E97">
        <w:instrText xml:space="preserve">" </w:instrText>
      </w:r>
      <w:r w:rsidR="003C44DE">
        <w:rPr>
          <w:u w:val="single"/>
        </w:rPr>
        <w:fldChar w:fldCharType="end"/>
      </w:r>
      <w:r>
        <w:t xml:space="preserve">:  The </w:t>
      </w:r>
      <w:r w:rsidR="00824CB4">
        <w:t xml:space="preserve">expression that </w:t>
      </w:r>
      <w:r w:rsidR="00DC1D0C">
        <w:t>provides multiple paths of execution dependent upon the value of the selecting expression, but which will have only one of the alternative dependent expressions evaluated</w:t>
      </w:r>
      <w:r w:rsidR="00824CB4">
        <w:t xml:space="preserve">. </w:t>
      </w:r>
    </w:p>
    <w:p w14:paraId="12A7E02C" w14:textId="77777777" w:rsidR="00BF0824" w:rsidRDefault="00BF0824" w:rsidP="00BF0824">
      <w:r w:rsidRPr="00CE6FD9">
        <w:rPr>
          <w:u w:val="single"/>
        </w:rPr>
        <w:t>Case choices</w:t>
      </w:r>
      <w:r w:rsidR="003C44DE">
        <w:rPr>
          <w:u w:val="single"/>
        </w:rPr>
        <w:fldChar w:fldCharType="begin"/>
      </w:r>
      <w:r w:rsidR="000B3E97">
        <w:instrText xml:space="preserve"> XE "</w:instrText>
      </w:r>
      <w:r w:rsidR="00017A66" w:rsidRPr="00017A66">
        <w:instrText>Case choices</w:instrText>
      </w:r>
      <w:r w:rsidR="000B3E97">
        <w:instrText xml:space="preserve">" </w:instrText>
      </w:r>
      <w:r w:rsidR="003C44DE">
        <w:rPr>
          <w:u w:val="single"/>
        </w:rPr>
        <w:fldChar w:fldCharType="end"/>
      </w:r>
      <w:r>
        <w:t xml:space="preserve">:  The </w:t>
      </w:r>
      <w:r w:rsidR="00FA7E2B">
        <w:t>alternative</w:t>
      </w:r>
      <w:r>
        <w:t xml:space="preserve">s </w:t>
      </w:r>
      <w:r w:rsidR="00FA7E2B">
        <w:t>defined in the</w:t>
      </w:r>
      <w:r>
        <w:t xml:space="preserve"> case statement </w:t>
      </w:r>
      <w:r w:rsidR="00DC1D0C">
        <w:t xml:space="preserve">or case expression </w:t>
      </w:r>
      <w:r w:rsidR="00FA7E2B">
        <w:t xml:space="preserve">which </w:t>
      </w:r>
      <w:r>
        <w:t xml:space="preserve">must be of the same type as the type of the </w:t>
      </w:r>
      <w:r w:rsidR="00DC1D0C">
        <w:t xml:space="preserve">selecting </w:t>
      </w:r>
      <w:r>
        <w:t>expression in the case statement</w:t>
      </w:r>
      <w:r w:rsidR="00DC1D0C">
        <w:t xml:space="preserve"> or case expression</w:t>
      </w:r>
      <w:r w:rsidR="00FA7E2B">
        <w:t>, and a</w:t>
      </w:r>
      <w:r>
        <w:t xml:space="preserve">ll possible values of the </w:t>
      </w:r>
      <w:r w:rsidR="00AE2534">
        <w:t>selecting expression</w:t>
      </w:r>
      <w:r>
        <w:t xml:space="preserve"> must be covered by the case choices.</w:t>
      </w:r>
    </w:p>
    <w:p w14:paraId="4D4FA876" w14:textId="77777777" w:rsidR="00BF0824" w:rsidRDefault="00BF0824" w:rsidP="00BF0824">
      <w:r>
        <w:rPr>
          <w:u w:val="single"/>
        </w:rPr>
        <w:t>Compilation u</w:t>
      </w:r>
      <w:r w:rsidRPr="00E27C1C">
        <w:rPr>
          <w:u w:val="single"/>
        </w:rPr>
        <w:t>nit</w:t>
      </w:r>
      <w:r w:rsidR="003C44DE">
        <w:rPr>
          <w:u w:val="single"/>
        </w:rPr>
        <w:fldChar w:fldCharType="begin"/>
      </w:r>
      <w:r w:rsidR="000B3E97">
        <w:instrText xml:space="preserve"> XE "</w:instrText>
      </w:r>
      <w:r w:rsidR="00017A66" w:rsidRPr="00017A66">
        <w:instrText>Compilation unit</w:instrText>
      </w:r>
      <w:r w:rsidR="000B3E97">
        <w:instrText xml:space="preserve">" </w:instrText>
      </w:r>
      <w:r w:rsidR="003C44DE">
        <w:rPr>
          <w:u w:val="single"/>
        </w:rPr>
        <w:fldChar w:fldCharType="end"/>
      </w:r>
      <w:r>
        <w:t>:  The smallest Ada syntactic construct that may be submitted to the compiler, usually held in a single compilation file.</w:t>
      </w:r>
    </w:p>
    <w:p w14:paraId="03FEA4B7" w14:textId="77777777" w:rsidR="00BF0824" w:rsidRPr="00A928A9" w:rsidRDefault="00BF0824" w:rsidP="00BF0824">
      <w:pPr>
        <w:rPr>
          <w:szCs w:val="20"/>
        </w:rPr>
      </w:pPr>
      <w:r>
        <w:rPr>
          <w:u w:val="single"/>
        </w:rPr>
        <w:t>Configuration pragma</w:t>
      </w:r>
      <w:r w:rsidR="003C44DE">
        <w:rPr>
          <w:u w:val="single"/>
        </w:rPr>
        <w:fldChar w:fldCharType="begin"/>
      </w:r>
      <w:r w:rsidR="000B3E97">
        <w:instrText xml:space="preserve"> XE "</w:instrText>
      </w:r>
      <w:r w:rsidR="000B3E97" w:rsidRPr="00583605">
        <w:instrText>Pragma:Configuration pragma</w:instrText>
      </w:r>
      <w:r w:rsidR="000B3E97">
        <w:instrText xml:space="preserve">" </w:instrText>
      </w:r>
      <w:r w:rsidR="003C44DE">
        <w:rPr>
          <w:u w:val="single"/>
        </w:rPr>
        <w:fldChar w:fldCharType="end"/>
      </w:r>
      <w:r w:rsidR="003C44DE">
        <w:rPr>
          <w:u w:val="single"/>
        </w:rPr>
        <w:fldChar w:fldCharType="begin"/>
      </w:r>
      <w:r w:rsidR="000B3E97">
        <w:instrText xml:space="preserve"> XE "</w:instrText>
      </w:r>
      <w:r w:rsidR="00017A66" w:rsidRPr="00017A66">
        <w:instrText>Configuration pragma</w:instrText>
      </w:r>
      <w:r w:rsidR="000B3E97">
        <w:instrText xml:space="preserve">" </w:instrText>
      </w:r>
      <w:r w:rsidR="003C44DE">
        <w:rPr>
          <w:u w:val="single"/>
        </w:rPr>
        <w:fldChar w:fldCharType="end"/>
      </w:r>
      <w:r>
        <w:t xml:space="preserve">:  A directive to the compiler that is used to select </w:t>
      </w:r>
      <w:r w:rsidRPr="00A928A9">
        <w:rPr>
          <w:szCs w:val="20"/>
        </w:rPr>
        <w:t>partition-wide or system-wide option</w:t>
      </w:r>
      <w:r>
        <w:rPr>
          <w:szCs w:val="20"/>
        </w:rPr>
        <w:t xml:space="preserve">s and that </w:t>
      </w:r>
      <w:r w:rsidRPr="00A928A9">
        <w:rPr>
          <w:szCs w:val="20"/>
        </w:rPr>
        <w:t xml:space="preserve">applies to all </w:t>
      </w:r>
      <w:r>
        <w:rPr>
          <w:szCs w:val="20"/>
        </w:rPr>
        <w:t xml:space="preserve">compilation </w:t>
      </w:r>
      <w:r w:rsidRPr="00A928A9">
        <w:rPr>
          <w:szCs w:val="20"/>
        </w:rPr>
        <w:t>units appearing in the compilation</w:t>
      </w:r>
      <w:r>
        <w:rPr>
          <w:szCs w:val="20"/>
        </w:rPr>
        <w:t xml:space="preserve"> or </w:t>
      </w:r>
      <w:r w:rsidRPr="00A928A9">
        <w:rPr>
          <w:szCs w:val="20"/>
        </w:rPr>
        <w:t xml:space="preserve">all future </w:t>
      </w:r>
      <w:r>
        <w:rPr>
          <w:szCs w:val="20"/>
        </w:rPr>
        <w:t xml:space="preserve">compilation </w:t>
      </w:r>
      <w:r w:rsidRPr="00A928A9">
        <w:rPr>
          <w:szCs w:val="20"/>
        </w:rPr>
        <w:t>units compiled into the same environment</w:t>
      </w:r>
      <w:r>
        <w:rPr>
          <w:szCs w:val="20"/>
        </w:rPr>
        <w:t>.</w:t>
      </w:r>
    </w:p>
    <w:p w14:paraId="5B01BEE5" w14:textId="77777777" w:rsidR="00A113F4" w:rsidRDefault="00BF0824">
      <w:r w:rsidRPr="00A32A6C">
        <w:rPr>
          <w:rFonts w:cs="Arial"/>
          <w:kern w:val="32"/>
          <w:szCs w:val="20"/>
          <w:u w:val="single"/>
        </w:rPr>
        <w:t>Controlled type</w:t>
      </w:r>
      <w:r w:rsidR="003C44DE">
        <w:rPr>
          <w:rFonts w:cs="Arial"/>
          <w:kern w:val="32"/>
          <w:szCs w:val="20"/>
          <w:u w:val="single"/>
        </w:rPr>
        <w:fldChar w:fldCharType="begin"/>
      </w:r>
      <w:r w:rsidR="00CC1C63">
        <w:instrText xml:space="preserve"> XE "</w:instrText>
      </w:r>
      <w:r w:rsidR="00017A66" w:rsidRPr="00017A66">
        <w:rPr>
          <w:rFonts w:cs="Arial"/>
          <w:kern w:val="32"/>
          <w:szCs w:val="20"/>
        </w:rPr>
        <w:instrText>Controlled type</w:instrText>
      </w:r>
      <w:r w:rsidR="00CC1C63">
        <w:instrText xml:space="preserve">" </w:instrText>
      </w:r>
      <w:r w:rsidR="003C44DE">
        <w:rPr>
          <w:rFonts w:cs="Arial"/>
          <w:kern w:val="32"/>
          <w:szCs w:val="20"/>
          <w:u w:val="single"/>
        </w:rPr>
        <w:fldChar w:fldCharType="end"/>
      </w:r>
      <w:r>
        <w:rPr>
          <w:rFonts w:cs="Arial"/>
          <w:kern w:val="32"/>
          <w:szCs w:val="20"/>
        </w:rPr>
        <w:t xml:space="preserve">:  A type descended from the language-defined type </w:t>
      </w:r>
      <w:r w:rsidRPr="00EB69BE">
        <w:rPr>
          <w:rFonts w:ascii="Times New Roman" w:hAnsi="Times New Roman" w:cs="Arial"/>
          <w:kern w:val="32"/>
          <w:szCs w:val="20"/>
        </w:rPr>
        <w:t>Controlled</w:t>
      </w:r>
      <w:r>
        <w:rPr>
          <w:rFonts w:cs="Arial"/>
          <w:kern w:val="32"/>
          <w:szCs w:val="20"/>
        </w:rPr>
        <w:t xml:space="preserve"> or </w:t>
      </w:r>
      <w:r w:rsidRPr="00EB69BE">
        <w:rPr>
          <w:rFonts w:ascii="Times New Roman" w:hAnsi="Times New Roman" w:cs="Arial"/>
          <w:kern w:val="32"/>
          <w:szCs w:val="20"/>
        </w:rPr>
        <w:t>Limited_Controlled</w:t>
      </w:r>
      <w:r>
        <w:t xml:space="preserve"> which is a specialized type in Ada where an implementer can tightly control the initialization, assignment, and finalization of objects of the type.</w:t>
      </w:r>
      <w:r w:rsidR="00824CB4">
        <w:rPr>
          <w:u w:val="single"/>
        </w:rPr>
        <w:t xml:space="preserve"> </w:t>
      </w:r>
    </w:p>
    <w:p w14:paraId="6D053CCB" w14:textId="77777777" w:rsidR="00A113F4" w:rsidRDefault="00A113F4" w:rsidP="00A113F4">
      <w:r w:rsidRPr="00011AA3">
        <w:rPr>
          <w:u w:val="single"/>
        </w:rPr>
        <w:t>Dead store</w:t>
      </w:r>
      <w:r w:rsidR="003C44DE" w:rsidRPr="00017A66">
        <w:fldChar w:fldCharType="begin"/>
      </w:r>
      <w:r w:rsidR="002A55F1" w:rsidRPr="00CC1C63">
        <w:instrText xml:space="preserve"> XE "</w:instrText>
      </w:r>
      <w:r w:rsidR="00017A66" w:rsidRPr="00017A66">
        <w:instrText>Dead store</w:instrText>
      </w:r>
      <w:r w:rsidR="002A55F1" w:rsidRPr="00CC1C63">
        <w:instrText xml:space="preserve">" </w:instrText>
      </w:r>
      <w:r w:rsidR="003C44DE" w:rsidRPr="00017A66">
        <w:fldChar w:fldCharType="end"/>
      </w:r>
      <w:r w:rsidRPr="00011AA3">
        <w:t>: An assignment to a variable that is not used in subsequent instructions</w:t>
      </w:r>
      <w:r w:rsidR="00687C8F">
        <w:t>.</w:t>
      </w:r>
      <w:r>
        <w:t xml:space="preserve"> </w:t>
      </w:r>
    </w:p>
    <w:p w14:paraId="7CFA1D45" w14:textId="77777777" w:rsidR="00A113F4" w:rsidRDefault="00A113F4" w:rsidP="00A113F4">
      <w:r w:rsidRPr="00776EC4">
        <w:rPr>
          <w:u w:val="single"/>
        </w:rPr>
        <w:t>Default expression</w:t>
      </w:r>
      <w:r w:rsidR="003C44DE">
        <w:rPr>
          <w:u w:val="single"/>
        </w:rPr>
        <w:fldChar w:fldCharType="begin"/>
      </w:r>
      <w:r w:rsidR="002A55F1">
        <w:instrText xml:space="preserve"> XE "</w:instrText>
      </w:r>
      <w:r w:rsidR="00017A66" w:rsidRPr="00017A66">
        <w:instrText>Default expression</w:instrText>
      </w:r>
      <w:r w:rsidR="002A55F1">
        <w:instrText xml:space="preserve">" </w:instrText>
      </w:r>
      <w:r w:rsidR="003C44DE">
        <w:rPr>
          <w:u w:val="single"/>
        </w:rPr>
        <w:fldChar w:fldCharType="end"/>
      </w:r>
      <w:r>
        <w:t xml:space="preserve">: </w:t>
      </w:r>
      <w:r w:rsidR="00473FD5">
        <w:t>An</w:t>
      </w:r>
      <w:r>
        <w:t xml:space="preserve"> expression of the formal object type that </w:t>
      </w:r>
      <w:r w:rsidR="00824CB4">
        <w:t>is</w:t>
      </w:r>
      <w:r>
        <w:t xml:space="preserve"> used to initialize the formal object if an actual object is not provided.</w:t>
      </w:r>
    </w:p>
    <w:p w14:paraId="2241E511" w14:textId="77777777" w:rsidR="00A113F4" w:rsidRDefault="00A113F4" w:rsidP="00A113F4">
      <w:r>
        <w:rPr>
          <w:u w:val="single"/>
        </w:rPr>
        <w:t>Discrete type</w:t>
      </w:r>
      <w:r w:rsidR="003C44DE">
        <w:rPr>
          <w:u w:val="single"/>
        </w:rPr>
        <w:fldChar w:fldCharType="begin"/>
      </w:r>
      <w:r w:rsidR="002A55F1">
        <w:instrText xml:space="preserve"> XE "</w:instrText>
      </w:r>
      <w:r w:rsidR="00017A66" w:rsidRPr="00017A66">
        <w:instrText>Discrete type</w:instrText>
      </w:r>
      <w:r w:rsidR="002A55F1">
        <w:instrText xml:space="preserve">" </w:instrText>
      </w:r>
      <w:r w:rsidR="003C44DE">
        <w:rPr>
          <w:u w:val="single"/>
        </w:rPr>
        <w:fldChar w:fldCharType="end"/>
      </w:r>
      <w:r>
        <w:t>:  An integer type or an enumeration type.</w:t>
      </w:r>
    </w:p>
    <w:p w14:paraId="54FD8089" w14:textId="77777777" w:rsidR="00BB6D96" w:rsidRDefault="00A113F4" w:rsidP="00A113F4">
      <w:pPr>
        <w:rPr>
          <w:u w:val="single"/>
        </w:rPr>
      </w:pPr>
      <w:r w:rsidRPr="00AD18E4">
        <w:rPr>
          <w:u w:val="single"/>
        </w:rPr>
        <w:t>Discriminant</w:t>
      </w:r>
      <w:r w:rsidR="003C44DE">
        <w:rPr>
          <w:u w:val="single"/>
        </w:rPr>
        <w:fldChar w:fldCharType="begin"/>
      </w:r>
      <w:r w:rsidR="002A55F1">
        <w:instrText xml:space="preserve"> XE "</w:instrText>
      </w:r>
      <w:r w:rsidR="00017A66" w:rsidRPr="00017A66">
        <w:instrText>Discriminant</w:instrText>
      </w:r>
      <w:r w:rsidR="002A55F1">
        <w:instrText xml:space="preserve">" </w:instrText>
      </w:r>
      <w:r w:rsidR="003C44DE">
        <w:rPr>
          <w:u w:val="single"/>
        </w:rPr>
        <w:fldChar w:fldCharType="end"/>
      </w:r>
      <w:r>
        <w:t>:  A parameter for a composite type that is used at elaboration of each object of the type to configure the object.</w:t>
      </w:r>
    </w:p>
    <w:p w14:paraId="1C38ECED" w14:textId="77777777" w:rsidR="00A113F4" w:rsidRDefault="00A113F4" w:rsidP="00A113F4">
      <w:r>
        <w:rPr>
          <w:u w:val="single"/>
        </w:rPr>
        <w:t>Endianness</w:t>
      </w:r>
      <w:r w:rsidR="003C44DE">
        <w:rPr>
          <w:u w:val="single"/>
        </w:rPr>
        <w:fldChar w:fldCharType="begin"/>
      </w:r>
      <w:r w:rsidR="002A55F1">
        <w:instrText xml:space="preserve"> XE "</w:instrText>
      </w:r>
      <w:r w:rsidR="00017A66" w:rsidRPr="00017A66">
        <w:instrText>Endianness</w:instrText>
      </w:r>
      <w:r w:rsidR="002A55F1">
        <w:instrText xml:space="preserve">" </w:instrText>
      </w:r>
      <w:r w:rsidR="003C44DE">
        <w:rPr>
          <w:u w:val="single"/>
        </w:rPr>
        <w:fldChar w:fldCharType="end"/>
      </w:r>
      <w:r>
        <w:t xml:space="preserve">: </w:t>
      </w:r>
      <w:r w:rsidR="00AE2534">
        <w:t xml:space="preserve">Byte </w:t>
      </w:r>
      <w:r>
        <w:t>orderin</w:t>
      </w:r>
      <w:r w:rsidR="003C44DE">
        <w:fldChar w:fldCharType="begin"/>
      </w:r>
      <w:r w:rsidR="002A55F1">
        <w:instrText xml:space="preserve"> XE "</w:instrText>
      </w:r>
      <w:r w:rsidR="00017A66" w:rsidRPr="00017A66">
        <w:instrText>Bit ordering</w:instrText>
      </w:r>
      <w:r w:rsidR="002A55F1">
        <w:instrText xml:space="preserve">" </w:instrText>
      </w:r>
      <w:r w:rsidR="003C44DE">
        <w:fldChar w:fldCharType="end"/>
      </w:r>
      <w:r>
        <w:t>g.</w:t>
      </w:r>
    </w:p>
    <w:p w14:paraId="4EE5FBD1" w14:textId="77777777" w:rsidR="00A113F4" w:rsidRDefault="00A113F4" w:rsidP="00A113F4">
      <w:r>
        <w:rPr>
          <w:u w:val="single"/>
        </w:rPr>
        <w:t>Enumeration Representation Clause</w:t>
      </w:r>
      <w:r w:rsidR="003C44DE">
        <w:rPr>
          <w:u w:val="single"/>
        </w:rPr>
        <w:fldChar w:fldCharType="begin"/>
      </w:r>
      <w:r w:rsidR="002A55F1">
        <w:instrText xml:space="preserve"> XE "</w:instrText>
      </w:r>
      <w:r w:rsidR="00017A66" w:rsidRPr="00017A66">
        <w:instrText>Enumeration Representation Clause</w:instrText>
      </w:r>
      <w:r w:rsidR="002A55F1">
        <w:instrText xml:space="preserve">" </w:instrText>
      </w:r>
      <w:r w:rsidR="003C44DE">
        <w:rPr>
          <w:u w:val="single"/>
        </w:rPr>
        <w:fldChar w:fldCharType="end"/>
      </w:r>
      <w:r>
        <w:t xml:space="preserve">: </w:t>
      </w:r>
      <w:r w:rsidR="00FA7E2B">
        <w:t>A</w:t>
      </w:r>
      <w:r>
        <w:t xml:space="preserve"> clause used to specify the internal codes for enumeration literals.</w:t>
      </w:r>
    </w:p>
    <w:p w14:paraId="67FA51D9" w14:textId="77777777" w:rsidR="00BB6D96" w:rsidRPr="00687C8F" w:rsidRDefault="00A113F4" w:rsidP="00BB6D96">
      <w:pPr>
        <w:rPr>
          <w:rFonts w:cstheme="minorHAnsi"/>
          <w:u w:val="single"/>
        </w:rPr>
      </w:pPr>
      <w:r>
        <w:rPr>
          <w:rFonts w:cs="Arial"/>
          <w:szCs w:val="20"/>
          <w:u w:val="single"/>
        </w:rPr>
        <w:lastRenderedPageBreak/>
        <w:t xml:space="preserve">Enumeration </w:t>
      </w:r>
      <w:r w:rsidR="00824CB4">
        <w:rPr>
          <w:rFonts w:cs="Arial"/>
          <w:szCs w:val="20"/>
          <w:u w:val="single"/>
        </w:rPr>
        <w:t>t</w:t>
      </w:r>
      <w:r>
        <w:rPr>
          <w:rFonts w:cs="Arial"/>
          <w:szCs w:val="20"/>
          <w:u w:val="single"/>
        </w:rPr>
        <w:t>yp</w:t>
      </w:r>
      <w:r w:rsidR="003C44DE">
        <w:rPr>
          <w:rFonts w:cs="Arial"/>
          <w:szCs w:val="20"/>
          <w:u w:val="single"/>
        </w:rPr>
        <w:fldChar w:fldCharType="begin"/>
      </w:r>
      <w:r w:rsidR="002A55F1">
        <w:instrText xml:space="preserve"> XE "</w:instrText>
      </w:r>
      <w:r w:rsidR="00017A66" w:rsidRPr="00017A66">
        <w:rPr>
          <w:rFonts w:cs="Arial"/>
          <w:szCs w:val="20"/>
        </w:rPr>
        <w:instrText>Enumeration type</w:instrText>
      </w:r>
      <w:r w:rsidR="002A55F1">
        <w:instrText xml:space="preserve">" </w:instrText>
      </w:r>
      <w:r w:rsidR="003C44DE">
        <w:rPr>
          <w:rFonts w:cs="Arial"/>
          <w:szCs w:val="20"/>
          <w:u w:val="single"/>
        </w:rPr>
        <w:fldChar w:fldCharType="end"/>
      </w:r>
      <w:r>
        <w:rPr>
          <w:rFonts w:cs="Arial"/>
          <w:szCs w:val="20"/>
          <w:u w:val="single"/>
        </w:rPr>
        <w:t>e</w:t>
      </w:r>
      <w:r>
        <w:rPr>
          <w:rFonts w:cs="Arial"/>
          <w:szCs w:val="20"/>
        </w:rPr>
        <w:t xml:space="preserve">: A discrete type defined by an enumeration of its values, which may be named by identifiers or character literals, including the types </w:t>
      </w:r>
      <w:r>
        <w:rPr>
          <w:rFonts w:ascii="Times New Roman" w:hAnsi="Times New Roman"/>
          <w:szCs w:val="20"/>
        </w:rPr>
        <w:t>Character</w:t>
      </w:r>
      <w:r>
        <w:rPr>
          <w:rFonts w:cs="Arial"/>
          <w:szCs w:val="20"/>
        </w:rPr>
        <w:t xml:space="preserve"> and </w:t>
      </w:r>
      <w:r>
        <w:rPr>
          <w:rFonts w:ascii="Times New Roman" w:hAnsi="Times New Roman"/>
          <w:szCs w:val="20"/>
        </w:rPr>
        <w:t>Boolean</w:t>
      </w:r>
      <w:r w:rsidR="00687C8F">
        <w:rPr>
          <w:rFonts w:cstheme="minorHAnsi"/>
          <w:szCs w:val="20"/>
        </w:rPr>
        <w:t>.</w:t>
      </w:r>
    </w:p>
    <w:p w14:paraId="0922D245" w14:textId="77777777" w:rsidR="007A04E6" w:rsidRDefault="007A04E6" w:rsidP="007A04E6">
      <w:pPr>
        <w:rPr>
          <w:kern w:val="32"/>
        </w:rPr>
      </w:pPr>
      <w:r>
        <w:rPr>
          <w:kern w:val="32"/>
          <w:u w:val="single"/>
        </w:rPr>
        <w:t>Erroneous execution</w:t>
      </w:r>
      <w:r w:rsidR="003C44DE">
        <w:rPr>
          <w:kern w:val="32"/>
          <w:u w:val="single"/>
        </w:rPr>
        <w:fldChar w:fldCharType="begin"/>
      </w:r>
      <w:r w:rsidR="002A55F1">
        <w:instrText xml:space="preserve"> XE "</w:instrText>
      </w:r>
      <w:r w:rsidR="00017A66" w:rsidRPr="00017A66">
        <w:rPr>
          <w:kern w:val="32"/>
        </w:rPr>
        <w:instrText>Erroneous execution</w:instrText>
      </w:r>
      <w:r w:rsidR="002A55F1">
        <w:instrText xml:space="preserve">" </w:instrText>
      </w:r>
      <w:r w:rsidR="003C44DE">
        <w:rPr>
          <w:kern w:val="32"/>
          <w:u w:val="single"/>
        </w:rPr>
        <w:fldChar w:fldCharType="end"/>
      </w:r>
      <w:r>
        <w:rPr>
          <w:kern w:val="32"/>
        </w:rPr>
        <w:t>:  T</w:t>
      </w:r>
      <w:r w:rsidRPr="00A32A6C">
        <w:rPr>
          <w:kern w:val="32"/>
        </w:rPr>
        <w:t xml:space="preserve">he unpredictable result arising from an error that is </w:t>
      </w:r>
      <w:r w:rsidRPr="00C10D3B">
        <w:rPr>
          <w:kern w:val="32"/>
        </w:rPr>
        <w:t xml:space="preserve">not </w:t>
      </w:r>
      <w:r w:rsidRPr="00A32A6C">
        <w:rPr>
          <w:kern w:val="32"/>
        </w:rPr>
        <w:t xml:space="preserve">bounded by the language, but that, like a </w:t>
      </w:r>
      <w:r w:rsidRPr="00C10D3B">
        <w:rPr>
          <w:kern w:val="32"/>
        </w:rPr>
        <w:t>bounded error</w:t>
      </w:r>
      <w:r w:rsidRPr="00C10D3B">
        <w:t>,</w:t>
      </w:r>
      <w:r>
        <w:t xml:space="preserve"> need not be detected by the implementation either prior to or during run time.</w:t>
      </w:r>
    </w:p>
    <w:p w14:paraId="17E94BC7" w14:textId="77777777" w:rsidR="007A04E6" w:rsidRDefault="007A04E6" w:rsidP="007A04E6">
      <w:r w:rsidRPr="00B33CD1">
        <w:rPr>
          <w:u w:val="single"/>
        </w:rPr>
        <w:t>Exception</w:t>
      </w:r>
      <w:r w:rsidR="003C44DE">
        <w:rPr>
          <w:u w:val="single"/>
        </w:rPr>
        <w:fldChar w:fldCharType="begin"/>
      </w:r>
      <w:r w:rsidR="002A55F1">
        <w:instrText xml:space="preserve"> XE "</w:instrText>
      </w:r>
      <w:r w:rsidR="00017A66" w:rsidRPr="00017A66">
        <w:instrText>Exception</w:instrText>
      </w:r>
      <w:r w:rsidR="002A55F1">
        <w:instrText xml:space="preserve">" </w:instrText>
      </w:r>
      <w:r w:rsidR="003C44DE">
        <w:rPr>
          <w:u w:val="single"/>
        </w:rPr>
        <w:fldChar w:fldCharType="end"/>
      </w:r>
      <w:r>
        <w:t>:  A mechanism to detect an exceptional situation and to initiate processing dedicated to recover from the excepti</w:t>
      </w:r>
      <w:r w:rsidR="00824CB4">
        <w:t>o</w:t>
      </w:r>
      <w:r>
        <w:t>nal situation</w:t>
      </w:r>
      <w:r w:rsidR="00FA7E2B">
        <w:t>; e</w:t>
      </w:r>
      <w:r w:rsidR="00824CB4">
        <w:t>xceptions are raised explicitly by user code or implicitly by language-defined checks.</w:t>
      </w:r>
    </w:p>
    <w:p w14:paraId="6C0CD94C" w14:textId="77777777" w:rsidR="00F0619E" w:rsidRDefault="00F0619E" w:rsidP="00F0619E">
      <w:pPr>
        <w:rPr>
          <w:rFonts w:cs="Arial"/>
          <w:szCs w:val="20"/>
        </w:rPr>
      </w:pPr>
      <w:r>
        <w:rPr>
          <w:u w:val="single"/>
        </w:rPr>
        <w:t>Expanded name</w:t>
      </w:r>
      <w:r w:rsidR="003C44DE">
        <w:rPr>
          <w:u w:val="single"/>
        </w:rPr>
        <w:fldChar w:fldCharType="begin"/>
      </w:r>
      <w:r w:rsidR="002A55F1">
        <w:instrText xml:space="preserve"> XE "</w:instrText>
      </w:r>
      <w:r w:rsidR="00017A66" w:rsidRPr="00017A66">
        <w:instrText>Expanded name</w:instrText>
      </w:r>
      <w:r w:rsidR="002A55F1">
        <w:instrText xml:space="preserve">" </w:instrText>
      </w:r>
      <w:r w:rsidR="003C44DE">
        <w:rPr>
          <w:u w:val="single"/>
        </w:rPr>
        <w:fldChar w:fldCharType="end"/>
      </w:r>
      <w:r>
        <w:t>:  A mechanism to disambiguate th</w:t>
      </w:r>
      <w:r w:rsidR="00FA7E2B">
        <w:t xml:space="preserve">e </w:t>
      </w:r>
      <w:r>
        <w:t xml:space="preserve">name of an entity </w:t>
      </w:r>
      <w:r w:rsidR="00017A66" w:rsidRPr="00017A66">
        <w:rPr>
          <w:rFonts w:ascii="Times New Roman" w:hAnsi="Times New Roman" w:cs="Times New Roman"/>
        </w:rPr>
        <w:t>E</w:t>
      </w:r>
      <w:r>
        <w:t xml:space="preserve"> within a </w:t>
      </w:r>
      <w:r w:rsidR="00017A66" w:rsidRPr="00017A66">
        <w:rPr>
          <w:rFonts w:ascii="Times New Roman" w:hAnsi="Times New Roman" w:cs="Times New Roman"/>
          <w:b/>
        </w:rPr>
        <w:t>package</w:t>
      </w:r>
      <w:r w:rsidR="00017A66" w:rsidRPr="00017A66">
        <w:rPr>
          <w:rFonts w:ascii="Times New Roman" w:hAnsi="Times New Roman" w:cs="Times New Roman"/>
        </w:rPr>
        <w:t xml:space="preserve"> </w:t>
      </w:r>
      <w:r w:rsidR="00687C8F">
        <w:rPr>
          <w:rFonts w:ascii="Times New Roman" w:hAnsi="Times New Roman" w:cs="Times New Roman"/>
        </w:rPr>
        <w:t xml:space="preserve">(or any other named enclosing entity) </w:t>
      </w:r>
      <w:r w:rsidR="00017A66" w:rsidRPr="00017A66">
        <w:rPr>
          <w:rFonts w:ascii="Times New Roman" w:hAnsi="Times New Roman" w:cs="Times New Roman"/>
        </w:rPr>
        <w:t>P</w:t>
      </w:r>
      <w:r>
        <w:t xml:space="preserve"> by permitting the alternate name </w:t>
      </w:r>
      <w:r w:rsidR="00017A66" w:rsidRPr="00017A66">
        <w:rPr>
          <w:rFonts w:ascii="Times New Roman" w:hAnsi="Times New Roman" w:cs="Times New Roman"/>
        </w:rPr>
        <w:t>P.E</w:t>
      </w:r>
      <w:r>
        <w:t xml:space="preserve"> instead of the simple name </w:t>
      </w:r>
      <w:r w:rsidR="00017A66" w:rsidRPr="00017A66">
        <w:rPr>
          <w:rFonts w:ascii="Times New Roman" w:hAnsi="Times New Roman" w:cs="Times New Roman"/>
        </w:rPr>
        <w:t>E</w:t>
      </w:r>
      <w:r>
        <w:t xml:space="preserve">. </w:t>
      </w:r>
    </w:p>
    <w:p w14:paraId="43F927CE" w14:textId="77777777" w:rsidR="00F0619E" w:rsidRPr="00044C59" w:rsidRDefault="00F0619E" w:rsidP="00F0619E">
      <w:pPr>
        <w:rPr>
          <w:lang w:val="en-GB"/>
        </w:rPr>
      </w:pPr>
      <w:r w:rsidRPr="00262A7C">
        <w:rPr>
          <w:u w:val="single"/>
          <w:lang w:val="en-GB"/>
        </w:rPr>
        <w:t>Fixed-point types</w:t>
      </w:r>
      <w:r w:rsidR="003C44DE">
        <w:rPr>
          <w:u w:val="single"/>
          <w:lang w:val="en-GB"/>
        </w:rPr>
        <w:fldChar w:fldCharType="begin"/>
      </w:r>
      <w:r w:rsidR="002A55F1">
        <w:instrText xml:space="preserve"> XE "</w:instrText>
      </w:r>
      <w:r w:rsidR="00017A66" w:rsidRPr="00017A66">
        <w:rPr>
          <w:lang w:val="en-GB"/>
        </w:rPr>
        <w:instrText>Fixed-point types</w:instrText>
      </w:r>
      <w:r w:rsidR="002A55F1">
        <w:instrText xml:space="preserve">" </w:instrText>
      </w:r>
      <w:r w:rsidR="003C44DE">
        <w:rPr>
          <w:u w:val="single"/>
          <w:lang w:val="en-GB"/>
        </w:rPr>
        <w:fldChar w:fldCharType="end"/>
      </w:r>
      <w:r w:rsidRPr="00262A7C">
        <w:rPr>
          <w:lang w:val="en-GB"/>
        </w:rPr>
        <w:t>: Real-valued types with a specified error bound (called the 'delta' of the type) that provide arithmetic operations carried out with fixed precision (rather than the relative precision of floating-point types).</w:t>
      </w:r>
    </w:p>
    <w:p w14:paraId="4878D297" w14:textId="77777777" w:rsidR="00F0619E" w:rsidRDefault="00F0619E" w:rsidP="00F0619E">
      <w:pPr>
        <w:rPr>
          <w:rFonts w:cs="Arial"/>
          <w:kern w:val="32"/>
          <w:szCs w:val="20"/>
        </w:rPr>
      </w:pPr>
      <w:r w:rsidRPr="003F1C5E">
        <w:rPr>
          <w:rFonts w:cs="Arial"/>
          <w:kern w:val="32"/>
          <w:szCs w:val="20"/>
          <w:u w:val="single"/>
        </w:rPr>
        <w:t>Generic</w:t>
      </w:r>
      <w:r w:rsidRPr="00D3259A">
        <w:rPr>
          <w:rFonts w:cs="Arial"/>
          <w:kern w:val="32"/>
          <w:szCs w:val="20"/>
          <w:u w:val="single"/>
        </w:rPr>
        <w:t xml:space="preserve"> formal subprogram</w:t>
      </w:r>
      <w:r w:rsidR="003C44DE">
        <w:rPr>
          <w:rFonts w:cs="Arial"/>
          <w:kern w:val="32"/>
          <w:szCs w:val="20"/>
          <w:u w:val="single"/>
        </w:rPr>
        <w:fldChar w:fldCharType="begin"/>
      </w:r>
      <w:r w:rsidR="002A55F1">
        <w:instrText xml:space="preserve"> XE "</w:instrText>
      </w:r>
      <w:r w:rsidR="00017A66" w:rsidRPr="00017A66">
        <w:rPr>
          <w:rFonts w:cs="Arial"/>
          <w:kern w:val="32"/>
          <w:szCs w:val="20"/>
        </w:rPr>
        <w:instrText>Generic formal subprogram</w:instrText>
      </w:r>
      <w:r w:rsidR="002A55F1">
        <w:instrText xml:space="preserve">" </w:instrText>
      </w:r>
      <w:r w:rsidR="003C44DE">
        <w:rPr>
          <w:rFonts w:cs="Arial"/>
          <w:kern w:val="32"/>
          <w:szCs w:val="20"/>
          <w:u w:val="single"/>
        </w:rPr>
        <w:fldChar w:fldCharType="end"/>
      </w:r>
      <w:r>
        <w:rPr>
          <w:rFonts w:cs="Arial"/>
          <w:kern w:val="32"/>
          <w:szCs w:val="20"/>
        </w:rPr>
        <w:t xml:space="preserve">: A </w:t>
      </w:r>
      <w:r w:rsidRPr="00A32A6C">
        <w:rPr>
          <w:rFonts w:cs="Arial"/>
          <w:kern w:val="32"/>
          <w:szCs w:val="20"/>
        </w:rPr>
        <w:t>parameter to a generic package used to specify a subprogram or operator.</w:t>
      </w:r>
    </w:p>
    <w:p w14:paraId="5E33D301" w14:textId="77777777" w:rsidR="00BB6D96" w:rsidRDefault="00F0619E" w:rsidP="00F0619E">
      <w:pPr>
        <w:rPr>
          <w:u w:val="single"/>
        </w:rPr>
      </w:pPr>
      <w:r>
        <w:rPr>
          <w:u w:val="single"/>
        </w:rPr>
        <w:t>Hiding</w:t>
      </w:r>
      <w:r w:rsidR="003C44DE">
        <w:rPr>
          <w:u w:val="single"/>
        </w:rPr>
        <w:fldChar w:fldCharType="begin"/>
      </w:r>
      <w:r w:rsidR="002A55F1">
        <w:instrText xml:space="preserve"> XE "</w:instrText>
      </w:r>
      <w:r w:rsidR="00017A66" w:rsidRPr="00017A66">
        <w:instrText>Hiding</w:instrText>
      </w:r>
      <w:r w:rsidR="002A55F1">
        <w:instrText xml:space="preserve">" </w:instrText>
      </w:r>
      <w:r w:rsidR="003C44DE">
        <w:rPr>
          <w:u w:val="single"/>
        </w:rPr>
        <w:fldChar w:fldCharType="end"/>
      </w:r>
      <w:r>
        <w:t xml:space="preserve">: The process where a declaration can be </w:t>
      </w:r>
      <w:r>
        <w:rPr>
          <w:i/>
        </w:rPr>
        <w:t>hidden</w:t>
      </w:r>
      <w:r>
        <w:t>, either from direct visibility, or from all visibility, within certain parts of its scope.</w:t>
      </w:r>
    </w:p>
    <w:p w14:paraId="0532B9A3" w14:textId="77777777" w:rsidR="00F0619E" w:rsidRDefault="00F0619E" w:rsidP="00F0619E">
      <w:r>
        <w:rPr>
          <w:u w:val="single"/>
        </w:rPr>
        <w:t>Homograph</w:t>
      </w:r>
      <w:r w:rsidR="003C44DE">
        <w:rPr>
          <w:u w:val="single"/>
        </w:rPr>
        <w:fldChar w:fldCharType="begin"/>
      </w:r>
      <w:r w:rsidR="002A55F1">
        <w:instrText xml:space="preserve"> XE "</w:instrText>
      </w:r>
      <w:r w:rsidR="00017A66" w:rsidRPr="00017A66">
        <w:instrText>Homograph</w:instrText>
      </w:r>
      <w:r w:rsidR="002A55F1">
        <w:instrText xml:space="preserve">" </w:instrText>
      </w:r>
      <w:r w:rsidR="003C44DE">
        <w:rPr>
          <w:u w:val="single"/>
        </w:rPr>
        <w:fldChar w:fldCharType="end"/>
      </w:r>
      <w:r>
        <w:t>: A property of two declarations such that they have the same name, and do not overload each other according to the rules of the language.</w:t>
      </w:r>
    </w:p>
    <w:p w14:paraId="060867C1" w14:textId="77777777" w:rsidR="00F0619E" w:rsidRDefault="00F0619E" w:rsidP="00F0619E">
      <w:pPr>
        <w:rPr>
          <w:rFonts w:cs="Arial"/>
          <w:szCs w:val="20"/>
        </w:rPr>
      </w:pPr>
      <w:r w:rsidRPr="00DB1B0C">
        <w:rPr>
          <w:rFonts w:cs="Arial"/>
          <w:szCs w:val="20"/>
          <w:u w:val="single"/>
        </w:rPr>
        <w:t>Identifier</w:t>
      </w:r>
      <w:r w:rsidR="003C44DE">
        <w:rPr>
          <w:rFonts w:cs="Arial"/>
          <w:szCs w:val="20"/>
          <w:u w:val="single"/>
        </w:rPr>
        <w:fldChar w:fldCharType="begin"/>
      </w:r>
      <w:r w:rsidR="00BA0DB5">
        <w:instrText xml:space="preserve"> XE "</w:instrText>
      </w:r>
      <w:r w:rsidR="00017A66" w:rsidRPr="00017A66">
        <w:rPr>
          <w:rFonts w:cs="Arial"/>
          <w:szCs w:val="20"/>
        </w:rPr>
        <w:instrText>Identifier</w:instrText>
      </w:r>
      <w:r w:rsidR="00BA0DB5">
        <w:instrText xml:space="preserve">" </w:instrText>
      </w:r>
      <w:r w:rsidR="003C44DE">
        <w:rPr>
          <w:rFonts w:cs="Arial"/>
          <w:szCs w:val="20"/>
          <w:u w:val="single"/>
        </w:rPr>
        <w:fldChar w:fldCharType="end"/>
      </w:r>
      <w:r>
        <w:rPr>
          <w:rFonts w:cs="Arial"/>
          <w:szCs w:val="20"/>
        </w:rPr>
        <w:t xml:space="preserve">: </w:t>
      </w:r>
      <w:r w:rsidR="00687C8F">
        <w:rPr>
          <w:rFonts w:cs="Arial"/>
          <w:szCs w:val="20"/>
        </w:rPr>
        <w:t>The simplest form of a</w:t>
      </w:r>
      <w:r w:rsidR="00DC24DF">
        <w:rPr>
          <w:rFonts w:cs="Arial"/>
          <w:szCs w:val="20"/>
        </w:rPr>
        <w:t xml:space="preserve"> name.</w:t>
      </w:r>
    </w:p>
    <w:p w14:paraId="0B80F9CF" w14:textId="77777777" w:rsidR="00F0619E" w:rsidRPr="00937CF3" w:rsidRDefault="00F0619E" w:rsidP="00F0619E">
      <w:pPr>
        <w:jc w:val="both"/>
        <w:rPr>
          <w:rFonts w:cs="Arial"/>
          <w:kern w:val="32"/>
          <w:szCs w:val="20"/>
          <w:u w:val="single"/>
        </w:rPr>
      </w:pPr>
      <w:r w:rsidRPr="00937CF3">
        <w:rPr>
          <w:rFonts w:cs="Arial"/>
          <w:szCs w:val="20"/>
          <w:u w:val="single"/>
        </w:rPr>
        <w:t>Idempotent behavio</w:t>
      </w:r>
      <w:r>
        <w:rPr>
          <w:rFonts w:cs="Arial"/>
          <w:szCs w:val="20"/>
          <w:u w:val="single"/>
        </w:rPr>
        <w:t>u</w:t>
      </w:r>
      <w:r w:rsidRPr="00937CF3">
        <w:rPr>
          <w:rFonts w:cs="Arial"/>
          <w:szCs w:val="20"/>
          <w:u w:val="single"/>
        </w:rPr>
        <w:t>r</w:t>
      </w:r>
      <w:r w:rsidR="003C44DE">
        <w:rPr>
          <w:rFonts w:cs="Arial"/>
          <w:szCs w:val="20"/>
          <w:u w:val="single"/>
        </w:rPr>
        <w:fldChar w:fldCharType="begin"/>
      </w:r>
      <w:r w:rsidR="002A55F1">
        <w:instrText xml:space="preserve"> XE "</w:instrText>
      </w:r>
      <w:r w:rsidR="00017A66" w:rsidRPr="00017A66">
        <w:rPr>
          <w:rFonts w:cs="Arial"/>
          <w:szCs w:val="20"/>
        </w:rPr>
        <w:instrText>Idempotent behaviour</w:instrText>
      </w:r>
      <w:r w:rsidR="002A55F1">
        <w:instrText xml:space="preserve">" </w:instrText>
      </w:r>
      <w:r w:rsidR="003C44DE">
        <w:rPr>
          <w:rFonts w:cs="Arial"/>
          <w:szCs w:val="20"/>
          <w:u w:val="single"/>
        </w:rPr>
        <w:fldChar w:fldCharType="end"/>
      </w:r>
      <w:r w:rsidRPr="00AF2629">
        <w:rPr>
          <w:rFonts w:cs="Arial"/>
          <w:szCs w:val="20"/>
        </w:rPr>
        <w:t>:</w:t>
      </w:r>
      <w:r w:rsidRPr="00937CF3">
        <w:rPr>
          <w:rFonts w:cs="Arial"/>
          <w:szCs w:val="20"/>
        </w:rPr>
        <w:t xml:space="preserve"> </w:t>
      </w:r>
      <w:r>
        <w:rPr>
          <w:rFonts w:cs="Arial"/>
          <w:szCs w:val="20"/>
        </w:rPr>
        <w:t xml:space="preserve"> The property of an operation that has the same effect whether applied just once or multiple times. </w:t>
      </w:r>
    </w:p>
    <w:p w14:paraId="6DFC317E" w14:textId="77777777" w:rsidR="007A04E6" w:rsidRDefault="00F0619E" w:rsidP="00BB6D96">
      <w:r>
        <w:rPr>
          <w:rFonts w:cs="Arial"/>
          <w:kern w:val="32"/>
          <w:szCs w:val="20"/>
          <w:u w:val="single"/>
        </w:rPr>
        <w:t>Implementation defined</w:t>
      </w:r>
      <w:r w:rsidR="003C44DE">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3C44DE">
        <w:rPr>
          <w:rFonts w:cs="Arial"/>
          <w:kern w:val="32"/>
          <w:szCs w:val="20"/>
          <w:u w:val="single"/>
        </w:rPr>
        <w:fldChar w:fldCharType="end"/>
      </w:r>
      <w:r>
        <w:rPr>
          <w:rFonts w:cs="Arial"/>
          <w:kern w:val="32"/>
          <w:szCs w:val="20"/>
        </w:rPr>
        <w:t xml:space="preserve">: </w:t>
      </w:r>
      <w:r>
        <w:t>A set of possible effects of a construct where the implementation may choose to implement any effect in the set of effects.</w:t>
      </w:r>
    </w:p>
    <w:p w14:paraId="7F03B0EC" w14:textId="77777777" w:rsidR="00F0619E" w:rsidRDefault="00D679F0" w:rsidP="00BB6D96">
      <w:r w:rsidRPr="00262A7C">
        <w:rPr>
          <w:u w:val="single"/>
          <w:lang w:val="en-GB"/>
        </w:rPr>
        <w:t>Modular type</w:t>
      </w:r>
      <w:r w:rsidR="003C44DE">
        <w:rPr>
          <w:u w:val="single"/>
          <w:lang w:val="en-GB"/>
        </w:rPr>
        <w:fldChar w:fldCharType="begin"/>
      </w:r>
      <w:r w:rsidR="002A55F1">
        <w:instrText xml:space="preserve"> XE "</w:instrText>
      </w:r>
      <w:r w:rsidR="00017A66" w:rsidRPr="00017A66">
        <w:rPr>
          <w:lang w:val="en-GB"/>
        </w:rPr>
        <w:instrText>Modular type</w:instrText>
      </w:r>
      <w:r w:rsidR="002A55F1">
        <w:instrText xml:space="preserve">" </w:instrText>
      </w:r>
      <w:r w:rsidR="003C44DE">
        <w:rPr>
          <w:u w:val="single"/>
          <w:lang w:val="en-GB"/>
        </w:rPr>
        <w:fldChar w:fldCharType="end"/>
      </w:r>
      <w:r w:rsidRPr="00262A7C">
        <w:rPr>
          <w:lang w:val="en-GB"/>
        </w:rPr>
        <w:t xml:space="preserve">:  </w:t>
      </w:r>
      <w:r w:rsidRPr="00265A08">
        <w:t xml:space="preserve">An integer type with values in the </w:t>
      </w:r>
      <w:r w:rsidRPr="00265A08">
        <w:rPr>
          <w:rFonts w:ascii="Times New Roman" w:hAnsi="Times New Roman"/>
          <w:b/>
          <w:bCs/>
        </w:rPr>
        <w:t>range</w:t>
      </w:r>
      <w:r w:rsidRPr="00265A08">
        <w:rPr>
          <w:rFonts w:ascii="Times New Roman" w:hAnsi="Times New Roman"/>
        </w:rPr>
        <w:t xml:space="preserve"> 0.</w:t>
      </w:r>
      <w:r w:rsidR="00E45A71">
        <w:rPr>
          <w:rFonts w:ascii="Times New Roman" w:hAnsi="Times New Roman"/>
        </w:rPr>
        <w:t>.</w:t>
      </w:r>
      <w:r w:rsidRPr="00265A08">
        <w:rPr>
          <w:rFonts w:ascii="Times New Roman" w:hAnsi="Times New Roman"/>
        </w:rPr>
        <w:t xml:space="preserve"> modulus </w:t>
      </w:r>
      <w:r>
        <w:rPr>
          <w:rFonts w:ascii="Times New Roman" w:hAnsi="Times New Roman"/>
        </w:rPr>
        <w:t>–</w:t>
      </w:r>
      <w:r w:rsidRPr="00265A08">
        <w:rPr>
          <w:rFonts w:ascii="Times New Roman" w:hAnsi="Times New Roman"/>
        </w:rPr>
        <w:t xml:space="preserve"> 1</w:t>
      </w:r>
      <w:r>
        <w:rPr>
          <w:rFonts w:ascii="Times New Roman" w:hAnsi="Times New Roman"/>
        </w:rPr>
        <w:t xml:space="preserve"> with </w:t>
      </w:r>
      <w:r w:rsidRPr="00265A08">
        <w:t>wrap-around semantics for arithmetic operations, bit-wise "and" and "or" operations, and</w:t>
      </w:r>
      <w:r w:rsidR="00A762F5">
        <w:t>, for modular types defined in package Interfaces,</w:t>
      </w:r>
      <w:r w:rsidRPr="00265A08">
        <w:t xml:space="preserve"> arithmetic and logical shift operations.</w:t>
      </w:r>
    </w:p>
    <w:p w14:paraId="4BA73B34" w14:textId="77777777" w:rsidR="00D679F0" w:rsidRDefault="00D679F0" w:rsidP="00D679F0">
      <w:r>
        <w:rPr>
          <w:u w:val="single"/>
        </w:rPr>
        <w:t xml:space="preserve">Obsolescent </w:t>
      </w:r>
      <w:r w:rsidR="00DC24DF">
        <w:rPr>
          <w:u w:val="single"/>
        </w:rPr>
        <w:t>f</w:t>
      </w:r>
      <w:r>
        <w:rPr>
          <w:u w:val="single"/>
        </w:rPr>
        <w:t>eature</w:t>
      </w:r>
      <w:r w:rsidR="003C44DE">
        <w:rPr>
          <w:u w:val="single"/>
        </w:rPr>
        <w:fldChar w:fldCharType="begin"/>
      </w:r>
      <w:r w:rsidR="002A55F1">
        <w:instrText xml:space="preserve"> XE "</w:instrText>
      </w:r>
      <w:r w:rsidR="00017A66" w:rsidRPr="00017A66">
        <w:instrText>Obsolescent features</w:instrText>
      </w:r>
      <w:r w:rsidR="002A55F1">
        <w:instrText xml:space="preserve">" </w:instrText>
      </w:r>
      <w:r w:rsidR="003C44DE">
        <w:rPr>
          <w:u w:val="single"/>
        </w:rPr>
        <w:fldChar w:fldCharType="end"/>
      </w:r>
      <w:r>
        <w:rPr>
          <w:u w:val="single"/>
        </w:rPr>
        <w:t>s</w:t>
      </w:r>
      <w:r>
        <w:t xml:space="preserve">: Language features that have been declared to be obsolescent or deprecated and documented in Annex J of </w:t>
      </w:r>
      <w:ins w:id="1103" w:author="Joyce L Tokar" w:date="2018-02-26T16:13:00Z">
        <w:r w:rsidR="00491CBF">
          <w:t>ISO/IEC 8652</w:t>
        </w:r>
      </w:ins>
      <w:del w:id="1104" w:author="Joyce L Tokar" w:date="2018-02-26T16:13:00Z">
        <w:r w:rsidDel="00491CBF">
          <w:delText>the Ada Reference Manual</w:delText>
        </w:r>
      </w:del>
      <w:r>
        <w:t>.</w:t>
      </w:r>
    </w:p>
    <w:p w14:paraId="69972243" w14:textId="77777777" w:rsidR="00D679F0" w:rsidRDefault="00D679F0" w:rsidP="00D679F0">
      <w:r>
        <w:rPr>
          <w:u w:val="single"/>
        </w:rPr>
        <w:t>Operational and Representation Attributes</w:t>
      </w:r>
      <w:r w:rsidR="003C44DE">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3C44DE">
        <w:rPr>
          <w:u w:val="single"/>
        </w:rPr>
        <w:fldChar w:fldCharType="end"/>
      </w:r>
      <w:r>
        <w:t xml:space="preserve">: The values of certain implementation-dependent </w:t>
      </w:r>
      <w:r w:rsidR="00E84374">
        <w:t>characteristics obtained</w:t>
      </w:r>
      <w:r>
        <w:t xml:space="preserve"> by querying the applicable attributes and possibly specified by the user. </w:t>
      </w:r>
    </w:p>
    <w:p w14:paraId="660A6584" w14:textId="77777777" w:rsidR="001D2B31" w:rsidRPr="00392E16" w:rsidRDefault="001D2B31" w:rsidP="001D2B31">
      <w:r w:rsidRPr="007E1F26">
        <w:rPr>
          <w:u w:val="single"/>
        </w:rPr>
        <w:t xml:space="preserve">Overriding </w:t>
      </w:r>
      <w:r w:rsidR="00DC24DF">
        <w:rPr>
          <w:u w:val="single"/>
        </w:rPr>
        <w:t>i</w:t>
      </w:r>
      <w:r w:rsidRPr="007E1F26">
        <w:rPr>
          <w:u w:val="single"/>
        </w:rPr>
        <w:t>ndicator</w:t>
      </w:r>
      <w:r w:rsidR="003C44DE">
        <w:rPr>
          <w:u w:val="single"/>
        </w:rPr>
        <w:fldChar w:fldCharType="begin"/>
      </w:r>
      <w:r w:rsidR="002A55F1">
        <w:instrText xml:space="preserve"> XE "</w:instrText>
      </w:r>
      <w:r w:rsidR="00017A66" w:rsidRPr="00017A66">
        <w:instrText>Overriding indicators</w:instrText>
      </w:r>
      <w:r w:rsidR="002A55F1">
        <w:instrText xml:space="preserve">" </w:instrText>
      </w:r>
      <w:r w:rsidR="003C44DE">
        <w:rPr>
          <w:u w:val="single"/>
        </w:rPr>
        <w:fldChar w:fldCharType="end"/>
      </w:r>
      <w:r w:rsidRPr="007E1F26">
        <w:rPr>
          <w:u w:val="single"/>
        </w:rPr>
        <w:t>s</w:t>
      </w:r>
      <w:r>
        <w:t xml:space="preserve">: </w:t>
      </w:r>
      <w:r w:rsidR="00E84374">
        <w:t>An i</w:t>
      </w:r>
      <w:r>
        <w:t>ndicator that specifies the intent that an operation does or does not override ancestor operations by the same name, and used by the compiler to verify that the operation does (or does not) override an ancestor operation.</w:t>
      </w:r>
    </w:p>
    <w:p w14:paraId="37E5587D" w14:textId="77777777" w:rsidR="001D2B31" w:rsidRPr="00834474" w:rsidRDefault="001D2B31" w:rsidP="001D2B31">
      <w:r>
        <w:rPr>
          <w:u w:val="single"/>
        </w:rPr>
        <w:t>Partition</w:t>
      </w:r>
      <w:r w:rsidR="003C44DE">
        <w:rPr>
          <w:u w:val="single"/>
        </w:rPr>
        <w:fldChar w:fldCharType="begin"/>
      </w:r>
      <w:r w:rsidR="002A55F1">
        <w:instrText xml:space="preserve"> XE "</w:instrText>
      </w:r>
      <w:r w:rsidR="00017A66" w:rsidRPr="00017A66">
        <w:instrText>Partition</w:instrText>
      </w:r>
      <w:r w:rsidR="002A55F1">
        <w:instrText xml:space="preserve">" </w:instrText>
      </w:r>
      <w:r w:rsidR="003C44DE">
        <w:rPr>
          <w:u w:val="single"/>
        </w:rPr>
        <w:fldChar w:fldCharType="end"/>
      </w:r>
      <w:r>
        <w:t xml:space="preserve">:  </w:t>
      </w:r>
      <w:r w:rsidRPr="00F43611">
        <w:t>A part of a program</w:t>
      </w:r>
      <w:r>
        <w:t xml:space="preserve"> that </w:t>
      </w:r>
      <w:r w:rsidRPr="00F43611">
        <w:t>consists of a set of library units</w:t>
      </w:r>
      <w:r>
        <w:t xml:space="preserve"> such that e</w:t>
      </w:r>
      <w:r w:rsidRPr="00F43611">
        <w:t xml:space="preserve">ach partition may </w:t>
      </w:r>
      <w:r>
        <w:t>execute</w:t>
      </w:r>
      <w:r w:rsidRPr="00F43611">
        <w:t xml:space="preserve"> in a separate address space, possibly on a separate computer</w:t>
      </w:r>
      <w:r>
        <w:t xml:space="preserve">, and </w:t>
      </w:r>
      <w:r w:rsidR="00AE2534">
        <w:t xml:space="preserve">can </w:t>
      </w:r>
      <w:r>
        <w:t>execute concurrently with and communicate with other partitions</w:t>
      </w:r>
      <w:r w:rsidRPr="00F43611">
        <w:t>.</w:t>
      </w:r>
    </w:p>
    <w:p w14:paraId="74807D96" w14:textId="77777777" w:rsidR="001D2B31" w:rsidRDefault="001D2B31" w:rsidP="001D2B31">
      <w:pPr>
        <w:rPr>
          <w:rFonts w:cs="Arial"/>
          <w:kern w:val="32"/>
          <w:szCs w:val="20"/>
        </w:rPr>
      </w:pPr>
      <w:r w:rsidRPr="00A32A6C">
        <w:rPr>
          <w:rFonts w:cs="Arial"/>
          <w:kern w:val="32"/>
          <w:szCs w:val="20"/>
          <w:u w:val="single"/>
        </w:rPr>
        <w:t>Pointer</w:t>
      </w:r>
      <w:r w:rsidR="003C44DE">
        <w:rPr>
          <w:rFonts w:cs="Arial"/>
          <w:kern w:val="32"/>
          <w:szCs w:val="20"/>
          <w:u w:val="single"/>
        </w:rPr>
        <w:fldChar w:fldCharType="begin"/>
      </w:r>
      <w:r w:rsidR="00BA0DB5">
        <w:instrText xml:space="preserve"> XE "</w:instrText>
      </w:r>
      <w:r w:rsidR="00017A66" w:rsidRPr="00017A66">
        <w:rPr>
          <w:rFonts w:cs="Arial"/>
          <w:kern w:val="32"/>
          <w:szCs w:val="20"/>
        </w:rPr>
        <w:instrText>Pointer</w:instrText>
      </w:r>
      <w:r w:rsidR="00BA0DB5">
        <w:instrText xml:space="preserve">" </w:instrText>
      </w:r>
      <w:r w:rsidR="003C44DE">
        <w:rPr>
          <w:rFonts w:cs="Arial"/>
          <w:kern w:val="32"/>
          <w:szCs w:val="20"/>
          <w:u w:val="single"/>
        </w:rPr>
        <w:fldChar w:fldCharType="end"/>
      </w:r>
      <w:r>
        <w:rPr>
          <w:rFonts w:cs="Arial"/>
          <w:kern w:val="32"/>
          <w:szCs w:val="20"/>
        </w:rPr>
        <w:t xml:space="preserve">:  </w:t>
      </w:r>
      <w:r w:rsidR="00001619">
        <w:rPr>
          <w:rFonts w:cs="Arial"/>
          <w:kern w:val="32"/>
          <w:szCs w:val="20"/>
        </w:rPr>
        <w:t>An access object or access value.</w:t>
      </w:r>
    </w:p>
    <w:p w14:paraId="005EDCF5" w14:textId="77777777" w:rsidR="001D2B31" w:rsidRDefault="001D2B31" w:rsidP="001D2B31">
      <w:pPr>
        <w:rPr>
          <w:rFonts w:cs="Arial"/>
          <w:kern w:val="32"/>
          <w:szCs w:val="20"/>
        </w:rPr>
      </w:pPr>
      <w:r>
        <w:rPr>
          <w:rFonts w:cs="Arial"/>
          <w:kern w:val="32"/>
          <w:szCs w:val="20"/>
          <w:u w:val="single"/>
        </w:rPr>
        <w:t>Pragma</w:t>
      </w:r>
      <w:r w:rsidR="003C44DE">
        <w:rPr>
          <w:rFonts w:cs="Arial"/>
          <w:kern w:val="32"/>
          <w:szCs w:val="20"/>
          <w:u w:val="single"/>
        </w:rPr>
        <w:fldChar w:fldCharType="begin"/>
      </w:r>
      <w:r w:rsidR="00986C8B">
        <w:instrText xml:space="preserve"> XE "</w:instrText>
      </w:r>
      <w:r w:rsidR="00017A66" w:rsidRPr="00017A66">
        <w:rPr>
          <w:rFonts w:cs="Arial"/>
          <w:kern w:val="32"/>
          <w:szCs w:val="20"/>
        </w:rPr>
        <w:instrText>Pragma</w:instrText>
      </w:r>
      <w:r w:rsidR="00986C8B">
        <w:instrText xml:space="preserve">" </w:instrText>
      </w:r>
      <w:r w:rsidR="003C44DE">
        <w:rPr>
          <w:rFonts w:cs="Arial"/>
          <w:kern w:val="32"/>
          <w:szCs w:val="20"/>
          <w:u w:val="single"/>
        </w:rPr>
        <w:fldChar w:fldCharType="end"/>
      </w:r>
      <w:r>
        <w:rPr>
          <w:rFonts w:cs="Arial"/>
          <w:kern w:val="32"/>
          <w:szCs w:val="20"/>
        </w:rPr>
        <w:t>:  A directive to the compiler.</w:t>
      </w:r>
    </w:p>
    <w:p w14:paraId="524F410D" w14:textId="77777777" w:rsidR="001D2B31" w:rsidRPr="00044C59" w:rsidRDefault="001D2B31" w:rsidP="001D2B31">
      <w:pPr>
        <w:rPr>
          <w:lang w:val="en-GB"/>
        </w:rPr>
      </w:pPr>
      <w:r w:rsidRPr="00262A7C">
        <w:rPr>
          <w:u w:val="single"/>
          <w:lang w:val="en-GB"/>
        </w:rPr>
        <w:lastRenderedPageBreak/>
        <w:t>Range check</w:t>
      </w:r>
      <w:r w:rsidR="003C44DE">
        <w:rPr>
          <w:u w:val="single"/>
          <w:lang w:val="en-GB"/>
        </w:rPr>
        <w:fldChar w:fldCharType="begin"/>
      </w:r>
      <w:r w:rsidR="00986C8B">
        <w:instrText xml:space="preserve"> XE "</w:instrText>
      </w:r>
      <w:r w:rsidR="00017A66" w:rsidRPr="00017A66">
        <w:rPr>
          <w:lang w:val="en-GB"/>
        </w:rPr>
        <w:instrText>Range check</w:instrText>
      </w:r>
      <w:r w:rsidR="00986C8B">
        <w:instrText xml:space="preserve">" </w:instrText>
      </w:r>
      <w:r w:rsidR="003C44DE">
        <w:rPr>
          <w:u w:val="single"/>
          <w:lang w:val="en-GB"/>
        </w:rPr>
        <w:fldChar w:fldCharType="end"/>
      </w:r>
      <w:r w:rsidRPr="00262A7C">
        <w:rPr>
          <w:lang w:val="en-GB"/>
        </w:rPr>
        <w:t>: A run-time check that ensures the result of an operation is contained within the range of allowable values for a given type or subtype, such as the check done on the operand of a type</w:t>
      </w:r>
      <w:r w:rsidR="00DC24DF">
        <w:rPr>
          <w:lang w:val="en-GB"/>
        </w:rPr>
        <w:t xml:space="preserve"> </w:t>
      </w:r>
      <w:r w:rsidRPr="00262A7C">
        <w:rPr>
          <w:lang w:val="en-GB"/>
        </w:rPr>
        <w:t>conversion</w:t>
      </w:r>
      <w:r w:rsidR="003C44DE">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3C44DE">
        <w:rPr>
          <w:rFonts w:cs="Arial"/>
          <w:szCs w:val="20"/>
          <w:u w:val="single"/>
        </w:rPr>
        <w:fldChar w:fldCharType="end"/>
      </w:r>
      <w:r w:rsidRPr="00262A7C">
        <w:rPr>
          <w:lang w:val="en-GB"/>
        </w:rPr>
        <w:t>.</w:t>
      </w:r>
    </w:p>
    <w:p w14:paraId="457F6358" w14:textId="77777777" w:rsidR="001D2B31" w:rsidRDefault="001D2B31" w:rsidP="001D2B31">
      <w:r>
        <w:rPr>
          <w:u w:val="single"/>
        </w:rPr>
        <w:t>Record Representation Clauses</w:t>
      </w:r>
      <w:r w:rsidR="003C44DE">
        <w:rPr>
          <w:u w:val="single"/>
        </w:rPr>
        <w:fldChar w:fldCharType="begin"/>
      </w:r>
      <w:r w:rsidR="00986C8B">
        <w:instrText xml:space="preserve"> XE "</w:instrText>
      </w:r>
      <w:r w:rsidR="00017A66" w:rsidRPr="00017A66">
        <w:instrText>Record Representation Clauses</w:instrText>
      </w:r>
      <w:r w:rsidR="00986C8B">
        <w:instrText xml:space="preserve">" </w:instrText>
      </w:r>
      <w:r w:rsidR="003C44DE">
        <w:rPr>
          <w:u w:val="single"/>
        </w:rPr>
        <w:fldChar w:fldCharType="end"/>
      </w:r>
      <w:r>
        <w:t>: a mechanism to specify the layout of components within records, that is, their order, position, and size.</w:t>
      </w:r>
    </w:p>
    <w:p w14:paraId="4313041B" w14:textId="77777777" w:rsidR="001D2B31" w:rsidRDefault="001D2B31" w:rsidP="001D2B31">
      <w:r w:rsidRPr="00804BB2">
        <w:rPr>
          <w:u w:val="single"/>
        </w:rPr>
        <w:t xml:space="preserve">Scalar </w:t>
      </w:r>
      <w:r w:rsidR="00DC24DF">
        <w:rPr>
          <w:u w:val="single"/>
        </w:rPr>
        <w:t>t</w:t>
      </w:r>
      <w:r w:rsidRPr="00804BB2">
        <w:rPr>
          <w:u w:val="single"/>
        </w:rPr>
        <w:t>yp</w:t>
      </w:r>
      <w:r w:rsidR="003C44DE">
        <w:rPr>
          <w:u w:val="single"/>
        </w:rPr>
        <w:fldChar w:fldCharType="begin"/>
      </w:r>
      <w:r w:rsidR="00986C8B">
        <w:instrText xml:space="preserve"> XE "</w:instrText>
      </w:r>
      <w:r w:rsidR="00017A66" w:rsidRPr="00017A66">
        <w:instrText>Scalar type</w:instrText>
      </w:r>
      <w:r w:rsidR="00986C8B">
        <w:instrText xml:space="preserve">" </w:instrText>
      </w:r>
      <w:r w:rsidR="003C44DE">
        <w:rPr>
          <w:u w:val="single"/>
        </w:rPr>
        <w:fldChar w:fldCharType="end"/>
      </w:r>
      <w:r w:rsidRPr="00804BB2">
        <w:rPr>
          <w:u w:val="single"/>
        </w:rPr>
        <w:t>e</w:t>
      </w:r>
      <w:r w:rsidRPr="00804BB2">
        <w:t xml:space="preserve">: A </w:t>
      </w:r>
      <w:r>
        <w:t xml:space="preserve">set of types that includes </w:t>
      </w:r>
      <w:r w:rsidRPr="00804BB2">
        <w:t>enumeration types, integer types, and real types.</w:t>
      </w:r>
    </w:p>
    <w:p w14:paraId="4B91512E" w14:textId="77777777" w:rsidR="00DC1D0C" w:rsidRPr="00DC1D0C" w:rsidRDefault="00DC1D0C" w:rsidP="001D2B31">
      <w:r>
        <w:rPr>
          <w:u w:val="single"/>
        </w:rPr>
        <w:t>Selecting expression</w:t>
      </w:r>
      <w:r>
        <w:t>: The expression that determines which choice is taken in executing the case statement or evaluating the case expression; it is of discrete type.</w:t>
      </w:r>
    </w:p>
    <w:p w14:paraId="20E43598" w14:textId="77777777" w:rsidR="001D2B31" w:rsidRPr="00044C59" w:rsidRDefault="001D2B31" w:rsidP="001D2B31">
      <w:pPr>
        <w:rPr>
          <w:lang w:val="en-GB"/>
        </w:rPr>
      </w:pPr>
      <w:r w:rsidRPr="00262A7C">
        <w:rPr>
          <w:u w:val="single"/>
          <w:lang w:val="en-GB"/>
        </w:rPr>
        <w:t>Static expressions</w:t>
      </w:r>
      <w:r w:rsidR="003C44DE">
        <w:rPr>
          <w:u w:val="single"/>
          <w:lang w:val="en-GB"/>
        </w:rPr>
        <w:fldChar w:fldCharType="begin"/>
      </w:r>
      <w:r w:rsidR="00986C8B">
        <w:instrText xml:space="preserve"> XE "</w:instrText>
      </w:r>
      <w:r w:rsidR="00017A66" w:rsidRPr="00017A66">
        <w:rPr>
          <w:lang w:val="en-GB"/>
        </w:rPr>
        <w:instrText>Static expressions</w:instrText>
      </w:r>
      <w:r w:rsidR="00986C8B">
        <w:instrText xml:space="preserve">" </w:instrText>
      </w:r>
      <w:r w:rsidR="003C44DE">
        <w:rPr>
          <w:u w:val="single"/>
          <w:lang w:val="en-GB"/>
        </w:rPr>
        <w:fldChar w:fldCharType="end"/>
      </w:r>
      <w:r w:rsidRPr="00262A7C">
        <w:rPr>
          <w:lang w:val="en-GB"/>
        </w:rPr>
        <w:t>: Expressions with statically known operands that are computed with exact precision by the compiler.</w:t>
      </w:r>
    </w:p>
    <w:p w14:paraId="6DE8C090" w14:textId="77777777" w:rsidR="001D2B31" w:rsidRDefault="001D2B31" w:rsidP="001D2B31">
      <w:r>
        <w:rPr>
          <w:u w:val="single"/>
        </w:rPr>
        <w:t>Storage Place Attributes</w:t>
      </w:r>
      <w:r w:rsidR="003C44DE">
        <w:rPr>
          <w:u w:val="single"/>
        </w:rPr>
        <w:fldChar w:fldCharType="begin"/>
      </w:r>
      <w:r w:rsidR="00986C8B">
        <w:instrText xml:space="preserve"> XE "</w:instrText>
      </w:r>
      <w:r w:rsidR="00017A66" w:rsidRPr="00017A66">
        <w:instrText>Storage Place Attributes</w:instrText>
      </w:r>
      <w:r w:rsidR="00986C8B">
        <w:instrText xml:space="preserve">" </w:instrText>
      </w:r>
      <w:r w:rsidR="003C44DE">
        <w:rPr>
          <w:u w:val="single"/>
        </w:rPr>
        <w:fldChar w:fldCharType="end"/>
      </w:r>
      <w:r>
        <w:t xml:space="preserve">: for a component of a record, the attributes (integer) </w:t>
      </w:r>
      <w:r w:rsidRPr="0099560D">
        <w:rPr>
          <w:rFonts w:ascii="Times New Roman" w:hAnsi="Times New Roman"/>
        </w:rPr>
        <w:t>Position</w:t>
      </w:r>
      <w:r>
        <w:t xml:space="preserve">, </w:t>
      </w:r>
      <w:r w:rsidRPr="0099560D">
        <w:rPr>
          <w:rFonts w:ascii="Times New Roman" w:hAnsi="Times New Roman"/>
        </w:rPr>
        <w:t>First_Bit</w:t>
      </w:r>
      <w:r>
        <w:t xml:space="preserve"> and </w:t>
      </w:r>
      <w:r w:rsidRPr="0099560D">
        <w:rPr>
          <w:rFonts w:ascii="Times New Roman" w:hAnsi="Times New Roman"/>
        </w:rPr>
        <w:t>Last_Bit</w:t>
      </w:r>
      <w:r>
        <w:t xml:space="preserve">  used to specify the component position and size within the record.</w:t>
      </w:r>
    </w:p>
    <w:p w14:paraId="153044EF" w14:textId="77777777" w:rsidR="0097194A" w:rsidRDefault="0097194A" w:rsidP="0097194A">
      <w:pPr>
        <w:rPr>
          <w:u w:val="single"/>
        </w:rPr>
      </w:pPr>
      <w:r w:rsidRPr="00F86E84">
        <w:rPr>
          <w:u w:val="single"/>
        </w:rPr>
        <w:t xml:space="preserve">Storage </w:t>
      </w:r>
      <w:r w:rsidR="00E12E52">
        <w:rPr>
          <w:u w:val="single"/>
        </w:rPr>
        <w:t>p</w:t>
      </w:r>
      <w:r w:rsidRPr="00F86E84">
        <w:rPr>
          <w:u w:val="single"/>
        </w:rPr>
        <w:t>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t xml:space="preserve">: A named location in an Ada program where all of the objects of a single access type will be allocated. </w:t>
      </w:r>
    </w:p>
    <w:p w14:paraId="77D13899" w14:textId="77777777" w:rsidR="0097194A" w:rsidRPr="0097194A" w:rsidRDefault="0097194A" w:rsidP="001D2B31">
      <w:r>
        <w:rPr>
          <w:u w:val="single"/>
        </w:rPr>
        <w:t>Storage subpool</w:t>
      </w:r>
      <w:r w:rsidR="003C44DE">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3C44DE">
        <w:rPr>
          <w:u w:val="single"/>
        </w:rPr>
        <w:fldChar w:fldCharType="end"/>
      </w:r>
      <w:r w:rsidR="0074657C">
        <w:t xml:space="preserve">: </w:t>
      </w:r>
      <w:r w:rsidR="00017A66" w:rsidRPr="00017A66">
        <w:t xml:space="preserve">A </w:t>
      </w:r>
      <w:r w:rsidR="00A56F54">
        <w:t>separately reclaimable</w:t>
      </w:r>
      <w:r w:rsidR="00017A66" w:rsidRPr="00017A66">
        <w:t xml:space="preserve"> </w:t>
      </w:r>
      <w:r w:rsidR="0011343B">
        <w:t>sub</w:t>
      </w:r>
      <w:r w:rsidR="00017A66" w:rsidRPr="00017A66">
        <w:t>division of a 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rsidR="00A56F54">
        <w:t xml:space="preserve"> that is identified by a subpool  handle</w:t>
      </w:r>
      <w:r w:rsidR="00017A66" w:rsidRPr="00017A66">
        <w:t>.</w:t>
      </w:r>
    </w:p>
    <w:p w14:paraId="30753321" w14:textId="77777777" w:rsidR="001D2B31" w:rsidRPr="00044C59" w:rsidRDefault="001D2B31" w:rsidP="001D2B31">
      <w:pPr>
        <w:rPr>
          <w:lang w:val="en-GB"/>
        </w:rPr>
      </w:pPr>
      <w:r w:rsidRPr="00262A7C">
        <w:rPr>
          <w:u w:val="single"/>
          <w:lang w:val="en-GB"/>
        </w:rPr>
        <w:t>Subtype declaration</w:t>
      </w:r>
      <w:r w:rsidR="003C44DE">
        <w:rPr>
          <w:u w:val="single"/>
          <w:lang w:val="en-GB"/>
        </w:rPr>
        <w:fldChar w:fldCharType="begin"/>
      </w:r>
      <w:r w:rsidR="00986C8B">
        <w:instrText xml:space="preserve"> XE "</w:instrText>
      </w:r>
      <w:r w:rsidR="00017A66" w:rsidRPr="00017A66">
        <w:rPr>
          <w:lang w:val="en-GB"/>
        </w:rPr>
        <w:instrText>Subtype declaration</w:instrText>
      </w:r>
      <w:r w:rsidR="00986C8B">
        <w:instrText xml:space="preserve">" </w:instrText>
      </w:r>
      <w:r w:rsidR="003C44DE">
        <w:rPr>
          <w:u w:val="single"/>
          <w:lang w:val="en-GB"/>
        </w:rPr>
        <w:fldChar w:fldCharType="end"/>
      </w:r>
      <w:r w:rsidRPr="00262A7C">
        <w:rPr>
          <w:lang w:val="en-GB"/>
        </w:rPr>
        <w:t>:  A construct that allows programmers to declare a named entity that defines a possibly restricted subset of values of an existing type or subtype, typically by imposing a constraint, such as specifying a smaller range of values.</w:t>
      </w:r>
    </w:p>
    <w:p w14:paraId="1B37420C" w14:textId="77777777" w:rsidR="001D2B31" w:rsidRDefault="001D2B31" w:rsidP="001D2B31">
      <w:r w:rsidRPr="00262A7C">
        <w:rPr>
          <w:u w:val="single"/>
          <w:lang w:val="en-GB"/>
        </w:rPr>
        <w:t>Task</w:t>
      </w:r>
      <w:r w:rsidR="003C44DE">
        <w:rPr>
          <w:u w:val="single"/>
          <w:lang w:val="en-GB"/>
        </w:rPr>
        <w:fldChar w:fldCharType="begin"/>
      </w:r>
      <w:r w:rsidR="00986C8B">
        <w:instrText xml:space="preserve"> XE "</w:instrText>
      </w:r>
      <w:r w:rsidR="00017A66" w:rsidRPr="00017A66">
        <w:rPr>
          <w:lang w:val="en-GB"/>
        </w:rPr>
        <w:instrText>Task</w:instrText>
      </w:r>
      <w:r w:rsidR="00986C8B">
        <w:instrText xml:space="preserve">" </w:instrText>
      </w:r>
      <w:r w:rsidR="003C44DE">
        <w:rPr>
          <w:u w:val="single"/>
          <w:lang w:val="en-GB"/>
        </w:rPr>
        <w:fldChar w:fldCharType="end"/>
      </w:r>
      <w:r w:rsidRPr="00262A7C">
        <w:rPr>
          <w:lang w:val="en-GB"/>
        </w:rPr>
        <w:t>:  A</w:t>
      </w:r>
      <w:r>
        <w:t xml:space="preserve"> separate thread of control that proceeds independently and concurrently between the points where it </w:t>
      </w:r>
      <w:r w:rsidRPr="00834474">
        <w:rPr>
          <w:iCs/>
        </w:rPr>
        <w:t>interacts</w:t>
      </w:r>
      <w:r w:rsidRPr="00834474">
        <w:t xml:space="preserve"> </w:t>
      </w:r>
      <w:r>
        <w:t>with other tasks</w:t>
      </w:r>
      <w:r w:rsidR="0097194A">
        <w:t xml:space="preserve"> from the same</w:t>
      </w:r>
      <w:r>
        <w:t xml:space="preserve"> program.</w:t>
      </w:r>
    </w:p>
    <w:p w14:paraId="31ED7DA8" w14:textId="77777777" w:rsidR="00BB6D96" w:rsidRPr="0009389C" w:rsidRDefault="00017A66" w:rsidP="00BB6D96">
      <w:r w:rsidRPr="00017A66">
        <w:rPr>
          <w:u w:val="single"/>
        </w:rPr>
        <w:t>Unused variabl</w:t>
      </w:r>
      <w:r w:rsidR="00986C8B">
        <w:rPr>
          <w:u w:val="single"/>
        </w:rPr>
        <w:t>e</w:t>
      </w:r>
      <w:r w:rsidR="003C44DE">
        <w:rPr>
          <w:u w:val="single"/>
        </w:rPr>
        <w:fldChar w:fldCharType="begin"/>
      </w:r>
      <w:r w:rsidR="00986C8B">
        <w:instrText xml:space="preserve"> XE "</w:instrText>
      </w:r>
      <w:r w:rsidRPr="00017A66">
        <w:instrText>Unused variable</w:instrText>
      </w:r>
      <w:r w:rsidR="00986C8B">
        <w:instrText xml:space="preserve">" </w:instrText>
      </w:r>
      <w:r w:rsidR="003C44DE">
        <w:rPr>
          <w:u w:val="single"/>
        </w:rPr>
        <w:fldChar w:fldCharType="end"/>
      </w:r>
      <w:r w:rsidR="00A113F4">
        <w:t xml:space="preserve">: </w:t>
      </w:r>
      <w:r w:rsidR="00A113F4" w:rsidRPr="00011AA3">
        <w:t xml:space="preserve"> </w:t>
      </w:r>
      <w:r w:rsidR="00A113F4">
        <w:t xml:space="preserve">A </w:t>
      </w:r>
      <w:r w:rsidR="00A113F4" w:rsidRPr="00011AA3">
        <w:t>variable that is declared but neither read nor written to in the</w:t>
      </w:r>
      <w:r w:rsidR="00A113F4">
        <w:t xml:space="preserve"> program</w:t>
      </w:r>
      <w:r w:rsidR="00AE2534">
        <w:t>.</w:t>
      </w:r>
    </w:p>
    <w:p w14:paraId="7EFA71D1" w14:textId="77777777" w:rsidR="00AF5F77" w:rsidRDefault="00BB6D96" w:rsidP="00AF5F77">
      <w:r>
        <w:rPr>
          <w:u w:val="single"/>
        </w:rPr>
        <w:t>Volatile</w:t>
      </w:r>
      <w:r w:rsidR="003C44DE">
        <w:rPr>
          <w:u w:val="single"/>
        </w:rPr>
        <w:fldChar w:fldCharType="begin"/>
      </w:r>
      <w:r w:rsidR="009E1287">
        <w:instrText xml:space="preserve"> XE "</w:instrText>
      </w:r>
      <w:r w:rsidR="00017A66" w:rsidRPr="00017A66">
        <w:instrText>Volatile</w:instrText>
      </w:r>
      <w:r w:rsidR="009E1287">
        <w:instrText xml:space="preserve">" </w:instrText>
      </w:r>
      <w:r w:rsidR="003C44DE">
        <w:rPr>
          <w:u w:val="single"/>
        </w:rPr>
        <w:fldChar w:fldCharType="end"/>
      </w:r>
      <w:r>
        <w:t xml:space="preserve">: </w:t>
      </w:r>
      <w:r w:rsidR="00AF5F77">
        <w:t xml:space="preserve">A characteristic of an object that guarantees that </w:t>
      </w:r>
      <w:r w:rsidR="00C22710">
        <w:t xml:space="preserve">updates </w:t>
      </w:r>
      <w:r w:rsidR="00AF5F77">
        <w:t>to the object are always seen in the same order by all tasks; all atomic</w:t>
      </w:r>
      <w:r w:rsidR="003C44DE">
        <w:rPr>
          <w:u w:val="single"/>
        </w:rPr>
        <w:fldChar w:fldCharType="begin"/>
      </w:r>
      <w:r w:rsidR="00BF1C51">
        <w:instrText xml:space="preserve"> XE "</w:instrText>
      </w:r>
      <w:r w:rsidR="00017A66" w:rsidRPr="00017A66">
        <w:instrText>Atomic</w:instrText>
      </w:r>
      <w:r w:rsidR="00BF1C51">
        <w:instrText xml:space="preserve">" </w:instrText>
      </w:r>
      <w:r w:rsidR="003C44DE">
        <w:rPr>
          <w:u w:val="single"/>
        </w:rPr>
        <w:fldChar w:fldCharType="end"/>
      </w:r>
      <w:r w:rsidR="00AF5F77">
        <w:t xml:space="preserve"> objects are volatile.</w:t>
      </w:r>
    </w:p>
    <w:p w14:paraId="68ED4C52" w14:textId="77777777" w:rsidR="00017A66" w:rsidRDefault="00B50B51" w:rsidP="00017A66">
      <w:pPr>
        <w:pStyle w:val="Heading1"/>
      </w:pPr>
      <w:bookmarkStart w:id="1105" w:name="_4_Language_concepts"/>
      <w:bookmarkStart w:id="1106" w:name="_Ref336413302"/>
      <w:bookmarkStart w:id="1107" w:name="_Ref336413340"/>
      <w:bookmarkStart w:id="1108" w:name="_Ref336413373"/>
      <w:bookmarkStart w:id="1109" w:name="_Ref336413480"/>
      <w:bookmarkStart w:id="1110" w:name="_Ref336413504"/>
      <w:bookmarkStart w:id="1111" w:name="_Ref336413544"/>
      <w:bookmarkStart w:id="1112" w:name="_Ref336413835"/>
      <w:bookmarkStart w:id="1113" w:name="_Ref336413845"/>
      <w:bookmarkStart w:id="1114" w:name="_Ref336414000"/>
      <w:bookmarkStart w:id="1115" w:name="_Ref336414024"/>
      <w:bookmarkStart w:id="1116" w:name="_Ref336414050"/>
      <w:bookmarkStart w:id="1117" w:name="_Ref336414084"/>
      <w:bookmarkStart w:id="1118" w:name="_Ref336422881"/>
      <w:bookmarkStart w:id="1119" w:name="_Toc358896485"/>
      <w:bookmarkStart w:id="1120" w:name="_Toc508618951"/>
      <w:bookmarkEnd w:id="1105"/>
      <w:r>
        <w:t>4</w:t>
      </w:r>
      <w:r w:rsidR="00074057">
        <w:t xml:space="preserve"> </w:t>
      </w:r>
      <w:r w:rsidR="00C91E8E">
        <w:t>Language c</w:t>
      </w:r>
      <w:r w:rsidR="004C770C">
        <w:t>oncepts</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003C44DE">
        <w:fldChar w:fldCharType="begin"/>
      </w:r>
      <w:r w:rsidR="00BA0DB5">
        <w:instrText xml:space="preserve"> XE "</w:instrText>
      </w:r>
      <w:r w:rsidR="00BA0DB5" w:rsidRPr="00B80C20">
        <w:instrText>Language concepts</w:instrText>
      </w:r>
      <w:r w:rsidR="00BA0DB5">
        <w:instrText xml:space="preserve">" </w:instrText>
      </w:r>
      <w:r w:rsidR="003C44DE">
        <w:fldChar w:fldCharType="end"/>
      </w:r>
      <w:r w:rsidR="003914AC">
        <w:t xml:space="preserve">   </w:t>
      </w:r>
    </w:p>
    <w:p w14:paraId="7295C71E" w14:textId="77777777" w:rsidR="004C770C" w:rsidRDefault="00017A66" w:rsidP="004C770C">
      <w:pPr>
        <w:rPr>
          <w:rFonts w:cs="Arial"/>
          <w:szCs w:val="20"/>
        </w:rPr>
      </w:pPr>
      <w:r w:rsidRPr="00017A66">
        <w:rPr>
          <w:rFonts w:cs="Arial"/>
          <w:szCs w:val="20"/>
          <w:u w:val="single"/>
        </w:rPr>
        <w:t xml:space="preserve">Enumeration </w:t>
      </w:r>
      <w:r w:rsidR="00DC24DF">
        <w:rPr>
          <w:rFonts w:cs="Arial"/>
          <w:szCs w:val="20"/>
          <w:u w:val="single"/>
        </w:rPr>
        <w:t>t</w:t>
      </w:r>
      <w:r w:rsidRPr="00017A66">
        <w:rPr>
          <w:rFonts w:cs="Arial"/>
          <w:szCs w:val="20"/>
          <w:u w:val="single"/>
        </w:rPr>
        <w:t>yp</w:t>
      </w:r>
      <w:r w:rsidR="003C44DE">
        <w:rPr>
          <w:rFonts w:cs="Arial"/>
          <w:szCs w:val="20"/>
          <w:u w:val="single"/>
        </w:rPr>
        <w:fldChar w:fldCharType="begin"/>
      </w:r>
      <w:r w:rsidR="002A55F1">
        <w:instrText xml:space="preserve"> XE "</w:instrText>
      </w:r>
      <w:r w:rsidR="002A55F1" w:rsidRPr="001C422F">
        <w:rPr>
          <w:rFonts w:cs="Arial"/>
          <w:szCs w:val="20"/>
          <w:u w:val="single"/>
        </w:rPr>
        <w:instrText>Enumeration t</w:instrText>
      </w:r>
      <w:r w:rsidR="00EB0723">
        <w:rPr>
          <w:rFonts w:cs="Arial"/>
          <w:szCs w:val="20"/>
          <w:u w:val="single"/>
        </w:rPr>
        <w:instrText>ype</w:instrText>
      </w:r>
      <w:r w:rsidR="002A55F1">
        <w:instrText xml:space="preserve">" </w:instrText>
      </w:r>
      <w:r w:rsidR="003C44DE">
        <w:rPr>
          <w:rFonts w:cs="Arial"/>
          <w:szCs w:val="20"/>
          <w:u w:val="single"/>
        </w:rPr>
        <w:fldChar w:fldCharType="end"/>
      </w:r>
      <w:r w:rsidRPr="00017A66">
        <w:rPr>
          <w:rFonts w:cs="Arial"/>
          <w:szCs w:val="20"/>
          <w:u w:val="single"/>
        </w:rPr>
        <w:t>e</w:t>
      </w:r>
      <w:r w:rsidR="00A113F4">
        <w:rPr>
          <w:rFonts w:cs="Arial"/>
          <w:szCs w:val="20"/>
        </w:rPr>
        <w:t xml:space="preserve">: </w:t>
      </w:r>
      <w:r w:rsidR="004C770C">
        <w:rPr>
          <w:rFonts w:cs="Arial"/>
          <w:kern w:val="32"/>
          <w:szCs w:val="20"/>
        </w:rPr>
        <w:t xml:space="preserve">The defining identifiers and defining character literals of an enumeration type must be distinct. </w:t>
      </w:r>
      <w:r w:rsidR="004C770C">
        <w:rPr>
          <w:rFonts w:cs="Arial"/>
          <w:szCs w:val="20"/>
        </w:rPr>
        <w:t>T</w:t>
      </w:r>
      <w:r w:rsidR="004C770C">
        <w:rPr>
          <w:rFonts w:cs="Arial"/>
          <w:color w:val="000000"/>
          <w:szCs w:val="20"/>
        </w:rPr>
        <w:t>he predefined order relations between values of the enumeration type follow the order of corresponding position numbers.</w:t>
      </w:r>
    </w:p>
    <w:p w14:paraId="7704C839" w14:textId="77777777" w:rsidR="004C770C" w:rsidRPr="00604980" w:rsidRDefault="00017A66" w:rsidP="007A04E6">
      <w:r w:rsidRPr="00017A66">
        <w:rPr>
          <w:u w:val="single"/>
        </w:rPr>
        <w:t>Exception</w:t>
      </w:r>
      <w:r w:rsidR="003C44DE">
        <w:rPr>
          <w:u w:val="single"/>
        </w:rPr>
        <w:fldChar w:fldCharType="begin"/>
      </w:r>
      <w:r w:rsidR="002A55F1">
        <w:instrText xml:space="preserve"> XE "</w:instrText>
      </w:r>
      <w:r w:rsidRPr="00017A66">
        <w:instrText>Exception</w:instrText>
      </w:r>
      <w:r w:rsidR="002A55F1">
        <w:instrText xml:space="preserve">" </w:instrText>
      </w:r>
      <w:r w:rsidR="003C44DE">
        <w:rPr>
          <w:u w:val="single"/>
        </w:rPr>
        <w:fldChar w:fldCharType="end"/>
      </w:r>
      <w:r w:rsidR="007A04E6">
        <w:t>:</w:t>
      </w:r>
      <w:r w:rsidR="004C770C">
        <w:t xml:space="preserve"> There is a set of predefined exceptions in Ada in </w:t>
      </w:r>
      <w:r w:rsidR="004C770C" w:rsidRPr="00B33CD1">
        <w:rPr>
          <w:rFonts w:ascii="Times New Roman" w:hAnsi="Times New Roman"/>
          <w:b/>
          <w:bCs/>
        </w:rPr>
        <w:t>package</w:t>
      </w:r>
      <w:r w:rsidR="004C770C" w:rsidRPr="00B33CD1">
        <w:rPr>
          <w:rFonts w:ascii="Times New Roman" w:hAnsi="Times New Roman"/>
        </w:rPr>
        <w:t xml:space="preserve"> </w:t>
      </w:r>
      <w:r w:rsidR="004C770C" w:rsidRPr="003E2DEF">
        <w:rPr>
          <w:rFonts w:ascii="Times New Roman" w:hAnsi="Times New Roman"/>
        </w:rPr>
        <w:t>Standard: Constraint_Error</w:t>
      </w:r>
      <w:r w:rsidR="003C44DE">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rPr>
        <w:fldChar w:fldCharType="end"/>
      </w:r>
      <w:r w:rsidR="004C770C" w:rsidRPr="003E2DEF">
        <w:rPr>
          <w:rFonts w:ascii="Times New Roman" w:hAnsi="Times New Roman"/>
        </w:rPr>
        <w:t>, Program_Error</w:t>
      </w:r>
      <w:r w:rsidR="003C44DE">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3C44DE">
        <w:rPr>
          <w:rFonts w:ascii="Times New Roman" w:hAnsi="Times New Roman"/>
        </w:rPr>
        <w:fldChar w:fldCharType="end"/>
      </w:r>
      <w:r w:rsidR="004C770C" w:rsidRPr="003E2DEF">
        <w:rPr>
          <w:rFonts w:ascii="Times New Roman" w:hAnsi="Times New Roman"/>
        </w:rPr>
        <w:t>, Storage_Error</w:t>
      </w:r>
      <w:r w:rsidR="003C44DE">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3C44DE">
        <w:rPr>
          <w:rFonts w:ascii="Times New Roman" w:hAnsi="Times New Roman"/>
        </w:rPr>
        <w:fldChar w:fldCharType="end"/>
      </w:r>
      <w:r w:rsidR="004C770C" w:rsidRPr="003E2DEF">
        <w:rPr>
          <w:rFonts w:ascii="Times New Roman" w:hAnsi="Times New Roman"/>
        </w:rPr>
        <w:t xml:space="preserve">, </w:t>
      </w:r>
      <w:r w:rsidR="004C770C" w:rsidRPr="003E2DEF">
        <w:t>and</w:t>
      </w:r>
      <w:r w:rsidR="004C770C" w:rsidRPr="003E2DEF">
        <w:rPr>
          <w:rFonts w:ascii="Times New Roman" w:hAnsi="Times New Roman"/>
        </w:rPr>
        <w:t xml:space="preserve"> Tasking_Error</w:t>
      </w:r>
      <w:r w:rsidR="003C44DE">
        <w:rPr>
          <w:rFonts w:ascii="Times New Roman" w:hAnsi="Times New Roman"/>
        </w:rPr>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3C44DE">
        <w:rPr>
          <w:rFonts w:ascii="Times New Roman" w:hAnsi="Times New Roman"/>
        </w:rPr>
        <w:fldChar w:fldCharType="end"/>
      </w:r>
      <w:r w:rsidR="004C770C">
        <w:t xml:space="preserve">; one of them is raised when </w:t>
      </w:r>
      <w:r w:rsidR="00AE2534">
        <w:t xml:space="preserve">certain </w:t>
      </w:r>
      <w:r w:rsidR="004C770C">
        <w:t>language-defined check</w:t>
      </w:r>
      <w:r w:rsidR="00AE2534">
        <w:t>s</w:t>
      </w:r>
      <w:r w:rsidR="004C770C">
        <w:t xml:space="preserve"> fail.</w:t>
      </w:r>
      <w:r w:rsidR="00DC24DF">
        <w:t xml:space="preserve"> User code can </w:t>
      </w:r>
      <w:r w:rsidR="00AE2534">
        <w:t xml:space="preserve">define and </w:t>
      </w:r>
      <w:r w:rsidR="00DC24DF">
        <w:t>raise exceptions explicitly.</w:t>
      </w:r>
      <w:r w:rsidR="004C770C">
        <w:t> </w:t>
      </w:r>
    </w:p>
    <w:p w14:paraId="0D823C81" w14:textId="77777777" w:rsidR="004C770C" w:rsidRDefault="00017A66" w:rsidP="004C770C">
      <w:r w:rsidRPr="00017A66">
        <w:rPr>
          <w:u w:val="single"/>
        </w:rPr>
        <w:t>Hiding</w:t>
      </w:r>
      <w:r w:rsidR="003C44DE">
        <w:rPr>
          <w:u w:val="single"/>
        </w:rPr>
        <w:fldChar w:fldCharType="begin"/>
      </w:r>
      <w:r w:rsidR="002A55F1">
        <w:instrText xml:space="preserve"> XE "</w:instrText>
      </w:r>
      <w:r w:rsidRPr="00017A66">
        <w:instrText>Hiding</w:instrText>
      </w:r>
      <w:r w:rsidR="002A55F1">
        <w:instrText xml:space="preserve">" </w:instrText>
      </w:r>
      <w:r w:rsidR="003C44DE">
        <w:rPr>
          <w:u w:val="single"/>
        </w:rPr>
        <w:fldChar w:fldCharType="end"/>
      </w:r>
      <w:r w:rsidR="00F0619E">
        <w:t xml:space="preserve">: </w:t>
      </w:r>
      <w:r w:rsidR="004C770C">
        <w:t xml:space="preserve">Where </w:t>
      </w:r>
      <w:r w:rsidR="004C770C">
        <w:rPr>
          <w:i/>
        </w:rPr>
        <w:t>hidden from all visibility</w:t>
      </w:r>
      <w:r w:rsidR="003C44DE">
        <w:rPr>
          <w:i/>
        </w:rPr>
        <w:fldChar w:fldCharType="begin"/>
      </w:r>
      <w:r w:rsidR="00986C8B">
        <w:instrText xml:space="preserve"> XE "</w:instrText>
      </w:r>
      <w:r w:rsidR="00986C8B" w:rsidRPr="00A43FF9">
        <w:instrText>Hiding:hidden from all visibility</w:instrText>
      </w:r>
      <w:r w:rsidR="00986C8B">
        <w:instrText xml:space="preserve">" </w:instrText>
      </w:r>
      <w:r w:rsidR="003C44DE">
        <w:rPr>
          <w:i/>
        </w:rPr>
        <w:fldChar w:fldCharType="end"/>
      </w:r>
      <w:r w:rsidR="004C770C">
        <w:t xml:space="preserve">, </w:t>
      </w:r>
      <w:r w:rsidR="002D5D60">
        <w:t xml:space="preserve">a declaration </w:t>
      </w:r>
      <w:r w:rsidR="004C770C">
        <w:t xml:space="preserve">is not visible at all (neither using a </w:t>
      </w:r>
      <w:r w:rsidR="004C770C">
        <w:rPr>
          <w:rFonts w:ascii="Times New Roman" w:hAnsi="Times New Roman"/>
        </w:rPr>
        <w:t>direct_name</w:t>
      </w:r>
      <w:r w:rsidR="004C770C">
        <w:t xml:space="preserve"> nor a </w:t>
      </w:r>
      <w:r w:rsidR="004C770C">
        <w:rPr>
          <w:rFonts w:ascii="Times New Roman" w:hAnsi="Times New Roman"/>
        </w:rPr>
        <w:t>selector_name</w:t>
      </w:r>
      <w:r w:rsidR="004C770C">
        <w:t xml:space="preserve">). Where </w:t>
      </w:r>
      <w:r w:rsidR="004C770C">
        <w:rPr>
          <w:i/>
        </w:rPr>
        <w:t>hidden from direct visibility</w:t>
      </w:r>
      <w:r w:rsidR="003C44DE">
        <w:rPr>
          <w:i/>
        </w:rPr>
        <w:fldChar w:fldCharType="begin"/>
      </w:r>
      <w:r w:rsidR="00E7056B">
        <w:instrText xml:space="preserve"> XE "</w:instrText>
      </w:r>
      <w:r w:rsidR="00E7056B" w:rsidRPr="00A95349">
        <w:instrText>Hiding:hidden from direct visibility</w:instrText>
      </w:r>
      <w:r w:rsidR="00E7056B">
        <w:instrText xml:space="preserve">" </w:instrText>
      </w:r>
      <w:r w:rsidR="003C44DE">
        <w:rPr>
          <w:i/>
        </w:rPr>
        <w:fldChar w:fldCharType="end"/>
      </w:r>
      <w:r w:rsidR="004C770C">
        <w:t xml:space="preserve">, only direct visibility is lost; visibility using </w:t>
      </w:r>
      <w:r w:rsidR="004C770C" w:rsidRPr="00687C8F">
        <w:rPr>
          <w:rFonts w:cstheme="minorHAnsi"/>
        </w:rPr>
        <w:t>a</w:t>
      </w:r>
      <w:r w:rsidR="00687C8F" w:rsidRPr="00687C8F">
        <w:rPr>
          <w:rFonts w:cstheme="minorHAnsi"/>
        </w:rPr>
        <w:t>n</w:t>
      </w:r>
      <w:r w:rsidR="004C770C" w:rsidRPr="00687C8F">
        <w:rPr>
          <w:rFonts w:cstheme="minorHAnsi"/>
        </w:rPr>
        <w:t xml:space="preserve"> </w:t>
      </w:r>
      <w:r w:rsidR="00687C8F" w:rsidRPr="00687C8F">
        <w:rPr>
          <w:rFonts w:cstheme="minorHAnsi"/>
        </w:rPr>
        <w:t>expanded name</w:t>
      </w:r>
      <w:r w:rsidR="004C770C">
        <w:t xml:space="preserve"> is still possible.</w:t>
      </w:r>
    </w:p>
    <w:p w14:paraId="5857D5D6" w14:textId="77777777" w:rsidR="004C770C" w:rsidRDefault="00F0619E" w:rsidP="004C770C">
      <w:pPr>
        <w:jc w:val="both"/>
      </w:pPr>
      <w:r>
        <w:rPr>
          <w:rFonts w:cs="Arial"/>
          <w:kern w:val="32"/>
          <w:szCs w:val="20"/>
          <w:u w:val="single"/>
        </w:rPr>
        <w:t>Implementation define</w:t>
      </w:r>
      <w:r w:rsidR="002D5D60">
        <w:rPr>
          <w:rFonts w:cs="Arial"/>
          <w:kern w:val="32"/>
          <w:szCs w:val="20"/>
          <w:u w:val="single"/>
        </w:rPr>
        <w:t>d</w:t>
      </w:r>
      <w:r w:rsidR="003C44DE">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3C44DE">
        <w:rPr>
          <w:rFonts w:cs="Arial"/>
          <w:kern w:val="32"/>
          <w:szCs w:val="20"/>
          <w:u w:val="single"/>
        </w:rPr>
        <w:fldChar w:fldCharType="end"/>
      </w:r>
      <w:r>
        <w:rPr>
          <w:rFonts w:cs="Arial"/>
          <w:kern w:val="32"/>
          <w:szCs w:val="20"/>
          <w:u w:val="single"/>
        </w:rPr>
        <w:t xml:space="preserve">: </w:t>
      </w:r>
      <w:r w:rsidR="004C770C">
        <w:t>Implementations are required to document their behaviour in implementation-defined situations. </w:t>
      </w:r>
    </w:p>
    <w:p w14:paraId="3CB35CB1" w14:textId="77777777" w:rsidR="004C770C" w:rsidRDefault="006C39D9" w:rsidP="004C770C">
      <w:pPr>
        <w:rPr>
          <w:rFonts w:cs="Arial"/>
          <w:szCs w:val="20"/>
        </w:rPr>
      </w:pPr>
      <w:r>
        <w:rPr>
          <w:rFonts w:cs="Arial"/>
          <w:szCs w:val="20"/>
          <w:u w:val="single"/>
        </w:rPr>
        <w:lastRenderedPageBreak/>
        <w:t xml:space="preserve">Type </w:t>
      </w:r>
      <w:r w:rsidR="00DC24DF">
        <w:rPr>
          <w:rFonts w:cs="Arial"/>
          <w:szCs w:val="20"/>
          <w:u w:val="single"/>
        </w:rPr>
        <w:t>c</w:t>
      </w:r>
      <w:r w:rsidR="004C770C" w:rsidRPr="00AF2E1E">
        <w:rPr>
          <w:rFonts w:cs="Arial"/>
          <w:szCs w:val="20"/>
          <w:u w:val="single"/>
        </w:rPr>
        <w:t>onversion</w:t>
      </w:r>
      <w:r>
        <w:rPr>
          <w:rFonts w:cs="Arial"/>
          <w:szCs w:val="20"/>
          <w:u w:val="single"/>
        </w:rPr>
        <w:t>s</w:t>
      </w:r>
      <w:r w:rsidR="003C44DE">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3C44DE">
        <w:rPr>
          <w:rFonts w:cs="Arial"/>
          <w:szCs w:val="20"/>
          <w:u w:val="single"/>
        </w:rPr>
        <w:fldChar w:fldCharType="end"/>
      </w:r>
      <w:r w:rsidR="004C770C">
        <w:rPr>
          <w:rFonts w:cs="Arial"/>
          <w:szCs w:val="20"/>
        </w:rPr>
        <w:t xml:space="preserve">: </w:t>
      </w:r>
    </w:p>
    <w:p w14:paraId="47F7C5FF" w14:textId="77777777" w:rsidR="004C770C" w:rsidRDefault="004C770C" w:rsidP="004C770C">
      <w:pPr>
        <w:ind w:left="720"/>
        <w:rPr>
          <w:rFonts w:cs="Arial"/>
          <w:szCs w:val="20"/>
        </w:rPr>
      </w:pPr>
      <w:r>
        <w:rPr>
          <w:rFonts w:cs="Arial"/>
          <w:szCs w:val="20"/>
        </w:rPr>
        <w:t xml:space="preserve">Ada uses a strong type system based on name equivalence rules. It distinguishes types, which embody statically checkable equivalence rules, and subtypes, which associate dynamic properties with types, </w:t>
      </w:r>
      <w:r w:rsidR="00883191">
        <w:rPr>
          <w:rFonts w:cs="Arial"/>
          <w:szCs w:val="20"/>
        </w:rPr>
        <w:t>for example</w:t>
      </w:r>
      <w:r>
        <w:rPr>
          <w:rFonts w:cs="Arial"/>
          <w:szCs w:val="20"/>
        </w:rPr>
        <w:t xml:space="preserve">, index ranges for array subtypes or value ranges for numeric subtypes. Subtypes are not types and their values are implicitly convertible to all other subtypes of the same type. All subtype and </w:t>
      </w:r>
      <w:r w:rsidR="00915EE8">
        <w:rPr>
          <w:rFonts w:cs="Arial"/>
          <w:szCs w:val="20"/>
        </w:rPr>
        <w:t>type-</w:t>
      </w:r>
      <w:r>
        <w:rPr>
          <w:rFonts w:cs="Arial"/>
          <w:szCs w:val="20"/>
        </w:rPr>
        <w:t xml:space="preserve">conversions ensure by static or dynamic checks that the converted value is within the value range of the target type or subtype. If a static check fails, then the program is rejected by the compiler. If a dynamic check fails, then an exception </w:t>
      </w:r>
      <w:r>
        <w:rPr>
          <w:rFonts w:ascii="Times New Roman" w:hAnsi="Times New Roman"/>
          <w:szCs w:val="20"/>
        </w:rPr>
        <w:t>Constraint_Error</w:t>
      </w:r>
      <w:r w:rsidR="003C44DE">
        <w:rPr>
          <w:rFonts w:ascii="Times New Roman" w:hAnsi="Times New Roman"/>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szCs w:val="20"/>
        </w:rPr>
        <w:fldChar w:fldCharType="end"/>
      </w:r>
      <w:r>
        <w:rPr>
          <w:rFonts w:cs="Arial"/>
          <w:szCs w:val="20"/>
        </w:rPr>
        <w:t xml:space="preserve"> is raised. </w:t>
      </w:r>
    </w:p>
    <w:p w14:paraId="07739D5C" w14:textId="77777777" w:rsidR="004C770C" w:rsidRDefault="004C770C" w:rsidP="004C770C">
      <w:pPr>
        <w:ind w:left="720"/>
        <w:rPr>
          <w:rFonts w:cs="Arial"/>
          <w:szCs w:val="20"/>
        </w:rPr>
      </w:pPr>
      <w:r>
        <w:rPr>
          <w:rFonts w:cs="Arial"/>
          <w:szCs w:val="20"/>
        </w:rPr>
        <w:t>To effect a transition of a value from one type to another, three kinds of conversions can be applied in Ada:</w:t>
      </w:r>
    </w:p>
    <w:p w14:paraId="79687E1A" w14:textId="77777777" w:rsidR="004C770C" w:rsidRDefault="004C770C" w:rsidP="004C770C">
      <w:pPr>
        <w:ind w:left="1440"/>
        <w:rPr>
          <w:rFonts w:cs="Arial"/>
          <w:szCs w:val="20"/>
        </w:rPr>
      </w:pPr>
      <w:r>
        <w:rPr>
          <w:rFonts w:cs="Arial"/>
          <w:szCs w:val="20"/>
        </w:rPr>
        <w:t xml:space="preserve">a) </w:t>
      </w:r>
      <w:r>
        <w:rPr>
          <w:rFonts w:cs="Arial"/>
          <w:szCs w:val="20"/>
          <w:u w:val="single"/>
        </w:rPr>
        <w:t>Implicit conversions</w:t>
      </w:r>
      <w:r w:rsidR="003C44DE">
        <w:rPr>
          <w:rFonts w:cs="Arial"/>
          <w:szCs w:val="20"/>
          <w:u w:val="single"/>
        </w:rPr>
        <w:fldChar w:fldCharType="begin"/>
      </w:r>
      <w:r w:rsidR="00E7056B">
        <w:instrText xml:space="preserve"> XE "</w:instrText>
      </w:r>
      <w:r w:rsidR="00017A66" w:rsidRPr="00017A66">
        <w:rPr>
          <w:rFonts w:cs="Arial"/>
          <w:szCs w:val="20"/>
        </w:rPr>
        <w:instrText>Implicit conversions</w:instrText>
      </w:r>
      <w:r w:rsidR="00E7056B">
        <w:instrText xml:space="preserve">" </w:instrText>
      </w:r>
      <w:r w:rsidR="003C44DE">
        <w:rPr>
          <w:rFonts w:cs="Arial"/>
          <w:szCs w:val="20"/>
          <w:u w:val="single"/>
        </w:rPr>
        <w:fldChar w:fldCharType="end"/>
      </w:r>
      <w:r>
        <w:rPr>
          <w:rFonts w:cs="Arial"/>
          <w:szCs w:val="20"/>
        </w:rPr>
        <w:t>: there are few situations in Ada that allow for implicit conversions. An example is the assignment of a value of a type to a polymorphic variable</w:t>
      </w:r>
      <w:r w:rsidR="003C44DE">
        <w:rPr>
          <w:rFonts w:cs="Arial"/>
          <w:szCs w:val="20"/>
        </w:rPr>
        <w:fldChar w:fldCharType="begin"/>
      </w:r>
      <w:r w:rsidR="00E7056B">
        <w:instrText xml:space="preserve"> XE "</w:instrText>
      </w:r>
      <w:r w:rsidR="00CC1C63">
        <w:rPr>
          <w:rFonts w:cs="Arial"/>
          <w:szCs w:val="20"/>
        </w:rPr>
        <w:instrText>P</w:instrText>
      </w:r>
      <w:r w:rsidR="00EB0723">
        <w:rPr>
          <w:rFonts w:cs="Arial"/>
          <w:szCs w:val="20"/>
        </w:rPr>
        <w:instrText xml:space="preserve">olymorphic </w:instrText>
      </w:r>
      <w:r w:rsidR="00CC1C63">
        <w:rPr>
          <w:rFonts w:cs="Arial"/>
          <w:szCs w:val="20"/>
        </w:rPr>
        <w:instrText>V</w:instrText>
      </w:r>
      <w:r w:rsidR="00EB0723">
        <w:rPr>
          <w:rFonts w:cs="Arial"/>
          <w:szCs w:val="20"/>
        </w:rPr>
        <w:instrText>ariable</w:instrText>
      </w:r>
      <w:r w:rsidR="00E7056B">
        <w:instrText xml:space="preserve">" </w:instrText>
      </w:r>
      <w:r w:rsidR="003C44DE">
        <w:rPr>
          <w:rFonts w:cs="Arial"/>
          <w:szCs w:val="20"/>
        </w:rPr>
        <w:fldChar w:fldCharType="end"/>
      </w:r>
      <w:r>
        <w:rPr>
          <w:rFonts w:cs="Arial"/>
          <w:szCs w:val="20"/>
        </w:rPr>
        <w:t xml:space="preserve"> of an encompassing class. In all cases where implicit conversions are permitted, neither static nor dynamic type safety or application type semantics (see below) are endangered by the conversion.</w:t>
      </w:r>
    </w:p>
    <w:p w14:paraId="38BAA7AD" w14:textId="77777777" w:rsidR="004C770C" w:rsidRDefault="004C770C" w:rsidP="004C770C">
      <w:pPr>
        <w:ind w:left="1440"/>
        <w:rPr>
          <w:rFonts w:cs="Arial"/>
          <w:szCs w:val="20"/>
        </w:rPr>
      </w:pPr>
      <w:r>
        <w:rPr>
          <w:rFonts w:cs="Arial"/>
          <w:szCs w:val="20"/>
        </w:rPr>
        <w:t xml:space="preserve">b) </w:t>
      </w:r>
      <w:r>
        <w:rPr>
          <w:rFonts w:cs="Arial"/>
          <w:szCs w:val="20"/>
          <w:u w:val="single"/>
        </w:rPr>
        <w:t>Explicit conversions</w:t>
      </w:r>
      <w:r w:rsidR="003C44DE">
        <w:rPr>
          <w:rFonts w:cs="Arial"/>
          <w:szCs w:val="20"/>
          <w:u w:val="single"/>
        </w:rPr>
        <w:fldChar w:fldCharType="begin"/>
      </w:r>
      <w:r w:rsidR="00E7056B">
        <w:instrText xml:space="preserve"> XE "</w:instrText>
      </w:r>
      <w:r w:rsidR="00017A66" w:rsidRPr="00017A66">
        <w:rPr>
          <w:rFonts w:cs="Arial"/>
          <w:szCs w:val="20"/>
        </w:rPr>
        <w:instrText>Explicit conversions</w:instrText>
      </w:r>
      <w:r w:rsidR="00E7056B">
        <w:instrText xml:space="preserve">" </w:instrText>
      </w:r>
      <w:r w:rsidR="003C44DE">
        <w:rPr>
          <w:rFonts w:cs="Arial"/>
          <w:szCs w:val="20"/>
          <w:u w:val="single"/>
        </w:rPr>
        <w:fldChar w:fldCharType="end"/>
      </w:r>
      <w:r>
        <w:rPr>
          <w:rFonts w:cs="Arial"/>
          <w:szCs w:val="20"/>
        </w:rPr>
        <w:t>: various explicit conversions between related types are allowed in Ada. All such conversions ensure by static or dynamic rules that the converted value is a valid value of the target type. Violations of subtype properties cause an exception</w:t>
      </w:r>
      <w:r w:rsidR="003C44DE">
        <w:rPr>
          <w:rFonts w:cs="Arial"/>
          <w:szCs w:val="20"/>
        </w:rPr>
        <w:fldChar w:fldCharType="begin"/>
      </w:r>
      <w:r w:rsidR="00BF1C51">
        <w:instrText xml:space="preserve"> XE "</w:instrText>
      </w:r>
      <w:r w:rsidR="00BF1C51" w:rsidRPr="00361616">
        <w:rPr>
          <w:rFonts w:cs="Arial"/>
        </w:rPr>
        <w:instrText>Exception</w:instrText>
      </w:r>
      <w:r w:rsidR="00BF1C51">
        <w:instrText xml:space="preserve">" </w:instrText>
      </w:r>
      <w:r w:rsidR="003C44DE">
        <w:rPr>
          <w:rFonts w:cs="Arial"/>
          <w:szCs w:val="20"/>
        </w:rPr>
        <w:fldChar w:fldCharType="end"/>
      </w:r>
      <w:r>
        <w:rPr>
          <w:rFonts w:cs="Arial"/>
          <w:szCs w:val="20"/>
        </w:rPr>
        <w:t xml:space="preserve"> to be raised by the conversion.</w:t>
      </w:r>
    </w:p>
    <w:p w14:paraId="6BBF77FA" w14:textId="77777777" w:rsidR="004C770C" w:rsidRDefault="004C770C" w:rsidP="004C770C">
      <w:pPr>
        <w:ind w:left="1440"/>
        <w:rPr>
          <w:rFonts w:cs="Arial"/>
          <w:szCs w:val="20"/>
        </w:rPr>
      </w:pPr>
      <w:r>
        <w:rPr>
          <w:rFonts w:cs="Arial"/>
          <w:szCs w:val="20"/>
        </w:rPr>
        <w:t xml:space="preserve">c) </w:t>
      </w:r>
      <w:r>
        <w:rPr>
          <w:rFonts w:cs="Arial"/>
          <w:szCs w:val="20"/>
          <w:u w:val="single"/>
        </w:rPr>
        <w:t>Unchecked conversions</w:t>
      </w:r>
      <w:r w:rsidR="003C44DE">
        <w:rPr>
          <w:rFonts w:cs="Arial"/>
          <w:szCs w:val="20"/>
          <w:u w:val="single"/>
        </w:rPr>
        <w:fldChar w:fldCharType="begin"/>
      </w:r>
      <w:r w:rsidR="00E7056B">
        <w:instrText xml:space="preserve"> XE "</w:instrText>
      </w:r>
      <w:r w:rsidR="00017A66" w:rsidRPr="00017A66">
        <w:rPr>
          <w:rFonts w:cs="Arial"/>
          <w:szCs w:val="20"/>
        </w:rPr>
        <w:instrText>Unchecked conversions</w:instrText>
      </w:r>
      <w:r w:rsidR="00E7056B">
        <w:instrText xml:space="preserve">" </w:instrText>
      </w:r>
      <w:r w:rsidR="003C44DE">
        <w:rPr>
          <w:rFonts w:cs="Arial"/>
          <w:szCs w:val="20"/>
          <w:u w:val="single"/>
        </w:rPr>
        <w:fldChar w:fldCharType="end"/>
      </w:r>
      <w:r>
        <w:rPr>
          <w:rFonts w:cs="Arial"/>
          <w:szCs w:val="20"/>
        </w:rPr>
        <w:t xml:space="preserve">: Conversions that are obtained by instantiating the generic subprogram </w:t>
      </w:r>
      <w:r w:rsidRPr="002A3719">
        <w:rPr>
          <w:rFonts w:ascii="Times New Roman" w:hAnsi="Times New Roman"/>
          <w:szCs w:val="20"/>
        </w:rPr>
        <w:t>Unchecked_Conversion</w:t>
      </w:r>
      <w:r w:rsidR="003C44DE">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3C44DE">
        <w:rPr>
          <w:rFonts w:ascii="Times New Roman" w:hAnsi="Times New Roman"/>
          <w:szCs w:val="20"/>
        </w:rPr>
        <w:fldChar w:fldCharType="end"/>
      </w:r>
      <w:r>
        <w:rPr>
          <w:rFonts w:cs="Arial"/>
          <w:szCs w:val="20"/>
        </w:rPr>
        <w:t xml:space="preserve"> are unsafe and enable all vulnerabilities mentioned in </w:t>
      </w:r>
      <w:del w:id="1121" w:author="Joyce L Tokar" w:date="2018-01-22T15:56:00Z">
        <w:r w:rsidDel="00A0425E">
          <w:rPr>
            <w:rFonts w:cs="Arial"/>
            <w:szCs w:val="20"/>
          </w:rPr>
          <w:delText>Section</w:delText>
        </w:r>
      </w:del>
      <w:ins w:id="1122" w:author="Joyce L Tokar" w:date="2018-01-23T16:15:00Z">
        <w:r w:rsidR="009C600D">
          <w:rPr>
            <w:rFonts w:cs="Arial"/>
            <w:szCs w:val="20"/>
          </w:rPr>
          <w:t>s</w:t>
        </w:r>
      </w:ins>
      <w:ins w:id="1123" w:author="Joyce L Tokar" w:date="2018-01-22T15:56:00Z">
        <w:r w:rsidR="00A0425E">
          <w:rPr>
            <w:rFonts w:cs="Arial"/>
            <w:szCs w:val="20"/>
          </w:rPr>
          <w:t>ubclause</w:t>
        </w:r>
      </w:ins>
      <w:r>
        <w:rPr>
          <w:rFonts w:cs="Arial"/>
          <w:szCs w:val="20"/>
        </w:rPr>
        <w:t xml:space="preserve"> 6.3 as the result of a breach in a strong type system. </w:t>
      </w:r>
      <w:r>
        <w:rPr>
          <w:rFonts w:ascii="Times New Roman" w:hAnsi="Times New Roman"/>
          <w:szCs w:val="20"/>
        </w:rPr>
        <w:t>Unchecked_Conversion</w:t>
      </w:r>
      <w:r w:rsidR="003C44DE">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3C44DE">
        <w:rPr>
          <w:rFonts w:ascii="Times New Roman" w:hAnsi="Times New Roman"/>
          <w:szCs w:val="20"/>
        </w:rPr>
        <w:fldChar w:fldCharType="end"/>
      </w:r>
      <w:r>
        <w:rPr>
          <w:rFonts w:cs="Arial"/>
          <w:szCs w:val="20"/>
        </w:rPr>
        <w:t xml:space="preserve"> is occasionally needed to interface with type-less data structures, </w:t>
      </w:r>
      <w:r w:rsidR="00883191">
        <w:rPr>
          <w:rFonts w:cs="Arial"/>
          <w:szCs w:val="20"/>
        </w:rPr>
        <w:t>for example</w:t>
      </w:r>
      <w:r>
        <w:rPr>
          <w:rFonts w:cs="Arial"/>
          <w:szCs w:val="20"/>
        </w:rPr>
        <w:t>, hardware registers.</w:t>
      </w:r>
    </w:p>
    <w:p w14:paraId="2B6AB3BF" w14:textId="77777777" w:rsidR="004C770C" w:rsidRDefault="004C770C" w:rsidP="004C770C">
      <w:pPr>
        <w:ind w:left="720"/>
        <w:rPr>
          <w:rFonts w:cs="Arial"/>
          <w:szCs w:val="20"/>
        </w:rPr>
      </w:pPr>
      <w:r>
        <w:rPr>
          <w:rFonts w:cs="Arial"/>
          <w:szCs w:val="20"/>
        </w:rPr>
        <w:t xml:space="preserve">A guiding principle in Ada is that, with the exception of using instances of </w:t>
      </w:r>
      <w:r>
        <w:rPr>
          <w:rFonts w:ascii="Times New Roman" w:hAnsi="Times New Roman"/>
          <w:szCs w:val="20"/>
        </w:rPr>
        <w:t>Unchecked_Conversion</w:t>
      </w:r>
      <w:r w:rsidR="003C44DE">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3C44DE">
        <w:rPr>
          <w:rFonts w:ascii="Times New Roman" w:hAnsi="Times New Roman"/>
          <w:szCs w:val="20"/>
        </w:rPr>
        <w:fldChar w:fldCharType="end"/>
      </w:r>
      <w:r>
        <w:rPr>
          <w:rFonts w:cs="Arial"/>
          <w:szCs w:val="20"/>
        </w:rPr>
        <w:t xml:space="preserve">, no undefined semantics can arise from conversions and the converted value is a valid value of the target type. </w:t>
      </w:r>
    </w:p>
    <w:p w14:paraId="377E7F07" w14:textId="77777777" w:rsidR="004C770C" w:rsidRDefault="00D679F0" w:rsidP="004C770C">
      <w:r>
        <w:rPr>
          <w:u w:val="single"/>
        </w:rPr>
        <w:t>Operational and Representation Attributes</w:t>
      </w:r>
      <w:r w:rsidR="003C44DE">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3C44DE">
        <w:rPr>
          <w:u w:val="single"/>
        </w:rPr>
        <w:fldChar w:fldCharType="end"/>
      </w:r>
      <w:r>
        <w:t xml:space="preserve">:  </w:t>
      </w:r>
      <w:r w:rsidR="004C770C">
        <w:t>Some attributes can be specified by the user; for example:</w:t>
      </w:r>
    </w:p>
    <w:p w14:paraId="0ADC04D1" w14:textId="77777777" w:rsidR="004C770C" w:rsidRDefault="004C770C" w:rsidP="004C770C">
      <w:pPr>
        <w:numPr>
          <w:ilvl w:val="0"/>
          <w:numId w:val="296"/>
        </w:numPr>
        <w:spacing w:after="0" w:line="240" w:lineRule="auto"/>
      </w:pPr>
      <w:r>
        <w:rPr>
          <w:rFonts w:ascii="Times New Roman" w:hAnsi="Times New Roman"/>
        </w:rPr>
        <w:t>X'Alignment</w:t>
      </w:r>
      <w:r w:rsidR="003C44DE">
        <w:rPr>
          <w:rFonts w:ascii="Times New Roman" w:hAnsi="Times New Roman"/>
        </w:rPr>
        <w:fldChar w:fldCharType="begin"/>
      </w:r>
      <w:r w:rsidR="00E7056B">
        <w:instrText xml:space="preserve"> XE "</w:instrText>
      </w:r>
      <w:r w:rsidR="00E7056B" w:rsidRPr="00617AFA">
        <w:rPr>
          <w:rFonts w:ascii="Times New Roman" w:hAnsi="Times New Roman"/>
        </w:rPr>
        <w:instrText>Attribute:</w:instrText>
      </w:r>
      <w:r w:rsidR="00E7056B" w:rsidRPr="00617AFA">
        <w:instrText>'Alignment</w:instrText>
      </w:r>
      <w:r w:rsidR="00E7056B">
        <w:instrText xml:space="preserve">" </w:instrText>
      </w:r>
      <w:r w:rsidR="003C44DE">
        <w:rPr>
          <w:rFonts w:ascii="Times New Roman" w:hAnsi="Times New Roman"/>
        </w:rPr>
        <w:fldChar w:fldCharType="end"/>
      </w:r>
      <w:r>
        <w:t>: allows the alignment of objects on a storage unit boundary at an integral multiple of a specified value.</w:t>
      </w:r>
    </w:p>
    <w:p w14:paraId="35B16E2A" w14:textId="77777777" w:rsidR="004C770C" w:rsidRDefault="004C770C" w:rsidP="004C770C">
      <w:pPr>
        <w:numPr>
          <w:ilvl w:val="0"/>
          <w:numId w:val="296"/>
        </w:numPr>
        <w:spacing w:after="0" w:line="240" w:lineRule="auto"/>
      </w:pPr>
      <w:r>
        <w:rPr>
          <w:rFonts w:ascii="Times New Roman" w:hAnsi="Times New Roman"/>
        </w:rPr>
        <w:t>X'Size</w:t>
      </w:r>
      <w:r w:rsidR="003C44DE">
        <w:rPr>
          <w:rFonts w:ascii="Times New Roman" w:hAnsi="Times New Roman"/>
        </w:rPr>
        <w:fldChar w:fldCharType="begin"/>
      </w:r>
      <w:r w:rsidR="00E7056B">
        <w:instrText xml:space="preserve"> XE "</w:instrText>
      </w:r>
      <w:r w:rsidR="00E7056B" w:rsidRPr="00C04C7F">
        <w:rPr>
          <w:rFonts w:ascii="Times New Roman" w:hAnsi="Times New Roman"/>
        </w:rPr>
        <w:instrText>Attribute:</w:instrText>
      </w:r>
      <w:r w:rsidR="00E7056B" w:rsidRPr="00C04C7F">
        <w:instrText>'Size</w:instrText>
      </w:r>
      <w:r w:rsidR="00E7056B">
        <w:instrText xml:space="preserve">" </w:instrText>
      </w:r>
      <w:r w:rsidR="003C44DE">
        <w:rPr>
          <w:rFonts w:ascii="Times New Roman" w:hAnsi="Times New Roman"/>
        </w:rPr>
        <w:fldChar w:fldCharType="end"/>
      </w:r>
      <w:r>
        <w:t xml:space="preserve">: denotes the size in bits of the representation of the object. </w:t>
      </w:r>
    </w:p>
    <w:p w14:paraId="72DC097C" w14:textId="77777777" w:rsidR="004C770C" w:rsidRDefault="004C770C" w:rsidP="004C770C">
      <w:pPr>
        <w:numPr>
          <w:ilvl w:val="0"/>
          <w:numId w:val="296"/>
        </w:numPr>
        <w:spacing w:after="240" w:line="240" w:lineRule="auto"/>
      </w:pPr>
      <w:r>
        <w:rPr>
          <w:rFonts w:ascii="Times New Roman" w:hAnsi="Times New Roman"/>
        </w:rPr>
        <w:t>X'Component_Size</w:t>
      </w:r>
      <w:r w:rsidR="003C44DE">
        <w:rPr>
          <w:rFonts w:ascii="Times New Roman" w:hAnsi="Times New Roman"/>
        </w:rPr>
        <w:fldChar w:fldCharType="begin"/>
      </w:r>
      <w:r w:rsidR="00E7056B">
        <w:instrText xml:space="preserve"> XE "</w:instrText>
      </w:r>
      <w:r w:rsidR="00E7056B" w:rsidRPr="00CF6EB7">
        <w:rPr>
          <w:rFonts w:ascii="Times New Roman" w:hAnsi="Times New Roman"/>
        </w:rPr>
        <w:instrText>Attribute:</w:instrText>
      </w:r>
      <w:r w:rsidR="00E7056B" w:rsidRPr="00CF6EB7">
        <w:instrText>'Component_Size</w:instrText>
      </w:r>
      <w:r w:rsidR="00E7056B">
        <w:instrText xml:space="preserve">" </w:instrText>
      </w:r>
      <w:r w:rsidR="003C44DE">
        <w:rPr>
          <w:rFonts w:ascii="Times New Roman" w:hAnsi="Times New Roman"/>
        </w:rPr>
        <w:fldChar w:fldCharType="end"/>
      </w:r>
      <w:r>
        <w:t xml:space="preserve">: denotes the size in bits of components of the array type </w:t>
      </w:r>
      <w:r w:rsidRPr="00F26340">
        <w:rPr>
          <w:rFonts w:ascii="Times New Roman" w:hAnsi="Times New Roman" w:cs="Times New Roman"/>
        </w:rPr>
        <w:t>X</w:t>
      </w:r>
      <w:r>
        <w:t xml:space="preserve">. </w:t>
      </w:r>
    </w:p>
    <w:p w14:paraId="7E64DE24" w14:textId="77777777" w:rsidR="006C39D9" w:rsidRDefault="00F26340" w:rsidP="004C770C">
      <w:pPr>
        <w:rPr>
          <w:u w:val="single"/>
        </w:rPr>
      </w:pPr>
      <w:r>
        <w:rPr>
          <w:u w:val="single"/>
        </w:rPr>
        <w:t>Pragmatic compiler directives</w:t>
      </w:r>
    </w:p>
    <w:p w14:paraId="7EAB1445"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3C44DE">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rPr>
        <w:instrText>Pragma:</w:instrText>
      </w:r>
      <w:r w:rsidR="00C904B6" w:rsidRPr="004E056A">
        <w:instrText>p</w:instrText>
      </w:r>
      <w:r w:rsidR="00EB0723">
        <w:instrText>ragma Atomic</w:instrText>
      </w:r>
      <w:r w:rsidR="00E7056B">
        <w:instrText xml:space="preserve">" </w:instrText>
      </w:r>
      <w:r w:rsidR="003C44DE">
        <w:rPr>
          <w:rFonts w:ascii="Times New Roman" w:hAnsi="Times New Roman" w:cs="Times New Roman"/>
          <w:kern w:val="32"/>
          <w:szCs w:val="20"/>
          <w:u w:val="single"/>
        </w:rPr>
        <w:fldChar w:fldCharType="end"/>
      </w:r>
      <w:r w:rsidR="004C770C" w:rsidRPr="00AF6C62">
        <w:rPr>
          <w:rFonts w:cs="Arial"/>
          <w:kern w:val="32"/>
          <w:szCs w:val="20"/>
        </w:rPr>
        <w:t>:</w:t>
      </w:r>
      <w:r w:rsidR="004C770C">
        <w:rPr>
          <w:rFonts w:cs="Arial"/>
          <w:kern w:val="32"/>
          <w:szCs w:val="20"/>
        </w:rPr>
        <w:t xml:space="preserve">  Specifies that all reads and updates of an object are indivisible. </w:t>
      </w:r>
    </w:p>
    <w:p w14:paraId="04358B63"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4E056A">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Components</w:t>
      </w:r>
      <w:r w:rsidR="003C44DE">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kern w:val="32"/>
        </w:rPr>
        <w:instrText>Pragma:</w:instrText>
      </w:r>
      <w:r w:rsidR="00C904B6" w:rsidRPr="004E056A">
        <w:instrText>p</w:instrText>
      </w:r>
      <w:r w:rsidR="00EB0723">
        <w:instrText>ragma Atomic_Components</w:instrText>
      </w:r>
      <w:r w:rsidR="00E7056B">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Specifies that all reads and updates of an element of an array are indivisible.</w:t>
      </w:r>
    </w:p>
    <w:p w14:paraId="1531133C"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Convention</w:t>
      </w:r>
      <w:r w:rsidR="003C44DE">
        <w:rPr>
          <w:rFonts w:ascii="Times New Roman" w:hAnsi="Times New Roman" w:cs="Times New Roman"/>
          <w:u w:val="single"/>
        </w:rPr>
        <w:fldChar w:fldCharType="begin"/>
      </w:r>
      <w:r w:rsidR="00E7056B">
        <w:instrText xml:space="preserve"> XE "</w:instrText>
      </w:r>
      <w:r w:rsidR="00E7056B" w:rsidRPr="00C355B9">
        <w:rPr>
          <w:rFonts w:ascii="Times New Roman" w:hAnsi="Times New Roman" w:cs="Times New Roman"/>
          <w:u w:val="single"/>
        </w:rPr>
        <w:instrText>Pragma:</w:instrText>
      </w:r>
      <w:r w:rsidR="00C904B6">
        <w:instrText>p</w:instrText>
      </w:r>
      <w:r w:rsidR="00E7056B" w:rsidRPr="00C355B9">
        <w:instrText>ragma Convention</w:instrText>
      </w:r>
      <w:r w:rsidR="00E7056B">
        <w:instrText xml:space="preserve">" </w:instrText>
      </w:r>
      <w:r w:rsidR="003C44DE">
        <w:rPr>
          <w:rFonts w:ascii="Times New Roman" w:hAnsi="Times New Roman" w:cs="Times New Roman"/>
          <w:u w:val="single"/>
        </w:rPr>
        <w:fldChar w:fldCharType="end"/>
      </w:r>
      <w:r w:rsidR="004C770C">
        <w:t xml:space="preserve">:  Specifies that an Ada entity should use the conventions of another language. </w:t>
      </w:r>
    </w:p>
    <w:p w14:paraId="16BB961A" w14:textId="77777777" w:rsidR="004C770C" w:rsidRPr="00D8094A"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Detect_Blocking</w:t>
      </w:r>
      <w:r w:rsidR="003C44DE">
        <w:rPr>
          <w:rFonts w:ascii="Times New Roman" w:hAnsi="Times New Roman" w:cs="Times New Roman"/>
          <w:kern w:val="32"/>
          <w:szCs w:val="20"/>
          <w:u w:val="single"/>
        </w:rPr>
        <w:fldChar w:fldCharType="begin"/>
      </w:r>
      <w:r w:rsidR="001A043B">
        <w:instrText xml:space="preserve"> XE "</w:instrText>
      </w:r>
      <w:r w:rsidR="001A043B" w:rsidRPr="00717FE7">
        <w:rPr>
          <w:rFonts w:ascii="Times New Roman" w:hAnsi="Times New Roman" w:cs="Times New Roman"/>
          <w:kern w:val="32"/>
          <w:u w:val="single"/>
        </w:rPr>
        <w:instrText>Pragma:</w:instrText>
      </w:r>
      <w:r w:rsidR="00C904B6">
        <w:instrText>p</w:instrText>
      </w:r>
      <w:r w:rsidR="001A043B" w:rsidRPr="00717FE7">
        <w:instrText>ragma Detect_Blocking</w:instrText>
      </w:r>
      <w:r w:rsidR="001A043B">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A configuration pragma that specifies that all </w:t>
      </w:r>
      <w:r w:rsidR="004C770C">
        <w:t xml:space="preserve">potentially blocking operations within a protected operation shall be detected, resulting in the </w:t>
      </w:r>
      <w:r w:rsidR="004C770C" w:rsidRPr="00D8094A">
        <w:rPr>
          <w:rFonts w:ascii="Times New Roman" w:hAnsi="Times New Roman"/>
        </w:rPr>
        <w:t>Program_Error</w:t>
      </w:r>
      <w:r w:rsidR="003C44DE">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3C44DE">
        <w:rPr>
          <w:rFonts w:ascii="Times New Roman" w:hAnsi="Times New Roman"/>
        </w:rPr>
        <w:fldChar w:fldCharType="end"/>
      </w:r>
      <w:r w:rsidR="004C770C">
        <w:t xml:space="preserve"> exception being raised.</w:t>
      </w:r>
    </w:p>
    <w:p w14:paraId="357A2ADA" w14:textId="77777777"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Discard_Names</w:t>
      </w:r>
      <w:r w:rsidR="003C44DE">
        <w:rPr>
          <w:rFonts w:ascii="Times New Roman" w:hAnsi="Times New Roman" w:cs="Times New Roman"/>
          <w:kern w:val="32"/>
          <w:szCs w:val="20"/>
          <w:u w:val="single"/>
        </w:rPr>
        <w:fldChar w:fldCharType="begin"/>
      </w:r>
      <w:r w:rsidR="001A043B">
        <w:instrText xml:space="preserve"> XE "</w:instrText>
      </w:r>
      <w:r w:rsidR="001A043B" w:rsidRPr="00026AB9">
        <w:rPr>
          <w:rFonts w:ascii="Times New Roman" w:hAnsi="Times New Roman" w:cs="Times New Roman"/>
          <w:kern w:val="32"/>
          <w:u w:val="single"/>
        </w:rPr>
        <w:instrText>Pragma:</w:instrText>
      </w:r>
      <w:r w:rsidR="00C904B6">
        <w:instrText>p</w:instrText>
      </w:r>
      <w:r w:rsidR="001A043B" w:rsidRPr="00026AB9">
        <w:instrText>ragma Discard_Names</w:instrText>
      </w:r>
      <w:r w:rsidR="001A043B">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Specifies that </w:t>
      </w:r>
      <w:r w:rsidR="004C770C">
        <w:t>storage used at run-time for the names of certain entities</w:t>
      </w:r>
      <w:r w:rsidR="00DC24DF">
        <w:t>, particularly exceptions</w:t>
      </w:r>
      <w:r w:rsidR="003C44DE">
        <w:fldChar w:fldCharType="begin"/>
      </w:r>
      <w:r w:rsidR="004E056A">
        <w:instrText xml:space="preserve"> XE "</w:instrText>
      </w:r>
      <w:r w:rsidR="004E056A" w:rsidRPr="001475FF">
        <w:instrText>Exception</w:instrText>
      </w:r>
      <w:r w:rsidR="004E056A">
        <w:instrText xml:space="preserve">" </w:instrText>
      </w:r>
      <w:r w:rsidR="003C44DE">
        <w:fldChar w:fldCharType="end"/>
      </w:r>
      <w:r w:rsidR="00DC24DF">
        <w:t xml:space="preserve"> and enumeration literals,</w:t>
      </w:r>
      <w:r w:rsidR="004C770C">
        <w:t xml:space="preserve"> may be reduced.</w:t>
      </w:r>
    </w:p>
    <w:p w14:paraId="2ACACB02" w14:textId="77777777" w:rsidR="004C770C" w:rsidRDefault="00017A66" w:rsidP="0009389C">
      <w:pPr>
        <w:ind w:left="403"/>
      </w:pPr>
      <w:r w:rsidRPr="00017A66">
        <w:rPr>
          <w:rFonts w:ascii="Times New Roman" w:hAnsi="Times New Roman" w:cs="Times New Roman"/>
          <w:b/>
          <w:u w:val="single"/>
        </w:rPr>
        <w:lastRenderedPageBreak/>
        <w:t>Pragma</w:t>
      </w:r>
      <w:r w:rsidRPr="00017A66">
        <w:rPr>
          <w:rFonts w:ascii="Times New Roman" w:hAnsi="Times New Roman" w:cs="Times New Roman"/>
          <w:u w:val="single"/>
        </w:rPr>
        <w:t xml:space="preserve"> Export</w:t>
      </w:r>
      <w:r w:rsidR="003C44DE">
        <w:rPr>
          <w:rFonts w:ascii="Times New Roman" w:hAnsi="Times New Roman" w:cs="Times New Roman"/>
          <w:u w:val="single"/>
        </w:rPr>
        <w:fldChar w:fldCharType="begin"/>
      </w:r>
      <w:r w:rsidR="001A043B">
        <w:instrText xml:space="preserve"> XE "</w:instrText>
      </w:r>
      <w:r w:rsidRPr="00017A66">
        <w:rPr>
          <w:rFonts w:ascii="Times New Roman" w:hAnsi="Times New Roman" w:cs="Times New Roman"/>
        </w:rPr>
        <w:instrText>Pragma:</w:instrText>
      </w:r>
      <w:r w:rsidR="00C904B6" w:rsidRPr="004E056A">
        <w:instrText>p</w:instrText>
      </w:r>
      <w:r w:rsidR="00EB0723">
        <w:instrText>ragma Export</w:instrText>
      </w:r>
      <w:r w:rsidR="001A043B">
        <w:instrText xml:space="preserve">" </w:instrText>
      </w:r>
      <w:r w:rsidR="003C44DE">
        <w:rPr>
          <w:rFonts w:ascii="Times New Roman" w:hAnsi="Times New Roman" w:cs="Times New Roman"/>
          <w:u w:val="single"/>
        </w:rPr>
        <w:fldChar w:fldCharType="end"/>
      </w:r>
      <w:r w:rsidR="004C770C">
        <w:t>:  Specifies an Ada entity to be accessed by a foreign language, thus allowing an Ada subprogram to be called from a foreign language, or an Ada object to be accessed from a foreign language.</w:t>
      </w:r>
    </w:p>
    <w:p w14:paraId="40DACF16"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Import</w:t>
      </w:r>
      <w:r w:rsidR="003C44DE">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Import</w:instrText>
      </w:r>
      <w:r w:rsidR="00F720AD">
        <w:instrText xml:space="preserve">" </w:instrText>
      </w:r>
      <w:r w:rsidR="003C44DE">
        <w:rPr>
          <w:rFonts w:ascii="Times New Roman" w:hAnsi="Times New Roman" w:cs="Times New Roman"/>
          <w:u w:val="single"/>
        </w:rPr>
        <w:fldChar w:fldCharType="end"/>
      </w:r>
      <w:r w:rsidR="004C770C">
        <w:t>:  Specifies an entity defined in a foreign language that may be accessed from an Ada program, thus allowing a foreign-language subprogram to be called from Ada, or a foreign-language variable to be accessed from Ada.</w:t>
      </w:r>
    </w:p>
    <w:p w14:paraId="25476426"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 xml:space="preserve">Pragma </w:t>
      </w:r>
      <w:r w:rsidRPr="00017A66">
        <w:rPr>
          <w:rFonts w:ascii="Times New Roman" w:hAnsi="Times New Roman" w:cs="Times New Roman"/>
          <w:kern w:val="32"/>
          <w:szCs w:val="20"/>
          <w:u w:val="single"/>
        </w:rPr>
        <w:t>Normalize_Scalars</w:t>
      </w:r>
      <w:r w:rsidR="003C44DE">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Normalize_Scalars</w:instrText>
      </w:r>
      <w:r w:rsidR="00F720AD">
        <w:instrText xml:space="preserve">" </w:instrText>
      </w:r>
      <w:r w:rsidR="003C44DE">
        <w:rPr>
          <w:rFonts w:ascii="Times New Roman" w:hAnsi="Times New Roman" w:cs="Times New Roman"/>
          <w:kern w:val="32"/>
          <w:szCs w:val="20"/>
          <w:u w:val="single"/>
        </w:rPr>
        <w:fldChar w:fldCharType="end"/>
      </w:r>
      <w:r w:rsidR="004C770C" w:rsidRPr="00473FD5">
        <w:rPr>
          <w:rFonts w:cs="Arial"/>
          <w:kern w:val="32"/>
          <w:szCs w:val="20"/>
        </w:rPr>
        <w:t>:</w:t>
      </w:r>
      <w:r w:rsidR="004C770C">
        <w:rPr>
          <w:rFonts w:cs="Arial"/>
          <w:kern w:val="32"/>
          <w:szCs w:val="20"/>
        </w:rPr>
        <w:t xml:space="preserve">  A configuration pragma that specifies </w:t>
      </w:r>
      <w:r w:rsidR="004C770C">
        <w:t>that an otherwise uninitialized scalar object is set to a predictable value, but out of range if possible.</w:t>
      </w:r>
    </w:p>
    <w:p w14:paraId="3ED9C186" w14:textId="77777777"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00F720AD">
        <w:rPr>
          <w:rFonts w:ascii="Times New Roman" w:hAnsi="Times New Roman" w:cs="Times New Roman"/>
          <w:b/>
          <w:u w:val="single"/>
        </w:rPr>
        <w:t xml:space="preserve"> </w:t>
      </w:r>
      <w:r w:rsidRPr="00017A66">
        <w:rPr>
          <w:rFonts w:ascii="Times New Roman" w:hAnsi="Times New Roman" w:cs="Times New Roman"/>
          <w:kern w:val="32"/>
          <w:szCs w:val="20"/>
          <w:u w:val="single"/>
        </w:rPr>
        <w:t>Pac</w:t>
      </w:r>
      <w:r w:rsidR="003C44DE">
        <w:rPr>
          <w:rFonts w:ascii="Times New Roman" w:hAnsi="Times New Roman" w:cs="Times New Roman"/>
          <w:kern w:val="32"/>
          <w:szCs w:val="20"/>
          <w:u w:val="single"/>
        </w:rPr>
        <w:fldChar w:fldCharType="begin"/>
      </w:r>
      <w:r w:rsidR="00C904B6">
        <w:instrText xml:space="preserve"> XE "</w:instrText>
      </w:r>
      <w:r w:rsidRPr="00017A66">
        <w:rPr>
          <w:rFonts w:ascii="Times New Roman" w:hAnsi="Times New Roman" w:cs="Times New Roman"/>
          <w:kern w:val="32"/>
        </w:rPr>
        <w:instrText>Pragma:</w:instrText>
      </w:r>
      <w:r w:rsidR="00C904B6" w:rsidRPr="004E056A">
        <w:instrText>pragma Pack</w:instrText>
      </w:r>
      <w:r w:rsidR="00C904B6">
        <w:instrText xml:space="preserve">" </w:instrText>
      </w:r>
      <w:r w:rsidR="003C44DE">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k</w:t>
      </w:r>
      <w:r w:rsidR="004C770C">
        <w:rPr>
          <w:rFonts w:cs="Arial"/>
          <w:kern w:val="32"/>
          <w:szCs w:val="20"/>
        </w:rPr>
        <w:t xml:space="preserve">:  </w:t>
      </w:r>
      <w:r w:rsidR="004C770C">
        <w:t>Specifies that storage minimization should be the main criterion when selecting the representation of a composite type.</w:t>
      </w:r>
    </w:p>
    <w:p w14:paraId="42E2029A"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Restrictions</w:t>
      </w:r>
      <w:r w:rsidR="003C44DE">
        <w:rPr>
          <w:rFonts w:ascii="Times New Roman" w:hAnsi="Times New Roman" w:cs="Times New Roman"/>
          <w:u w:val="single"/>
        </w:rPr>
        <w:fldChar w:fldCharType="begin"/>
      </w:r>
      <w:r w:rsidR="004E056A">
        <w:instrText xml:space="preserve"> XE "</w:instrText>
      </w:r>
      <w:r w:rsidR="004E056A" w:rsidRPr="00014B21">
        <w:rPr>
          <w:rFonts w:ascii="Times New Roman" w:hAnsi="Times New Roman" w:cs="Times New Roman"/>
          <w:u w:val="single"/>
        </w:rPr>
        <w:instrText>C</w:instrText>
      </w:r>
      <w:r w:rsidR="00EB0723">
        <w:rPr>
          <w:rFonts w:ascii="Times New Roman" w:hAnsi="Times New Roman" w:cs="Times New Roman"/>
          <w:u w:val="single"/>
        </w:rPr>
        <w:instrText>onfiguration pragma</w:instrText>
      </w:r>
      <w:r w:rsidR="004E056A">
        <w:instrText xml:space="preserve">" </w:instrText>
      </w:r>
      <w:r w:rsidR="003C44DE">
        <w:rPr>
          <w:rFonts w:ascii="Times New Roman" w:hAnsi="Times New Roman" w:cs="Times New Roman"/>
          <w:u w:val="single"/>
        </w:rPr>
        <w:fldChar w:fldCharType="end"/>
      </w:r>
      <w:r w:rsidR="003C44DE">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Restrictions</w:instrText>
      </w:r>
      <w:r w:rsidR="00F720AD">
        <w:instrText xml:space="preserve">" </w:instrText>
      </w:r>
      <w:r w:rsidR="003C44DE">
        <w:rPr>
          <w:rFonts w:ascii="Times New Roman" w:hAnsi="Times New Roman" w:cs="Times New Roman"/>
          <w:u w:val="single"/>
        </w:rPr>
        <w:fldChar w:fldCharType="end"/>
      </w:r>
      <w:r w:rsidR="004C770C">
        <w:t xml:space="preserve">:  Specifies that certain language features are not to be used in a given application. For example, the </w:t>
      </w:r>
      <w:r w:rsidR="004C770C" w:rsidRPr="006A7E88">
        <w:rPr>
          <w:rFonts w:ascii="Times New Roman" w:hAnsi="Times New Roman"/>
          <w:b/>
          <w:bCs/>
        </w:rPr>
        <w:t>pragma</w:t>
      </w:r>
      <w:r w:rsidR="004C770C" w:rsidRPr="006A7E88">
        <w:rPr>
          <w:rFonts w:ascii="Times New Roman" w:hAnsi="Times New Roman"/>
        </w:rPr>
        <w:t xml:space="preserve"> Restrictions</w:t>
      </w:r>
      <w:r w:rsidR="003C44DE">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rPr>
        <w:fldChar w:fldCharType="end"/>
      </w:r>
      <w:r w:rsidR="004C770C" w:rsidRPr="006A7E88">
        <w:rPr>
          <w:rFonts w:ascii="Times New Roman" w:hAnsi="Times New Roman"/>
        </w:rPr>
        <w:t xml:space="preserve"> (No_Obsolescent_Features)</w:t>
      </w:r>
      <w:r w:rsidR="004C770C">
        <w:t xml:space="preserve"> prohibits the use of any deprecated features. This </w:t>
      </w:r>
      <w:r w:rsidR="004C770C" w:rsidRPr="006A7E88">
        <w:rPr>
          <w:rFonts w:ascii="Times New Roman" w:hAnsi="Times New Roman"/>
          <w:b/>
          <w:bCs/>
        </w:rPr>
        <w:t>pragma</w:t>
      </w:r>
      <w:r w:rsidR="004C770C">
        <w:t xml:space="preserve"> is a </w:t>
      </w:r>
      <w:r w:rsidR="004C770C" w:rsidRPr="006A7E88">
        <w:rPr>
          <w:rFonts w:ascii="Times New Roman" w:hAnsi="Times New Roman"/>
        </w:rPr>
        <w:t>configuration pragma</w:t>
      </w:r>
      <w:r w:rsidR="004C770C">
        <w:t xml:space="preserve"> which means that all program units compiled into the library must obey the restriction.</w:t>
      </w:r>
    </w:p>
    <w:p w14:paraId="738AAE60" w14:textId="77777777" w:rsidR="004C770C" w:rsidRDefault="00017A66" w:rsidP="0009389C">
      <w:pPr>
        <w:ind w:left="403"/>
        <w:rPr>
          <w:rFonts w:cs="Arial"/>
          <w:kern w:val="32"/>
          <w:szCs w:val="20"/>
        </w:rPr>
      </w:pPr>
      <w:r w:rsidRPr="00017A66">
        <w:rPr>
          <w:rFonts w:ascii="Times New Roman" w:hAnsi="Times New Roman" w:cs="Times New Roman"/>
          <w:b/>
          <w:kern w:val="32"/>
          <w:szCs w:val="20"/>
          <w:u w:val="single"/>
        </w:rPr>
        <w:t>Pragma</w:t>
      </w:r>
      <w:r w:rsidRPr="00017A66">
        <w:rPr>
          <w:rFonts w:ascii="Times New Roman" w:hAnsi="Times New Roman" w:cs="Times New Roman"/>
          <w:kern w:val="32"/>
          <w:szCs w:val="20"/>
          <w:u w:val="single"/>
        </w:rPr>
        <w:t xml:space="preserve"> Suppress</w:t>
      </w:r>
      <w:r w:rsidR="003C44DE">
        <w:rPr>
          <w:rFonts w:ascii="Times New Roman" w:hAnsi="Times New Roman" w:cs="Times New Roman"/>
          <w:kern w:val="32"/>
          <w:szCs w:val="20"/>
          <w:u w:val="single"/>
        </w:rPr>
        <w:fldChar w:fldCharType="begin"/>
      </w:r>
      <w:r w:rsidR="00F720AD">
        <w:instrText xml:space="preserve"> XE "</w:instrText>
      </w:r>
      <w:r w:rsidR="00F720AD" w:rsidRPr="00E11BA2">
        <w:rPr>
          <w:rFonts w:ascii="Times New Roman" w:hAnsi="Times New Roman" w:cs="Times New Roman"/>
          <w:kern w:val="32"/>
          <w:u w:val="single"/>
        </w:rPr>
        <w:instrText>Pragma:</w:instrText>
      </w:r>
      <w:r w:rsidR="00C904B6">
        <w:instrText>p</w:instrText>
      </w:r>
      <w:r w:rsidR="00F720AD" w:rsidRPr="00E11BA2">
        <w:instrText>ragma Suppress</w:instrText>
      </w:r>
      <w:r w:rsidR="00F720AD">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Specifies that a run-time check need not be performed because the programmer asserts it will always succeed. </w:t>
      </w:r>
    </w:p>
    <w:p w14:paraId="2A509050" w14:textId="77777777" w:rsidR="00CE3E01" w:rsidRDefault="00017A66" w:rsidP="00CE3E01">
      <w:pPr>
        <w:ind w:left="403"/>
        <w:rPr>
          <w:rFonts w:ascii="Times New Roman" w:hAnsi="Times New Roman" w:cs="Times New Roman"/>
          <w:b/>
          <w:szCs w:val="20"/>
          <w:u w:val="single"/>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Unchecked</w:t>
      </w:r>
      <w:r w:rsidR="00F720AD">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Unio</w:t>
      </w:r>
      <w:r w:rsidR="003C44DE">
        <w:rPr>
          <w:rFonts w:ascii="Times New Roman" w:hAnsi="Times New Roman" w:cs="Times New Roman"/>
          <w:kern w:val="32"/>
          <w:szCs w:val="20"/>
          <w:u w:val="single"/>
        </w:rPr>
        <w:fldChar w:fldCharType="begin"/>
      </w:r>
      <w:r w:rsidR="00F720AD">
        <w:instrText xml:space="preserve"> XE "</w:instrText>
      </w:r>
      <w:r w:rsidR="00F720AD" w:rsidRPr="003E6513">
        <w:rPr>
          <w:rFonts w:ascii="Times New Roman" w:hAnsi="Times New Roman" w:cs="Times New Roman"/>
          <w:kern w:val="32"/>
          <w:u w:val="single"/>
        </w:rPr>
        <w:instrText>Pragma:</w:instrText>
      </w:r>
      <w:r w:rsidR="00C904B6">
        <w:instrText>p</w:instrText>
      </w:r>
      <w:r w:rsidR="00F720AD" w:rsidRPr="003E6513">
        <w:instrText>ragma Unchecked Union</w:instrText>
      </w:r>
      <w:r w:rsidR="00F720AD">
        <w:instrText xml:space="preserve">" </w:instrText>
      </w:r>
      <w:r w:rsidR="003C44DE">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n</w:t>
      </w:r>
      <w:r w:rsidR="004C770C" w:rsidRPr="005F2587">
        <w:rPr>
          <w:rFonts w:cs="Arial"/>
          <w:kern w:val="32"/>
          <w:szCs w:val="20"/>
        </w:rPr>
        <w:t xml:space="preserve">: </w:t>
      </w:r>
      <w:r w:rsidR="004C770C">
        <w:rPr>
          <w:rFonts w:cs="Arial"/>
          <w:kern w:val="32"/>
          <w:szCs w:val="20"/>
        </w:rPr>
        <w:t xml:space="preserve"> </w:t>
      </w:r>
      <w:r w:rsidR="004C770C" w:rsidRPr="005F2587">
        <w:rPr>
          <w:rFonts w:cs="Arial"/>
          <w:szCs w:val="20"/>
        </w:rPr>
        <w:t xml:space="preserve">Specifies an interface correspondence between a given discriminated type and some C union. The </w:t>
      </w:r>
      <w:r w:rsidR="004C770C" w:rsidRPr="005F2587">
        <w:rPr>
          <w:rFonts w:ascii="Times New Roman" w:hAnsi="Times New Roman"/>
          <w:b/>
          <w:szCs w:val="20"/>
        </w:rPr>
        <w:t>pragma</w:t>
      </w:r>
      <w:r w:rsidR="004C770C" w:rsidRPr="005F2587">
        <w:rPr>
          <w:rFonts w:cs="Arial"/>
          <w:szCs w:val="20"/>
        </w:rPr>
        <w:t xml:space="preserve"> specifies that the associated type shall be given a representation that leaves no space for its discriminant(s).</w:t>
      </w:r>
    </w:p>
    <w:p w14:paraId="6FBD1537" w14:textId="77777777" w:rsidR="00CE3E01" w:rsidRDefault="00017A66" w:rsidP="00CE3E01">
      <w:pPr>
        <w:ind w:left="403"/>
      </w:pPr>
      <w:r w:rsidRPr="00017A66">
        <w:rPr>
          <w:rFonts w:ascii="Times New Roman" w:hAnsi="Times New Roman" w:cs="Times New Roman"/>
          <w:b/>
          <w:szCs w:val="20"/>
          <w:u w:val="single"/>
        </w:rPr>
        <w:t>Pragma</w:t>
      </w:r>
      <w:r w:rsidRPr="00017A66">
        <w:rPr>
          <w:rFonts w:ascii="Times New Roman" w:hAnsi="Times New Roman" w:cs="Times New Roman"/>
          <w:szCs w:val="20"/>
          <w:u w:val="single"/>
        </w:rPr>
        <w:t xml:space="preserve"> </w:t>
      </w:r>
      <w:r w:rsidRPr="00017A66">
        <w:rPr>
          <w:rFonts w:ascii="Times New Roman" w:hAnsi="Times New Roman" w:cs="Times New Roman"/>
          <w:kern w:val="32"/>
          <w:szCs w:val="20"/>
          <w:u w:val="single"/>
        </w:rPr>
        <w:t>Volatile</w:t>
      </w:r>
      <w:r w:rsidR="003C44DE">
        <w:rPr>
          <w:rFonts w:ascii="Times New Roman" w:hAnsi="Times New Roman" w:cs="Times New Roman"/>
          <w:kern w:val="32"/>
          <w:szCs w:val="20"/>
          <w:u w:val="single"/>
        </w:rPr>
        <w:fldChar w:fldCharType="begin"/>
      </w:r>
      <w:r w:rsidR="00F720AD">
        <w:instrText xml:space="preserve"> XE "</w:instrText>
      </w:r>
      <w:r w:rsidR="00F720AD" w:rsidRPr="00431D0C">
        <w:rPr>
          <w:rFonts w:ascii="Times New Roman" w:hAnsi="Times New Roman" w:cs="Times New Roman"/>
          <w:kern w:val="32"/>
          <w:u w:val="single"/>
        </w:rPr>
        <w:instrText>Pragma:</w:instrText>
      </w:r>
      <w:r w:rsidR="00C904B6">
        <w:instrText>p</w:instrText>
      </w:r>
      <w:r w:rsidR="00F720AD" w:rsidRPr="00431D0C">
        <w:instrText>ragma Volatile</w:instrText>
      </w:r>
      <w:r w:rsidR="00F720AD">
        <w:instrText xml:space="preserve">" </w:instrText>
      </w:r>
      <w:r w:rsidR="003C44DE">
        <w:rPr>
          <w:rFonts w:ascii="Times New Roman" w:hAnsi="Times New Roman" w:cs="Times New Roman"/>
          <w:kern w:val="32"/>
          <w:szCs w:val="20"/>
          <w:u w:val="single"/>
        </w:rPr>
        <w:fldChar w:fldCharType="end"/>
      </w:r>
      <w:r w:rsidR="004C770C">
        <w:rPr>
          <w:rFonts w:cs="Arial"/>
          <w:kern w:val="32"/>
          <w:szCs w:val="20"/>
        </w:rPr>
        <w:t xml:space="preserve">:  </w:t>
      </w:r>
      <w:r w:rsidR="00077EA3">
        <w:rPr>
          <w:rFonts w:cs="Arial"/>
          <w:kern w:val="32"/>
          <w:szCs w:val="20"/>
        </w:rPr>
        <w:t>Applicable to a type, an object, or a component, and specifies that the associated</w:t>
      </w:r>
      <w:r w:rsidR="00CE3E01">
        <w:t xml:space="preserve"> object</w:t>
      </w:r>
      <w:r w:rsidR="00077EA3">
        <w:t>s are volatile, meaning that all updates to the objects</w:t>
      </w:r>
      <w:r w:rsidR="00CE3E01">
        <w:t xml:space="preserve"> are seen in the same order by all tasks.</w:t>
      </w:r>
    </w:p>
    <w:p w14:paraId="43E3DC1C" w14:textId="77777777"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Volatile</w:t>
      </w:r>
      <w:r w:rsidR="009E1287">
        <w:rPr>
          <w:rFonts w:ascii="Times New Roman" w:hAnsi="Times New Roman" w:cs="Times New Roman"/>
          <w:kern w:val="32"/>
          <w:szCs w:val="20"/>
          <w:u w:val="single"/>
        </w:rPr>
        <w:t>_</w:t>
      </w:r>
      <w:r w:rsidRPr="00017A66">
        <w:rPr>
          <w:rFonts w:ascii="Times New Roman" w:hAnsi="Times New Roman" w:cs="Times New Roman"/>
          <w:kern w:val="32"/>
          <w:szCs w:val="20"/>
          <w:u w:val="single"/>
        </w:rPr>
        <w:t>Component</w:t>
      </w:r>
      <w:r w:rsidR="003C44DE">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Volatile</w:instrText>
      </w:r>
      <w:r w:rsidR="009E1287">
        <w:instrText>_</w:instrText>
      </w:r>
      <w:r w:rsidR="00F720AD" w:rsidRPr="004E056A">
        <w:instrText>Components</w:instrText>
      </w:r>
      <w:r w:rsidR="00F720AD">
        <w:instrText xml:space="preserve">" </w:instrText>
      </w:r>
      <w:r w:rsidR="003C44DE">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s</w:t>
      </w:r>
      <w:r w:rsidR="004C770C">
        <w:rPr>
          <w:rFonts w:cs="Arial"/>
          <w:kern w:val="32"/>
          <w:szCs w:val="20"/>
        </w:rPr>
        <w:t xml:space="preserve">:  </w:t>
      </w:r>
      <w:r w:rsidR="00077EA3">
        <w:rPr>
          <w:rFonts w:cs="Arial"/>
          <w:kern w:val="32"/>
          <w:szCs w:val="20"/>
        </w:rPr>
        <w:t>Applicable to an array type or an array object, and s</w:t>
      </w:r>
      <w:r w:rsidR="004C770C">
        <w:rPr>
          <w:rFonts w:cs="Arial"/>
          <w:kern w:val="32"/>
          <w:szCs w:val="20"/>
        </w:rPr>
        <w:t xml:space="preserve">pecifies that </w:t>
      </w:r>
      <w:r w:rsidR="00077EA3">
        <w:rPr>
          <w:rFonts w:cs="Arial"/>
          <w:kern w:val="32"/>
          <w:szCs w:val="20"/>
        </w:rPr>
        <w:t xml:space="preserve">the associated components are volatile, meaning that </w:t>
      </w:r>
      <w:r w:rsidR="004C770C">
        <w:rPr>
          <w:rFonts w:cs="Arial"/>
          <w:kern w:val="32"/>
          <w:szCs w:val="20"/>
        </w:rPr>
        <w:t xml:space="preserve">all </w:t>
      </w:r>
      <w:r w:rsidR="00077EA3">
        <w:rPr>
          <w:rFonts w:cs="Arial"/>
          <w:kern w:val="32"/>
          <w:szCs w:val="20"/>
        </w:rPr>
        <w:t>updat</w:t>
      </w:r>
      <w:r w:rsidR="00CE3E01">
        <w:rPr>
          <w:rFonts w:cs="Arial"/>
          <w:kern w:val="32"/>
          <w:szCs w:val="20"/>
        </w:rPr>
        <w:t xml:space="preserve">es to </w:t>
      </w:r>
      <w:r w:rsidR="00077EA3">
        <w:rPr>
          <w:rFonts w:cs="Arial"/>
          <w:kern w:val="32"/>
          <w:szCs w:val="20"/>
        </w:rPr>
        <w:t xml:space="preserve">the components </w:t>
      </w:r>
      <w:r w:rsidR="004C770C">
        <w:rPr>
          <w:rFonts w:cs="Arial"/>
          <w:kern w:val="32"/>
          <w:szCs w:val="20"/>
        </w:rPr>
        <w:t xml:space="preserve">are </w:t>
      </w:r>
      <w:r w:rsidR="00CE3E01">
        <w:t>seen in the same order by all tasks</w:t>
      </w:r>
      <w:r w:rsidR="004C770C">
        <w:t>. </w:t>
      </w:r>
    </w:p>
    <w:p w14:paraId="17800533" w14:textId="77777777" w:rsidR="00CE3E01" w:rsidRPr="00AF6C62" w:rsidRDefault="00CE3E01" w:rsidP="0009389C">
      <w:pPr>
        <w:ind w:left="403"/>
        <w:rPr>
          <w:rFonts w:cs="Arial"/>
          <w:kern w:val="32"/>
          <w:szCs w:val="20"/>
        </w:rPr>
      </w:pPr>
      <w:r w:rsidRPr="00CE3E01">
        <w:rPr>
          <w:rFonts w:cs="Arial"/>
          <w:kern w:val="32"/>
          <w:szCs w:val="20"/>
        </w:rPr>
        <w:t>Note:  Each of these </w:t>
      </w:r>
      <w:r w:rsidRPr="00CE3E01">
        <w:rPr>
          <w:rFonts w:ascii="Times New Roman" w:hAnsi="Times New Roman" w:cs="Times New Roman"/>
          <w:b/>
          <w:kern w:val="32"/>
          <w:szCs w:val="20"/>
        </w:rPr>
        <w:t>pragma</w:t>
      </w:r>
      <w:r w:rsidRPr="00CE3E01">
        <w:rPr>
          <w:rFonts w:cs="Arial"/>
          <w:kern w:val="32"/>
          <w:szCs w:val="20"/>
        </w:rPr>
        <w:t>s specifies that the similarly named aspect of the type, object, or component denoted by its argument is True.</w:t>
      </w:r>
    </w:p>
    <w:p w14:paraId="25544601" w14:textId="77777777" w:rsidR="004C770C" w:rsidRDefault="004C770C" w:rsidP="004C770C">
      <w:r w:rsidRPr="009B10A4">
        <w:rPr>
          <w:u w:val="single"/>
        </w:rPr>
        <w:t>Separate Compilation</w:t>
      </w:r>
      <w:r w:rsidR="003C44DE">
        <w:rPr>
          <w:u w:val="single"/>
        </w:rPr>
        <w:fldChar w:fldCharType="begin"/>
      </w:r>
      <w:r w:rsidR="00F720AD">
        <w:instrText xml:space="preserve"> XE "</w:instrText>
      </w:r>
      <w:r w:rsidR="00017A66" w:rsidRPr="00017A66">
        <w:instrText>Separate Compilation</w:instrText>
      </w:r>
      <w:r w:rsidR="00F720AD">
        <w:instrText xml:space="preserve">" </w:instrText>
      </w:r>
      <w:r w:rsidR="003C44DE">
        <w:rPr>
          <w:u w:val="single"/>
        </w:rPr>
        <w:fldChar w:fldCharType="end"/>
      </w:r>
      <w:r>
        <w:t xml:space="preserve">: Ada requires that calls on libraries are checked for invalid situations as if the called routine were </w:t>
      </w:r>
      <w:r w:rsidR="00F8438F">
        <w:t>part of the current compilation.</w:t>
      </w:r>
    </w:p>
    <w:p w14:paraId="2D0E4AFD" w14:textId="77777777" w:rsidR="004C770C" w:rsidRDefault="00017A66" w:rsidP="004C770C">
      <w:r w:rsidRPr="00017A66">
        <w:rPr>
          <w:u w:val="single"/>
        </w:rPr>
        <w:t>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rsidRPr="00017A66">
        <w:rPr>
          <w:u w:val="single"/>
        </w:rPr>
        <w:t>:</w:t>
      </w:r>
      <w:r w:rsidR="001D2B31">
        <w:t xml:space="preserve"> </w:t>
      </w:r>
      <w:r w:rsidR="004C770C">
        <w:t>A storage pool can be sized exactly to the requirements of the application by allocating only what is needed for all objects of a single type without using the centrally managed heap. Exception</w:t>
      </w:r>
      <w:r w:rsidR="003C44DE">
        <w:fldChar w:fldCharType="begin"/>
      </w:r>
      <w:r w:rsidR="00DA7A08">
        <w:instrText xml:space="preserve"> XE "</w:instrText>
      </w:r>
      <w:r w:rsidR="00DA7A08" w:rsidRPr="004E3A24">
        <w:instrText>Exception</w:instrText>
      </w:r>
      <w:r w:rsidR="00DA7A08">
        <w:instrText xml:space="preserve">" </w:instrText>
      </w:r>
      <w:r w:rsidR="003C44DE">
        <w:fldChar w:fldCharType="end"/>
      </w:r>
      <w:r w:rsidR="004C770C">
        <w:t xml:space="preserve">s raised due to memory failures in a storage pool will not adversely affect storage allocation from other storage pools or from the heap.   </w:t>
      </w:r>
      <w:r w:rsidR="004C770C" w:rsidRPr="00F43611">
        <w:t xml:space="preserve">Storage pools for types whose values are of equal length </w:t>
      </w:r>
      <w:r w:rsidR="004C770C">
        <w:t>do not suffer from fragmentation.</w:t>
      </w:r>
      <w:r w:rsidR="00D65435">
        <w:t xml:space="preserve">  Storage pools may be divided into subpools</w:t>
      </w:r>
      <w:r w:rsidR="003C44DE">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3C44DE">
        <w:rPr>
          <w:u w:val="single"/>
        </w:rPr>
        <w:fldChar w:fldCharType="end"/>
      </w:r>
      <w:r w:rsidR="00D65435">
        <w:t>, to allow efficient reclamation of a portion of a storage pool.</w:t>
      </w:r>
    </w:p>
    <w:p w14:paraId="185F8F59" w14:textId="77777777" w:rsidR="004C770C" w:rsidRDefault="004C770C" w:rsidP="004C770C">
      <w:r>
        <w:t>The following Ada restrictions prevent the application from using allocators</w:t>
      </w:r>
      <w:r w:rsidR="00D65435">
        <w:t xml:space="preserve"> in various contexts</w:t>
      </w:r>
      <w:r>
        <w:t>:</w:t>
      </w:r>
    </w:p>
    <w:p w14:paraId="250B0F18" w14:textId="77777777"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(No_Allocators)</w:t>
      </w:r>
      <w:r>
        <w:t xml:space="preserve">: prevents the use of </w:t>
      </w:r>
      <w:r w:rsidR="00D65435">
        <w:t xml:space="preserve">all </w:t>
      </w:r>
      <w:r>
        <w:t>allocators.</w:t>
      </w:r>
    </w:p>
    <w:p w14:paraId="344EC351" w14:textId="77777777" w:rsidR="00D65435" w:rsidRDefault="00D65435"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w:t>
      </w:r>
      <w:r w:rsidRPr="00601743">
        <w:rPr>
          <w:rFonts w:ascii="Times New Roman" w:hAnsi="Times New Roman"/>
          <w:u w:val="single"/>
        </w:rPr>
        <w:t>No_Standard_Allocators_After_Elaboration</w:t>
      </w:r>
      <w:r w:rsidRPr="00360C9A">
        <w:rPr>
          <w:rFonts w:ascii="Times New Roman" w:hAnsi="Times New Roman"/>
          <w:u w:val="single"/>
        </w:rPr>
        <w:t>)</w:t>
      </w:r>
      <w:r>
        <w:t>: prevents the use of allocators after the main program has commenced.</w:t>
      </w:r>
    </w:p>
    <w:p w14:paraId="4CA7CBB9" w14:textId="77777777" w:rsidR="004C770C" w:rsidRDefault="004C770C" w:rsidP="004C770C">
      <w:pPr>
        <w:ind w:left="720"/>
      </w:pPr>
      <w:r w:rsidRPr="00360C9A">
        <w:rPr>
          <w:rFonts w:ascii="Times New Roman" w:hAnsi="Times New Roman"/>
          <w:b/>
          <w:u w:val="single"/>
        </w:rPr>
        <w:lastRenderedPageBreak/>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(No_Local_Allocators)</w:t>
      </w:r>
      <w:r>
        <w:t xml:space="preserve">: prevents the use of allocators </w:t>
      </w:r>
      <w:r w:rsidR="00D65435">
        <w:t>except within expressions that are evaluated as part of library-unit elaboration</w:t>
      </w:r>
      <w:r>
        <w:t>.</w:t>
      </w:r>
    </w:p>
    <w:p w14:paraId="5C3F551E" w14:textId="77777777" w:rsidR="008D58DC" w:rsidRDefault="004C770C" w:rsidP="00D65435">
      <w:pPr>
        <w:ind w:left="720"/>
        <w:rPr>
          <w:rFonts w:ascii="Times New Roman" w:hAnsi="Times New Roman"/>
          <w:b/>
          <w:u w:val="single"/>
        </w:rPr>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(No_Implicit_Heap_Allocations)</w:t>
      </w:r>
      <w:r>
        <w:t>:</w:t>
      </w:r>
      <w:r w:rsidRPr="00DD4A35">
        <w:t xml:space="preserve"> </w:t>
      </w:r>
      <w:r>
        <w:t xml:space="preserve">prevents the </w:t>
      </w:r>
      <w:r w:rsidR="00D65435">
        <w:t xml:space="preserve">implicit </w:t>
      </w:r>
      <w:r>
        <w:t xml:space="preserve">use of </w:t>
      </w:r>
      <w:r w:rsidR="00D65435">
        <w:t>heap allocation by the Ada implementation, but allows explicit allocators</w:t>
      </w:r>
      <w:r>
        <w:t>.</w:t>
      </w:r>
      <w:r w:rsidR="00D65435" w:rsidRPr="00D65435">
        <w:rPr>
          <w:rFonts w:ascii="Times New Roman" w:hAnsi="Times New Roman"/>
          <w:b/>
          <w:u w:val="single"/>
        </w:rPr>
        <w:t xml:space="preserve"> </w:t>
      </w:r>
    </w:p>
    <w:p w14:paraId="04B142BC"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Pr>
          <w:rFonts w:ascii="Times New Roman" w:hAnsi="Times New Roman"/>
          <w:u w:val="single"/>
        </w:rPr>
        <w:t>(No_Anonymous_Allocator</w:t>
      </w:r>
      <w:r w:rsidRPr="00360C9A">
        <w:rPr>
          <w:rFonts w:ascii="Times New Roman" w:hAnsi="Times New Roman"/>
          <w:u w:val="single"/>
        </w:rPr>
        <w:t>s)</w:t>
      </w:r>
      <w:r>
        <w:t>:</w:t>
      </w:r>
      <w:r w:rsidRPr="00DD4A35">
        <w:t xml:space="preserve"> </w:t>
      </w:r>
      <w:r>
        <w:t>prevents the use of allocators having an anonymous type</w:t>
      </w:r>
      <w:r w:rsidR="008D58DC">
        <w:t>.</w:t>
      </w:r>
    </w:p>
    <w:p w14:paraId="1F59C9D1"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Pr>
          <w:rFonts w:ascii="Times New Roman" w:hAnsi="Times New Roman"/>
          <w:u w:val="single"/>
        </w:rPr>
        <w:t>(No_Access_Parameter_Allocator</w:t>
      </w:r>
      <w:r w:rsidRPr="00360C9A">
        <w:rPr>
          <w:rFonts w:ascii="Times New Roman" w:hAnsi="Times New Roman"/>
          <w:u w:val="single"/>
        </w:rPr>
        <w:t>s)</w:t>
      </w:r>
      <w:r>
        <w:t>:</w:t>
      </w:r>
      <w:r w:rsidRPr="00DD4A35">
        <w:t xml:space="preserve"> </w:t>
      </w:r>
      <w:r>
        <w:t>prevents the use of allocators as the actual parameter for an access parameter</w:t>
      </w:r>
      <w:r w:rsidR="008D58DC">
        <w:t>.</w:t>
      </w:r>
    </w:p>
    <w:p w14:paraId="52A00E26" w14:textId="77777777"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Pr>
          <w:rFonts w:ascii="Times New Roman" w:hAnsi="Times New Roman"/>
          <w:u w:val="single"/>
        </w:rPr>
        <w:t>(No_Coextensions</w:t>
      </w:r>
      <w:r w:rsidRPr="00360C9A">
        <w:rPr>
          <w:rFonts w:ascii="Times New Roman" w:hAnsi="Times New Roman"/>
          <w:u w:val="single"/>
        </w:rPr>
        <w:t>)</w:t>
      </w:r>
      <w:r>
        <w:t>:</w:t>
      </w:r>
      <w:r w:rsidRPr="00DD4A35">
        <w:t xml:space="preserve"> </w:t>
      </w:r>
      <w:r>
        <w:t>prevents the use of allocators as the initial value for an access discriminant</w:t>
      </w:r>
      <w:r w:rsidR="008D58DC">
        <w:t>.</w:t>
      </w:r>
    </w:p>
    <w:p w14:paraId="614B9C9F" w14:textId="77777777" w:rsidR="002D2018" w:rsidRPr="008768B0" w:rsidRDefault="00017A66" w:rsidP="008768B0">
      <w:pPr>
        <w:ind w:left="720"/>
        <w:rPr>
          <w:rFonts w:ascii="Times New Roman" w:hAnsi="Times New Roman"/>
          <w:b/>
          <w:u w:val="single"/>
        </w:rPr>
      </w:pPr>
      <w:r w:rsidRPr="00017A66">
        <w:rPr>
          <w:rFonts w:ascii="Times New Roman" w:hAnsi="Times New Roman"/>
          <w:b/>
          <w:u w:val="single"/>
        </w:rPr>
        <w:t xml:space="preserve">pragma </w:t>
      </w:r>
      <w:r w:rsidRPr="00017A66">
        <w:rPr>
          <w:rFonts w:ascii="Times New Roman" w:hAnsi="Times New Roman"/>
          <w:u w:val="single"/>
        </w:rPr>
        <w:t>Default_Storage_Pool</w:t>
      </w:r>
      <w:r w:rsidR="003C44DE">
        <w:rPr>
          <w:rFonts w:ascii="Times New Roman" w:hAnsi="Times New Roman"/>
          <w:u w:val="single"/>
        </w:rPr>
        <w:fldChar w:fldCharType="begin"/>
      </w:r>
      <w:r w:rsidR="00F720AD">
        <w:instrText xml:space="preserve"> XE "</w:instrText>
      </w:r>
      <w:r w:rsidRPr="00017A66">
        <w:rPr>
          <w:rFonts w:ascii="Times New Roman" w:hAnsi="Times New Roman"/>
          <w:u w:val="single"/>
        </w:rPr>
        <w:instrText>Pragma</w:instrText>
      </w:r>
      <w:r w:rsidR="00F720AD" w:rsidRPr="000E6796">
        <w:rPr>
          <w:rFonts w:ascii="Times New Roman" w:hAnsi="Times New Roman"/>
          <w:u w:val="single"/>
        </w:rPr>
        <w:instrText>:</w:instrText>
      </w:r>
      <w:r w:rsidR="00F720AD" w:rsidRPr="000E6796">
        <w:instrText>pragma Default_Storage_Pool</w:instrText>
      </w:r>
      <w:r w:rsidR="00F720AD">
        <w:instrText xml:space="preserve">" </w:instrText>
      </w:r>
      <w:r w:rsidR="003C44DE">
        <w:rPr>
          <w:rFonts w:ascii="Times New Roman" w:hAnsi="Times New Roman"/>
          <w:u w:val="single"/>
        </w:rPr>
        <w:fldChar w:fldCharType="end"/>
      </w:r>
      <w:r w:rsidRPr="00017A66">
        <w:rPr>
          <w:rFonts w:ascii="Times New Roman" w:hAnsi="Times New Roman"/>
          <w:u w:val="single"/>
        </w:rPr>
        <w:t>(</w:t>
      </w:r>
      <w:r w:rsidRPr="00017A66">
        <w:rPr>
          <w:rFonts w:ascii="Times New Roman" w:hAnsi="Times New Roman"/>
          <w:b/>
          <w:u w:val="single"/>
        </w:rPr>
        <w:t>null</w:t>
      </w:r>
      <w:r w:rsidRPr="00017A66">
        <w:rPr>
          <w:rFonts w:ascii="Times New Roman" w:hAnsi="Times New Roman" w:cs="Times New Roman"/>
        </w:rPr>
        <w:t>)</w:t>
      </w:r>
      <w:r w:rsidR="00D65435" w:rsidRPr="008768B0">
        <w:rPr>
          <w:rFonts w:cstheme="minorHAnsi"/>
        </w:rPr>
        <w:t xml:space="preserve">: specifies that no allocators are permitted for access types that do not specify their own </w:t>
      </w:r>
      <w:r w:rsidRPr="00017A66">
        <w:rPr>
          <w:rFonts w:ascii="Times New Roman" w:hAnsi="Times New Roman" w:cs="Times New Roman"/>
        </w:rPr>
        <w:t>Storage_Pool</w:t>
      </w:r>
      <w:r w:rsidR="00D65435" w:rsidRPr="008768B0">
        <w:rPr>
          <w:rFonts w:cstheme="minorHAnsi"/>
        </w:rPr>
        <w:t xml:space="preserve"> or </w:t>
      </w:r>
      <w:r w:rsidRPr="00017A66">
        <w:rPr>
          <w:rFonts w:ascii="Times New Roman" w:hAnsi="Times New Roman" w:cs="Times New Roman"/>
        </w:rPr>
        <w:t>Storage_Size</w:t>
      </w:r>
      <w:r w:rsidR="008D58DC">
        <w:rPr>
          <w:rFonts w:ascii="Times New Roman" w:hAnsi="Times New Roman" w:cs="Times New Roman"/>
        </w:rPr>
        <w:t>.</w:t>
      </w:r>
    </w:p>
    <w:p w14:paraId="2CC47148" w14:textId="77777777" w:rsidR="00017A66" w:rsidRDefault="004C770C" w:rsidP="00017A66">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3C44DE">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u w:val="single"/>
        </w:rPr>
        <w:fldChar w:fldCharType="end"/>
      </w:r>
      <w:r w:rsidRPr="00360C9A">
        <w:rPr>
          <w:rFonts w:ascii="Times New Roman" w:hAnsi="Times New Roman"/>
          <w:u w:val="single"/>
        </w:rPr>
        <w:t>(No_Unchecked_Deallocations)</w:t>
      </w:r>
      <w:r>
        <w:t xml:space="preserve">: prevents allocated storage from being </w:t>
      </w:r>
      <w:r w:rsidR="00F8438F">
        <w:t>deallocated</w:t>
      </w:r>
      <w:r>
        <w:t xml:space="preserve"> and hence effectively enforces 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t xml:space="preserve"> memory approaches or a completely static approach to access types. Storage pools are not affected by this restriction as explicit routines to free memory for a storage pool can be created.</w:t>
      </w:r>
    </w:p>
    <w:p w14:paraId="073A91C1" w14:textId="77777777" w:rsidR="004C770C" w:rsidRDefault="004C770C" w:rsidP="004C770C">
      <w:r>
        <w:rPr>
          <w:rFonts w:cs="Arial"/>
          <w:szCs w:val="20"/>
          <w:u w:val="single"/>
        </w:rPr>
        <w:t>Unsafe Programming</w:t>
      </w:r>
      <w:r w:rsidR="003C44DE">
        <w:rPr>
          <w:rFonts w:cs="Arial"/>
          <w:szCs w:val="20"/>
          <w:u w:val="single"/>
        </w:rPr>
        <w:fldChar w:fldCharType="begin"/>
      </w:r>
      <w:r w:rsidR="00074163">
        <w:instrText xml:space="preserve"> XE "</w:instrText>
      </w:r>
      <w:r w:rsidR="00017A66" w:rsidRPr="00017A66">
        <w:rPr>
          <w:rFonts w:cs="Arial"/>
          <w:szCs w:val="20"/>
        </w:rPr>
        <w:instrText>Unsafe Programming</w:instrText>
      </w:r>
      <w:r w:rsidR="00074163">
        <w:instrText xml:space="preserve">" </w:instrText>
      </w:r>
      <w:r w:rsidR="003C44DE">
        <w:rPr>
          <w:rFonts w:cs="Arial"/>
          <w:szCs w:val="20"/>
          <w:u w:val="single"/>
        </w:rPr>
        <w:fldChar w:fldCharType="end"/>
      </w:r>
      <w:r w:rsidRPr="004D1E6C">
        <w:rPr>
          <w:rFonts w:cs="Arial"/>
          <w:szCs w:val="20"/>
        </w:rPr>
        <w:t xml:space="preserve">: </w:t>
      </w:r>
      <w:r>
        <w:rPr>
          <w:rFonts w:cs="Arial"/>
          <w:szCs w:val="20"/>
        </w:rPr>
        <w:t xml:space="preserve"> 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3C44DE">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3C44DE">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3C44DE">
        <w:rPr>
          <w:rFonts w:ascii="Times New Roman" w:hAnsi="Times New Roman"/>
        </w:rPr>
        <w:fldChar w:fldCharType="end"/>
      </w:r>
      <w:r>
        <w:t xml:space="preserve"> attribute.  A restriction pragma </w:t>
      </w:r>
      <w:r w:rsidR="00F8438F">
        <w:t xml:space="preserve">can </w:t>
      </w:r>
      <w:del w:id="1124" w:author="Joyce L Tokar" w:date="2017-06-16T01:14:00Z">
        <w:r w:rsidDel="002F5770">
          <w:delText xml:space="preserve"> </w:delText>
        </w:r>
      </w:del>
      <w:r>
        <w:t xml:space="preserve">be used to disallow uses of </w:t>
      </w:r>
      <w:r w:rsidRPr="00E65390">
        <w:rPr>
          <w:rFonts w:ascii="Times New Roman" w:hAnsi="Times New Roman"/>
        </w:rPr>
        <w:t>Unchecked_Access</w:t>
      </w:r>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3C44DE">
        <w:rPr>
          <w:rFonts w:ascii="Times New Roman" w:hAnsi="Times New Roman"/>
        </w:rPr>
        <w:fldChar w:fldCharType="end"/>
      </w:r>
      <w:r>
        <w:t xml:space="preserve">.  The </w:t>
      </w:r>
      <w:r w:rsidR="00FB7519" w:rsidRPr="00262A7C">
        <w:rPr>
          <w:rFonts w:ascii="Times New Roman" w:hAnsi="Times New Roman"/>
          <w:b/>
          <w:bCs/>
          <w:lang w:val="en-GB"/>
        </w:rPr>
        <w:t xml:space="preserve">pragma </w:t>
      </w:r>
      <w:r w:rsidR="00FB7519" w:rsidRPr="00262A7C">
        <w:rPr>
          <w:rFonts w:ascii="Times New Roman" w:hAnsi="Times New Roman"/>
          <w:lang w:val="en-GB"/>
        </w:rPr>
        <w:t>Suppress</w:t>
      </w:r>
      <w:r w:rsidR="003C44DE">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3C44DE">
        <w:rPr>
          <w:rFonts w:ascii="Times New Roman" w:hAnsi="Times New Roman"/>
          <w:lang w:val="en-GB"/>
        </w:rPr>
        <w:fldChar w:fldCharType="end"/>
      </w:r>
      <w:r w:rsidR="00FB7519" w:rsidRPr="0005414D" w:rsidDel="00FB7519">
        <w:rPr>
          <w:rFonts w:ascii="Courier New" w:hAnsi="Courier New" w:cs="Courier New"/>
        </w:rPr>
        <w:t xml:space="preserve"> </w:t>
      </w:r>
      <w:r>
        <w:t>allows an implementation to omit certain run-time checks.</w:t>
      </w:r>
    </w:p>
    <w:p w14:paraId="6CF64E3C" w14:textId="77777777" w:rsidR="004C770C" w:rsidRPr="00044C59" w:rsidRDefault="004C770C" w:rsidP="004C770C">
      <w:pPr>
        <w:rPr>
          <w:lang w:val="en-GB"/>
        </w:rPr>
      </w:pPr>
      <w:r w:rsidRPr="00262A7C">
        <w:rPr>
          <w:u w:val="single"/>
          <w:lang w:val="en-GB"/>
        </w:rPr>
        <w:t>User-defined floating-point types</w:t>
      </w:r>
      <w:r w:rsidR="003C44DE">
        <w:rPr>
          <w:u w:val="single"/>
          <w:lang w:val="en-GB"/>
        </w:rPr>
        <w:fldChar w:fldCharType="begin"/>
      </w:r>
      <w:r w:rsidR="00F720AD">
        <w:instrText xml:space="preserve"> XE "</w:instrText>
      </w:r>
      <w:r w:rsidR="00017A66" w:rsidRPr="00017A66">
        <w:rPr>
          <w:lang w:val="en-GB"/>
        </w:rPr>
        <w:instrText>User-defined floating-point types</w:instrText>
      </w:r>
      <w:r w:rsidR="00F720AD">
        <w:instrText xml:space="preserve">" </w:instrText>
      </w:r>
      <w:r w:rsidR="003C44DE">
        <w:rPr>
          <w:u w:val="single"/>
          <w:lang w:val="en-GB"/>
        </w:rPr>
        <w:fldChar w:fldCharType="end"/>
      </w:r>
      <w:r w:rsidRPr="00262A7C">
        <w:rPr>
          <w:lang w:val="en-GB"/>
        </w:rPr>
        <w:t xml:space="preserve">: Types declared by the programmer that allow specification of digits of precision and optionally a range of values. </w:t>
      </w:r>
    </w:p>
    <w:p w14:paraId="40244BAF" w14:textId="77777777" w:rsidR="004C770C" w:rsidRPr="001426B4" w:rsidRDefault="004C770C" w:rsidP="004C770C">
      <w:pPr>
        <w:rPr>
          <w:lang w:val="en-GB"/>
        </w:rPr>
      </w:pPr>
      <w:r w:rsidRPr="00262A7C">
        <w:rPr>
          <w:u w:val="single"/>
          <w:lang w:val="en-GB"/>
        </w:rPr>
        <w:t>User-defined scalar types</w:t>
      </w:r>
      <w:r w:rsidR="003C44DE">
        <w:rPr>
          <w:u w:val="single"/>
          <w:lang w:val="en-GB"/>
        </w:rPr>
        <w:fldChar w:fldCharType="begin"/>
      </w:r>
      <w:r w:rsidR="00F720AD">
        <w:instrText xml:space="preserve"> XE "</w:instrText>
      </w:r>
      <w:r w:rsidR="00017A66" w:rsidRPr="00017A66">
        <w:rPr>
          <w:lang w:val="en-GB"/>
        </w:rPr>
        <w:instrText>User-defined scalar types</w:instrText>
      </w:r>
      <w:r w:rsidR="00F720AD">
        <w:instrText xml:space="preserve">" </w:instrText>
      </w:r>
      <w:r w:rsidR="003C44DE">
        <w:rPr>
          <w:u w:val="single"/>
          <w:lang w:val="en-GB"/>
        </w:rPr>
        <w:fldChar w:fldCharType="end"/>
      </w:r>
      <w:r w:rsidRPr="00262A7C">
        <w:rPr>
          <w:lang w:val="en-GB"/>
        </w:rPr>
        <w:t>: Types declared by the programmer for defining ordered sets of values of various kinds, namely integer, enumeration, floating-point, and fixed-point types. The typing rules of the language prevent intermixing of objects and values of distinct types.</w:t>
      </w:r>
    </w:p>
    <w:p w14:paraId="4B784407" w14:textId="77777777" w:rsidR="00017A66" w:rsidRDefault="00B50B51" w:rsidP="00017A66">
      <w:pPr>
        <w:pStyle w:val="Heading1"/>
      </w:pPr>
      <w:bookmarkStart w:id="1125" w:name="_Toc508618952"/>
      <w:bookmarkStart w:id="1126" w:name="_Toc358896486"/>
      <w:r>
        <w:t xml:space="preserve">5 </w:t>
      </w:r>
      <w:r w:rsidR="00656345">
        <w:t>G</w:t>
      </w:r>
      <w:r>
        <w:t xml:space="preserve">eneral guidance </w:t>
      </w:r>
      <w:r w:rsidR="00656345">
        <w:t>for Ada</w:t>
      </w:r>
      <w:bookmarkEnd w:id="1125"/>
    </w:p>
    <w:p w14:paraId="5FD69702" w14:textId="77777777" w:rsidR="00AE40E0" w:rsidRDefault="00195294">
      <w:pPr>
        <w:pStyle w:val="Heading2"/>
        <w:rPr>
          <w:ins w:id="1127" w:author="Joyce L Tokar" w:date="2017-01-23T13:47:00Z"/>
        </w:rPr>
      </w:pPr>
      <w:bookmarkStart w:id="1128" w:name="_Toc508618953"/>
      <w:ins w:id="1129" w:author="Joyce L Tokar" w:date="2017-01-23T13:47:00Z">
        <w:r w:rsidRPr="00243046">
          <w:t>5.1 Ada Language Design</w:t>
        </w:r>
        <w:bookmarkEnd w:id="1128"/>
      </w:ins>
    </w:p>
    <w:p w14:paraId="466C1918" w14:textId="77777777" w:rsidR="00195294" w:rsidRDefault="00017A66">
      <w:pPr>
        <w:rPr>
          <w:rFonts w:eastAsiaTheme="majorEastAsia"/>
        </w:rPr>
      </w:pPr>
      <w:r w:rsidRPr="00255F3E">
        <w:rPr>
          <w:rFonts w:eastAsiaTheme="majorEastAsia"/>
        </w:rPr>
        <w:t xml:space="preserve">Ada has been designed with emphasis on software engineering principles that support the development of high-integrity applications.  </w:t>
      </w:r>
      <w:r w:rsidR="008D58DC" w:rsidRPr="00255F3E">
        <w:t xml:space="preserve">For example, Ada is strongly typed thereby preventing vulnerabilities associated with type mismatch.  Similarly, Ada includes boundary checking on arrays as part of the standard language which prevents buffer overflow vulnerabilities.  </w:t>
      </w:r>
      <w:r w:rsidRPr="00255F3E">
        <w:rPr>
          <w:rFonts w:eastAsiaTheme="majorEastAsia"/>
        </w:rPr>
        <w:t>Most of</w:t>
      </w:r>
      <w:r w:rsidR="008D58DC" w:rsidRPr="00255F3E">
        <w:t xml:space="preserve"> the language may be used to </w:t>
      </w:r>
      <w:r w:rsidRPr="00255F3E">
        <w:rPr>
          <w:rFonts w:eastAsiaTheme="majorEastAsia"/>
        </w:rPr>
        <w:t xml:space="preserve">develop applications without known vulnerabilities.  </w:t>
      </w:r>
      <w:del w:id="1130" w:author="Joyce L Tokar" w:date="2017-01-23T13:47:00Z">
        <w:r w:rsidRPr="00255F3E" w:rsidDel="006664F4">
          <w:rPr>
            <w:rFonts w:eastAsiaTheme="majorEastAsia"/>
          </w:rPr>
          <w:delText>The following</w:delText>
        </w:r>
      </w:del>
      <w:del w:id="1131" w:author="Joyce L Tokar" w:date="2017-01-23T13:48:00Z">
        <w:r w:rsidRPr="00255F3E" w:rsidDel="006664F4">
          <w:rPr>
            <w:rFonts w:eastAsiaTheme="majorEastAsia"/>
          </w:rPr>
          <w:delText xml:space="preserve"> sections</w:delText>
        </w:r>
      </w:del>
      <w:del w:id="1132" w:author="Joyce L Tokar" w:date="2017-10-04T11:05:00Z">
        <w:r w:rsidRPr="00255F3E" w:rsidDel="008F351E">
          <w:rPr>
            <w:rFonts w:eastAsiaTheme="majorEastAsia"/>
          </w:rPr>
          <w:delText xml:space="preserve"> provide guidance to mitigate against known vulnerabilities in Ada.</w:delText>
        </w:r>
      </w:del>
    </w:p>
    <w:p w14:paraId="3C0B80BD" w14:textId="77777777" w:rsidR="008F351E" w:rsidRDefault="008F351E">
      <w:pPr>
        <w:rPr>
          <w:rFonts w:eastAsiaTheme="majorEastAsia"/>
        </w:rPr>
      </w:pPr>
    </w:p>
    <w:p w14:paraId="2056B664" w14:textId="77777777" w:rsidR="00195294" w:rsidRDefault="00491F73">
      <w:pPr>
        <w:rPr>
          <w:rFonts w:asciiTheme="majorHAnsi" w:eastAsiaTheme="majorEastAsia" w:hAnsiTheme="majorHAnsi"/>
          <w:b/>
          <w:sz w:val="26"/>
          <w:szCs w:val="26"/>
        </w:rPr>
      </w:pPr>
      <w:r w:rsidRPr="00491F73">
        <w:rPr>
          <w:rFonts w:asciiTheme="majorHAnsi" w:eastAsiaTheme="majorEastAsia" w:hAnsiTheme="majorHAnsi"/>
          <w:b/>
          <w:sz w:val="26"/>
          <w:szCs w:val="26"/>
        </w:rPr>
        <w:lastRenderedPageBreak/>
        <w:t>5.2 Top Avoidance Mechanisms</w:t>
      </w:r>
    </w:p>
    <w:p w14:paraId="399FEB1A" w14:textId="77777777" w:rsidR="00874AA9" w:rsidRDefault="008F351E" w:rsidP="00874AA9">
      <w:pPr>
        <w:rPr>
          <w:rFonts w:eastAsiaTheme="majorEastAsia"/>
        </w:rPr>
      </w:pPr>
      <w:r>
        <w:rPr>
          <w:rFonts w:ascii="Calibri" w:hAnsi="Calibri"/>
        </w:rPr>
        <w:t xml:space="preserve">The recommendations of this </w:t>
      </w:r>
      <w:r w:rsidR="009579D6">
        <w:rPr>
          <w:rFonts w:ascii="Calibri" w:hAnsi="Calibri"/>
        </w:rPr>
        <w:t xml:space="preserve">subclause </w:t>
      </w:r>
      <w:r>
        <w:rPr>
          <w:rFonts w:ascii="Calibri" w:hAnsi="Calibri"/>
        </w:rPr>
        <w:t>are restatements of recommendations from clause 6 that have been identified as the most frequent or noteworthy recommendations from clause 6.</w:t>
      </w:r>
      <w:r w:rsidR="00874AA9">
        <w:rPr>
          <w:rFonts w:ascii="Calibri" w:hAnsi="Calibri"/>
        </w:rPr>
        <w:t xml:space="preserve">  </w:t>
      </w:r>
      <w:r w:rsidR="00874AA9">
        <w:rPr>
          <w:rFonts w:eastAsiaTheme="majorEastAsia"/>
        </w:rPr>
        <w:t xml:space="preserve">Table  5.1 identifies the most relevant avoidance mechanisms to be used to prevent vulnerabilities in Ada. </w:t>
      </w:r>
    </w:p>
    <w:p w14:paraId="470B16F1" w14:textId="77777777" w:rsidR="00710E8C" w:rsidRDefault="00710E8C" w:rsidP="00710E8C">
      <w:pPr>
        <w:rPr>
          <w:rFonts w:ascii="Calibri" w:hAnsi="Calibri"/>
        </w:rPr>
      </w:pPr>
      <w:r>
        <w:rPr>
          <w:rFonts w:ascii="Calibri" w:hAnsi="Calibri"/>
        </w:rPr>
        <w:t xml:space="preserve">In addition to the generic programming rules from TR 24772-1 clause 5.4, additional rules from this </w:t>
      </w:r>
      <w:r w:rsidR="00A26F7C">
        <w:rPr>
          <w:rFonts w:ascii="Calibri" w:hAnsi="Calibri"/>
        </w:rPr>
        <w:t>subclause</w:t>
      </w:r>
      <w:r>
        <w:rPr>
          <w:rFonts w:ascii="Calibri" w:hAnsi="Calibri"/>
        </w:rPr>
        <w:t xml:space="preserve"> apply specifically to the Ada programming language. </w:t>
      </w:r>
      <w:r w:rsidRPr="00F82B08">
        <w:rPr>
          <w:rFonts w:ascii="Calibri" w:hAnsi="Calibri"/>
        </w:rPr>
        <w:t xml:space="preserve">Clause 6 of this document </w:t>
      </w:r>
      <w:r w:rsidRPr="00255F3E">
        <w:rPr>
          <w:rFonts w:eastAsiaTheme="majorEastAsia"/>
        </w:rPr>
        <w:t>provide</w:t>
      </w:r>
      <w:r>
        <w:rPr>
          <w:rFonts w:eastAsiaTheme="majorEastAsia"/>
        </w:rPr>
        <w:t>s</w:t>
      </w:r>
      <w:r w:rsidRPr="00255F3E">
        <w:rPr>
          <w:rFonts w:eastAsiaTheme="majorEastAsia"/>
        </w:rPr>
        <w:t xml:space="preserve"> guidance to mitigate against known vulnerabilities in Ada.</w:t>
      </w:r>
    </w:p>
    <w:tbl>
      <w:tblPr>
        <w:tblStyle w:val="TableGrid"/>
        <w:tblW w:w="0" w:type="auto"/>
        <w:tblLook w:val="04A0" w:firstRow="1" w:lastRow="0" w:firstColumn="1" w:lastColumn="0" w:noHBand="0" w:noVBand="1"/>
      </w:tblPr>
      <w:tblGrid>
        <w:gridCol w:w="1008"/>
        <w:gridCol w:w="5942"/>
        <w:gridCol w:w="3476"/>
      </w:tblGrid>
      <w:tr w:rsidR="00317D7E" w14:paraId="55A4F522" w14:textId="77777777" w:rsidTr="008F351E">
        <w:tc>
          <w:tcPr>
            <w:tcW w:w="1008" w:type="dxa"/>
          </w:tcPr>
          <w:p w14:paraId="0F7BF4DE"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Index</w:t>
            </w:r>
          </w:p>
        </w:tc>
        <w:tc>
          <w:tcPr>
            <w:tcW w:w="5942" w:type="dxa"/>
          </w:tcPr>
          <w:p w14:paraId="216DAFE8"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Avoidance Mechanism</w:t>
            </w:r>
          </w:p>
        </w:tc>
        <w:tc>
          <w:tcPr>
            <w:tcW w:w="3476" w:type="dxa"/>
          </w:tcPr>
          <w:p w14:paraId="08022729" w14:textId="77777777" w:rsidR="00317D7E" w:rsidRPr="008F351E" w:rsidRDefault="00491F73">
            <w:pPr>
              <w:spacing w:after="200" w:line="276" w:lineRule="auto"/>
              <w:rPr>
                <w:rFonts w:asciiTheme="majorHAnsi" w:eastAsiaTheme="majorEastAsia" w:hAnsiTheme="majorHAnsi"/>
                <w:b/>
                <w:szCs w:val="26"/>
              </w:rPr>
            </w:pPr>
            <w:r w:rsidRPr="00491F73">
              <w:rPr>
                <w:rFonts w:asciiTheme="majorHAnsi" w:eastAsiaTheme="majorEastAsia" w:hAnsiTheme="majorHAnsi"/>
                <w:b/>
                <w:szCs w:val="26"/>
              </w:rPr>
              <w:t>Reference</w:t>
            </w:r>
          </w:p>
        </w:tc>
      </w:tr>
      <w:tr w:rsidR="00317D7E" w14:paraId="0867704D" w14:textId="77777777" w:rsidTr="008F351E">
        <w:tc>
          <w:tcPr>
            <w:tcW w:w="1008" w:type="dxa"/>
          </w:tcPr>
          <w:p w14:paraId="345CFDC2" w14:textId="77777777" w:rsidR="000961FA" w:rsidRDefault="00491F73">
            <w:pPr>
              <w:jc w:val="center"/>
              <w:rPr>
                <w:rFonts w:asciiTheme="majorHAnsi" w:eastAsiaTheme="majorEastAsia" w:hAnsiTheme="majorHAnsi"/>
                <w:b/>
                <w:sz w:val="26"/>
                <w:szCs w:val="26"/>
              </w:rPr>
            </w:pPr>
            <w:r w:rsidRPr="00491F73">
              <w:t>1</w:t>
            </w:r>
          </w:p>
        </w:tc>
        <w:tc>
          <w:tcPr>
            <w:tcW w:w="5942" w:type="dxa"/>
          </w:tcPr>
          <w:p w14:paraId="6E7FBE3C" w14:textId="77777777" w:rsidR="00317D7E" w:rsidRPr="0028191D" w:rsidRDefault="008F351E">
            <w:pPr>
              <w:spacing w:after="200" w:line="276" w:lineRule="auto"/>
            </w:pPr>
            <w:r>
              <w:t>Specify pre- and postconditions on subprograms.</w:t>
            </w:r>
          </w:p>
        </w:tc>
        <w:tc>
          <w:tcPr>
            <w:tcW w:w="3476" w:type="dxa"/>
          </w:tcPr>
          <w:p w14:paraId="35B1FDEE" w14:textId="77777777" w:rsidR="00FC714D" w:rsidRPr="00FC714D" w:rsidRDefault="00491F73">
            <w:pPr>
              <w:spacing w:after="200" w:line="276" w:lineRule="auto"/>
            </w:pPr>
            <w:r w:rsidRPr="00491F73">
              <w:t>6.</w:t>
            </w:r>
            <w:r w:rsidR="00793EBD">
              <w:t>32</w:t>
            </w:r>
            <w:r w:rsidRPr="00491F73">
              <w:t xml:space="preserve"> [</w:t>
            </w:r>
            <w:r w:rsidR="00793EBD">
              <w:t>CSJ</w:t>
            </w:r>
            <w:r w:rsidRPr="00491F73">
              <w:t>],</w:t>
            </w:r>
            <w:r w:rsidR="00793EBD">
              <w:t xml:space="preserve"> 6.34 [OTR], </w:t>
            </w:r>
            <w:r w:rsidRPr="00491F73">
              <w:t>6.46 [TRJ]</w:t>
            </w:r>
          </w:p>
        </w:tc>
      </w:tr>
      <w:tr w:rsidR="00317D7E" w14:paraId="2B004353" w14:textId="77777777" w:rsidTr="008F351E">
        <w:tc>
          <w:tcPr>
            <w:tcW w:w="1008" w:type="dxa"/>
          </w:tcPr>
          <w:p w14:paraId="034BEF7A" w14:textId="77777777" w:rsidR="000961FA" w:rsidRDefault="00491F73">
            <w:pPr>
              <w:jc w:val="center"/>
            </w:pPr>
            <w:r w:rsidRPr="00491F73">
              <w:t>2</w:t>
            </w:r>
          </w:p>
        </w:tc>
        <w:tc>
          <w:tcPr>
            <w:tcW w:w="5942" w:type="dxa"/>
          </w:tcPr>
          <w:p w14:paraId="132EC2F6" w14:textId="77777777" w:rsidR="00317D7E" w:rsidRPr="0028191D" w:rsidRDefault="00515FE7">
            <w:pPr>
              <w:spacing w:after="200" w:line="276" w:lineRule="auto"/>
            </w:pPr>
            <w:r>
              <w:t xml:space="preserve">Avoid the use of the </w:t>
            </w:r>
            <w:r w:rsidRPr="0009174A">
              <w:rPr>
                <w:rFonts w:ascii="Times New Roman" w:hAnsi="Times New Roman" w:cs="Times New Roman"/>
                <w:b/>
              </w:rPr>
              <w:t>abort</w:t>
            </w:r>
            <w:r>
              <w:t xml:space="preserve"> statement.</w:t>
            </w:r>
          </w:p>
        </w:tc>
        <w:tc>
          <w:tcPr>
            <w:tcW w:w="3476" w:type="dxa"/>
          </w:tcPr>
          <w:p w14:paraId="03FA0E39" w14:textId="77777777" w:rsidR="00317D7E" w:rsidRPr="00515FE7" w:rsidRDefault="00491F73">
            <w:pPr>
              <w:spacing w:after="200" w:line="276" w:lineRule="auto"/>
            </w:pPr>
            <w:r w:rsidRPr="00491F73">
              <w:t>6.56 [EWF], 6.60 [CGT], 6.62 [CGS]</w:t>
            </w:r>
          </w:p>
        </w:tc>
      </w:tr>
      <w:tr w:rsidR="00317D7E" w14:paraId="0F7AA80C" w14:textId="77777777" w:rsidTr="008F351E">
        <w:tc>
          <w:tcPr>
            <w:tcW w:w="1008" w:type="dxa"/>
          </w:tcPr>
          <w:p w14:paraId="44239DD8" w14:textId="77777777" w:rsidR="000961FA" w:rsidRDefault="00491F73">
            <w:pPr>
              <w:jc w:val="center"/>
            </w:pPr>
            <w:r w:rsidRPr="00491F73">
              <w:t>3</w:t>
            </w:r>
          </w:p>
        </w:tc>
        <w:tc>
          <w:tcPr>
            <w:tcW w:w="5942" w:type="dxa"/>
          </w:tcPr>
          <w:p w14:paraId="256B4761" w14:textId="77777777" w:rsidR="00317D7E" w:rsidRPr="0028191D" w:rsidRDefault="00141FA8">
            <w:pPr>
              <w:spacing w:after="200" w:line="276" w:lineRule="auto"/>
            </w:pPr>
            <w:r>
              <w:t xml:space="preserve">Do not use features explicitly identified as unsafe, such as </w:t>
            </w:r>
            <w:r w:rsidRPr="005D3715">
              <w:rPr>
                <w:rFonts w:ascii="Times New Roman" w:hAnsi="Times New Roman" w:cs="Times New Roman"/>
              </w:rPr>
              <w:t>Unchecked_Deallocation</w:t>
            </w:r>
            <w:r>
              <w:t xml:space="preserve">, </w:t>
            </w:r>
            <w:r w:rsidRPr="005D3715">
              <w:rPr>
                <w:rFonts w:ascii="Times New Roman" w:hAnsi="Times New Roman" w:cs="Times New Roman"/>
              </w:rPr>
              <w:t>Unchecked_Conversion</w:t>
            </w:r>
            <w:r>
              <w:t xml:space="preserve">, or </w:t>
            </w:r>
            <w:r w:rsidRPr="005D3715">
              <w:rPr>
                <w:rFonts w:ascii="Times New Roman" w:hAnsi="Times New Roman" w:cs="Times New Roman"/>
              </w:rPr>
              <w:t>Unchecked_Access</w:t>
            </w:r>
            <w:r>
              <w:t>, unless absolutely necessary and then with extreme caution.</w:t>
            </w:r>
          </w:p>
        </w:tc>
        <w:tc>
          <w:tcPr>
            <w:tcW w:w="3476" w:type="dxa"/>
          </w:tcPr>
          <w:p w14:paraId="1F9E1AE6" w14:textId="77777777" w:rsidR="00317D7E" w:rsidRPr="00515FE7" w:rsidRDefault="00570088">
            <w:pPr>
              <w:spacing w:after="200" w:line="276" w:lineRule="auto"/>
            </w:pPr>
            <w:r>
              <w:t xml:space="preserve">6.2 [IHN], 6.3 [STR], </w:t>
            </w:r>
            <w:r w:rsidR="000525FC">
              <w:t xml:space="preserve">6.11 [HFC], </w:t>
            </w:r>
            <w:r w:rsidR="009B6849">
              <w:t xml:space="preserve">  </w:t>
            </w:r>
            <w:r w:rsidR="000525FC">
              <w:t>6.14 [XYK], 6.33 [DCM], 6.53 [SKL], 6.56 [EWF]</w:t>
            </w:r>
          </w:p>
        </w:tc>
      </w:tr>
      <w:tr w:rsidR="00317D7E" w14:paraId="4BF86579" w14:textId="77777777" w:rsidTr="008F351E">
        <w:tc>
          <w:tcPr>
            <w:tcW w:w="1008" w:type="dxa"/>
          </w:tcPr>
          <w:p w14:paraId="6F8D9A91" w14:textId="77777777" w:rsidR="000961FA" w:rsidRDefault="00491F73">
            <w:pPr>
              <w:jc w:val="center"/>
            </w:pPr>
            <w:r w:rsidRPr="00491F73">
              <w:t>4</w:t>
            </w:r>
          </w:p>
        </w:tc>
        <w:tc>
          <w:tcPr>
            <w:tcW w:w="5942" w:type="dxa"/>
          </w:tcPr>
          <w:p w14:paraId="266F8E16" w14:textId="77777777" w:rsidR="00317D7E" w:rsidRPr="0028191D" w:rsidRDefault="00EA7BD2">
            <w:pPr>
              <w:spacing w:after="200" w:line="276" w:lineRule="auto"/>
            </w:pPr>
            <w:r>
              <w:rPr>
                <w:rFonts w:ascii="Calibri" w:eastAsia="Calibri" w:hAnsi="Calibri" w:cs="Times New Roman"/>
              </w:rPr>
              <w:t>Use user-defined types in preference to predefined types, including range and precision as needed.</w:t>
            </w:r>
          </w:p>
        </w:tc>
        <w:tc>
          <w:tcPr>
            <w:tcW w:w="3476" w:type="dxa"/>
          </w:tcPr>
          <w:p w14:paraId="20AA9A91" w14:textId="77777777" w:rsidR="00317D7E" w:rsidRPr="00515FE7" w:rsidRDefault="00793EBD">
            <w:pPr>
              <w:spacing w:after="200" w:line="276" w:lineRule="auto"/>
            </w:pPr>
            <w:r>
              <w:t xml:space="preserve">6.2 [IHN], </w:t>
            </w:r>
            <w:r w:rsidR="00EA7BD2">
              <w:t xml:space="preserve">6.4 [PLF], </w:t>
            </w:r>
            <w:r>
              <w:t xml:space="preserve">6.6 [FLC], </w:t>
            </w:r>
            <w:r w:rsidR="009B6849">
              <w:t xml:space="preserve">     </w:t>
            </w:r>
            <w:r w:rsidR="00EA7BD2">
              <w:t>6.57 [FAB]</w:t>
            </w:r>
          </w:p>
        </w:tc>
      </w:tr>
      <w:tr w:rsidR="00317D7E" w14:paraId="2BC63AD0" w14:textId="77777777" w:rsidTr="008F351E">
        <w:tc>
          <w:tcPr>
            <w:tcW w:w="1008" w:type="dxa"/>
          </w:tcPr>
          <w:p w14:paraId="1359A0A9" w14:textId="77777777" w:rsidR="000961FA" w:rsidRDefault="00491F73">
            <w:pPr>
              <w:jc w:val="center"/>
            </w:pPr>
            <w:r w:rsidRPr="00491F73">
              <w:t>5</w:t>
            </w:r>
          </w:p>
        </w:tc>
        <w:tc>
          <w:tcPr>
            <w:tcW w:w="5942" w:type="dxa"/>
          </w:tcPr>
          <w:p w14:paraId="707534BB" w14:textId="77777777" w:rsidR="00317D7E" w:rsidRPr="0028191D" w:rsidRDefault="00005608">
            <w:pPr>
              <w:spacing w:after="200" w:line="276" w:lineRule="auto"/>
            </w:pPr>
            <w:r>
              <w:rPr>
                <w:kern w:val="32"/>
              </w:rPr>
              <w:t xml:space="preserve">Protect all data shared between tasks within a protected object or mark the data </w:t>
            </w:r>
            <w:r w:rsidRPr="005D3715">
              <w:rPr>
                <w:rFonts w:ascii="Times New Roman" w:hAnsi="Times New Roman" w:cs="Times New Roman"/>
                <w:kern w:val="32"/>
              </w:rPr>
              <w:t>Atomic</w:t>
            </w:r>
            <w:r>
              <w:rPr>
                <w:kern w:val="32"/>
              </w:rPr>
              <w:t>.</w:t>
            </w:r>
          </w:p>
        </w:tc>
        <w:tc>
          <w:tcPr>
            <w:tcW w:w="3476" w:type="dxa"/>
          </w:tcPr>
          <w:p w14:paraId="5B74D2C2" w14:textId="77777777" w:rsidR="00317D7E" w:rsidRPr="00515FE7" w:rsidRDefault="00005608">
            <w:pPr>
              <w:spacing w:after="200" w:line="276" w:lineRule="auto"/>
            </w:pPr>
            <w:r>
              <w:t>6.3 [STR], 6.56 [EWF], 6.61 [CGX]</w:t>
            </w:r>
          </w:p>
        </w:tc>
      </w:tr>
      <w:tr w:rsidR="00317D7E" w14:paraId="355697EA" w14:textId="77777777" w:rsidTr="008F351E">
        <w:tc>
          <w:tcPr>
            <w:tcW w:w="1008" w:type="dxa"/>
          </w:tcPr>
          <w:p w14:paraId="6ECB0B56" w14:textId="77777777" w:rsidR="000961FA" w:rsidRDefault="00491F73">
            <w:pPr>
              <w:jc w:val="center"/>
            </w:pPr>
            <w:r w:rsidRPr="00491F73">
              <w:t>6</w:t>
            </w:r>
          </w:p>
        </w:tc>
        <w:tc>
          <w:tcPr>
            <w:tcW w:w="5942" w:type="dxa"/>
          </w:tcPr>
          <w:p w14:paraId="7E7ED0E8" w14:textId="77777777" w:rsidR="005D4B08" w:rsidRDefault="007A17E6">
            <w:pPr>
              <w:spacing w:after="200" w:line="276" w:lineRule="auto"/>
            </w:pPr>
            <w:r>
              <w:t>Exploit the type and subtype system of Ada to express (and post-conditions) on the values of parameters.</w:t>
            </w:r>
          </w:p>
        </w:tc>
        <w:tc>
          <w:tcPr>
            <w:tcW w:w="3476" w:type="dxa"/>
          </w:tcPr>
          <w:p w14:paraId="62215F6C" w14:textId="77777777" w:rsidR="00317D7E" w:rsidRPr="00515FE7" w:rsidRDefault="007A17E6">
            <w:pPr>
              <w:spacing w:after="200" w:line="276" w:lineRule="auto"/>
            </w:pPr>
            <w:r>
              <w:t>6.46 [TRJ]</w:t>
            </w:r>
          </w:p>
        </w:tc>
      </w:tr>
      <w:tr w:rsidR="00317D7E" w14:paraId="697D3B82" w14:textId="77777777" w:rsidTr="008F351E">
        <w:tc>
          <w:tcPr>
            <w:tcW w:w="1008" w:type="dxa"/>
          </w:tcPr>
          <w:p w14:paraId="560EB224" w14:textId="77777777" w:rsidR="000961FA" w:rsidRDefault="00491F73">
            <w:pPr>
              <w:jc w:val="center"/>
            </w:pPr>
            <w:r w:rsidRPr="00491F73">
              <w:t>7</w:t>
            </w:r>
          </w:p>
        </w:tc>
        <w:tc>
          <w:tcPr>
            <w:tcW w:w="5942" w:type="dxa"/>
          </w:tcPr>
          <w:p w14:paraId="0CD4E985" w14:textId="77777777" w:rsidR="00317D7E" w:rsidRDefault="004C3BE3">
            <w:pPr>
              <w:rPr>
                <w:rFonts w:asciiTheme="majorHAnsi" w:eastAsiaTheme="majorEastAsia" w:hAnsiTheme="majorHAnsi"/>
                <w:b/>
                <w:sz w:val="26"/>
                <w:szCs w:val="26"/>
              </w:rPr>
            </w:pPr>
            <w:r>
              <w:t xml:space="preserve">Whenever possible, the </w:t>
            </w:r>
            <w:r>
              <w:rPr>
                <w:rFonts w:ascii="Times New Roman" w:hAnsi="Times New Roman"/>
              </w:rPr>
              <w:t>'First</w:t>
            </w:r>
            <w:r>
              <w:t xml:space="preserve">, </w:t>
            </w:r>
            <w:r>
              <w:rPr>
                <w:rFonts w:ascii="Times New Roman" w:hAnsi="Times New Roman"/>
              </w:rPr>
              <w:t>'Last</w:t>
            </w:r>
            <w:r>
              <w:t xml:space="preserve">, and </w:t>
            </w:r>
            <w:r>
              <w:rPr>
                <w:rFonts w:ascii="Times New Roman" w:hAnsi="Times New Roman"/>
              </w:rPr>
              <w:t>'Range</w:t>
            </w:r>
            <w:r>
              <w:t xml:space="preserve"> attributes should be used for loop termination. If the </w:t>
            </w:r>
            <w:r>
              <w:rPr>
                <w:rFonts w:ascii="Times New Roman" w:hAnsi="Times New Roman"/>
              </w:rPr>
              <w:t>'Length</w:t>
            </w:r>
            <w:r>
              <w:t xml:space="preserve"> attribute must be used, then extra care should be taken to ensure that the length expression considers the starting index value for the array.</w:t>
            </w:r>
          </w:p>
        </w:tc>
        <w:tc>
          <w:tcPr>
            <w:tcW w:w="3476" w:type="dxa"/>
          </w:tcPr>
          <w:p w14:paraId="5F0F5002" w14:textId="77777777" w:rsidR="00317D7E" w:rsidRPr="00515FE7" w:rsidRDefault="009B6849">
            <w:pPr>
              <w:spacing w:after="200" w:line="276" w:lineRule="auto"/>
            </w:pPr>
            <w:r>
              <w:t xml:space="preserve">6.29 [TEX], </w:t>
            </w:r>
            <w:r w:rsidR="004C3BE3">
              <w:t>6.30 [XZH]</w:t>
            </w:r>
          </w:p>
        </w:tc>
      </w:tr>
      <w:tr w:rsidR="0028191D" w14:paraId="0899B86F" w14:textId="77777777" w:rsidTr="008F351E">
        <w:tc>
          <w:tcPr>
            <w:tcW w:w="1008" w:type="dxa"/>
          </w:tcPr>
          <w:p w14:paraId="0460E1D1" w14:textId="77777777" w:rsidR="000961FA" w:rsidRDefault="00491F73">
            <w:pPr>
              <w:jc w:val="center"/>
            </w:pPr>
            <w:r w:rsidRPr="00491F73">
              <w:t>8</w:t>
            </w:r>
          </w:p>
        </w:tc>
        <w:tc>
          <w:tcPr>
            <w:tcW w:w="5942" w:type="dxa"/>
          </w:tcPr>
          <w:p w14:paraId="13C3BE82" w14:textId="77777777" w:rsidR="0028191D" w:rsidRDefault="004C3BE3">
            <w:pPr>
              <w:rPr>
                <w:rFonts w:asciiTheme="majorHAnsi" w:eastAsiaTheme="majorEastAsia" w:hAnsiTheme="majorHAnsi"/>
                <w:b/>
                <w:sz w:val="26"/>
                <w:szCs w:val="26"/>
              </w:rPr>
            </w:pPr>
            <w:r>
              <w:t>Use objects of controlled types to ensure that resources are properly released if a task terminates unexpectedly.</w:t>
            </w:r>
          </w:p>
        </w:tc>
        <w:tc>
          <w:tcPr>
            <w:tcW w:w="3476" w:type="dxa"/>
          </w:tcPr>
          <w:p w14:paraId="577041D0" w14:textId="77777777" w:rsidR="0028191D" w:rsidRPr="00515FE7" w:rsidRDefault="009B6849">
            <w:pPr>
              <w:spacing w:after="200" w:line="276" w:lineRule="auto"/>
            </w:pPr>
            <w:r>
              <w:t xml:space="preserve">6.60 [CGT], </w:t>
            </w:r>
            <w:r w:rsidR="005D4B08">
              <w:t>6.62 [CGS]</w:t>
            </w:r>
          </w:p>
        </w:tc>
      </w:tr>
      <w:tr w:rsidR="0028191D" w14:paraId="3B30AC46" w14:textId="77777777" w:rsidTr="008F351E">
        <w:tc>
          <w:tcPr>
            <w:tcW w:w="1008" w:type="dxa"/>
          </w:tcPr>
          <w:p w14:paraId="0C453512" w14:textId="77777777" w:rsidR="000961FA" w:rsidRDefault="00491F73">
            <w:pPr>
              <w:jc w:val="center"/>
            </w:pPr>
            <w:r w:rsidRPr="00491F73">
              <w:t>9</w:t>
            </w:r>
          </w:p>
        </w:tc>
        <w:tc>
          <w:tcPr>
            <w:tcW w:w="5942" w:type="dxa"/>
          </w:tcPr>
          <w:p w14:paraId="5611B699" w14:textId="77777777" w:rsidR="0028191D" w:rsidRDefault="005D4B08">
            <w:pPr>
              <w:rPr>
                <w:rFonts w:asciiTheme="majorHAnsi" w:eastAsiaTheme="majorEastAsia" w:hAnsiTheme="majorHAnsi"/>
                <w:b/>
                <w:sz w:val="26"/>
                <w:szCs w:val="26"/>
              </w:rPr>
            </w:pPr>
            <w:r>
              <w:t>Specify type invariants.</w:t>
            </w:r>
          </w:p>
        </w:tc>
        <w:tc>
          <w:tcPr>
            <w:tcW w:w="3476" w:type="dxa"/>
          </w:tcPr>
          <w:p w14:paraId="0096FB3B" w14:textId="77777777" w:rsidR="0028191D" w:rsidRPr="00515FE7" w:rsidRDefault="005D4B08">
            <w:pPr>
              <w:spacing w:after="200" w:line="276" w:lineRule="auto"/>
            </w:pPr>
            <w:r>
              <w:t>6.44 [BKK], 6.46 [TRJ]</w:t>
            </w:r>
          </w:p>
        </w:tc>
      </w:tr>
      <w:tr w:rsidR="0028191D" w14:paraId="49450109" w14:textId="77777777" w:rsidTr="008F351E">
        <w:tc>
          <w:tcPr>
            <w:tcW w:w="1008" w:type="dxa"/>
          </w:tcPr>
          <w:p w14:paraId="554DC8DB" w14:textId="77777777" w:rsidR="000961FA" w:rsidRDefault="00491F73">
            <w:pPr>
              <w:jc w:val="center"/>
            </w:pPr>
            <w:r w:rsidRPr="00491F73">
              <w:t>10</w:t>
            </w:r>
          </w:p>
        </w:tc>
        <w:tc>
          <w:tcPr>
            <w:tcW w:w="5942" w:type="dxa"/>
          </w:tcPr>
          <w:p w14:paraId="241F4D2E" w14:textId="77777777" w:rsidR="0028191D" w:rsidRDefault="005D4B08">
            <w:pPr>
              <w:rPr>
                <w:rFonts w:asciiTheme="majorHAnsi" w:eastAsiaTheme="majorEastAsia" w:hAnsiTheme="majorHAnsi"/>
                <w:b/>
                <w:sz w:val="26"/>
                <w:szCs w:val="26"/>
              </w:rPr>
            </w:pPr>
            <w:r>
              <w:rPr>
                <w:lang w:val="en-GB"/>
              </w:rPr>
              <w:t>Do not suppress the checks provided by the language unless the absence of the errors checked against has been verified by static analysis tools.</w:t>
            </w:r>
          </w:p>
        </w:tc>
        <w:tc>
          <w:tcPr>
            <w:tcW w:w="3476" w:type="dxa"/>
          </w:tcPr>
          <w:p w14:paraId="5FE0AC75" w14:textId="77777777" w:rsidR="0028191D" w:rsidRPr="00515FE7" w:rsidRDefault="005D4B08">
            <w:pPr>
              <w:spacing w:after="200" w:line="276" w:lineRule="auto"/>
            </w:pPr>
            <w:r>
              <w:t>6.6 [</w:t>
            </w:r>
            <w:r w:rsidR="00D17DE5">
              <w:t>FLC</w:t>
            </w:r>
            <w:r>
              <w:t>], 6.9 [</w:t>
            </w:r>
            <w:r w:rsidR="00D17DE5">
              <w:t>XYZ</w:t>
            </w:r>
            <w:r>
              <w:t>], 6.33 [</w:t>
            </w:r>
            <w:r w:rsidR="00D17DE5">
              <w:t>DCM</w:t>
            </w:r>
            <w:r>
              <w:t>], 6.52 [</w:t>
            </w:r>
            <w:r w:rsidR="00D17DE5">
              <w:t>MXB</w:t>
            </w:r>
            <w:r>
              <w:t>], 6.56 [</w:t>
            </w:r>
            <w:r w:rsidR="00D17DE5">
              <w:t>EWF</w:t>
            </w:r>
            <w:r>
              <w:t>]</w:t>
            </w:r>
          </w:p>
        </w:tc>
      </w:tr>
      <w:tr w:rsidR="0028191D" w14:paraId="5AE8C063" w14:textId="77777777" w:rsidTr="008F351E">
        <w:tc>
          <w:tcPr>
            <w:tcW w:w="1008" w:type="dxa"/>
          </w:tcPr>
          <w:p w14:paraId="77458BC2" w14:textId="77777777" w:rsidR="000961FA" w:rsidRDefault="00491F73">
            <w:pPr>
              <w:jc w:val="center"/>
            </w:pPr>
            <w:r w:rsidRPr="00491F73">
              <w:t>11</w:t>
            </w:r>
          </w:p>
        </w:tc>
        <w:tc>
          <w:tcPr>
            <w:tcW w:w="5942" w:type="dxa"/>
          </w:tcPr>
          <w:p w14:paraId="420F9B58" w14:textId="77777777" w:rsidR="0028191D" w:rsidRDefault="005D4B08">
            <w:pPr>
              <w:rPr>
                <w:rFonts w:asciiTheme="majorHAnsi" w:eastAsiaTheme="majorEastAsia" w:hAnsiTheme="majorHAnsi"/>
                <w:b/>
                <w:sz w:val="26"/>
                <w:szCs w:val="26"/>
              </w:rPr>
            </w:pPr>
            <w:r>
              <w:rPr>
                <w:kern w:val="32"/>
              </w:rPr>
              <w:t>Use static analysis tools to detect erroneous or undefined behaviors</w:t>
            </w:r>
            <w:r w:rsidRPr="00DD4CEC">
              <w:rPr>
                <w:kern w:val="32"/>
              </w:rPr>
              <w:t xml:space="preserve"> </w:t>
            </w:r>
            <w:r>
              <w:rPr>
                <w:kern w:val="32"/>
              </w:rPr>
              <w:t>and to preclude the raising of implicit exceptions.</w:t>
            </w:r>
          </w:p>
        </w:tc>
        <w:tc>
          <w:tcPr>
            <w:tcW w:w="3476" w:type="dxa"/>
          </w:tcPr>
          <w:p w14:paraId="6BC76133" w14:textId="77777777" w:rsidR="0028191D" w:rsidRPr="00515FE7" w:rsidRDefault="00D17DE5">
            <w:pPr>
              <w:spacing w:after="200" w:line="276" w:lineRule="auto"/>
            </w:pPr>
            <w:r>
              <w:t>6.6 [FLC], 6.18 [WXQ], 6.19 [YZS], 6.20 [YOW], 6.24 [SAM], 6.25 [KOA], 6.52 [MXB], 6.56 [EWF]</w:t>
            </w:r>
          </w:p>
        </w:tc>
      </w:tr>
      <w:tr w:rsidR="0028191D" w14:paraId="29291692" w14:textId="77777777" w:rsidTr="008F351E">
        <w:tc>
          <w:tcPr>
            <w:tcW w:w="1008" w:type="dxa"/>
          </w:tcPr>
          <w:p w14:paraId="2E296E4F" w14:textId="77777777" w:rsidR="000961FA" w:rsidRDefault="00491F73">
            <w:pPr>
              <w:jc w:val="center"/>
            </w:pPr>
            <w:r w:rsidRPr="00491F73">
              <w:t>12</w:t>
            </w:r>
          </w:p>
        </w:tc>
        <w:tc>
          <w:tcPr>
            <w:tcW w:w="5942" w:type="dxa"/>
          </w:tcPr>
          <w:p w14:paraId="06798619" w14:textId="77777777" w:rsidR="0028191D" w:rsidRDefault="00301842">
            <w:pPr>
              <w:rPr>
                <w:rFonts w:asciiTheme="majorHAnsi" w:eastAsiaTheme="majorEastAsia" w:hAnsiTheme="majorHAnsi"/>
                <w:b/>
                <w:sz w:val="26"/>
                <w:szCs w:val="26"/>
              </w:rPr>
            </w:pPr>
            <w:r w:rsidRPr="00B57098">
              <w:rPr>
                <w:lang w:val="en-GB"/>
              </w:rPr>
              <w:t>Use Ada's support for whole-array operations, such as for assignment and comparison, plus aggregates for whole-array initialization, to reduce the use of indexing.</w:t>
            </w:r>
          </w:p>
        </w:tc>
        <w:tc>
          <w:tcPr>
            <w:tcW w:w="3476" w:type="dxa"/>
          </w:tcPr>
          <w:p w14:paraId="7F1A25CD" w14:textId="77777777" w:rsidR="0028191D" w:rsidRPr="00515FE7" w:rsidRDefault="00301842">
            <w:pPr>
              <w:spacing w:after="200" w:line="276" w:lineRule="auto"/>
            </w:pPr>
            <w:r>
              <w:t>6.9 [XYZ]</w:t>
            </w:r>
            <w:r w:rsidR="009B6849">
              <w:t>, 6.10 [XYW], 6.30 [XZH]</w:t>
            </w:r>
          </w:p>
        </w:tc>
      </w:tr>
      <w:tr w:rsidR="0028191D" w14:paraId="749D68D7" w14:textId="77777777" w:rsidTr="008F351E">
        <w:tc>
          <w:tcPr>
            <w:tcW w:w="1008" w:type="dxa"/>
          </w:tcPr>
          <w:p w14:paraId="2853A480" w14:textId="77777777" w:rsidR="000961FA" w:rsidRDefault="00491F73">
            <w:pPr>
              <w:jc w:val="center"/>
            </w:pPr>
            <w:r w:rsidRPr="00491F73">
              <w:t>13</w:t>
            </w:r>
          </w:p>
        </w:tc>
        <w:tc>
          <w:tcPr>
            <w:tcW w:w="5942" w:type="dxa"/>
          </w:tcPr>
          <w:p w14:paraId="2BDA8497" w14:textId="77777777" w:rsidR="0028191D" w:rsidRDefault="00301842">
            <w:pPr>
              <w:rPr>
                <w:rFonts w:asciiTheme="majorHAnsi" w:eastAsiaTheme="majorEastAsia" w:hAnsiTheme="majorHAnsi"/>
                <w:b/>
                <w:sz w:val="26"/>
                <w:szCs w:val="26"/>
              </w:rPr>
            </w:pPr>
            <w:r>
              <w:t>Include exception handlers for every task, so that their unexpected termination can be handled and possibly communicated to the execution environment.</w:t>
            </w:r>
          </w:p>
        </w:tc>
        <w:tc>
          <w:tcPr>
            <w:tcW w:w="3476" w:type="dxa"/>
          </w:tcPr>
          <w:p w14:paraId="791D5045" w14:textId="77777777" w:rsidR="0028191D" w:rsidRPr="00515FE7" w:rsidRDefault="009B6849">
            <w:pPr>
              <w:spacing w:after="200" w:line="276" w:lineRule="auto"/>
            </w:pPr>
            <w:r>
              <w:t xml:space="preserve">6.36 [OYB], 6.60 [CGT], </w:t>
            </w:r>
            <w:r w:rsidR="00301842">
              <w:t>6.62 [CGS]</w:t>
            </w:r>
          </w:p>
        </w:tc>
      </w:tr>
      <w:tr w:rsidR="0028191D" w14:paraId="25FA75AC" w14:textId="77777777" w:rsidTr="008F351E">
        <w:tc>
          <w:tcPr>
            <w:tcW w:w="1008" w:type="dxa"/>
          </w:tcPr>
          <w:p w14:paraId="55CBF105" w14:textId="77777777" w:rsidR="000961FA" w:rsidRDefault="00491F73">
            <w:pPr>
              <w:jc w:val="center"/>
            </w:pPr>
            <w:r w:rsidRPr="00491F73">
              <w:lastRenderedPageBreak/>
              <w:t>14</w:t>
            </w:r>
          </w:p>
        </w:tc>
        <w:tc>
          <w:tcPr>
            <w:tcW w:w="5942" w:type="dxa"/>
          </w:tcPr>
          <w:p w14:paraId="0BEA42D5" w14:textId="77777777" w:rsidR="0028191D" w:rsidRDefault="00301842">
            <w:pPr>
              <w:rPr>
                <w:rFonts w:asciiTheme="majorHAnsi" w:eastAsiaTheme="majorEastAsia" w:hAnsiTheme="majorHAnsi"/>
                <w:b/>
                <w:sz w:val="26"/>
                <w:szCs w:val="26"/>
              </w:rPr>
            </w:pPr>
            <w:r w:rsidRPr="005D3715">
              <w:rPr>
                <w:rFonts w:cs="Arial"/>
                <w:kern w:val="32"/>
                <w:szCs w:val="20"/>
                <w:lang w:val="en-GB" w:bidi="en-US"/>
              </w:rPr>
              <w:t xml:space="preserve">For </w:t>
            </w:r>
            <w:r w:rsidRPr="005D3715">
              <w:rPr>
                <w:rFonts w:ascii="Times New Roman" w:hAnsi="Times New Roman" w:cs="Arial"/>
                <w:b/>
                <w:bCs/>
                <w:kern w:val="32"/>
                <w:szCs w:val="20"/>
                <w:lang w:val="en-GB" w:bidi="en-US"/>
              </w:rPr>
              <w:t>case</w:t>
            </w:r>
            <w:r w:rsidRPr="005D3715">
              <w:rPr>
                <w:rFonts w:cs="Arial"/>
                <w:kern w:val="32"/>
                <w:szCs w:val="20"/>
                <w:lang w:val="en-GB" w:bidi="en-US"/>
              </w:rPr>
              <w:t xml:space="preserve"> statements and aggregates, do not use the </w:t>
            </w:r>
            <w:r w:rsidRPr="005D3715">
              <w:rPr>
                <w:rFonts w:ascii="Times New Roman" w:hAnsi="Times New Roman"/>
                <w:b/>
                <w:bCs/>
                <w:szCs w:val="20"/>
                <w:lang w:val="en-GB" w:bidi="en-US"/>
              </w:rPr>
              <w:t>others</w:t>
            </w:r>
            <w:r w:rsidRPr="005D3715">
              <w:rPr>
                <w:rFonts w:cs="Arial"/>
                <w:szCs w:val="20"/>
                <w:lang w:val="en-GB" w:bidi="en-US"/>
              </w:rPr>
              <w:t xml:space="preserve"> choice.</w:t>
            </w:r>
          </w:p>
        </w:tc>
        <w:tc>
          <w:tcPr>
            <w:tcW w:w="3476" w:type="dxa"/>
          </w:tcPr>
          <w:p w14:paraId="35129C14" w14:textId="77777777" w:rsidR="000961FA" w:rsidRDefault="00301842">
            <w:pPr>
              <w:keepNext/>
              <w:spacing w:after="200" w:line="276" w:lineRule="auto"/>
            </w:pPr>
            <w:r>
              <w:t>6.5 [CCB], 6.27 [CLL]</w:t>
            </w:r>
          </w:p>
        </w:tc>
      </w:tr>
    </w:tbl>
    <w:p w14:paraId="14810920" w14:textId="77777777" w:rsidR="000961FA" w:rsidRDefault="00491F73">
      <w:pPr>
        <w:pStyle w:val="Heading4"/>
        <w:jc w:val="center"/>
      </w:pPr>
      <w:r w:rsidRPr="00491F73">
        <w:rPr>
          <w:sz w:val="22"/>
          <w:szCs w:val="22"/>
        </w:rPr>
        <w:t>Table 5-1 Most relevant avoidance mechanisms to be used to prevent vulnerabilities</w:t>
      </w:r>
    </w:p>
    <w:p w14:paraId="3547C899" w14:textId="77777777" w:rsidR="001E3C9F" w:rsidRDefault="001E3C9F" w:rsidP="001E3C9F">
      <w:pPr>
        <w:spacing w:after="0" w:line="240" w:lineRule="auto"/>
        <w:rPr>
          <w:rFonts w:ascii="Calibri" w:eastAsia="MS Mincho" w:hAnsi="Calibri" w:cs="Arial"/>
          <w:szCs w:val="20"/>
          <w:lang w:val="en-GB"/>
        </w:rPr>
      </w:pPr>
    </w:p>
    <w:p w14:paraId="1DE7635C" w14:textId="77777777" w:rsidR="001E3C9F" w:rsidRPr="00F41604" w:rsidRDefault="001E3C9F" w:rsidP="001E3C9F">
      <w:pPr>
        <w:spacing w:after="0" w:line="240" w:lineRule="auto"/>
        <w:rPr>
          <w:rFonts w:ascii="Calibri" w:eastAsia="MS Mincho" w:hAnsi="Calibri" w:cs="Arial"/>
          <w:szCs w:val="20"/>
          <w:lang w:val="en-GB"/>
        </w:rPr>
      </w:pPr>
      <w:r>
        <w:rPr>
          <w:rFonts w:ascii="Calibri" w:eastAsia="MS Mincho" w:hAnsi="Calibri" w:cs="Arial"/>
          <w:szCs w:val="20"/>
          <w:lang w:val="en-GB"/>
        </w:rPr>
        <w:t xml:space="preserve">These vulnerability guidelines may be categorized into several functional groups.  Items 3, 10 and 11 are applicable to Exceptional and Erroneous Behaviours. Mitigation methods associated with Types, Subtypes, and Contracts include Items 1, 4, 6, and 9.  Those techniques appropriate for Statements and Operations consist of Items 7, 12, and 14.  Finally, Items 2, 5, 8, and 12 are pertinent to Concurrency in applications. </w:t>
      </w:r>
    </w:p>
    <w:p w14:paraId="50DB88BA" w14:textId="77777777" w:rsidR="00FC714D" w:rsidRPr="00FC714D" w:rsidRDefault="00FC714D"/>
    <w:p w14:paraId="11192C47" w14:textId="77777777" w:rsidR="00017A66" w:rsidRDefault="00017A66" w:rsidP="00017A66">
      <w:pPr>
        <w:pStyle w:val="Heading1"/>
      </w:pPr>
      <w:bookmarkStart w:id="1133" w:name="_Toc508618954"/>
      <w:r w:rsidRPr="00017A66">
        <w:t>6 Specific Guidance for Ada</w:t>
      </w:r>
      <w:bookmarkEnd w:id="1133"/>
    </w:p>
    <w:p w14:paraId="0DC45811" w14:textId="77777777" w:rsidR="00034852" w:rsidRDefault="00B50B51" w:rsidP="004C770C">
      <w:pPr>
        <w:pStyle w:val="Heading2"/>
      </w:pPr>
      <w:bookmarkStart w:id="1134" w:name="_Toc508618955"/>
      <w:r>
        <w:t xml:space="preserve">6.1 </w:t>
      </w:r>
      <w:r w:rsidR="00656345">
        <w:t>General</w:t>
      </w:r>
      <w:bookmarkEnd w:id="1134"/>
      <w:r w:rsidR="00656345">
        <w:t xml:space="preserve"> </w:t>
      </w:r>
    </w:p>
    <w:p w14:paraId="40734776" w14:textId="77777777" w:rsidR="00BF7FDF" w:rsidRPr="00BF7FDF" w:rsidRDefault="00B270A5" w:rsidP="0009389C">
      <w:r>
        <w:t xml:space="preserve">This clause contains specific advice for Ada about the possible presence of vulnerabilities as described in TR 24772-1, and provides specific guidance on how to avoid them in Ada code. This </w:t>
      </w:r>
      <w:del w:id="1135" w:author="Joyce L Tokar" w:date="2018-01-22T15:48:00Z">
        <w:r w:rsidDel="00A26F7C">
          <w:delText>section</w:delText>
        </w:r>
      </w:del>
      <w:ins w:id="1136" w:author="Joyce L Tokar" w:date="2018-01-22T15:48:00Z">
        <w:r w:rsidR="00A26F7C">
          <w:t>subclause</w:t>
        </w:r>
      </w:ins>
      <w:r>
        <w:t xml:space="preserve"> mirrors TR 24772-1 clause 6 in that the vulnerability “Type System [IHN]” is found in </w:t>
      </w:r>
      <w:ins w:id="1137" w:author="Joyce L Tokar" w:date="2018-01-23T15:33:00Z">
        <w:r w:rsidR="006A0100">
          <w:t>sub</w:t>
        </w:r>
      </w:ins>
      <w:r w:rsidR="00F24D44">
        <w:t xml:space="preserve">clause </w:t>
      </w:r>
      <w:r>
        <w:t xml:space="preserve">6.2 of TR 24772-1, and Ada specific guidance is found in </w:t>
      </w:r>
      <w:ins w:id="1138" w:author="Joyce L Tokar" w:date="2018-01-23T15:33:00Z">
        <w:r w:rsidR="006A0100">
          <w:t>sub</w:t>
        </w:r>
      </w:ins>
      <w:r>
        <w:t xml:space="preserve">clause 6.2 </w:t>
      </w:r>
      <w:r w:rsidR="004C28ED">
        <w:t xml:space="preserve">in this TR. </w:t>
      </w:r>
    </w:p>
    <w:p w14:paraId="2189580E" w14:textId="77777777" w:rsidR="004C770C" w:rsidRDefault="00B50B51" w:rsidP="004C770C">
      <w:pPr>
        <w:pStyle w:val="Heading2"/>
        <w:rPr>
          <w:iCs/>
        </w:rPr>
      </w:pPr>
      <w:bookmarkStart w:id="1139" w:name="_Toc508618956"/>
      <w:r>
        <w:t>6</w:t>
      </w:r>
      <w:r w:rsidR="004C770C">
        <w:t>.</w:t>
      </w:r>
      <w:r w:rsidR="00034852">
        <w:t>2</w:t>
      </w:r>
      <w:r w:rsidR="00074057">
        <w:t xml:space="preserve"> </w:t>
      </w:r>
      <w:r w:rsidR="004C770C">
        <w:t>Type System [IHN]</w:t>
      </w:r>
      <w:bookmarkEnd w:id="1126"/>
      <w:bookmarkEnd w:id="1139"/>
      <w:r w:rsidR="003C44DE">
        <w:fldChar w:fldCharType="begin"/>
      </w:r>
      <w:r w:rsidR="00FA3ECE">
        <w:instrText xml:space="preserve"> XE "</w:instrText>
      </w:r>
      <w:r w:rsidR="00FA3ECE" w:rsidRPr="00F26E20">
        <w:instrText>IHN</w:instrText>
      </w:r>
      <w:r w:rsidR="00080388">
        <w:instrText>–</w:instrText>
      </w:r>
      <w:r w:rsidR="00FA3ECE" w:rsidRPr="00F26E20">
        <w:instrText>Type Syste</w:instrText>
      </w:r>
      <w:r w:rsidR="00EB0723">
        <w:instrText>m</w:instrText>
      </w:r>
      <w:r w:rsidR="00FA3ECE">
        <w:instrText xml:space="preserve">" </w:instrText>
      </w:r>
      <w:r w:rsidR="003C44DE">
        <w:fldChar w:fldCharType="end"/>
      </w:r>
      <w:r w:rsidR="003C44DE">
        <w:fldChar w:fldCharType="begin"/>
      </w:r>
      <w:r w:rsidR="00BA0DB5">
        <w:instrText xml:space="preserve"> XE "</w:instrText>
      </w:r>
      <w:r w:rsidR="00BA0DB5" w:rsidRPr="005D7AA8">
        <w:instrText>Language Vulnerabilities:Type System [IHN]</w:instrText>
      </w:r>
      <w:r w:rsidR="00BA0DB5">
        <w:instrText xml:space="preserve">" </w:instrText>
      </w:r>
      <w:r w:rsidR="003C44DE">
        <w:fldChar w:fldCharType="end"/>
      </w:r>
    </w:p>
    <w:p w14:paraId="2D03D0ED" w14:textId="77777777" w:rsidR="004C770C" w:rsidRPr="003033DF" w:rsidRDefault="00B50B51" w:rsidP="004C770C">
      <w:pPr>
        <w:pStyle w:val="Heading3"/>
      </w:pPr>
      <w:bookmarkStart w:id="1140" w:name="_Toc508618957"/>
      <w:r>
        <w:t>6</w:t>
      </w:r>
      <w:r w:rsidR="004C770C" w:rsidRPr="003033DF">
        <w:t>.</w:t>
      </w:r>
      <w:r w:rsidR="00034852">
        <w:t>2</w:t>
      </w:r>
      <w:r w:rsidR="004C770C" w:rsidRPr="003033DF">
        <w:t>.1</w:t>
      </w:r>
      <w:r w:rsidR="00074057">
        <w:t xml:space="preserve"> </w:t>
      </w:r>
      <w:r w:rsidR="004C770C" w:rsidRPr="003033DF">
        <w:t>Applicability to language</w:t>
      </w:r>
      <w:bookmarkEnd w:id="1140"/>
    </w:p>
    <w:p w14:paraId="0672E4A6" w14:textId="77777777" w:rsidR="004C770C" w:rsidRDefault="004C770C" w:rsidP="004C770C">
      <w:pPr>
        <w:rPr>
          <w:rFonts w:cs="Arial"/>
          <w:szCs w:val="20"/>
        </w:rPr>
      </w:pPr>
      <w:r>
        <w:rPr>
          <w:rFonts w:cs="Arial"/>
          <w:szCs w:val="20"/>
        </w:rPr>
        <w:t>Implicit conversions</w:t>
      </w:r>
      <w:r w:rsidR="003C44DE">
        <w:rPr>
          <w:rFonts w:cs="Arial"/>
          <w:szCs w:val="20"/>
        </w:rPr>
        <w:fldChar w:fldCharType="begin"/>
      </w:r>
      <w:r w:rsidR="00E7056B">
        <w:instrText xml:space="preserve"> XE "</w:instrText>
      </w:r>
      <w:r w:rsidR="00EB0723">
        <w:rPr>
          <w:rFonts w:cs="Arial"/>
          <w:szCs w:val="20"/>
          <w:u w:val="single"/>
        </w:rPr>
        <w:instrText>Implicit conversions</w:instrText>
      </w:r>
      <w:r w:rsidR="00E7056B">
        <w:instrText xml:space="preserve">" </w:instrText>
      </w:r>
      <w:r w:rsidR="003C44DE">
        <w:rPr>
          <w:rFonts w:cs="Arial"/>
          <w:szCs w:val="20"/>
        </w:rPr>
        <w:fldChar w:fldCharType="end"/>
      </w:r>
      <w:r>
        <w:rPr>
          <w:rFonts w:cs="Arial"/>
          <w:szCs w:val="20"/>
        </w:rPr>
        <w:t xml:space="preserve"> cause no application vulnerability, as long as </w:t>
      </w:r>
      <w:r w:rsidR="00170BC1">
        <w:rPr>
          <w:rFonts w:cs="Arial"/>
          <w:szCs w:val="20"/>
        </w:rPr>
        <w:t xml:space="preserve">the </w:t>
      </w:r>
      <w:r>
        <w:rPr>
          <w:rFonts w:cs="Arial"/>
          <w:szCs w:val="20"/>
        </w:rPr>
        <w:t>resulting exceptions</w:t>
      </w:r>
      <w:r w:rsidR="003C44DE">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3C44DE">
        <w:rPr>
          <w:rFonts w:cs="Arial"/>
          <w:szCs w:val="20"/>
        </w:rPr>
        <w:fldChar w:fldCharType="end"/>
      </w:r>
      <w:r>
        <w:rPr>
          <w:rFonts w:cs="Arial"/>
          <w:szCs w:val="20"/>
        </w:rPr>
        <w:t xml:space="preserve"> are properly handled.</w:t>
      </w:r>
    </w:p>
    <w:p w14:paraId="00BA71E6" w14:textId="77777777" w:rsidR="004C770C" w:rsidRDefault="004C770C" w:rsidP="004C770C">
      <w:pPr>
        <w:rPr>
          <w:rFonts w:cs="Arial"/>
          <w:szCs w:val="20"/>
        </w:rPr>
      </w:pPr>
      <w:r w:rsidRPr="00390B05">
        <w:rPr>
          <w:rFonts w:cs="Arial"/>
          <w:szCs w:val="20"/>
        </w:rPr>
        <w:t>Assignment between types cannot be performed except by using an explicit conversion</w:t>
      </w:r>
      <w:r w:rsidR="003C44DE">
        <w:rPr>
          <w:rFonts w:cs="Arial"/>
          <w:szCs w:val="20"/>
        </w:rPr>
        <w:fldChar w:fldCharType="begin"/>
      </w:r>
      <w:r w:rsidR="00F720AD">
        <w:instrText xml:space="preserve"> XE "</w:instrText>
      </w:r>
      <w:r w:rsidR="00C32627">
        <w:rPr>
          <w:rFonts w:cs="Arial"/>
          <w:szCs w:val="20"/>
        </w:rPr>
        <w:instrText>E</w:instrText>
      </w:r>
      <w:r w:rsidR="00EB0723">
        <w:rPr>
          <w:rFonts w:cs="Arial"/>
          <w:szCs w:val="20"/>
        </w:rPr>
        <w:instrText>xplicit conversion</w:instrText>
      </w:r>
      <w:r w:rsidR="00C904B6">
        <w:rPr>
          <w:rFonts w:cs="Arial"/>
          <w:szCs w:val="20"/>
        </w:rPr>
        <w:instrText>s</w:instrText>
      </w:r>
      <w:r w:rsidR="00F720AD">
        <w:instrText xml:space="preserve">" </w:instrText>
      </w:r>
      <w:r w:rsidR="003C44DE">
        <w:rPr>
          <w:rFonts w:cs="Arial"/>
          <w:szCs w:val="20"/>
        </w:rPr>
        <w:fldChar w:fldCharType="end"/>
      </w:r>
      <w:r w:rsidRPr="00390B05">
        <w:rPr>
          <w:rFonts w:cs="Arial"/>
          <w:szCs w:val="20"/>
        </w:rPr>
        <w:t>.</w:t>
      </w:r>
    </w:p>
    <w:p w14:paraId="0BB043DF" w14:textId="77777777" w:rsidR="004C770C" w:rsidRDefault="004C770C" w:rsidP="004C770C">
      <w:pPr>
        <w:rPr>
          <w:rFonts w:cs="Arial"/>
          <w:iCs/>
          <w:kern w:val="32"/>
          <w:szCs w:val="20"/>
        </w:rPr>
      </w:pPr>
      <w:r>
        <w:rPr>
          <w:rFonts w:cs="Arial"/>
          <w:iCs/>
          <w:kern w:val="32"/>
          <w:szCs w:val="20"/>
        </w:rPr>
        <w:t xml:space="preserve">Failure to apply correct </w:t>
      </w:r>
      <w:r w:rsidR="00454507">
        <w:rPr>
          <w:rFonts w:cs="Arial"/>
          <w:iCs/>
          <w:kern w:val="32"/>
          <w:szCs w:val="20"/>
        </w:rPr>
        <w:t xml:space="preserve">unit </w:t>
      </w:r>
      <w:r>
        <w:rPr>
          <w:rFonts w:cs="Arial"/>
          <w:iCs/>
          <w:kern w:val="32"/>
          <w:szCs w:val="20"/>
        </w:rPr>
        <w:t>conversion factors when explicitly converting among types for different units will result in application failures due to incorrect values.</w:t>
      </w:r>
    </w:p>
    <w:p w14:paraId="04288826" w14:textId="77777777" w:rsidR="004C770C" w:rsidRDefault="004C770C" w:rsidP="004C770C">
      <w:pPr>
        <w:rPr>
          <w:rFonts w:cs="Arial"/>
          <w:iCs/>
          <w:kern w:val="32"/>
          <w:szCs w:val="20"/>
        </w:rPr>
      </w:pPr>
      <w:r>
        <w:rPr>
          <w:rFonts w:cs="Arial"/>
          <w:iCs/>
          <w:kern w:val="32"/>
          <w:szCs w:val="20"/>
        </w:rPr>
        <w:t>Failure to handle the exceptions</w:t>
      </w:r>
      <w:r w:rsidR="003C44DE">
        <w:rPr>
          <w:rFonts w:cs="Arial"/>
          <w:iCs/>
          <w:kern w:val="32"/>
          <w:szCs w:val="20"/>
        </w:rPr>
        <w:fldChar w:fldCharType="begin"/>
      </w:r>
      <w:r w:rsidR="00DA45B9">
        <w:instrText xml:space="preserve"> XE "</w:instrText>
      </w:r>
      <w:r w:rsidR="00EB0723">
        <w:rPr>
          <w:rFonts w:cs="Arial"/>
          <w:iCs/>
          <w:kern w:val="32"/>
        </w:rPr>
        <w:instrText>Exception</w:instrText>
      </w:r>
      <w:r w:rsidR="00DA45B9">
        <w:instrText xml:space="preserve">" </w:instrText>
      </w:r>
      <w:r w:rsidR="003C44DE">
        <w:rPr>
          <w:rFonts w:cs="Arial"/>
          <w:iCs/>
          <w:kern w:val="32"/>
          <w:szCs w:val="20"/>
        </w:rPr>
        <w:fldChar w:fldCharType="end"/>
      </w:r>
      <w:r>
        <w:rPr>
          <w:rFonts w:cs="Arial"/>
          <w:iCs/>
          <w:kern w:val="32"/>
          <w:szCs w:val="20"/>
        </w:rPr>
        <w:t xml:space="preserve"> raised by failed checks of dynamic subtype properties cause</w:t>
      </w:r>
      <w:r w:rsidR="00170BC1">
        <w:rPr>
          <w:rFonts w:cs="Arial"/>
          <w:iCs/>
          <w:kern w:val="32"/>
          <w:szCs w:val="20"/>
        </w:rPr>
        <w:t>s</w:t>
      </w:r>
      <w:r>
        <w:rPr>
          <w:rFonts w:cs="Arial"/>
          <w:iCs/>
          <w:kern w:val="32"/>
          <w:szCs w:val="20"/>
        </w:rPr>
        <w:t xml:space="preserve"> </w:t>
      </w:r>
      <w:r w:rsidR="00170BC1">
        <w:rPr>
          <w:rFonts w:cs="Arial"/>
          <w:iCs/>
          <w:kern w:val="32"/>
          <w:szCs w:val="20"/>
        </w:rPr>
        <w:t>the execution o</w:t>
      </w:r>
      <w:r w:rsidR="00A26B3D">
        <w:rPr>
          <w:rFonts w:cs="Arial"/>
          <w:iCs/>
          <w:kern w:val="32"/>
          <w:szCs w:val="20"/>
        </w:rPr>
        <w:t>f</w:t>
      </w:r>
      <w:r w:rsidR="00170BC1">
        <w:rPr>
          <w:rFonts w:cs="Arial"/>
          <w:iCs/>
          <w:kern w:val="32"/>
          <w:szCs w:val="20"/>
        </w:rPr>
        <w:t xml:space="preserve"> the whole </w:t>
      </w:r>
      <w:r>
        <w:rPr>
          <w:rFonts w:cs="Arial"/>
          <w:iCs/>
          <w:kern w:val="32"/>
          <w:szCs w:val="20"/>
        </w:rPr>
        <w:t xml:space="preserve">system, </w:t>
      </w:r>
      <w:r w:rsidR="00170BC1">
        <w:rPr>
          <w:rFonts w:cs="Arial"/>
          <w:iCs/>
          <w:kern w:val="32"/>
          <w:szCs w:val="20"/>
        </w:rPr>
        <w:t xml:space="preserve">a </w:t>
      </w:r>
      <w:r>
        <w:rPr>
          <w:rFonts w:cs="Arial"/>
          <w:iCs/>
          <w:kern w:val="32"/>
          <w:szCs w:val="20"/>
        </w:rPr>
        <w:t>thread</w:t>
      </w:r>
      <w:r w:rsidR="00170BC1">
        <w:rPr>
          <w:rFonts w:cs="Arial"/>
          <w:iCs/>
          <w:kern w:val="32"/>
          <w:szCs w:val="20"/>
        </w:rPr>
        <w:t xml:space="preserve">, or an inner nested scope </w:t>
      </w:r>
      <w:r>
        <w:rPr>
          <w:rFonts w:cs="Arial"/>
          <w:iCs/>
          <w:kern w:val="32"/>
          <w:szCs w:val="20"/>
        </w:rPr>
        <w:t xml:space="preserve">to halt </w:t>
      </w:r>
      <w:r w:rsidR="00170BC1">
        <w:rPr>
          <w:rFonts w:cs="Arial"/>
          <w:iCs/>
          <w:kern w:val="32"/>
          <w:szCs w:val="20"/>
        </w:rPr>
        <w:t>abruptly</w:t>
      </w:r>
      <w:r>
        <w:rPr>
          <w:rFonts w:cs="Arial"/>
          <w:iCs/>
          <w:kern w:val="32"/>
          <w:szCs w:val="20"/>
        </w:rPr>
        <w:t>.</w:t>
      </w:r>
    </w:p>
    <w:p w14:paraId="21FBD962" w14:textId="77777777" w:rsidR="004C770C" w:rsidRDefault="004C770C" w:rsidP="004C770C">
      <w:pPr>
        <w:rPr>
          <w:rFonts w:cs="Arial"/>
          <w:szCs w:val="20"/>
        </w:rPr>
      </w:pPr>
      <w:r>
        <w:rPr>
          <w:rFonts w:cs="Arial"/>
          <w:szCs w:val="20"/>
        </w:rPr>
        <w:t>Unchecked conversions</w:t>
      </w:r>
      <w:r w:rsidR="003C44DE">
        <w:rPr>
          <w:rFonts w:cs="Arial"/>
          <w:szCs w:val="20"/>
        </w:rPr>
        <w:fldChar w:fldCharType="begin"/>
      </w:r>
      <w:r w:rsidR="00E7056B">
        <w:instrText xml:space="preserve"> XE "</w:instrText>
      </w:r>
      <w:r w:rsidR="00EB0723">
        <w:rPr>
          <w:rFonts w:cs="Arial"/>
          <w:szCs w:val="20"/>
          <w:u w:val="single"/>
        </w:rPr>
        <w:instrText>Unchecked conversions</w:instrText>
      </w:r>
      <w:r w:rsidR="00E7056B">
        <w:instrText xml:space="preserve">" </w:instrText>
      </w:r>
      <w:r w:rsidR="003C44DE">
        <w:rPr>
          <w:rFonts w:cs="Arial"/>
          <w:szCs w:val="20"/>
        </w:rPr>
        <w:fldChar w:fldCharType="end"/>
      </w:r>
      <w:r>
        <w:rPr>
          <w:rFonts w:cs="Arial"/>
          <w:szCs w:val="20"/>
        </w:rPr>
        <w:t xml:space="preserve"> circumvent the type system and therefore can cause unspecified behaviour (see </w:t>
      </w:r>
      <w:r w:rsidR="00E85874">
        <w:fldChar w:fldCharType="begin"/>
      </w:r>
      <w:r w:rsidR="00E85874">
        <w:instrText xml:space="preserve"> REF _Ref336413236 \h  \* MERGEFORMAT </w:instrText>
      </w:r>
      <w:r w:rsidR="00E85874">
        <w:fldChar w:fldCharType="separate"/>
      </w:r>
      <w:ins w:id="1141" w:author="Joyce L Tokar" w:date="2018-03-12T12:12:00Z">
        <w:r w:rsidR="003B31DD" w:rsidRPr="003B31DD">
          <w:rPr>
            <w:rStyle w:val="hyperChar"/>
            <w:rFonts w:eastAsiaTheme="minorEastAsia"/>
            <w:i w:val="0"/>
            <w:color w:val="0000FF"/>
          </w:rPr>
          <w:t>6.37 Type-breaking Reinterpretation of Data [AMV]</w:t>
        </w:r>
      </w:ins>
      <w:del w:id="1142" w:author="Joyce L Tokar" w:date="2018-03-12T11:52:00Z">
        <w:r w:rsidR="003C44DE" w:rsidRPr="003C44DE" w:rsidDel="00F128DF">
          <w:rPr>
            <w:rStyle w:val="hyperChar"/>
            <w:rFonts w:eastAsiaTheme="minorEastAsia"/>
            <w:i w:val="0"/>
            <w:color w:val="0000FF"/>
          </w:rPr>
          <w:delText>6.37 Type-breaking Reinterpretation of Data [AMV]</w:delText>
        </w:r>
      </w:del>
      <w:del w:id="1143" w:author="Joyce L Tokar" w:date="2017-09-13T11:44:00Z">
        <w:r w:rsidR="0028662E" w:rsidRPr="0028662E" w:rsidDel="00384B96">
          <w:rPr>
            <w:rStyle w:val="hyperChar"/>
            <w:rFonts w:eastAsiaTheme="minorEastAsia"/>
            <w:i w:val="0"/>
            <w:color w:val="0000FF"/>
          </w:rPr>
          <w:delText>6.3</w:delText>
        </w:r>
      </w:del>
      <w:del w:id="1144" w:author="Joyce L Tokar" w:date="2017-06-19T03:01:00Z">
        <w:r w:rsidR="0028662E" w:rsidRPr="0028662E" w:rsidDel="007C6E67">
          <w:rPr>
            <w:rStyle w:val="hyperChar"/>
            <w:rFonts w:eastAsiaTheme="minorEastAsia"/>
            <w:i w:val="0"/>
            <w:color w:val="0000FF"/>
          </w:rPr>
          <w:delText>8</w:delText>
        </w:r>
      </w:del>
      <w:del w:id="1145" w:author="Joyce L Tokar" w:date="2017-09-13T11:44:00Z">
        <w:r w:rsidR="0028662E" w:rsidRPr="0028662E" w:rsidDel="00384B96">
          <w:rPr>
            <w:rStyle w:val="hyperChar"/>
            <w:rFonts w:eastAsiaTheme="minorEastAsia"/>
            <w:i w:val="0"/>
            <w:color w:val="0000FF"/>
          </w:rPr>
          <w:delText xml:space="preserve"> Type-breaking Reinterpretation of Data [AMV]</w:delText>
        </w:r>
      </w:del>
      <w:r w:rsidR="00E85874">
        <w:fldChar w:fldCharType="end"/>
      </w:r>
      <w:r>
        <w:rPr>
          <w:rFonts w:cs="Arial"/>
          <w:szCs w:val="20"/>
        </w:rPr>
        <w:t>).</w:t>
      </w:r>
    </w:p>
    <w:p w14:paraId="55CF4FF1" w14:textId="77777777" w:rsidR="004C770C" w:rsidRDefault="00726AF3" w:rsidP="004C770C">
      <w:pPr>
        <w:pStyle w:val="Heading3"/>
      </w:pPr>
      <w:bookmarkStart w:id="1146" w:name="_Toc508618958"/>
      <w:r>
        <w:t>6</w:t>
      </w:r>
      <w:r w:rsidR="004C770C">
        <w:t>.</w:t>
      </w:r>
      <w:r w:rsidR="00034852">
        <w:t>2</w:t>
      </w:r>
      <w:r w:rsidR="004C770C">
        <w:t>.2</w:t>
      </w:r>
      <w:r w:rsidR="00074057">
        <w:t xml:space="preserve"> </w:t>
      </w:r>
      <w:r w:rsidR="004C770C">
        <w:t>Guidance to language users</w:t>
      </w:r>
      <w:bookmarkEnd w:id="1146"/>
    </w:p>
    <w:p w14:paraId="0D3AAFC0" w14:textId="77777777" w:rsidR="0061285E" w:rsidRPr="0061285E" w:rsidRDefault="003C44DE" w:rsidP="00CF225A">
      <w:pPr>
        <w:numPr>
          <w:ilvl w:val="0"/>
          <w:numId w:val="287"/>
        </w:numPr>
        <w:spacing w:before="120" w:after="120" w:line="240" w:lineRule="auto"/>
        <w:rPr>
          <w:ins w:id="1147" w:author="Joyce L Tokar" w:date="2018-01-23T16:37:00Z"/>
          <w:rFonts w:cs="Arial"/>
          <w:szCs w:val="20"/>
        </w:rPr>
      </w:pPr>
      <w:ins w:id="1148" w:author="Joyce L Tokar" w:date="2018-01-23T16:37:00Z">
        <w:r w:rsidRPr="003C44DE">
          <w:t>Follow the mitigation mechanisms of subclause 6.</w:t>
        </w:r>
      </w:ins>
      <w:ins w:id="1149" w:author="Joyce L Tokar" w:date="2018-01-23T16:38:00Z">
        <w:r w:rsidRPr="003C44DE">
          <w:t>2</w:t>
        </w:r>
      </w:ins>
      <w:ins w:id="1150" w:author="Joyce L Tokar" w:date="2018-01-23T16:37:00Z">
        <w:r w:rsidRPr="003C44DE">
          <w:t>.5 of TR 24772-1</w:t>
        </w:r>
      </w:ins>
      <w:ins w:id="1151" w:author="Joyce L Tokar" w:date="2018-01-23T16:38:00Z">
        <w:r w:rsidR="0061285E">
          <w:t>.</w:t>
        </w:r>
      </w:ins>
    </w:p>
    <w:p w14:paraId="1F7516CB" w14:textId="77777777" w:rsidR="004C770C" w:rsidRDefault="009B5D6B" w:rsidP="00CF225A">
      <w:pPr>
        <w:numPr>
          <w:ilvl w:val="0"/>
          <w:numId w:val="287"/>
        </w:numPr>
        <w:spacing w:before="120" w:after="120" w:line="240" w:lineRule="auto"/>
        <w:rPr>
          <w:rFonts w:cs="Arial"/>
          <w:szCs w:val="20"/>
        </w:rPr>
      </w:pPr>
      <w:r>
        <w:rPr>
          <w:rFonts w:cs="Arial"/>
          <w:szCs w:val="20"/>
        </w:rPr>
        <w:t>Apply th</w:t>
      </w:r>
      <w:r w:rsidR="004C770C">
        <w:rPr>
          <w:rFonts w:cs="Arial"/>
          <w:szCs w:val="20"/>
        </w:rPr>
        <w:t xml:space="preserve">e predefined </w:t>
      </w:r>
      <w:ins w:id="1152" w:author="Joyce L Tokar" w:date="2018-02-26T19:37:00Z">
        <w:r w:rsidR="006E2D53" w:rsidRPr="006E2D53">
          <w:rPr>
            <w:kern w:val="32"/>
          </w:rPr>
          <w:t>'</w:t>
        </w:r>
      </w:ins>
      <w:del w:id="1153" w:author="Joyce L Tokar" w:date="2018-02-26T19:37:00Z">
        <w:r w:rsidR="00017A66" w:rsidRPr="00017A66" w:rsidDel="006E2D53">
          <w:rPr>
            <w:rFonts w:ascii="Times New Roman" w:hAnsi="Times New Roman" w:cs="Times New Roman"/>
            <w:szCs w:val="20"/>
          </w:rPr>
          <w:delText>‘</w:delText>
        </w:r>
      </w:del>
      <w:r w:rsidR="004C770C" w:rsidRPr="008768B0">
        <w:rPr>
          <w:rFonts w:ascii="Times New Roman" w:hAnsi="Times New Roman" w:cs="Times New Roman"/>
          <w:szCs w:val="20"/>
        </w:rPr>
        <w:t>Valid</w:t>
      </w:r>
      <w:r w:rsidR="003C44DE">
        <w:rPr>
          <w:rFonts w:ascii="Times New Roman" w:hAnsi="Times New Roman" w:cs="Times New Roman"/>
          <w:szCs w:val="20"/>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3C44DE">
        <w:rPr>
          <w:rFonts w:ascii="Times New Roman" w:hAnsi="Times New Roman" w:cs="Times New Roman"/>
          <w:szCs w:val="20"/>
        </w:rPr>
        <w:fldChar w:fldCharType="end"/>
      </w:r>
      <w:r w:rsidR="004C770C">
        <w:rPr>
          <w:rFonts w:cs="Arial"/>
          <w:szCs w:val="20"/>
        </w:rPr>
        <w:t xml:space="preserve"> attribute for a given subtype to any value </w:t>
      </w:r>
      <w:r>
        <w:rPr>
          <w:rFonts w:cs="Arial"/>
          <w:szCs w:val="20"/>
        </w:rPr>
        <w:t xml:space="preserve">as needed </w:t>
      </w:r>
      <w:r w:rsidR="004C770C">
        <w:rPr>
          <w:rFonts w:cs="Arial"/>
          <w:szCs w:val="20"/>
        </w:rPr>
        <w:t xml:space="preserve">to ascertain if the value is a valid value of the subtype. This is especially useful when interfacing with type-less systems or after </w:t>
      </w:r>
      <w:r w:rsidR="004C770C">
        <w:rPr>
          <w:rFonts w:ascii="Times New Roman" w:hAnsi="Times New Roman"/>
          <w:szCs w:val="20"/>
        </w:rPr>
        <w:t>Unchecked_Conversion</w:t>
      </w:r>
      <w:r w:rsidR="003C44DE">
        <w:rPr>
          <w:rFonts w:ascii="Times New Roman" w:hAnsi="Times New Roman"/>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3C44DE">
        <w:rPr>
          <w:rFonts w:ascii="Times New Roman" w:hAnsi="Times New Roman"/>
          <w:szCs w:val="20"/>
        </w:rPr>
        <w:fldChar w:fldCharType="end"/>
      </w:r>
      <w:r w:rsidR="004C770C">
        <w:rPr>
          <w:rFonts w:cs="Arial"/>
          <w:szCs w:val="20"/>
        </w:rPr>
        <w:t>.</w:t>
      </w:r>
    </w:p>
    <w:p w14:paraId="69F82C81" w14:textId="77777777" w:rsidR="004C770C" w:rsidRDefault="00F8438F" w:rsidP="00CF225A">
      <w:pPr>
        <w:numPr>
          <w:ilvl w:val="0"/>
          <w:numId w:val="287"/>
        </w:numPr>
        <w:spacing w:before="120" w:after="120" w:line="240" w:lineRule="auto"/>
        <w:rPr>
          <w:rFonts w:cs="Arial"/>
          <w:szCs w:val="20"/>
        </w:rPr>
      </w:pPr>
      <w:r>
        <w:rPr>
          <w:rFonts w:cs="Arial"/>
          <w:szCs w:val="20"/>
        </w:rPr>
        <w:t>Consider restricting</w:t>
      </w:r>
      <w:r w:rsidR="004C770C">
        <w:rPr>
          <w:rFonts w:cs="Arial"/>
          <w:szCs w:val="20"/>
        </w:rPr>
        <w:t xml:space="preserve"> explicit conversions to the bodies of user-provided conversion functions that are then used as the only means to effect the transition between unit systems. </w:t>
      </w:r>
      <w:r>
        <w:rPr>
          <w:rFonts w:cs="Arial"/>
          <w:szCs w:val="20"/>
        </w:rPr>
        <w:t>Review t</w:t>
      </w:r>
      <w:r w:rsidR="004C770C">
        <w:rPr>
          <w:rFonts w:cs="Arial"/>
          <w:szCs w:val="20"/>
        </w:rPr>
        <w:t>hese bodies critically for proper conversion factors.</w:t>
      </w:r>
    </w:p>
    <w:p w14:paraId="70D04AFE" w14:textId="77777777" w:rsidR="004C770C" w:rsidRDefault="00F8438F" w:rsidP="00CF225A">
      <w:pPr>
        <w:numPr>
          <w:ilvl w:val="0"/>
          <w:numId w:val="287"/>
        </w:numPr>
        <w:spacing w:before="120" w:after="120" w:line="240" w:lineRule="auto"/>
        <w:rPr>
          <w:rFonts w:cs="Arial"/>
          <w:szCs w:val="20"/>
        </w:rPr>
      </w:pPr>
      <w:r>
        <w:rPr>
          <w:rFonts w:cs="Arial"/>
          <w:szCs w:val="20"/>
        </w:rPr>
        <w:t>Handle e</w:t>
      </w:r>
      <w:r w:rsidR="004C770C">
        <w:rPr>
          <w:rFonts w:cs="Arial"/>
          <w:szCs w:val="20"/>
        </w:rPr>
        <w:t>xceptions</w:t>
      </w:r>
      <w:r w:rsidR="003C44DE">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3C44DE">
        <w:rPr>
          <w:rFonts w:cs="Arial"/>
          <w:szCs w:val="20"/>
        </w:rPr>
        <w:fldChar w:fldCharType="end"/>
      </w:r>
      <w:r w:rsidR="004C770C">
        <w:rPr>
          <w:rFonts w:cs="Arial"/>
          <w:szCs w:val="20"/>
        </w:rPr>
        <w:t xml:space="preserve"> raised by type and </w:t>
      </w:r>
      <w:r w:rsidR="00915EE8">
        <w:rPr>
          <w:rFonts w:cs="Arial"/>
          <w:szCs w:val="20"/>
        </w:rPr>
        <w:t>subtype-</w:t>
      </w:r>
      <w:r w:rsidR="004C770C">
        <w:rPr>
          <w:rFonts w:cs="Arial"/>
          <w:szCs w:val="20"/>
        </w:rPr>
        <w:t xml:space="preserve">conversions. </w:t>
      </w:r>
    </w:p>
    <w:p w14:paraId="01D9F554" w14:textId="77777777" w:rsidR="008174A7" w:rsidRDefault="008174A7" w:rsidP="00CF225A">
      <w:pPr>
        <w:numPr>
          <w:ilvl w:val="0"/>
          <w:numId w:val="287"/>
        </w:numPr>
        <w:spacing w:before="120" w:after="120" w:line="240" w:lineRule="auto"/>
        <w:rPr>
          <w:rFonts w:cs="Arial"/>
          <w:szCs w:val="20"/>
        </w:rPr>
      </w:pPr>
      <w:r>
        <w:rPr>
          <w:rFonts w:cs="Arial"/>
          <w:szCs w:val="20"/>
        </w:rPr>
        <w:t xml:space="preserve">Consider using the restriction </w:t>
      </w:r>
      <w:r>
        <w:rPr>
          <w:rFonts w:ascii="Times New Roman" w:hAnsi="Times New Roman" w:cs="Times New Roman"/>
          <w:szCs w:val="20"/>
        </w:rPr>
        <w:t>No_Unchecked_Conversion</w:t>
      </w:r>
      <w:r>
        <w:rPr>
          <w:rFonts w:cstheme="minorHAnsi"/>
          <w:szCs w:val="20"/>
        </w:rPr>
        <w:t xml:space="preserve"> to prevent circumventing the type system.</w:t>
      </w:r>
    </w:p>
    <w:p w14:paraId="21A53F28" w14:textId="77777777" w:rsidR="004C770C" w:rsidRDefault="00726AF3" w:rsidP="004C770C">
      <w:pPr>
        <w:pStyle w:val="Heading2"/>
        <w:rPr>
          <w:iCs/>
        </w:rPr>
      </w:pPr>
      <w:bookmarkStart w:id="1154" w:name="_Toc358896487"/>
      <w:bookmarkStart w:id="1155" w:name="_Toc508618959"/>
      <w:r>
        <w:lastRenderedPageBreak/>
        <w:t>6</w:t>
      </w:r>
      <w:r w:rsidR="004C770C">
        <w:t>.</w:t>
      </w:r>
      <w:r w:rsidR="00034852">
        <w:t>3</w:t>
      </w:r>
      <w:r w:rsidR="00074057">
        <w:t xml:space="preserve"> </w:t>
      </w:r>
      <w:r w:rsidR="004C770C">
        <w:t>Bit Representation [STR]</w:t>
      </w:r>
      <w:bookmarkEnd w:id="1154"/>
      <w:bookmarkEnd w:id="1155"/>
      <w:r w:rsidR="003C44DE">
        <w:fldChar w:fldCharType="begin"/>
      </w:r>
      <w:r w:rsidR="00080388">
        <w:instrText xml:space="preserve"> XE "</w:instrText>
      </w:r>
      <w:r w:rsidR="00080388" w:rsidRPr="002007CE">
        <w:instrText>STR</w:instrText>
      </w:r>
      <w:r w:rsidR="00080388">
        <w:instrText xml:space="preserve"> – </w:instrText>
      </w:r>
      <w:r w:rsidR="00080388" w:rsidRPr="002007CE">
        <w:instrText>Bit Representation</w:instrText>
      </w:r>
      <w:r w:rsidR="00080388">
        <w:instrText xml:space="preserve">" </w:instrText>
      </w:r>
      <w:r w:rsidR="003C44DE">
        <w:fldChar w:fldCharType="end"/>
      </w:r>
      <w:r w:rsidR="003C44DE">
        <w:fldChar w:fldCharType="begin"/>
      </w:r>
      <w:r w:rsidR="00BA0DB5">
        <w:instrText xml:space="preserve"> XE "</w:instrText>
      </w:r>
      <w:r w:rsidR="00BA0DB5" w:rsidRPr="00B510AC">
        <w:instrText>Language Vulnerabilities:Bit Representation [STR]</w:instrText>
      </w:r>
      <w:r w:rsidR="00BA0DB5">
        <w:instrText xml:space="preserve">" </w:instrText>
      </w:r>
      <w:r w:rsidR="003C44DE">
        <w:fldChar w:fldCharType="end"/>
      </w:r>
    </w:p>
    <w:p w14:paraId="5B749861" w14:textId="77777777" w:rsidR="004C770C" w:rsidRDefault="00726AF3" w:rsidP="004C770C">
      <w:pPr>
        <w:pStyle w:val="Heading3"/>
        <w:widowControl w:val="0"/>
        <w:tabs>
          <w:tab w:val="left" w:pos="0"/>
        </w:tabs>
        <w:suppressAutoHyphens/>
        <w:spacing w:before="240" w:after="120" w:line="240" w:lineRule="auto"/>
        <w:contextualSpacing w:val="0"/>
      </w:pPr>
      <w:bookmarkStart w:id="1156" w:name="_Toc508618960"/>
      <w:r>
        <w:t>6</w:t>
      </w:r>
      <w:r w:rsidR="009E501C">
        <w:t>.</w:t>
      </w:r>
      <w:r w:rsidR="00034852">
        <w:t>3</w:t>
      </w:r>
      <w:r w:rsidR="004C770C">
        <w:t>.1</w:t>
      </w:r>
      <w:r w:rsidR="00074057">
        <w:t xml:space="preserve"> </w:t>
      </w:r>
      <w:r w:rsidR="004C770C">
        <w:t>Applicability to language</w:t>
      </w:r>
      <w:bookmarkEnd w:id="1156"/>
    </w:p>
    <w:p w14:paraId="2306B095" w14:textId="77777777" w:rsidR="004C770C" w:rsidRDefault="004C770C" w:rsidP="008174A7">
      <w:r>
        <w:t>In general, the type system of Ada protects against the vulnerabilities outlined in</w:t>
      </w:r>
      <w:del w:id="1157" w:author="Joyce L Tokar" w:date="2018-01-22T15:38:00Z">
        <w:r w:rsidDel="009579D6">
          <w:delText xml:space="preserve"> Section</w:delText>
        </w:r>
      </w:del>
      <w:r>
        <w:t xml:space="preserve"> </w:t>
      </w:r>
      <w:ins w:id="1158" w:author="Joyce L Tokar" w:date="2018-01-23T16:16:00Z">
        <w:r w:rsidR="004712FA">
          <w:t>s</w:t>
        </w:r>
      </w:ins>
      <w:ins w:id="1159" w:author="Joyce L Tokar" w:date="2018-01-23T15:34:00Z">
        <w:r w:rsidR="006A0100">
          <w:t xml:space="preserve">ubclause </w:t>
        </w:r>
      </w:ins>
      <w:r>
        <w:t>6.</w:t>
      </w:r>
      <w:r w:rsidR="008768B0">
        <w:t>3</w:t>
      </w:r>
      <w:r w:rsidR="00F26340">
        <w:t xml:space="preserve"> of TR 24772-1</w:t>
      </w:r>
      <w:r>
        <w:t xml:space="preserve">. The vulnerabilities caused by the inherent conceptual complexity of bit level programming are as described in </w:t>
      </w:r>
      <w:del w:id="1160" w:author="Joyce L Tokar" w:date="2018-01-22T15:39:00Z">
        <w:r w:rsidDel="009579D6">
          <w:delText xml:space="preserve">Section </w:delText>
        </w:r>
      </w:del>
      <w:ins w:id="1161" w:author="Joyce L Tokar" w:date="2018-01-23T16:16:00Z">
        <w:r w:rsidR="004712FA">
          <w:t>s</w:t>
        </w:r>
      </w:ins>
      <w:ins w:id="1162" w:author="Joyce L Tokar" w:date="2018-01-23T15:34:00Z">
        <w:r w:rsidR="006A0100">
          <w:t xml:space="preserve">ubclause </w:t>
        </w:r>
      </w:ins>
      <w:r>
        <w:t>6.</w:t>
      </w:r>
      <w:r w:rsidR="008768B0">
        <w:t>3</w:t>
      </w:r>
      <w:r w:rsidR="00CF225A">
        <w:t xml:space="preserve"> of TR 24772-1</w:t>
      </w:r>
      <w:r>
        <w:t xml:space="preserve">. </w:t>
      </w:r>
    </w:p>
    <w:p w14:paraId="52B11AD2" w14:textId="77777777" w:rsidR="004C770C" w:rsidRDefault="00726AF3" w:rsidP="004C770C">
      <w:pPr>
        <w:pStyle w:val="Heading3"/>
      </w:pPr>
      <w:bookmarkStart w:id="1163" w:name="_Toc508618961"/>
      <w:r>
        <w:t>6</w:t>
      </w:r>
      <w:r w:rsidR="009E501C">
        <w:t>.</w:t>
      </w:r>
      <w:r w:rsidR="00034852">
        <w:t>3</w:t>
      </w:r>
      <w:r w:rsidR="004C770C">
        <w:t>.2</w:t>
      </w:r>
      <w:r w:rsidR="00074057">
        <w:t xml:space="preserve"> </w:t>
      </w:r>
      <w:r w:rsidR="004C770C">
        <w:t>Guidance to language users</w:t>
      </w:r>
      <w:bookmarkEnd w:id="1163"/>
      <w:r w:rsidR="004C770C">
        <w:t xml:space="preserve"> </w:t>
      </w:r>
    </w:p>
    <w:p w14:paraId="6F5ECA32" w14:textId="77777777" w:rsidR="004C770C" w:rsidRDefault="00F8438F" w:rsidP="004C770C">
      <w:r>
        <w:t>In o</w:t>
      </w:r>
      <w:r w:rsidR="008768B0">
        <w:t>r</w:t>
      </w:r>
      <w:r>
        <w:t>der to m</w:t>
      </w:r>
      <w:r w:rsidR="009B5D6B">
        <w:t>itigate t</w:t>
      </w:r>
      <w:r w:rsidR="004C770C">
        <w:t>he vulnerabilities associated with the complexity of bit</w:t>
      </w:r>
      <w:del w:id="1164" w:author="Joyce L Tokar" w:date="2018-01-23T16:42:00Z">
        <w:r w:rsidR="004C770C" w:rsidDel="0061285E">
          <w:delText>-</w:delText>
        </w:r>
      </w:del>
      <w:ins w:id="1165" w:author="Joyce L Tokar" w:date="2018-01-23T16:42:00Z">
        <w:r w:rsidR="0061285E">
          <w:t xml:space="preserve"> </w:t>
        </w:r>
      </w:ins>
      <w:r w:rsidR="004C770C">
        <w:t>level programming</w:t>
      </w:r>
    </w:p>
    <w:p w14:paraId="227FCD30" w14:textId="77777777" w:rsidR="0061285E" w:rsidRPr="0061285E" w:rsidRDefault="003C44DE" w:rsidP="00CF225A">
      <w:pPr>
        <w:pStyle w:val="ListParagraph"/>
        <w:numPr>
          <w:ilvl w:val="0"/>
          <w:numId w:val="298"/>
        </w:numPr>
        <w:spacing w:before="120" w:after="120" w:line="240" w:lineRule="auto"/>
        <w:rPr>
          <w:ins w:id="1166" w:author="Joyce L Tokar" w:date="2018-01-23T16:42:00Z"/>
        </w:rPr>
      </w:pPr>
      <w:ins w:id="1167" w:author="Joyce L Tokar" w:date="2018-01-23T16:42:00Z">
        <w:r w:rsidRPr="003C44DE">
          <w:t>Follow the mitigation mechanisms of subclause 6.3.5 of TR 24772-1</w:t>
        </w:r>
        <w:r w:rsidR="0061285E">
          <w:t>.</w:t>
        </w:r>
      </w:ins>
    </w:p>
    <w:p w14:paraId="1BEF6901" w14:textId="77777777" w:rsidR="004C770C" w:rsidRDefault="008768B0" w:rsidP="00CF225A">
      <w:pPr>
        <w:pStyle w:val="ListParagraph"/>
        <w:numPr>
          <w:ilvl w:val="0"/>
          <w:numId w:val="298"/>
        </w:numPr>
        <w:spacing w:before="120" w:after="120" w:line="240" w:lineRule="auto"/>
      </w:pPr>
      <w:r>
        <w:t>U</w:t>
      </w:r>
      <w:r w:rsidR="004C770C">
        <w:t xml:space="preserve">se record and array types with the appropriate representation specifications added so that the objects are accessed by their logical structure rather than their physical representation. These representation specifications may address: order, position, and size of data components and fields. </w:t>
      </w:r>
    </w:p>
    <w:p w14:paraId="4A9C188A" w14:textId="77777777" w:rsidR="004C770C" w:rsidRDefault="008768B0" w:rsidP="00CF225A">
      <w:pPr>
        <w:pStyle w:val="ListParagraph"/>
        <w:numPr>
          <w:ilvl w:val="0"/>
          <w:numId w:val="298"/>
        </w:numPr>
        <w:spacing w:before="120" w:after="120" w:line="240" w:lineRule="auto"/>
      </w:pPr>
      <w:r>
        <w:t>U</w:t>
      </w:r>
      <w:r w:rsidR="004C770C">
        <w:t xml:space="preserve">se </w:t>
      </w:r>
      <w:r w:rsidR="00017A66" w:rsidRPr="00017A66">
        <w:rPr>
          <w:rFonts w:ascii="Times New Roman" w:hAnsi="Times New Roman" w:cs="Times New Roman"/>
          <w:b/>
        </w:rPr>
        <w:t>pragma</w:t>
      </w:r>
      <w:r w:rsidR="00017A66" w:rsidRPr="00017A66">
        <w:rPr>
          <w:rFonts w:ascii="Times New Roman" w:hAnsi="Times New Roman" w:cs="Times New Roman"/>
        </w:rPr>
        <w:t xml:space="preserve"> Atomic</w:t>
      </w:r>
      <w:r w:rsidR="003C44DE">
        <w:rPr>
          <w:rFonts w:ascii="Times New Roman" w:hAnsi="Times New Roman" w:cs="Times New Roman"/>
        </w:rPr>
        <w:fldChar w:fldCharType="begin"/>
      </w:r>
      <w:r w:rsidR="00F720AD">
        <w:instrText xml:space="preserve"> XE "</w:instrText>
      </w:r>
      <w:r w:rsidR="00F720AD" w:rsidRPr="00C35F97">
        <w:rPr>
          <w:rFonts w:ascii="Times New Roman" w:hAnsi="Times New Roman" w:cs="Times New Roman"/>
        </w:rPr>
        <w:instrText>Pragma:</w:instrText>
      </w:r>
      <w:r w:rsidR="00F720AD" w:rsidRPr="00C35F97">
        <w:instrText>pragma Atomic</w:instrText>
      </w:r>
      <w:r w:rsidR="00F720AD">
        <w:instrText xml:space="preserve">" </w:instrText>
      </w:r>
      <w:r w:rsidR="003C44DE">
        <w:rPr>
          <w:rFonts w:ascii="Times New Roman" w:hAnsi="Times New Roman" w:cs="Times New Roman"/>
        </w:rPr>
        <w:fldChar w:fldCharType="end"/>
      </w:r>
      <w:r w:rsidR="00F720AD">
        <w:t xml:space="preserve"> </w:t>
      </w:r>
      <w:r w:rsidR="004C770C">
        <w:t xml:space="preserve">and </w:t>
      </w:r>
      <w:r w:rsidR="004C770C" w:rsidRPr="00AD3D5B">
        <w:rPr>
          <w:rFonts w:ascii="Times New Roman" w:hAnsi="Times New Roman"/>
          <w:b/>
          <w:bCs/>
        </w:rPr>
        <w:t xml:space="preserve">pragma </w:t>
      </w:r>
      <w:r w:rsidR="004C770C" w:rsidRPr="00AD3D5B">
        <w:rPr>
          <w:rFonts w:ascii="Times New Roman" w:hAnsi="Times New Roman"/>
        </w:rPr>
        <w:t>Atomic_Components</w:t>
      </w:r>
      <w:r w:rsidR="003C44DE">
        <w:rPr>
          <w:rFonts w:ascii="Times New Roman" w:hAnsi="Times New Roman"/>
        </w:rPr>
        <w:fldChar w:fldCharType="begin"/>
      </w:r>
      <w:r w:rsidR="00F720AD">
        <w:instrText xml:space="preserve"> XE "</w:instrText>
      </w:r>
      <w:r w:rsidR="00017A66" w:rsidRPr="00017A66">
        <w:rPr>
          <w:rFonts w:ascii="Times New Roman" w:hAnsi="Times New Roman"/>
          <w:bCs/>
        </w:rPr>
        <w:instrText>Pragma</w:instrText>
      </w:r>
      <w:r w:rsidR="00F720AD" w:rsidRPr="002E0306">
        <w:rPr>
          <w:rFonts w:ascii="Times New Roman" w:hAnsi="Times New Roman"/>
          <w:bCs/>
        </w:rPr>
        <w:instrText>:</w:instrText>
      </w:r>
      <w:r w:rsidR="00F720AD" w:rsidRPr="002E0306">
        <w:instrText>pragma Atomic_Components</w:instrText>
      </w:r>
      <w:r w:rsidR="00F720AD">
        <w:instrText xml:space="preserve">" </w:instrText>
      </w:r>
      <w:r w:rsidR="003C44DE">
        <w:rPr>
          <w:rFonts w:ascii="Times New Roman" w:hAnsi="Times New Roman"/>
        </w:rPr>
        <w:fldChar w:fldCharType="end"/>
      </w:r>
      <w:r w:rsidR="003C44DE">
        <w:rPr>
          <w:rFonts w:ascii="Times New Roman" w:hAnsi="Times New Roman"/>
        </w:rPr>
        <w:fldChar w:fldCharType="begin"/>
      </w:r>
      <w:r w:rsidR="00C904B6">
        <w:instrText xml:space="preserve"> XE "</w:instrText>
      </w:r>
      <w:r w:rsidR="00C904B6" w:rsidRPr="00DC3716">
        <w:rPr>
          <w:rFonts w:ascii="Times New Roman" w:hAnsi="Times New Roman"/>
        </w:rPr>
        <w:instrText>Atomic</w:instrText>
      </w:r>
      <w:r w:rsidR="00C904B6">
        <w:instrText xml:space="preserve">" </w:instrText>
      </w:r>
      <w:r w:rsidR="003C44DE">
        <w:rPr>
          <w:rFonts w:ascii="Times New Roman" w:hAnsi="Times New Roman"/>
        </w:rPr>
        <w:fldChar w:fldCharType="end"/>
      </w:r>
      <w:r w:rsidR="004C770C">
        <w:t xml:space="preserve"> to ensure that all updates to objects and </w:t>
      </w:r>
      <w:commentRangeStart w:id="1168"/>
      <w:r w:rsidR="004C770C">
        <w:t>components</w:t>
      </w:r>
      <w:commentRangeEnd w:id="1168"/>
      <w:r w:rsidR="00E85874">
        <w:rPr>
          <w:rStyle w:val="CommentReference"/>
        </w:rPr>
        <w:commentReference w:id="1168"/>
      </w:r>
      <w:r w:rsidR="004C770C">
        <w:t xml:space="preserve"> happen atomically.</w:t>
      </w:r>
    </w:p>
    <w:p w14:paraId="6166436B" w14:textId="77777777" w:rsidR="004C770C" w:rsidRDefault="008768B0" w:rsidP="00CF225A">
      <w:pPr>
        <w:pStyle w:val="ListParagraph"/>
        <w:numPr>
          <w:ilvl w:val="0"/>
          <w:numId w:val="298"/>
        </w:numPr>
        <w:spacing w:before="120" w:after="120" w:line="240" w:lineRule="auto"/>
      </w:pPr>
      <w:r>
        <w:t>U</w:t>
      </w:r>
      <w:r w:rsidR="004C770C">
        <w:t xml:space="preserve">se </w:t>
      </w:r>
      <w:r w:rsidR="00017A66" w:rsidRPr="00017A66">
        <w:rPr>
          <w:rFonts w:ascii="Times New Roman" w:hAnsi="Times New Roman" w:cs="Times New Roman"/>
          <w:b/>
        </w:rPr>
        <w:t>pragma</w:t>
      </w:r>
      <w:r w:rsidR="00017A66" w:rsidRPr="00017A66">
        <w:rPr>
          <w:rFonts w:ascii="Times New Roman" w:hAnsi="Times New Roman" w:cs="Times New Roman"/>
        </w:rPr>
        <w:t xml:space="preserve"> Volatile</w:t>
      </w:r>
      <w:r w:rsidR="003C44DE">
        <w:rPr>
          <w:rFonts w:ascii="Times New Roman" w:hAnsi="Times New Roman" w:cs="Times New Roman"/>
        </w:rPr>
        <w:fldChar w:fldCharType="begin"/>
      </w:r>
      <w:r w:rsidR="00F720AD">
        <w:instrText xml:space="preserve"> XE "</w:instrText>
      </w:r>
      <w:r w:rsidR="00F720AD" w:rsidRPr="003570F4">
        <w:rPr>
          <w:rFonts w:ascii="Times New Roman" w:hAnsi="Times New Roman" w:cs="Times New Roman"/>
        </w:rPr>
        <w:instrText>Pragma:</w:instrText>
      </w:r>
      <w:r w:rsidR="00F720AD" w:rsidRPr="003570F4">
        <w:instrText>pragma Volatile</w:instrText>
      </w:r>
      <w:r w:rsidR="00F720AD">
        <w:instrText xml:space="preserve">" </w:instrText>
      </w:r>
      <w:r w:rsidR="003C44DE">
        <w:rPr>
          <w:rFonts w:ascii="Times New Roman" w:hAnsi="Times New Roman" w:cs="Times New Roman"/>
        </w:rPr>
        <w:fldChar w:fldCharType="end"/>
      </w:r>
      <w:r w:rsidR="00F720AD">
        <w:t xml:space="preserve"> </w:t>
      </w:r>
      <w:r w:rsidR="004C770C">
        <w:t xml:space="preserve">and </w:t>
      </w:r>
      <w:r w:rsidR="004C770C" w:rsidRPr="00AD3D5B">
        <w:rPr>
          <w:rFonts w:ascii="Times New Roman" w:hAnsi="Times New Roman"/>
          <w:b/>
          <w:bCs/>
        </w:rPr>
        <w:t>pragma</w:t>
      </w:r>
      <w:r w:rsidR="004C770C" w:rsidRPr="00AD3D5B">
        <w:rPr>
          <w:rFonts w:ascii="Times New Roman" w:hAnsi="Times New Roman"/>
        </w:rPr>
        <w:t xml:space="preserve"> Volatile_Components</w:t>
      </w:r>
      <w:r w:rsidR="003C44DE">
        <w:rPr>
          <w:rFonts w:ascii="Times New Roman" w:hAnsi="Times New Roman"/>
        </w:rPr>
        <w:fldChar w:fldCharType="begin"/>
      </w:r>
      <w:r w:rsidR="00F720AD">
        <w:instrText xml:space="preserve"> XE "</w:instrText>
      </w:r>
      <w:r w:rsidR="00F720AD" w:rsidRPr="00456C75">
        <w:rPr>
          <w:rFonts w:ascii="Times New Roman" w:hAnsi="Times New Roman"/>
        </w:rPr>
        <w:instrText>Pragma:</w:instrText>
      </w:r>
      <w:r w:rsidR="00F720AD" w:rsidRPr="00456C75">
        <w:instrText>pragma Volatile_Components</w:instrText>
      </w:r>
      <w:r w:rsidR="00F720AD">
        <w:instrText xml:space="preserve">" </w:instrText>
      </w:r>
      <w:r w:rsidR="003C44DE">
        <w:rPr>
          <w:rFonts w:ascii="Times New Roman" w:hAnsi="Times New Roman"/>
        </w:rPr>
        <w:fldChar w:fldCharType="end"/>
      </w:r>
      <w:r w:rsidR="003C44DE">
        <w:rPr>
          <w:u w:val="single"/>
        </w:rPr>
        <w:fldChar w:fldCharType="begin"/>
      </w:r>
      <w:r w:rsidR="00074163">
        <w:instrText xml:space="preserve"> XE "</w:instrText>
      </w:r>
      <w:r w:rsidR="00074163" w:rsidRPr="00B41C47">
        <w:instrText>Volatile</w:instrText>
      </w:r>
      <w:r w:rsidR="00074163">
        <w:instrText xml:space="preserve">" </w:instrText>
      </w:r>
      <w:r w:rsidR="003C44DE">
        <w:rPr>
          <w:u w:val="single"/>
        </w:rPr>
        <w:fldChar w:fldCharType="end"/>
      </w:r>
      <w:r w:rsidR="004C770C">
        <w:t xml:space="preserve"> to </w:t>
      </w:r>
      <w:r w:rsidR="00077EA3">
        <w:t>ensure that all tasks see updates to the associated objects or array components in the same order</w:t>
      </w:r>
      <w:r w:rsidR="004C770C">
        <w:t xml:space="preserve">. </w:t>
      </w:r>
    </w:p>
    <w:p w14:paraId="2B353F2E" w14:textId="77777777" w:rsidR="001E7E4E" w:rsidRPr="001E7E4E" w:rsidRDefault="008768B0" w:rsidP="00A26B3D">
      <w:pPr>
        <w:pStyle w:val="ListParagraph"/>
        <w:numPr>
          <w:ilvl w:val="0"/>
          <w:numId w:val="298"/>
        </w:numPr>
        <w:spacing w:before="120" w:after="120" w:line="240" w:lineRule="auto"/>
        <w:rPr>
          <w:rFonts w:cs="Arial"/>
          <w:szCs w:val="20"/>
        </w:rPr>
      </w:pPr>
      <w:r>
        <w:t>Q</w:t>
      </w:r>
      <w:r w:rsidR="009B5D6B">
        <w:t>uery t</w:t>
      </w:r>
      <w:r w:rsidR="004C770C">
        <w:t>he default object layout chosen by the compiler to determine the expected behaviour of the final representation.</w:t>
      </w:r>
    </w:p>
    <w:p w14:paraId="34C5A359" w14:textId="77777777" w:rsidR="001E7E4E" w:rsidRPr="001E7E4E" w:rsidRDefault="001E7E4E" w:rsidP="001E7E4E">
      <w:pPr>
        <w:pStyle w:val="ListParagraph"/>
        <w:numPr>
          <w:ilvl w:val="0"/>
          <w:numId w:val="298"/>
        </w:numPr>
        <w:spacing w:before="120" w:after="120" w:line="240" w:lineRule="auto"/>
        <w:rPr>
          <w:rFonts w:cs="Arial"/>
          <w:szCs w:val="20"/>
        </w:rPr>
      </w:pPr>
      <w:r>
        <w:rPr>
          <w:rFonts w:cs="Arial"/>
          <w:szCs w:val="20"/>
        </w:rPr>
        <w:t>Use</w:t>
      </w:r>
      <w:r w:rsidR="008174A7" w:rsidRPr="00A26B3D">
        <w:rPr>
          <w:rFonts w:cs="Arial"/>
          <w:szCs w:val="20"/>
        </w:rPr>
        <w:t xml:space="preserve"> the restriction </w:t>
      </w:r>
      <w:r w:rsidR="008174A7" w:rsidRPr="00A26B3D">
        <w:rPr>
          <w:rFonts w:ascii="Times New Roman" w:hAnsi="Times New Roman" w:cs="Times New Roman"/>
          <w:szCs w:val="20"/>
        </w:rPr>
        <w:t>No_Unchecked_Conversion</w:t>
      </w:r>
      <w:r w:rsidR="008174A7" w:rsidRPr="00A26B3D">
        <w:rPr>
          <w:rFonts w:cstheme="minorHAnsi"/>
          <w:szCs w:val="20"/>
        </w:rPr>
        <w:t xml:space="preserve"> to prevent circumventing the type system.</w:t>
      </w:r>
    </w:p>
    <w:p w14:paraId="1D186CCB" w14:textId="77777777" w:rsidR="004C770C" w:rsidRDefault="004C770C" w:rsidP="004C770C">
      <w:r>
        <w:t>For the traditional approach to bit</w:t>
      </w:r>
      <w:ins w:id="1169" w:author="Joyce L Tokar" w:date="2018-01-23T16:43:00Z">
        <w:r w:rsidR="0061285E">
          <w:t xml:space="preserve"> </w:t>
        </w:r>
      </w:ins>
      <w:del w:id="1170" w:author="Joyce L Tokar" w:date="2018-01-23T16:43:00Z">
        <w:r w:rsidDel="0061285E">
          <w:delText>-</w:delText>
        </w:r>
      </w:del>
      <w:r>
        <w:t xml:space="preserve">level programming, Ada provides modular types and literal representations in arbitrary base from 2 to 16 to deal with numeric entities and correct handling of the sign bit. The use of </w:t>
      </w:r>
      <w:r w:rsidRPr="002A11C5">
        <w:rPr>
          <w:rFonts w:ascii="Times New Roman" w:hAnsi="Times New Roman"/>
          <w:b/>
          <w:bCs/>
        </w:rPr>
        <w:t>pragma</w:t>
      </w:r>
      <w:r w:rsidRPr="002A11C5">
        <w:rPr>
          <w:rFonts w:ascii="Times New Roman" w:hAnsi="Times New Roman"/>
        </w:rPr>
        <w:t xml:space="preserve"> Pack</w:t>
      </w:r>
      <w:r>
        <w:t xml:space="preserve"> on arrays of Booleans provides a type-safe way of manipulating bit strings and eliminates the use of </w:t>
      </w:r>
      <w:r w:rsidR="00AD5842">
        <w:t>error-</w:t>
      </w:r>
      <w:r>
        <w:t>prone arithmetic operations.</w:t>
      </w:r>
    </w:p>
    <w:p w14:paraId="4D126AF5" w14:textId="77777777" w:rsidR="004C770C" w:rsidRPr="00044C59" w:rsidRDefault="00726AF3" w:rsidP="004C770C">
      <w:pPr>
        <w:pStyle w:val="Heading2"/>
        <w:rPr>
          <w:iCs/>
          <w:lang w:val="en-GB"/>
        </w:rPr>
      </w:pPr>
      <w:bookmarkStart w:id="1171" w:name="_Ref336422984"/>
      <w:bookmarkStart w:id="1172" w:name="_Toc358896488"/>
      <w:bookmarkStart w:id="1173" w:name="_Toc508618962"/>
      <w:r>
        <w:rPr>
          <w:lang w:val="en-GB"/>
        </w:rPr>
        <w:t>6</w:t>
      </w:r>
      <w:r w:rsidR="009E501C">
        <w:rPr>
          <w:lang w:val="en-GB"/>
        </w:rPr>
        <w:t>.</w:t>
      </w:r>
      <w:r w:rsidR="00034852">
        <w:rPr>
          <w:lang w:val="en-GB"/>
        </w:rPr>
        <w:t>4</w:t>
      </w:r>
      <w:r w:rsidR="00074057">
        <w:rPr>
          <w:lang w:val="en-GB"/>
        </w:rPr>
        <w:t xml:space="preserve"> </w:t>
      </w:r>
      <w:r w:rsidR="004C770C" w:rsidRPr="00262A7C">
        <w:rPr>
          <w:lang w:val="en-GB"/>
        </w:rPr>
        <w:t>Floating-point Arithmetic [PLF]</w:t>
      </w:r>
      <w:bookmarkEnd w:id="1171"/>
      <w:bookmarkEnd w:id="1172"/>
      <w:bookmarkEnd w:id="1173"/>
      <w:r w:rsidR="003C44DE">
        <w:rPr>
          <w:lang w:val="en-GB"/>
        </w:rPr>
        <w:fldChar w:fldCharType="begin"/>
      </w:r>
      <w:r w:rsidR="00080388">
        <w:instrText xml:space="preserve"> XE "</w:instrText>
      </w:r>
      <w:r w:rsidR="00080388" w:rsidRPr="000F77C1">
        <w:rPr>
          <w:lang w:val="en-GB"/>
        </w:rPr>
        <w:instrText>PLF</w:instrText>
      </w:r>
      <w:r w:rsidR="00EB0723">
        <w:rPr>
          <w:lang w:val="en-GB"/>
        </w:rPr>
        <w:instrText xml:space="preserve"> </w:instrText>
      </w:r>
      <w:r w:rsidR="00080388">
        <w:instrText>–</w:instrText>
      </w:r>
      <w:r w:rsidR="00080388" w:rsidRPr="000F77C1">
        <w:rPr>
          <w:lang w:val="en-GB"/>
        </w:rPr>
        <w:instrText xml:space="preserve"> Floating-point Arithmetic</w:instrText>
      </w:r>
      <w:r w:rsidR="00080388">
        <w:instrText xml:space="preserve">" </w:instrText>
      </w:r>
      <w:r w:rsidR="003C44DE">
        <w:rPr>
          <w:lang w:val="en-GB"/>
        </w:rPr>
        <w:fldChar w:fldCharType="end"/>
      </w:r>
      <w:r w:rsidR="003C44DE">
        <w:rPr>
          <w:lang w:val="en-GB"/>
        </w:rPr>
        <w:fldChar w:fldCharType="begin"/>
      </w:r>
      <w:r w:rsidR="00DA45B9">
        <w:instrText xml:space="preserve"> XE "</w:instrText>
      </w:r>
      <w:r w:rsidR="00DA45B9" w:rsidRPr="008419DF">
        <w:rPr>
          <w:lang w:val="en-GB"/>
        </w:rPr>
        <w:instrText>Language Vulnerabilities:</w:instrText>
      </w:r>
      <w:r w:rsidR="00DA45B9" w:rsidRPr="008419DF">
        <w:instrText>Floating-point Arithmetic [PLF]</w:instrText>
      </w:r>
      <w:r w:rsidR="00DA45B9">
        <w:instrText xml:space="preserve">" </w:instrText>
      </w:r>
      <w:r w:rsidR="003C44DE">
        <w:rPr>
          <w:lang w:val="en-GB"/>
        </w:rPr>
        <w:fldChar w:fldCharType="end"/>
      </w:r>
    </w:p>
    <w:p w14:paraId="569E1038" w14:textId="77777777" w:rsidR="004C770C" w:rsidRPr="00044C59" w:rsidRDefault="00726AF3" w:rsidP="004C770C">
      <w:pPr>
        <w:pStyle w:val="Heading3"/>
        <w:rPr>
          <w:lang w:val="en-GB"/>
        </w:rPr>
      </w:pPr>
      <w:bookmarkStart w:id="1174" w:name="_Toc508618963"/>
      <w:r>
        <w:rPr>
          <w:lang w:val="en-GB"/>
        </w:rPr>
        <w:t>6</w:t>
      </w:r>
      <w:r w:rsidR="009E501C">
        <w:rPr>
          <w:lang w:val="en-GB"/>
        </w:rPr>
        <w:t>.</w:t>
      </w:r>
      <w:r w:rsidR="00034852">
        <w:rPr>
          <w:lang w:val="en-GB"/>
        </w:rPr>
        <w:t>4</w:t>
      </w:r>
      <w:r w:rsidR="004C770C" w:rsidRPr="00262A7C">
        <w:rPr>
          <w:lang w:val="en-GB"/>
        </w:rPr>
        <w:t>.1</w:t>
      </w:r>
      <w:r w:rsidR="00074057">
        <w:rPr>
          <w:lang w:val="en-GB"/>
        </w:rPr>
        <w:t xml:space="preserve"> </w:t>
      </w:r>
      <w:r w:rsidR="004C770C" w:rsidRPr="00262A7C">
        <w:rPr>
          <w:lang w:val="en-GB"/>
        </w:rPr>
        <w:t>Applicability to language</w:t>
      </w:r>
      <w:bookmarkEnd w:id="1174"/>
    </w:p>
    <w:p w14:paraId="08E11EAC" w14:textId="77777777" w:rsidR="004C770C" w:rsidRPr="00044C59" w:rsidRDefault="004C770C" w:rsidP="004C770C">
      <w:pPr>
        <w:rPr>
          <w:lang w:val="en-GB"/>
        </w:rPr>
      </w:pPr>
      <w:r w:rsidRPr="00262A7C">
        <w:rPr>
          <w:lang w:val="en-GB"/>
        </w:rPr>
        <w:t xml:space="preserve">Ada specifies adherence to the IEEE Floating Point Standards </w:t>
      </w:r>
      <w:r w:rsidRPr="00262A7C">
        <w:rPr>
          <w:rFonts w:cs="Arial"/>
          <w:szCs w:val="20"/>
          <w:lang w:val="en-GB"/>
        </w:rPr>
        <w:t>(IEEE-754-2008, IEEE-854-1987).</w:t>
      </w:r>
    </w:p>
    <w:p w14:paraId="3F62564B" w14:textId="77777777" w:rsidR="004C770C" w:rsidRPr="00044C59" w:rsidRDefault="004C770C" w:rsidP="004C770C">
      <w:pPr>
        <w:rPr>
          <w:lang w:val="en-GB"/>
        </w:rPr>
      </w:pPr>
      <w:r w:rsidRPr="00262A7C">
        <w:rPr>
          <w:lang w:val="en-GB"/>
        </w:rPr>
        <w:t xml:space="preserve">The vulnerability in Ada is as described in </w:t>
      </w:r>
      <w:del w:id="1175" w:author="Joyce L Tokar" w:date="2018-01-22T15:48:00Z">
        <w:r w:rsidRPr="00262A7C" w:rsidDel="00A26F7C">
          <w:rPr>
            <w:lang w:val="en-GB"/>
          </w:rPr>
          <w:delText xml:space="preserve">Section </w:delText>
        </w:r>
      </w:del>
      <w:ins w:id="1176" w:author="Joyce L Tokar" w:date="2018-01-23T16:16:00Z">
        <w:r w:rsidR="004712FA">
          <w:rPr>
            <w:lang w:val="en-GB"/>
          </w:rPr>
          <w:t>s</w:t>
        </w:r>
      </w:ins>
      <w:ins w:id="1177" w:author="Joyce L Tokar" w:date="2018-01-23T15:34:00Z">
        <w:r w:rsidR="006A0100">
          <w:rPr>
            <w:lang w:val="en-GB"/>
          </w:rPr>
          <w:t xml:space="preserve">ubclause </w:t>
        </w:r>
      </w:ins>
      <w:r w:rsidRPr="00262A7C">
        <w:rPr>
          <w:lang w:val="en-GB"/>
        </w:rPr>
        <w:t>6.</w:t>
      </w:r>
      <w:r w:rsidR="00015334">
        <w:rPr>
          <w:lang w:val="en-GB"/>
        </w:rPr>
        <w:t>4</w:t>
      </w:r>
      <w:r w:rsidRPr="00262A7C">
        <w:rPr>
          <w:lang w:val="en-GB"/>
        </w:rPr>
        <w:t>.2</w:t>
      </w:r>
      <w:r w:rsidR="00CF225A">
        <w:rPr>
          <w:lang w:val="en-GB"/>
        </w:rPr>
        <w:t xml:space="preserve"> of </w:t>
      </w:r>
      <w:r w:rsidR="00CF225A">
        <w:t>TR 24772-1</w:t>
      </w:r>
      <w:r w:rsidRPr="00262A7C">
        <w:rPr>
          <w:lang w:val="en-GB"/>
        </w:rPr>
        <w:t>.</w:t>
      </w:r>
    </w:p>
    <w:p w14:paraId="3A9562B9" w14:textId="77777777" w:rsidR="004C770C" w:rsidRDefault="00726AF3" w:rsidP="004C770C">
      <w:pPr>
        <w:pStyle w:val="Heading3"/>
        <w:rPr>
          <w:lang w:val="pt-BR"/>
        </w:rPr>
      </w:pPr>
      <w:bookmarkStart w:id="1178" w:name="_Toc508618964"/>
      <w:r>
        <w:rPr>
          <w:lang w:val="pt-BR"/>
        </w:rPr>
        <w:t>6</w:t>
      </w:r>
      <w:r w:rsidR="009E501C">
        <w:rPr>
          <w:lang w:val="pt-BR"/>
        </w:rPr>
        <w:t>.</w:t>
      </w:r>
      <w:r w:rsidR="00034852">
        <w:rPr>
          <w:lang w:val="pt-BR"/>
        </w:rPr>
        <w:t>4</w:t>
      </w:r>
      <w:r w:rsidR="004C770C" w:rsidRPr="003023CE">
        <w:rPr>
          <w:lang w:val="pt-BR"/>
        </w:rPr>
        <w:t>.</w:t>
      </w:r>
      <w:r w:rsidR="004C770C">
        <w:rPr>
          <w:lang w:val="pt-BR"/>
        </w:rPr>
        <w:t>2</w:t>
      </w:r>
      <w:r w:rsidR="00074057">
        <w:rPr>
          <w:lang w:val="pt-BR"/>
        </w:rPr>
        <w:t xml:space="preserve"> </w:t>
      </w:r>
      <w:r w:rsidR="004C770C">
        <w:rPr>
          <w:lang w:val="pt-BR"/>
        </w:rPr>
        <w:t>Guidance to language users</w:t>
      </w:r>
      <w:bookmarkEnd w:id="1178"/>
    </w:p>
    <w:p w14:paraId="0FF92721" w14:textId="77777777" w:rsidR="0061285E" w:rsidRPr="0061285E" w:rsidRDefault="003C44DE" w:rsidP="00CF225A">
      <w:pPr>
        <w:pStyle w:val="ListParagraph"/>
        <w:numPr>
          <w:ilvl w:val="0"/>
          <w:numId w:val="323"/>
        </w:numPr>
        <w:spacing w:before="120" w:after="120" w:line="240" w:lineRule="auto"/>
        <w:rPr>
          <w:ins w:id="1179" w:author="Joyce L Tokar" w:date="2018-01-23T16:45:00Z"/>
          <w:lang w:val="en-GB"/>
        </w:rPr>
      </w:pPr>
      <w:ins w:id="1180" w:author="Joyce L Tokar" w:date="2018-01-23T16:45:00Z">
        <w:r w:rsidRPr="003C44DE">
          <w:t>Follow the mitigation mechanisms of subclause 6.4.5 of TR 24772-1</w:t>
        </w:r>
        <w:r w:rsidR="0061285E">
          <w:t>.</w:t>
        </w:r>
      </w:ins>
    </w:p>
    <w:p w14:paraId="645EE13F"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Rather than using predefined types, such as </w:t>
      </w:r>
      <w:r w:rsidRPr="00262A7C">
        <w:rPr>
          <w:rFonts w:ascii="Times New Roman" w:hAnsi="Times New Roman"/>
          <w:lang w:val="en-GB"/>
        </w:rPr>
        <w:t>Float</w:t>
      </w:r>
      <w:r w:rsidRPr="00262A7C">
        <w:rPr>
          <w:lang w:val="en-GB"/>
        </w:rPr>
        <w:t xml:space="preserve"> and </w:t>
      </w:r>
      <w:r w:rsidRPr="00262A7C">
        <w:rPr>
          <w:rFonts w:ascii="Times New Roman" w:hAnsi="Times New Roman"/>
          <w:lang w:val="en-GB"/>
        </w:rPr>
        <w:t>Long_Float</w:t>
      </w:r>
      <w:r w:rsidRPr="00262A7C">
        <w:rPr>
          <w:lang w:val="en-GB"/>
        </w:rPr>
        <w:t>, whose precision may vary according to the target system, declare floating-point types that specify the required precision (</w:t>
      </w:r>
      <w:r w:rsidR="00883191">
        <w:rPr>
          <w:lang w:val="en-GB"/>
        </w:rPr>
        <w:t>for example</w:t>
      </w:r>
      <w:r w:rsidRPr="00262A7C">
        <w:rPr>
          <w:lang w:val="en-GB"/>
        </w:rPr>
        <w:t xml:space="preserve">, </w:t>
      </w:r>
      <w:r w:rsidR="00017A66" w:rsidRPr="00017A66">
        <w:rPr>
          <w:rFonts w:ascii="Times New Roman" w:hAnsi="Times New Roman" w:cs="Times New Roman"/>
          <w:b/>
          <w:lang w:val="en-GB"/>
        </w:rPr>
        <w:t>digits</w:t>
      </w:r>
      <w:r w:rsidR="00017A66" w:rsidRPr="00017A66">
        <w:rPr>
          <w:rFonts w:ascii="Times New Roman" w:hAnsi="Times New Roman" w:cs="Times New Roman"/>
          <w:lang w:val="en-GB"/>
        </w:rPr>
        <w:t xml:space="preserve"> 10</w:t>
      </w:r>
      <w:r w:rsidRPr="00262A7C">
        <w:rPr>
          <w:lang w:val="en-GB"/>
        </w:rPr>
        <w:t>). Additionally, specifying ranges of a floating point type enables constraint checks which prevents the propagation of infinities and NaNs.</w:t>
      </w:r>
    </w:p>
    <w:p w14:paraId="26F419EF" w14:textId="77777777" w:rsidR="004C770C" w:rsidRDefault="004C770C" w:rsidP="00CF225A">
      <w:pPr>
        <w:pStyle w:val="ListParagraph"/>
        <w:numPr>
          <w:ilvl w:val="0"/>
          <w:numId w:val="323"/>
        </w:numPr>
        <w:spacing w:before="120" w:after="120" w:line="240" w:lineRule="auto"/>
        <w:rPr>
          <w:lang w:val="pt-BR"/>
        </w:rPr>
      </w:pPr>
      <w:r w:rsidRPr="00262A7C">
        <w:rPr>
          <w:lang w:val="en-GB"/>
        </w:rPr>
        <w:t xml:space="preserve">Avoid comparing floating-point values for equality. Instead, use comparisons that account for the approximate results of computations. </w:t>
      </w:r>
      <w:r w:rsidRPr="00970565">
        <w:rPr>
          <w:lang w:val="pt-BR"/>
        </w:rPr>
        <w:t>Consult a numeric analyst when appropriate.</w:t>
      </w:r>
    </w:p>
    <w:p w14:paraId="7D93BCD0" w14:textId="77777777" w:rsidR="004C770C" w:rsidRDefault="004C770C" w:rsidP="00CF225A">
      <w:pPr>
        <w:pStyle w:val="ListParagraph"/>
        <w:numPr>
          <w:ilvl w:val="0"/>
          <w:numId w:val="323"/>
        </w:numPr>
        <w:spacing w:before="120" w:after="120" w:line="240" w:lineRule="auto"/>
        <w:rPr>
          <w:lang w:val="en-GB"/>
        </w:rPr>
      </w:pPr>
      <w:r w:rsidRPr="00262A7C">
        <w:rPr>
          <w:lang w:val="en-GB"/>
        </w:rPr>
        <w:t>Make use of static arithmetic expressions and static constant declarations when possible, since static expressions in Ada are computed at compile time with exact precision.</w:t>
      </w:r>
    </w:p>
    <w:p w14:paraId="27BF7359" w14:textId="77777777" w:rsidR="004C770C" w:rsidRDefault="004C770C" w:rsidP="00CF225A">
      <w:pPr>
        <w:pStyle w:val="ListParagraph"/>
        <w:numPr>
          <w:ilvl w:val="0"/>
          <w:numId w:val="323"/>
        </w:numPr>
        <w:spacing w:before="120" w:after="120" w:line="240" w:lineRule="auto"/>
        <w:rPr>
          <w:lang w:val="en-GB"/>
        </w:rPr>
      </w:pPr>
      <w:r w:rsidRPr="00262A7C">
        <w:rPr>
          <w:lang w:val="en-GB"/>
        </w:rPr>
        <w:t>Use Ada's standardized numeric libraries (</w:t>
      </w:r>
      <w:r w:rsidR="00883191">
        <w:rPr>
          <w:lang w:val="en-GB"/>
        </w:rPr>
        <w:t>for example</w:t>
      </w:r>
      <w:r w:rsidRPr="00262A7C">
        <w:rPr>
          <w:lang w:val="en-GB"/>
        </w:rPr>
        <w:t xml:space="preserve">, </w:t>
      </w:r>
      <w:r w:rsidR="00017A66" w:rsidRPr="00017A66">
        <w:rPr>
          <w:rFonts w:ascii="Times New Roman" w:hAnsi="Times New Roman" w:cs="Times New Roman"/>
          <w:lang w:val="en-GB"/>
        </w:rPr>
        <w:t>Generic_Elementary_Functions</w:t>
      </w:r>
      <w:r w:rsidRPr="00262A7C">
        <w:rPr>
          <w:lang w:val="en-GB"/>
        </w:rPr>
        <w:t xml:space="preserve">) for common mathematical operations (trigonometric operations, logarithms, </w:t>
      </w:r>
      <w:r w:rsidR="00883191">
        <w:rPr>
          <w:lang w:val="en-GB"/>
        </w:rPr>
        <w:t>and others</w:t>
      </w:r>
      <w:r w:rsidRPr="00262A7C">
        <w:rPr>
          <w:lang w:val="en-GB"/>
        </w:rPr>
        <w:t>).</w:t>
      </w:r>
    </w:p>
    <w:p w14:paraId="76B8D381" w14:textId="77777777" w:rsidR="004C770C" w:rsidRDefault="004C770C" w:rsidP="00CF225A">
      <w:pPr>
        <w:pStyle w:val="ListParagraph"/>
        <w:numPr>
          <w:ilvl w:val="0"/>
          <w:numId w:val="323"/>
        </w:numPr>
        <w:spacing w:before="120" w:after="120" w:line="240" w:lineRule="auto"/>
        <w:rPr>
          <w:lang w:val="en-GB"/>
        </w:rPr>
      </w:pPr>
      <w:r w:rsidRPr="00262A7C">
        <w:rPr>
          <w:lang w:val="en-GB"/>
        </w:rPr>
        <w:t xml:space="preserve">Use an Ada implementation that supports </w:t>
      </w:r>
      <w:r w:rsidR="008768B0">
        <w:rPr>
          <w:lang w:val="en-GB"/>
        </w:rPr>
        <w:t xml:space="preserve">the Numerics </w:t>
      </w:r>
      <w:r w:rsidRPr="00262A7C">
        <w:rPr>
          <w:lang w:val="en-GB"/>
        </w:rPr>
        <w:t xml:space="preserve">Annex </w:t>
      </w:r>
      <w:ins w:id="1181" w:author="Joyce L Tokar" w:date="2018-02-26T16:09:00Z">
        <w:r w:rsidR="0030164F">
          <w:rPr>
            <w:lang w:val="en-GB"/>
          </w:rPr>
          <w:t>of</w:t>
        </w:r>
      </w:ins>
      <w:del w:id="1182" w:author="Joyce L Tokar" w:date="2018-02-26T16:09:00Z">
        <w:r w:rsidRPr="00262A7C" w:rsidDel="0030164F">
          <w:rPr>
            <w:lang w:val="en-GB"/>
          </w:rPr>
          <w:delText>of the</w:delText>
        </w:r>
      </w:del>
      <w:r w:rsidRPr="00262A7C">
        <w:rPr>
          <w:lang w:val="en-GB"/>
        </w:rPr>
        <w:t xml:space="preserve"> </w:t>
      </w:r>
      <w:ins w:id="1183" w:author="Joyce L Tokar" w:date="2018-02-26T16:13:00Z">
        <w:r w:rsidR="00491CBF">
          <w:t>ISO/IEC 8652</w:t>
        </w:r>
      </w:ins>
      <w:del w:id="1184" w:author="Joyce L Tokar" w:date="2018-02-26T16:09:00Z">
        <w:r w:rsidRPr="00262A7C" w:rsidDel="0030164F">
          <w:rPr>
            <w:lang w:val="en-GB"/>
          </w:rPr>
          <w:delText xml:space="preserve">Ada </w:delText>
        </w:r>
        <w:r w:rsidR="001E56B4" w:rsidDel="0030164F">
          <w:rPr>
            <w:kern w:val="32"/>
          </w:rPr>
          <w:delText>language reference manual</w:delText>
        </w:r>
      </w:del>
      <w:r w:rsidRPr="00262A7C">
        <w:rPr>
          <w:lang w:val="en-GB"/>
        </w:rPr>
        <w:t>, and employ the "strict mode" of that Annex in cases where additional accuracy requirements must be met by floating-point arithmetic and the operations of predefined numerics packages, as defined and guaranteed by the Annex.</w:t>
      </w:r>
    </w:p>
    <w:p w14:paraId="2B96E238" w14:textId="77777777" w:rsidR="004C770C" w:rsidRDefault="004C770C" w:rsidP="00CF225A">
      <w:pPr>
        <w:pStyle w:val="ListParagraph"/>
        <w:numPr>
          <w:ilvl w:val="0"/>
          <w:numId w:val="323"/>
        </w:numPr>
        <w:spacing w:before="120" w:after="120" w:line="240" w:lineRule="auto"/>
        <w:rPr>
          <w:lang w:val="en-GB"/>
        </w:rPr>
      </w:pPr>
      <w:r w:rsidRPr="00262A7C">
        <w:rPr>
          <w:lang w:val="en-GB"/>
        </w:rPr>
        <w:lastRenderedPageBreak/>
        <w:t>Avoid direct manipulation of bit fields of floating-point values, since such operations are generally target-specific and error-prone. Instead, make use of Ada's predefined floating-point attributes (</w:t>
      </w:r>
      <w:r w:rsidR="00883191">
        <w:rPr>
          <w:lang w:val="en-GB"/>
        </w:rPr>
        <w:t>such as</w:t>
      </w:r>
      <w:r w:rsidRPr="00262A7C">
        <w:rPr>
          <w:lang w:val="en-GB"/>
        </w:rPr>
        <w:t xml:space="preserve"> </w:t>
      </w:r>
      <w:r w:rsidR="00017A66" w:rsidRPr="00017A66">
        <w:rPr>
          <w:rFonts w:ascii="Times New Roman" w:hAnsi="Times New Roman" w:cs="Times New Roman"/>
          <w:lang w:val="en-GB"/>
        </w:rPr>
        <w:t>'Exponent</w:t>
      </w:r>
      <w:r w:rsidR="003C44DE">
        <w:rPr>
          <w:rFonts w:ascii="Times New Roman" w:hAnsi="Times New Roman" w:cs="Times New Roman"/>
          <w:lang w:val="en-GB"/>
        </w:rPr>
        <w:fldChar w:fldCharType="begin"/>
      </w:r>
      <w:r w:rsidR="00A40A11">
        <w:instrText xml:space="preserve"> XE "</w:instrText>
      </w:r>
      <w:r w:rsidR="00A40A11" w:rsidRPr="007A2C30">
        <w:rPr>
          <w:rFonts w:ascii="Times New Roman" w:hAnsi="Times New Roman" w:cs="Times New Roman"/>
          <w:lang w:val="en-GB"/>
        </w:rPr>
        <w:instrText>Attribute:</w:instrText>
      </w:r>
      <w:r w:rsidR="00A40A11" w:rsidRPr="007A2C30">
        <w:instrText>'Exponent</w:instrText>
      </w:r>
      <w:r w:rsidR="00A40A11">
        <w:instrText xml:space="preserve">" </w:instrText>
      </w:r>
      <w:r w:rsidR="003C44DE">
        <w:rPr>
          <w:rFonts w:ascii="Times New Roman" w:hAnsi="Times New Roman" w:cs="Times New Roman"/>
          <w:lang w:val="en-GB"/>
        </w:rPr>
        <w:fldChar w:fldCharType="end"/>
      </w:r>
      <w:r w:rsidRPr="00262A7C">
        <w:rPr>
          <w:lang w:val="en-GB"/>
        </w:rPr>
        <w:t xml:space="preserve">). </w:t>
      </w:r>
    </w:p>
    <w:p w14:paraId="5671369D" w14:textId="77777777" w:rsidR="004C770C" w:rsidRDefault="004C770C" w:rsidP="00CF225A">
      <w:pPr>
        <w:pStyle w:val="ListParagraph"/>
        <w:numPr>
          <w:ilvl w:val="0"/>
          <w:numId w:val="323"/>
        </w:numPr>
        <w:spacing w:before="120" w:after="120" w:line="240" w:lineRule="auto"/>
        <w:rPr>
          <w:lang w:val="en-GB"/>
        </w:rPr>
      </w:pPr>
      <w:r w:rsidRPr="00262A7C">
        <w:rPr>
          <w:lang w:val="en-GB"/>
        </w:rPr>
        <w:t>In cases where absolute precision is needed, consider replacement of floating-point types and operations with fixed-point types and operations.</w:t>
      </w:r>
    </w:p>
    <w:p w14:paraId="50490EAF" w14:textId="77777777" w:rsidR="004C770C" w:rsidRDefault="00726AF3" w:rsidP="004C770C">
      <w:pPr>
        <w:pStyle w:val="Heading2"/>
        <w:rPr>
          <w:lang w:val="en-GB"/>
        </w:rPr>
      </w:pPr>
      <w:bookmarkStart w:id="1185" w:name="_Ref336423044"/>
      <w:bookmarkStart w:id="1186" w:name="_Toc358896489"/>
      <w:bookmarkStart w:id="1187" w:name="_Toc508618965"/>
      <w:r>
        <w:rPr>
          <w:lang w:val="en-GB"/>
        </w:rPr>
        <w:t>6</w:t>
      </w:r>
      <w:r w:rsidR="009E501C">
        <w:rPr>
          <w:lang w:val="en-GB"/>
        </w:rPr>
        <w:t>.</w:t>
      </w:r>
      <w:r w:rsidR="00034852">
        <w:rPr>
          <w:lang w:val="en-GB"/>
        </w:rPr>
        <w:t>5</w:t>
      </w:r>
      <w:r w:rsidR="004C770C" w:rsidRPr="00262A7C">
        <w:rPr>
          <w:lang w:val="en-GB"/>
        </w:rPr>
        <w:t xml:space="preserve"> Enumerator Issues [CCB]</w:t>
      </w:r>
      <w:bookmarkEnd w:id="1185"/>
      <w:bookmarkEnd w:id="1186"/>
      <w:bookmarkEnd w:id="1187"/>
      <w:r w:rsidR="003C44DE">
        <w:rPr>
          <w:lang w:val="en-GB"/>
        </w:rPr>
        <w:fldChar w:fldCharType="begin"/>
      </w:r>
      <w:r w:rsidR="00080388">
        <w:instrText xml:space="preserve"> XE "</w:instrText>
      </w:r>
      <w:r w:rsidR="00080388" w:rsidRPr="0096636C">
        <w:rPr>
          <w:lang w:val="en-GB"/>
        </w:rPr>
        <w:instrText>CCB</w:instrText>
      </w:r>
      <w:r w:rsidR="00EB0723">
        <w:instrText xml:space="preserve"> </w:instrText>
      </w:r>
      <w:r w:rsidR="00080388">
        <w:instrText>–</w:instrText>
      </w:r>
      <w:r w:rsidR="00080388" w:rsidRPr="0096636C">
        <w:instrText xml:space="preserve"> </w:instrText>
      </w:r>
      <w:r w:rsidR="00EB0723">
        <w:rPr>
          <w:lang w:val="en-GB"/>
        </w:rPr>
        <w:instrText>Enumerator Issues</w:instrText>
      </w:r>
      <w:r w:rsidR="00080388">
        <w:instrText xml:space="preserve">" </w:instrText>
      </w:r>
      <w:r w:rsidR="003C44DE">
        <w:rPr>
          <w:lang w:val="en-GB"/>
        </w:rPr>
        <w:fldChar w:fldCharType="end"/>
      </w:r>
      <w:r w:rsidR="003C44DE">
        <w:rPr>
          <w:lang w:val="en-GB"/>
        </w:rPr>
        <w:fldChar w:fldCharType="begin"/>
      </w:r>
      <w:r w:rsidR="00080388">
        <w:instrText xml:space="preserve"> XE "</w:instrText>
      </w:r>
      <w:r w:rsidR="00080388" w:rsidRPr="003423DC">
        <w:rPr>
          <w:lang w:val="en-GB"/>
        </w:rPr>
        <w:instrText>Language Vulnerabilities:</w:instrText>
      </w:r>
      <w:r w:rsidR="00080388" w:rsidRPr="003423DC">
        <w:instrText>Enumerator Issues [CCB]</w:instrText>
      </w:r>
      <w:r w:rsidR="00080388">
        <w:instrText xml:space="preserve">" </w:instrText>
      </w:r>
      <w:r w:rsidR="003C44DE">
        <w:rPr>
          <w:lang w:val="en-GB"/>
        </w:rPr>
        <w:fldChar w:fldCharType="end"/>
      </w:r>
    </w:p>
    <w:p w14:paraId="1DC52DC3" w14:textId="77777777" w:rsidR="004C770C" w:rsidRDefault="00726AF3" w:rsidP="004C770C">
      <w:pPr>
        <w:pStyle w:val="Heading3"/>
      </w:pPr>
      <w:bookmarkStart w:id="1188" w:name="_Toc508618966"/>
      <w:r>
        <w:t>6</w:t>
      </w:r>
      <w:r w:rsidR="009E501C">
        <w:t>.</w:t>
      </w:r>
      <w:r w:rsidR="00034852">
        <w:t>5</w:t>
      </w:r>
      <w:r w:rsidR="004C770C">
        <w:t>.1</w:t>
      </w:r>
      <w:r w:rsidR="00074057">
        <w:t xml:space="preserve"> </w:t>
      </w:r>
      <w:r w:rsidR="004C770C">
        <w:t>Applicability to language</w:t>
      </w:r>
      <w:bookmarkEnd w:id="1188"/>
    </w:p>
    <w:p w14:paraId="307951AE" w14:textId="77777777" w:rsidR="004C770C" w:rsidRDefault="004C770C" w:rsidP="004C770C">
      <w:r>
        <w:t>Enumeration representation specification may be used to specify non-default representations of an enumeration type, for example when interfacing with external systems. All of the values in the enumeration type must be defined in the enumeration representation specification. The numeric values of the representation must preserve the original order. For example:</w:t>
      </w:r>
    </w:p>
    <w:p w14:paraId="393F50C2"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type</w:t>
      </w:r>
      <w:r w:rsidRPr="0098437C">
        <w:rPr>
          <w:rFonts w:ascii="Times New Roman" w:hAnsi="Times New Roman"/>
          <w:szCs w:val="20"/>
        </w:rPr>
        <w:t xml:space="preserve"> IO_Types </w:t>
      </w:r>
      <w:r w:rsidRPr="0098437C">
        <w:rPr>
          <w:rFonts w:ascii="Times New Roman" w:hAnsi="Times New Roman"/>
          <w:b/>
          <w:bCs/>
          <w:szCs w:val="20"/>
        </w:rPr>
        <w:t>is</w:t>
      </w:r>
      <w:r w:rsidRPr="0098437C">
        <w:rPr>
          <w:rFonts w:ascii="Times New Roman" w:hAnsi="Times New Roman"/>
          <w:szCs w:val="20"/>
        </w:rPr>
        <w:t xml:space="preserve"> (Null_Op, Open, Close, Read, Write, Sync);</w:t>
      </w:r>
    </w:p>
    <w:p w14:paraId="4D0A066E" w14:textId="77777777"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for</w:t>
      </w:r>
      <w:r w:rsidRPr="0098437C">
        <w:rPr>
          <w:rFonts w:ascii="Times New Roman" w:hAnsi="Times New Roman"/>
          <w:szCs w:val="20"/>
        </w:rPr>
        <w:t xml:space="preserve"> IO_Types </w:t>
      </w:r>
      <w:r w:rsidRPr="0098437C">
        <w:rPr>
          <w:rFonts w:ascii="Times New Roman" w:hAnsi="Times New Roman"/>
          <w:b/>
          <w:bCs/>
          <w:szCs w:val="20"/>
        </w:rPr>
        <w:t>use</w:t>
      </w:r>
      <w:r w:rsidRPr="0098437C">
        <w:rPr>
          <w:rFonts w:ascii="Times New Roman" w:hAnsi="Times New Roman"/>
          <w:szCs w:val="20"/>
        </w:rPr>
        <w:t xml:space="preserve"> (Null_Op =&gt; 0, Open =&gt; 1, Close =&gt; 2, </w:t>
      </w:r>
    </w:p>
    <w:p w14:paraId="14A58FA4" w14:textId="77777777" w:rsidR="004C770C" w:rsidRPr="0098437C" w:rsidRDefault="004C770C" w:rsidP="00B13ECD">
      <w:pPr>
        <w:tabs>
          <w:tab w:val="left" w:pos="2520"/>
        </w:tabs>
        <w:spacing w:after="240"/>
        <w:ind w:left="720"/>
        <w:rPr>
          <w:rFonts w:ascii="Times New Roman" w:hAnsi="Times New Roman"/>
          <w:szCs w:val="20"/>
        </w:rPr>
      </w:pPr>
      <w:r w:rsidRPr="0098437C">
        <w:rPr>
          <w:rFonts w:ascii="Times New Roman" w:hAnsi="Times New Roman"/>
          <w:b/>
          <w:bCs/>
          <w:szCs w:val="20"/>
        </w:rPr>
        <w:tab/>
      </w:r>
      <w:r w:rsidRPr="0098437C">
        <w:rPr>
          <w:rFonts w:ascii="Times New Roman" w:hAnsi="Times New Roman"/>
          <w:szCs w:val="20"/>
        </w:rPr>
        <w:t>Read =&gt; 4, Write =&gt; 8, Sync =&gt; 16);</w:t>
      </w:r>
    </w:p>
    <w:p w14:paraId="2E844CB6" w14:textId="77777777" w:rsidR="004C770C" w:rsidRDefault="004C770C" w:rsidP="004C770C">
      <w:pPr>
        <w:rPr>
          <w:lang w:val="en-GB"/>
        </w:rPr>
      </w:pPr>
      <w:r w:rsidRPr="00B45414">
        <w:rPr>
          <w:lang w:val="en-GB"/>
        </w:rPr>
        <w:t>An array may be indexed by such a type</w:t>
      </w:r>
      <w:r>
        <w:rPr>
          <w:lang w:val="en-GB"/>
        </w:rPr>
        <w:t xml:space="preserve">. </w:t>
      </w:r>
      <w:r w:rsidRPr="00B45414">
        <w:rPr>
          <w:lang w:val="en-GB"/>
        </w:rPr>
        <w:t xml:space="preserve">Ada does not prescribe the implementation model for arrays indexed by an enumeration </w:t>
      </w:r>
      <w:r>
        <w:rPr>
          <w:lang w:val="en-GB"/>
        </w:rPr>
        <w:t xml:space="preserve">type </w:t>
      </w:r>
      <w:r w:rsidRPr="00B45414">
        <w:rPr>
          <w:lang w:val="en-GB"/>
        </w:rPr>
        <w:t>with non-contiguous values. Two options exist: Either</w:t>
      </w:r>
      <w:r>
        <w:rPr>
          <w:lang w:val="en-GB"/>
        </w:rPr>
        <w:t xml:space="preserve"> the array is represented “with holes”</w:t>
      </w:r>
      <w:r w:rsidRPr="00B45414">
        <w:rPr>
          <w:lang w:val="en-GB"/>
        </w:rPr>
        <w:t xml:space="preserve"> and indexed by the values of the enumeration type, or the array is represented</w:t>
      </w:r>
      <w:r>
        <w:rPr>
          <w:lang w:val="en-GB"/>
        </w:rPr>
        <w:t xml:space="preserve"> </w:t>
      </w:r>
      <w:r w:rsidRPr="00B45414">
        <w:rPr>
          <w:lang w:val="en-GB"/>
        </w:rPr>
        <w:t>contiguously and indexed by the positio</w:t>
      </w:r>
      <w:r>
        <w:rPr>
          <w:lang w:val="en-GB"/>
        </w:rPr>
        <w:t>n of the enumeration value</w:t>
      </w:r>
      <w:r w:rsidRPr="00B45414">
        <w:rPr>
          <w:lang w:val="en-GB"/>
        </w:rPr>
        <w:t xml:space="preserve"> rather than the value itself.</w:t>
      </w:r>
      <w:r>
        <w:rPr>
          <w:lang w:val="en-GB"/>
        </w:rPr>
        <w:t xml:space="preserve"> </w:t>
      </w:r>
      <w:r w:rsidRPr="00B45414">
        <w:rPr>
          <w:lang w:val="en-GB"/>
        </w:rPr>
        <w:t>In the former case, the</w:t>
      </w:r>
      <w:r>
        <w:rPr>
          <w:lang w:val="en-GB"/>
        </w:rPr>
        <w:t xml:space="preserve"> vulnerability described in </w:t>
      </w:r>
      <w:ins w:id="1189" w:author="Joyce L Tokar" w:date="2018-01-23T15:51:00Z">
        <w:r w:rsidR="004712FA">
          <w:rPr>
            <w:lang w:val="en-GB"/>
          </w:rPr>
          <w:t xml:space="preserve">TR 247720-1 </w:t>
        </w:r>
      </w:ins>
      <w:ins w:id="1190" w:author="Joyce L Tokar" w:date="2018-01-23T16:16:00Z">
        <w:r w:rsidR="004712FA">
          <w:rPr>
            <w:lang w:val="en-GB"/>
          </w:rPr>
          <w:t>s</w:t>
        </w:r>
      </w:ins>
      <w:ins w:id="1191" w:author="Joyce L Tokar" w:date="2018-01-23T15:51:00Z">
        <w:r w:rsidR="009C600D">
          <w:rPr>
            <w:lang w:val="en-GB"/>
          </w:rPr>
          <w:t xml:space="preserve">ubclause </w:t>
        </w:r>
      </w:ins>
      <w:r>
        <w:rPr>
          <w:lang w:val="en-GB"/>
        </w:rPr>
        <w:t>6.</w:t>
      </w:r>
      <w:ins w:id="1192" w:author="Joyce L Tokar" w:date="2018-01-23T15:45:00Z">
        <w:r w:rsidR="009C600D">
          <w:rPr>
            <w:lang w:val="en-GB"/>
          </w:rPr>
          <w:t>5</w:t>
        </w:r>
      </w:ins>
      <w:del w:id="1193" w:author="Joyce L Tokar" w:date="2018-01-23T15:45:00Z">
        <w:r w:rsidDel="009C600D">
          <w:rPr>
            <w:lang w:val="en-GB"/>
          </w:rPr>
          <w:delText>6</w:delText>
        </w:r>
      </w:del>
      <w:r w:rsidRPr="00B45414">
        <w:rPr>
          <w:lang w:val="en-GB"/>
        </w:rPr>
        <w:t xml:space="preserve"> exists only if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sidRPr="00B45414">
        <w:rPr>
          <w:lang w:val="en-GB"/>
        </w:rPr>
        <w:t xml:space="preserve"> is applied</w:t>
      </w:r>
      <w:r>
        <w:rPr>
          <w:lang w:val="en-GB"/>
        </w:rPr>
        <w:t xml:space="preserve"> </w:t>
      </w:r>
      <w:r w:rsidRPr="00B45414">
        <w:rPr>
          <w:lang w:val="en-GB"/>
        </w:rPr>
        <w:t xml:space="preserve">to access the array </w:t>
      </w:r>
      <w:r>
        <w:rPr>
          <w:lang w:val="en-GB"/>
        </w:rPr>
        <w:t xml:space="preserve">or its components </w:t>
      </w:r>
      <w:r w:rsidRPr="00B45414">
        <w:rPr>
          <w:lang w:val="en-GB"/>
        </w:rPr>
        <w:t>outside the protection of the type system. Within the type system, the semantics are well defined and safe.</w:t>
      </w:r>
      <w:r w:rsidRPr="00655404">
        <w:rPr>
          <w:lang w:val="en-GB"/>
        </w:rPr>
        <w:t xml:space="preserve"> </w:t>
      </w:r>
      <w:r>
        <w:rPr>
          <w:lang w:val="en-GB"/>
        </w:rPr>
        <w:t>The vulnerability of unexpected but well-defined program behaviour upon extending an enumeration type exist</w:t>
      </w:r>
      <w:r w:rsidR="00A26B3D">
        <w:rPr>
          <w:lang w:val="en-GB"/>
        </w:rPr>
        <w:t>s</w:t>
      </w:r>
      <w:r>
        <w:rPr>
          <w:lang w:val="en-GB"/>
        </w:rPr>
        <w:t xml:space="preserve"> in Ada. In particular, subranges or </w:t>
      </w:r>
      <w:r w:rsidR="00017A66" w:rsidRPr="00017A66">
        <w:rPr>
          <w:rFonts w:ascii="Times New Roman" w:hAnsi="Times New Roman" w:cs="Times New Roman"/>
          <w:b/>
          <w:bCs/>
          <w:lang w:val="en-GB"/>
        </w:rPr>
        <w:t>others</w:t>
      </w:r>
      <w:r>
        <w:rPr>
          <w:lang w:val="en-GB"/>
        </w:rPr>
        <w:t xml:space="preserve"> choices in aggregates and case statements</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Pr>
          <w:lang w:val="en-GB"/>
        </w:rPr>
        <w:t xml:space="preserve"> are susceptible to unintentionally capturing newly added enumeration values. </w:t>
      </w:r>
    </w:p>
    <w:p w14:paraId="247FBC8F" w14:textId="77777777" w:rsidR="004C770C" w:rsidRDefault="00726AF3" w:rsidP="004C770C">
      <w:pPr>
        <w:pStyle w:val="Heading3"/>
      </w:pPr>
      <w:bookmarkStart w:id="1194" w:name="_Toc508618967"/>
      <w:r>
        <w:t>6</w:t>
      </w:r>
      <w:r w:rsidR="009E501C">
        <w:t>.</w:t>
      </w:r>
      <w:r w:rsidR="00034852">
        <w:t>5</w:t>
      </w:r>
      <w:r w:rsidR="004C770C">
        <w:t>.2</w:t>
      </w:r>
      <w:r w:rsidR="00074057">
        <w:t xml:space="preserve"> </w:t>
      </w:r>
      <w:r w:rsidR="004C770C">
        <w:t>Guidance to language users</w:t>
      </w:r>
      <w:bookmarkEnd w:id="1194"/>
      <w:r w:rsidR="004C770C">
        <w:t xml:space="preserve"> </w:t>
      </w:r>
    </w:p>
    <w:p w14:paraId="537176A4" w14:textId="77777777" w:rsidR="0061285E" w:rsidRPr="0061285E" w:rsidRDefault="003C44DE" w:rsidP="00CF225A">
      <w:pPr>
        <w:pStyle w:val="ListParagraph"/>
        <w:numPr>
          <w:ilvl w:val="0"/>
          <w:numId w:val="339"/>
        </w:numPr>
        <w:spacing w:before="120" w:after="120" w:line="240" w:lineRule="auto"/>
        <w:rPr>
          <w:ins w:id="1195" w:author="Joyce L Tokar" w:date="2018-01-23T16:46:00Z"/>
          <w:rFonts w:cs="Arial"/>
          <w:kern w:val="32"/>
          <w:szCs w:val="20"/>
        </w:rPr>
      </w:pPr>
      <w:ins w:id="1196" w:author="Joyce L Tokar" w:date="2018-01-23T16:46:00Z">
        <w:r w:rsidRPr="003C44DE">
          <w:t>Follow the mitigation mechanisms of subclause 6.5.5 of TR 24772-1</w:t>
        </w:r>
        <w:r w:rsidR="0061285E">
          <w:t>.</w:t>
        </w:r>
      </w:ins>
    </w:p>
    <w:p w14:paraId="42E1505D"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kern w:val="32"/>
          <w:szCs w:val="20"/>
          <w:lang w:bidi="en-US"/>
        </w:rPr>
        <w:t xml:space="preserve">For </w:t>
      </w:r>
      <w:r w:rsidRPr="001426B4">
        <w:rPr>
          <w:rFonts w:ascii="Times New Roman" w:hAnsi="Times New Roman" w:cs="Arial"/>
          <w:b/>
          <w:bCs/>
          <w:kern w:val="32"/>
          <w:szCs w:val="20"/>
          <w:lang w:bidi="en-US"/>
        </w:rPr>
        <w:t>case</w:t>
      </w:r>
      <w:r w:rsidRPr="001426B4">
        <w:rPr>
          <w:rFonts w:cs="Arial"/>
          <w:kern w:val="32"/>
          <w:szCs w:val="20"/>
          <w:lang w:bidi="en-US"/>
        </w:rPr>
        <w:t xml:space="preserve"> statements</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sidRPr="001426B4">
        <w:rPr>
          <w:rFonts w:cs="Arial"/>
          <w:kern w:val="32"/>
          <w:szCs w:val="20"/>
          <w:lang w:bidi="en-US"/>
        </w:rPr>
        <w:t xml:space="preserve"> and aggregates, do not use the </w:t>
      </w:r>
      <w:r w:rsidRPr="001426B4">
        <w:rPr>
          <w:rFonts w:ascii="Times New Roman" w:hAnsi="Times New Roman"/>
          <w:b/>
          <w:bCs/>
          <w:szCs w:val="20"/>
          <w:lang w:bidi="en-US"/>
        </w:rPr>
        <w:t>others</w:t>
      </w:r>
      <w:r w:rsidRPr="001426B4">
        <w:rPr>
          <w:rFonts w:cs="Arial"/>
          <w:szCs w:val="20"/>
          <w:lang w:bidi="en-US"/>
        </w:rPr>
        <w:t xml:space="preserve"> choice.</w:t>
      </w:r>
    </w:p>
    <w:p w14:paraId="58D4D102" w14:textId="77777777" w:rsidR="004C770C" w:rsidRDefault="004C770C" w:rsidP="00CF225A">
      <w:pPr>
        <w:pStyle w:val="ListParagraph"/>
        <w:numPr>
          <w:ilvl w:val="0"/>
          <w:numId w:val="339"/>
        </w:numPr>
        <w:spacing w:before="120" w:after="120" w:line="240" w:lineRule="auto"/>
        <w:rPr>
          <w:rFonts w:cs="Arial"/>
          <w:kern w:val="32"/>
          <w:szCs w:val="20"/>
        </w:rPr>
      </w:pPr>
      <w:r w:rsidRPr="001426B4">
        <w:rPr>
          <w:rFonts w:cs="Arial"/>
          <w:szCs w:val="20"/>
          <w:lang w:val="en-GB" w:bidi="en-US"/>
        </w:rPr>
        <w:t xml:space="preserve">For </w:t>
      </w:r>
      <w:r w:rsidRPr="001426B4">
        <w:rPr>
          <w:rFonts w:cs="Arial"/>
          <w:b/>
          <w:bCs/>
          <w:kern w:val="32"/>
          <w:szCs w:val="20"/>
          <w:lang w:val="en-GB" w:bidi="en-US"/>
        </w:rPr>
        <w:t>case</w:t>
      </w:r>
      <w:r w:rsidRPr="001426B4">
        <w:rPr>
          <w:rFonts w:cs="Arial"/>
          <w:kern w:val="32"/>
          <w:szCs w:val="20"/>
          <w:lang w:val="en-GB" w:bidi="en-US"/>
        </w:rPr>
        <w:t xml:space="preserve"> statements</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sidRPr="001426B4">
        <w:rPr>
          <w:rFonts w:cs="Arial"/>
          <w:kern w:val="32"/>
          <w:szCs w:val="20"/>
          <w:lang w:val="en-GB" w:bidi="en-US"/>
        </w:rPr>
        <w:t xml:space="preserve"> and aggregates, mistrust subranges as choices after enumeration literals have been added anywhere but the beginning or the end of the enumeration type definition</w:t>
      </w:r>
      <w:r w:rsidRPr="001426B4">
        <w:rPr>
          <w:rFonts w:cs="Arial"/>
          <w:kern w:val="32"/>
          <w:szCs w:val="20"/>
          <w:lang w:bidi="en-US"/>
        </w:rPr>
        <w:t>.</w:t>
      </w:r>
    </w:p>
    <w:p w14:paraId="77630FAB" w14:textId="77777777" w:rsidR="004C770C" w:rsidRDefault="00726AF3" w:rsidP="004C770C">
      <w:pPr>
        <w:pStyle w:val="Heading2"/>
        <w:rPr>
          <w:lang w:val="en-GB"/>
        </w:rPr>
      </w:pPr>
      <w:bookmarkStart w:id="1197" w:name="_Toc358896490"/>
      <w:bookmarkStart w:id="1198" w:name="_Toc508618968"/>
      <w:r>
        <w:rPr>
          <w:lang w:val="en-GB"/>
        </w:rPr>
        <w:t>6</w:t>
      </w:r>
      <w:r w:rsidR="009E501C">
        <w:rPr>
          <w:lang w:val="en-GB"/>
        </w:rPr>
        <w:t>.</w:t>
      </w:r>
      <w:r w:rsidR="00034852">
        <w:rPr>
          <w:lang w:val="en-GB"/>
        </w:rPr>
        <w:t>6</w:t>
      </w:r>
      <w:r w:rsidR="00074057">
        <w:rPr>
          <w:lang w:val="en-GB"/>
        </w:rPr>
        <w:t xml:space="preserve"> </w:t>
      </w:r>
      <w:del w:id="1199" w:author="Joyce L Tokar" w:date="2017-01-23T11:16:00Z">
        <w:r w:rsidR="004C770C" w:rsidRPr="00262A7C" w:rsidDel="00B7796F">
          <w:rPr>
            <w:lang w:val="en-GB"/>
          </w:rPr>
          <w:delText xml:space="preserve">Numeric </w:delText>
        </w:r>
      </w:del>
      <w:r w:rsidR="004C770C" w:rsidRPr="00262A7C">
        <w:rPr>
          <w:lang w:val="en-GB"/>
        </w:rPr>
        <w:t>Conversion Errors [FLC]</w:t>
      </w:r>
      <w:bookmarkEnd w:id="1197"/>
      <w:bookmarkEnd w:id="1198"/>
      <w:ins w:id="1200" w:author="Joyce L Tokar" w:date="2017-06-16T02:29:00Z">
        <w:r w:rsidR="003C51D3">
          <w:rPr>
            <w:lang w:val="en-GB"/>
          </w:rPr>
          <w:t xml:space="preserve"> </w:t>
        </w:r>
      </w:ins>
      <w:r w:rsidR="003C44DE">
        <w:rPr>
          <w:lang w:val="en-GB"/>
        </w:rPr>
        <w:fldChar w:fldCharType="begin"/>
      </w:r>
      <w:r w:rsidR="00E03AF0">
        <w:instrText xml:space="preserve"> XE "</w:instrText>
      </w:r>
      <w:r w:rsidR="00E03AF0" w:rsidRPr="00244E85">
        <w:rPr>
          <w:lang w:val="en-GB"/>
        </w:rPr>
        <w:instrText>FLC</w:instrText>
      </w:r>
      <w:r w:rsidR="00EB0723">
        <w:rPr>
          <w:lang w:val="en-GB"/>
        </w:rPr>
        <w:instrText xml:space="preserve"> </w:instrText>
      </w:r>
      <w:r w:rsidR="00E03AF0">
        <w:instrText>–</w:instrText>
      </w:r>
      <w:r w:rsidR="00E03AF0" w:rsidRPr="00244E85">
        <w:rPr>
          <w:lang w:val="en-GB"/>
        </w:rPr>
        <w:instrText xml:space="preserve"> Numeric Conversion Errors</w:instrText>
      </w:r>
      <w:r w:rsidR="00E03AF0">
        <w:instrText xml:space="preserve">" </w:instrText>
      </w:r>
      <w:r w:rsidR="003C44DE">
        <w:rPr>
          <w:lang w:val="en-GB"/>
        </w:rPr>
        <w:fldChar w:fldCharType="end"/>
      </w:r>
      <w:r w:rsidR="003C44DE">
        <w:rPr>
          <w:lang w:val="en-GB"/>
        </w:rPr>
        <w:fldChar w:fldCharType="begin"/>
      </w:r>
      <w:r w:rsidR="00E03AF0">
        <w:instrText xml:space="preserve"> XE "</w:instrText>
      </w:r>
      <w:r w:rsidR="00E03AF0" w:rsidRPr="001E05EA">
        <w:rPr>
          <w:lang w:val="en-GB"/>
        </w:rPr>
        <w:instrText>Language Vulnerabilities:</w:instrText>
      </w:r>
      <w:r w:rsidR="00E03AF0" w:rsidRPr="001E05EA">
        <w:instrText>Numeric Conversion Errors [FLC]</w:instrText>
      </w:r>
      <w:r w:rsidR="00E03AF0">
        <w:instrText xml:space="preserve">" </w:instrText>
      </w:r>
      <w:r w:rsidR="003C44DE">
        <w:rPr>
          <w:lang w:val="en-GB"/>
        </w:rPr>
        <w:fldChar w:fldCharType="end"/>
      </w:r>
    </w:p>
    <w:p w14:paraId="2E5CFA13" w14:textId="77777777" w:rsidR="003C51D3" w:rsidRPr="00044C59" w:rsidRDefault="003C51D3" w:rsidP="003C51D3">
      <w:pPr>
        <w:pStyle w:val="Heading3"/>
        <w:rPr>
          <w:ins w:id="1201" w:author="Joyce L Tokar" w:date="2017-06-16T02:29:00Z"/>
          <w:lang w:val="en-GB"/>
        </w:rPr>
      </w:pPr>
      <w:bookmarkStart w:id="1202" w:name="_Toc462231218"/>
      <w:bookmarkStart w:id="1203" w:name="_Toc508618969"/>
      <w:ins w:id="1204" w:author="Joyce L Tokar" w:date="2017-06-16T02:29:00Z">
        <w:r>
          <w:rPr>
            <w:lang w:val="en-GB"/>
          </w:rPr>
          <w:t>6.6</w:t>
        </w:r>
        <w:r w:rsidRPr="00262A7C">
          <w:rPr>
            <w:lang w:val="en-GB"/>
          </w:rPr>
          <w:t>.1</w:t>
        </w:r>
        <w:r>
          <w:rPr>
            <w:lang w:val="en-GB"/>
          </w:rPr>
          <w:t xml:space="preserve"> </w:t>
        </w:r>
        <w:r w:rsidRPr="00262A7C">
          <w:rPr>
            <w:lang w:val="en-GB"/>
          </w:rPr>
          <w:t>Applicability to language</w:t>
        </w:r>
        <w:bookmarkEnd w:id="1202"/>
        <w:bookmarkEnd w:id="1203"/>
      </w:ins>
    </w:p>
    <w:p w14:paraId="3FF2748F" w14:textId="77777777" w:rsidR="003C51D3" w:rsidRPr="00044C59" w:rsidRDefault="003C51D3" w:rsidP="003C51D3">
      <w:pPr>
        <w:rPr>
          <w:ins w:id="1205" w:author="Joyce L Tokar" w:date="2017-06-16T02:29:00Z"/>
          <w:lang w:val="en-GB"/>
        </w:rPr>
      </w:pPr>
      <w:ins w:id="1206" w:author="Joyce L Tokar" w:date="2017-06-16T02:29:00Z">
        <w:r w:rsidRPr="00262A7C">
          <w:rPr>
            <w:lang w:val="en-GB"/>
          </w:rPr>
          <w:t>Ada does not permit implicit conversions between different numeric types, hence cases of implicit loss of data due to truncation cannot occur as they can in languages that allow type coercion between types of different sizes.</w:t>
        </w:r>
      </w:ins>
    </w:p>
    <w:p w14:paraId="536E5AA1" w14:textId="77777777" w:rsidR="00F128DF" w:rsidRDefault="003C51D3">
      <w:pPr>
        <w:pStyle w:val="ListParagraph"/>
        <w:numPr>
          <w:ilvl w:val="0"/>
          <w:numId w:val="596"/>
        </w:numPr>
        <w:spacing w:before="120" w:after="120" w:line="240" w:lineRule="auto"/>
        <w:rPr>
          <w:ins w:id="1207" w:author="Joyce L Tokar" w:date="2017-06-16T02:29:00Z"/>
        </w:rPr>
      </w:pPr>
      <w:ins w:id="1208" w:author="Joyce L Tokar" w:date="2017-06-16T02:29:00Z">
        <w:r w:rsidRPr="0069562E">
          <w: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t>
        </w:r>
        <w:r>
          <w:t>unds of the target subtype.</w:t>
        </w:r>
      </w:ins>
    </w:p>
    <w:p w14:paraId="4B97B3AB" w14:textId="77777777" w:rsidR="009342EB" w:rsidRDefault="003C51D3" w:rsidP="003C51D3">
      <w:pPr>
        <w:rPr>
          <w:ins w:id="1209" w:author="Joyce L Tokar" w:date="2017-09-12T18:01:00Z"/>
          <w:lang w:val="en-GB"/>
        </w:rPr>
      </w:pPr>
      <w:ins w:id="1210" w:author="Joyce L Tokar" w:date="2017-06-16T02:29:00Z">
        <w:r w:rsidRPr="00262A7C">
          <w:rPr>
            <w:lang w:val="en-GB"/>
          </w:rPr>
          <w:t xml:space="preserve">In the case of explicit conversions, </w:t>
        </w:r>
        <w:r w:rsidRPr="00675793">
          <w:rPr>
            <w:lang w:val="en-GB"/>
          </w:rPr>
          <w:t>Ada language rules prevent numeric conversion errors</w:t>
        </w:r>
        <w:r>
          <w:rPr>
            <w:lang w:val="en-GB"/>
          </w:rPr>
          <w:t xml:space="preserve"> by applying </w:t>
        </w:r>
      </w:ins>
    </w:p>
    <w:p w14:paraId="15D49784" w14:textId="77777777" w:rsidR="00F128DF" w:rsidRDefault="009342EB">
      <w:pPr>
        <w:pStyle w:val="ListParagraph"/>
        <w:numPr>
          <w:ilvl w:val="0"/>
          <w:numId w:val="596"/>
        </w:numPr>
        <w:rPr>
          <w:ins w:id="1211" w:author="Joyce L Tokar" w:date="2017-06-16T02:29:00Z"/>
        </w:rPr>
      </w:pPr>
      <w:ins w:id="1212" w:author="Joyce L Tokar" w:date="2017-09-12T18:01:00Z">
        <w:r>
          <w:t>R</w:t>
        </w:r>
      </w:ins>
      <w:ins w:id="1213" w:author="Joyce L Tokar" w:date="2017-06-16T02:29:00Z">
        <w:r w:rsidR="003C51D3" w:rsidRPr="0069562E">
          <w:t xml:space="preserve">ange bound checks, </w:t>
        </w:r>
        <w:r w:rsidR="003C51D3">
          <w:t xml:space="preserve">which raise </w:t>
        </w:r>
        <w:r w:rsidR="003C51D3" w:rsidRPr="0069562E">
          <w:t>an exception</w:t>
        </w:r>
        <w:r w:rsidR="003C44DE" w:rsidRPr="009342EB">
          <w:rPr>
            <w:u w:val="single"/>
          </w:rPr>
          <w:fldChar w:fldCharType="begin"/>
        </w:r>
        <w:r w:rsidR="003C51D3">
          <w:instrText xml:space="preserve"> XE "</w:instrText>
        </w:r>
        <w:r w:rsidR="003C51D3" w:rsidRPr="00CC1C63">
          <w:instrText>Exception</w:instrText>
        </w:r>
        <w:r w:rsidR="003C51D3">
          <w:instrText xml:space="preserve">" </w:instrText>
        </w:r>
        <w:r w:rsidR="003C44DE" w:rsidRPr="009342EB">
          <w:rPr>
            <w:u w:val="single"/>
          </w:rPr>
          <w:fldChar w:fldCharType="end"/>
        </w:r>
        <w:r w:rsidR="003C51D3" w:rsidRPr="0069562E">
          <w:t xml:space="preserve"> if the operand of the conversion exceeds the bounds </w:t>
        </w:r>
        <w:r w:rsidR="003C51D3">
          <w:t>of the target type or subtype.</w:t>
        </w:r>
      </w:ins>
    </w:p>
    <w:p w14:paraId="17C5681D" w14:textId="77777777" w:rsidR="003C51D3" w:rsidRDefault="003C51D3" w:rsidP="003C51D3">
      <w:pPr>
        <w:rPr>
          <w:ins w:id="1214" w:author="Joyce L Tokar" w:date="2017-06-16T02:29:00Z"/>
        </w:rPr>
      </w:pPr>
      <w:ins w:id="1215" w:author="Joyce L Tokar" w:date="2017-06-16T02:29:00Z">
        <w:r w:rsidRPr="0069562E">
          <w:lastRenderedPageBreak/>
          <w:t>Precision is lost only on explicit conversion from a real type to an integer type or a real type of less precision.</w:t>
        </w:r>
        <w:r>
          <w:t xml:space="preserve"> </w:t>
        </w:r>
      </w:ins>
    </w:p>
    <w:p w14:paraId="0B37ED1E" w14:textId="77777777" w:rsidR="003C51D3" w:rsidRDefault="003C51D3" w:rsidP="003C51D3">
      <w:pPr>
        <w:rPr>
          <w:ins w:id="1216" w:author="Joyce L Tokar" w:date="2017-06-16T02:29:00Z"/>
        </w:rPr>
      </w:pPr>
      <w:ins w:id="1217" w:author="Joyce L Tokar" w:date="2017-06-16T02:29:00Z">
        <w:r>
          <w:t xml:space="preserve">As Ada permits a type distinction to be made among numeric or composite values in different unit systems, e.g., meters and feet, complex numbers or intervals of real numbers, explicit conversions between such types may not be consistent with application semantics for the types, unless accompanied with conversion factors. </w:t>
        </w:r>
      </w:ins>
    </w:p>
    <w:p w14:paraId="7B903D6F" w14:textId="77777777" w:rsidR="003C51D3" w:rsidRPr="0069562E" w:rsidRDefault="003C51D3" w:rsidP="003C51D3">
      <w:pPr>
        <w:rPr>
          <w:ins w:id="1218" w:author="Joyce L Tokar" w:date="2017-06-16T02:29:00Z"/>
        </w:rPr>
      </w:pPr>
      <w:ins w:id="1219" w:author="Joyce L Tokar" w:date="2017-06-16T02:29:00Z">
        <w:r>
          <w:t xml:space="preserve">On structured data, implicit conversions preserve all values. Explicit value conversions omit components not present in the target type where such differences are allowed in conversions. See in particular (implicit) upcasts and (explicit) downcasts for OOP in subclause </w:t>
        </w:r>
      </w:ins>
      <w:ins w:id="1220" w:author="Joyce L Tokar" w:date="2018-01-23T16:48:00Z">
        <w:r w:rsidR="003C44DE">
          <w:fldChar w:fldCharType="begin"/>
        </w:r>
        <w:r w:rsidR="00664585">
          <w:instrText xml:space="preserve"> HYPERLINK  \l "_6.44_Polymorphic_variables" </w:instrText>
        </w:r>
        <w:r w:rsidR="003C44DE">
          <w:fldChar w:fldCharType="separate"/>
        </w:r>
        <w:r w:rsidR="00664585" w:rsidRPr="00664585">
          <w:rPr>
            <w:rStyle w:val="Hyperlink"/>
          </w:rPr>
          <w:t xml:space="preserve">6.44 Polymorphic Variables </w:t>
        </w:r>
        <w:r w:rsidR="003C44DE" w:rsidRPr="003C44DE">
          <w:rPr>
            <w:rStyle w:val="Hyperlink"/>
          </w:rPr>
          <w:t>[BKK]</w:t>
        </w:r>
        <w:r w:rsidR="003C44DE">
          <w:fldChar w:fldCharType="end"/>
        </w:r>
      </w:ins>
      <w:ins w:id="1221" w:author="Joyce L Tokar" w:date="2017-06-16T02:29:00Z">
        <w:r>
          <w:t>.</w:t>
        </w:r>
      </w:ins>
    </w:p>
    <w:p w14:paraId="6791CB99" w14:textId="77777777" w:rsidR="003C51D3" w:rsidRDefault="003C51D3" w:rsidP="003C51D3">
      <w:pPr>
        <w:pStyle w:val="Heading3"/>
        <w:rPr>
          <w:ins w:id="1222" w:author="Joyce L Tokar" w:date="2017-06-16T02:29:00Z"/>
          <w:lang w:val="pt-BR"/>
        </w:rPr>
      </w:pPr>
      <w:bookmarkStart w:id="1223" w:name="_Toc462231219"/>
      <w:bookmarkStart w:id="1224" w:name="_Toc508618970"/>
      <w:ins w:id="1225" w:author="Joyce L Tokar" w:date="2017-06-16T02:29:00Z">
        <w:r>
          <w:rPr>
            <w:lang w:val="pt-BR"/>
          </w:rPr>
          <w:t>6.6</w:t>
        </w:r>
        <w:r w:rsidRPr="00702929">
          <w:rPr>
            <w:lang w:val="pt-BR"/>
          </w:rPr>
          <w:t>.</w:t>
        </w:r>
        <w:r>
          <w:rPr>
            <w:lang w:val="pt-BR"/>
          </w:rPr>
          <w:t>2 Guidance to language users</w:t>
        </w:r>
        <w:bookmarkEnd w:id="1223"/>
        <w:bookmarkEnd w:id="1224"/>
      </w:ins>
    </w:p>
    <w:p w14:paraId="5F3CAB95" w14:textId="77777777" w:rsidR="00664585" w:rsidRPr="00664585" w:rsidRDefault="003C44DE" w:rsidP="003C51D3">
      <w:pPr>
        <w:pStyle w:val="ListParagraph"/>
        <w:numPr>
          <w:ilvl w:val="0"/>
          <w:numId w:val="326"/>
        </w:numPr>
        <w:spacing w:before="120" w:after="120" w:line="240" w:lineRule="auto"/>
        <w:rPr>
          <w:ins w:id="1226" w:author="Joyce L Tokar" w:date="2018-01-23T16:49:00Z"/>
          <w:lang w:val="en-GB"/>
        </w:rPr>
      </w:pPr>
      <w:ins w:id="1227" w:author="Joyce L Tokar" w:date="2018-01-23T16:49:00Z">
        <w:r w:rsidRPr="003C44DE">
          <w:t>Follow the mitigation mechanisms of subclause 6.6.5 of TR 24772-1</w:t>
        </w:r>
        <w:r w:rsidR="00664585">
          <w:t>.</w:t>
        </w:r>
      </w:ins>
    </w:p>
    <w:p w14:paraId="358F6EC3" w14:textId="77777777" w:rsidR="003C51D3" w:rsidRDefault="003C51D3" w:rsidP="003C51D3">
      <w:pPr>
        <w:pStyle w:val="ListParagraph"/>
        <w:numPr>
          <w:ilvl w:val="0"/>
          <w:numId w:val="326"/>
        </w:numPr>
        <w:spacing w:before="120" w:after="120" w:line="240" w:lineRule="auto"/>
        <w:rPr>
          <w:ins w:id="1228" w:author="Joyce L Tokar" w:date="2017-06-16T02:29:00Z"/>
          <w:lang w:val="en-GB"/>
        </w:rPr>
      </w:pPr>
      <w:ins w:id="1229" w:author="Joyce L Tokar" w:date="2017-06-16T02:29:00Z">
        <w:r w:rsidRPr="00262A7C">
          <w:rPr>
            <w:lang w:val="en-GB"/>
          </w:rPr>
          <w:t>Use Ada's capabilities for user-defined scalar types and subtypes to avoid accidental mixing of logically incompatible value sets.</w:t>
        </w:r>
      </w:ins>
    </w:p>
    <w:p w14:paraId="5A98FD70" w14:textId="77777777" w:rsidR="003C51D3" w:rsidRDefault="003C51D3" w:rsidP="003C51D3">
      <w:pPr>
        <w:pStyle w:val="ListParagraph"/>
        <w:numPr>
          <w:ilvl w:val="0"/>
          <w:numId w:val="326"/>
        </w:numPr>
        <w:spacing w:before="120" w:after="120" w:line="240" w:lineRule="auto"/>
        <w:rPr>
          <w:ins w:id="1230" w:author="Joyce L Tokar" w:date="2017-06-16T02:29:00Z"/>
          <w:lang w:val="en-GB"/>
        </w:rPr>
      </w:pPr>
      <w:ins w:id="1231" w:author="Joyce L Tokar" w:date="2017-06-16T02:29:00Z">
        <w:r>
          <w:rPr>
            <w:lang w:val="en-GB"/>
          </w:rPr>
          <w:t>Always respect the implied unit systems, when converting explicitly from one numeric type to another.</w:t>
        </w:r>
      </w:ins>
    </w:p>
    <w:p w14:paraId="3A3FA048" w14:textId="77777777" w:rsidR="003C51D3" w:rsidRDefault="003C51D3" w:rsidP="003C51D3">
      <w:pPr>
        <w:pStyle w:val="ListParagraph"/>
        <w:numPr>
          <w:ilvl w:val="0"/>
          <w:numId w:val="326"/>
        </w:numPr>
        <w:spacing w:before="120" w:after="120" w:line="240" w:lineRule="auto"/>
        <w:rPr>
          <w:ins w:id="1232" w:author="Joyce L Tokar" w:date="2017-06-16T02:29:00Z"/>
          <w:lang w:val="en-GB"/>
        </w:rPr>
      </w:pPr>
      <w:ins w:id="1233" w:author="Joyce L Tokar" w:date="2017-06-16T02:29:00Z">
        <w:r>
          <w:rPr>
            <w:lang w:val="en-GB"/>
          </w:rPr>
          <w:t xml:space="preserve">Do not suppress </w:t>
        </w:r>
        <w:r w:rsidRPr="00262A7C">
          <w:rPr>
            <w:lang w:val="en-GB"/>
          </w:rPr>
          <w:t>range checks on conversions involving scalar types and subtypes to prevent generation of invalid data.</w:t>
        </w:r>
      </w:ins>
    </w:p>
    <w:p w14:paraId="35F4C7E4" w14:textId="77777777" w:rsidR="003C51D3" w:rsidRDefault="003C51D3" w:rsidP="003C51D3">
      <w:pPr>
        <w:pStyle w:val="ListParagraph"/>
        <w:numPr>
          <w:ilvl w:val="0"/>
          <w:numId w:val="326"/>
        </w:numPr>
        <w:spacing w:before="120" w:after="120" w:line="240" w:lineRule="auto"/>
        <w:rPr>
          <w:ins w:id="1234" w:author="Joyce L Tokar" w:date="2017-06-16T02:29:00Z"/>
          <w:lang w:val="en-GB"/>
        </w:rPr>
      </w:pPr>
      <w:ins w:id="1235" w:author="Joyce L Tokar" w:date="2017-06-16T02:29:00Z">
        <w:r w:rsidRPr="00262A7C">
          <w:rPr>
            <w:lang w:val="en-GB"/>
          </w:rPr>
          <w:t>Use static analysis tools during program development to verify that conversions cannot violate the range of their target.</w:t>
        </w:r>
      </w:ins>
    </w:p>
    <w:p w14:paraId="0AA55896" w14:textId="77777777" w:rsidR="003C51D3" w:rsidRDefault="003C51D3" w:rsidP="003C51D3">
      <w:pPr>
        <w:rPr>
          <w:ins w:id="1236" w:author="Joyce L Tokar" w:date="2017-06-16T02:29:00Z"/>
        </w:rPr>
      </w:pPr>
    </w:p>
    <w:p w14:paraId="04443568" w14:textId="77777777" w:rsidR="004C770C" w:rsidRPr="00044C59" w:rsidDel="003C51D3" w:rsidRDefault="00726AF3" w:rsidP="004C770C">
      <w:pPr>
        <w:pStyle w:val="Heading3"/>
        <w:rPr>
          <w:del w:id="1237" w:author="Joyce L Tokar" w:date="2017-06-16T02:29:00Z"/>
          <w:lang w:val="en-GB"/>
        </w:rPr>
      </w:pPr>
      <w:del w:id="1238" w:author="Joyce L Tokar" w:date="2017-06-16T02:29:00Z">
        <w:r w:rsidDel="003C51D3">
          <w:rPr>
            <w:lang w:val="en-GB"/>
          </w:rPr>
          <w:delText>6</w:delText>
        </w:r>
        <w:r w:rsidR="009E501C" w:rsidDel="003C51D3">
          <w:rPr>
            <w:lang w:val="en-GB"/>
          </w:rPr>
          <w:delText>.</w:delText>
        </w:r>
        <w:r w:rsidR="00034852" w:rsidDel="003C51D3">
          <w:rPr>
            <w:lang w:val="en-GB"/>
          </w:rPr>
          <w:delText>6</w:delText>
        </w:r>
        <w:r w:rsidR="004C770C" w:rsidRPr="00262A7C" w:rsidDel="003C51D3">
          <w:rPr>
            <w:lang w:val="en-GB"/>
          </w:rPr>
          <w:delText>.1</w:delText>
        </w:r>
        <w:r w:rsidR="00074057" w:rsidDel="003C51D3">
          <w:rPr>
            <w:lang w:val="en-GB"/>
          </w:rPr>
          <w:delText xml:space="preserve"> </w:delText>
        </w:r>
        <w:r w:rsidR="004C770C" w:rsidRPr="00262A7C" w:rsidDel="003C51D3">
          <w:rPr>
            <w:lang w:val="en-GB"/>
          </w:rPr>
          <w:delText>Applicability to language</w:delText>
        </w:r>
      </w:del>
    </w:p>
    <w:p w14:paraId="47C19220" w14:textId="77777777" w:rsidR="004C770C" w:rsidRPr="00044C59" w:rsidDel="003C51D3" w:rsidRDefault="004C770C" w:rsidP="004C770C">
      <w:pPr>
        <w:rPr>
          <w:del w:id="1239" w:author="Joyce L Tokar" w:date="2017-06-16T02:29:00Z"/>
          <w:lang w:val="en-GB"/>
        </w:rPr>
      </w:pPr>
      <w:del w:id="1240" w:author="Joyce L Tokar" w:date="2017-06-16T02:29:00Z">
        <w:r w:rsidRPr="00262A7C" w:rsidDel="003C51D3">
          <w:rPr>
            <w:lang w:val="en-GB"/>
          </w:rPr>
          <w:delText>Ada does not permit implicit conversions between different numeric types, hence cases of implicit loss of data due to truncation cannot occur as they can in languages that allow type coercion between types of different sizes.</w:delText>
        </w:r>
      </w:del>
    </w:p>
    <w:p w14:paraId="680FAA11" w14:textId="77777777" w:rsidR="004C770C" w:rsidRPr="00044C59" w:rsidDel="003C51D3" w:rsidRDefault="004C770C" w:rsidP="004C770C">
      <w:pPr>
        <w:rPr>
          <w:del w:id="1241" w:author="Joyce L Tokar" w:date="2017-06-16T02:29:00Z"/>
          <w:lang w:val="en-GB"/>
        </w:rPr>
      </w:pPr>
      <w:del w:id="1242" w:author="Joyce L Tokar" w:date="2017-06-16T02:29:00Z">
        <w:r w:rsidRPr="00262A7C" w:rsidDel="003C51D3">
          <w:rPr>
            <w:lang w:val="en-GB"/>
          </w:rPr>
          <w:delText xml:space="preserve">In the case of explicit conversions, </w:delText>
        </w:r>
        <w:r w:rsidR="00675793" w:rsidRPr="00675793" w:rsidDel="003C51D3">
          <w:rPr>
            <w:lang w:val="en-GB"/>
          </w:rPr>
          <w:delText>Ada language rules prevent numeric conversion errors, as follows:</w:delText>
        </w:r>
      </w:del>
    </w:p>
    <w:p w14:paraId="3BFC4337" w14:textId="77777777" w:rsidR="006D2F06" w:rsidDel="003C51D3" w:rsidRDefault="006D2F06" w:rsidP="00CF225A">
      <w:pPr>
        <w:pStyle w:val="ListParagraph"/>
        <w:numPr>
          <w:ilvl w:val="0"/>
          <w:numId w:val="389"/>
        </w:numPr>
        <w:spacing w:before="120" w:after="120" w:line="240" w:lineRule="auto"/>
        <w:rPr>
          <w:del w:id="1243" w:author="Joyce L Tokar" w:date="2017-06-16T02:29:00Z"/>
        </w:rPr>
      </w:pPr>
      <w:del w:id="1244" w:author="Joyce L Tokar" w:date="2017-06-16T02:29:00Z">
        <w:r w:rsidRPr="0069562E" w:rsidDel="003C51D3">
          <w:delText>Range bound checks are applied, so no truncation can occur, and an exception</w:delText>
        </w:r>
        <w:r w:rsidR="003C44DE" w:rsidDel="003C51D3">
          <w:rPr>
            <w:u w:val="single"/>
          </w:rPr>
          <w:fldChar w:fldCharType="begin"/>
        </w:r>
        <w:r w:rsidR="009F66D3" w:rsidDel="003C51D3">
          <w:delInstrText xml:space="preserve"> XE "</w:delInstrText>
        </w:r>
        <w:r w:rsidR="009F66D3" w:rsidRPr="00CC1C63" w:rsidDel="003C51D3">
          <w:delInstrText>Exception</w:delInstrText>
        </w:r>
        <w:r w:rsidR="009F66D3" w:rsidDel="003C51D3">
          <w:delInstrText xml:space="preserve">" </w:delInstrText>
        </w:r>
        <w:r w:rsidR="003C44DE" w:rsidDel="003C51D3">
          <w:rPr>
            <w:u w:val="single"/>
          </w:rPr>
          <w:fldChar w:fldCharType="end"/>
        </w:r>
        <w:r w:rsidRPr="0069562E" w:rsidDel="003C51D3">
          <w:delText xml:space="preserve"> will be generated if the operand of the conversion exceeds the bounds </w:delText>
        </w:r>
        <w:r w:rsidDel="003C51D3">
          <w:delText>of the target type or subtype.</w:delText>
        </w:r>
      </w:del>
    </w:p>
    <w:p w14:paraId="57AB642E" w14:textId="77777777" w:rsidR="006D2F06" w:rsidDel="003C51D3" w:rsidRDefault="006D2F06" w:rsidP="00CF225A">
      <w:pPr>
        <w:pStyle w:val="ListParagraph"/>
        <w:numPr>
          <w:ilvl w:val="0"/>
          <w:numId w:val="389"/>
        </w:numPr>
        <w:spacing w:before="120" w:after="120" w:line="240" w:lineRule="auto"/>
        <w:rPr>
          <w:del w:id="1245" w:author="Joyce L Tokar" w:date="2017-06-16T02:29:00Z"/>
        </w:rPr>
      </w:pPr>
      <w:del w:id="1246" w:author="Joyce L Tokar" w:date="2017-06-16T02:29:00Z">
        <w:r w:rsidRPr="0069562E" w:rsidDel="003C51D3">
          <w:delTex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delText>
        </w:r>
        <w:r w:rsidDel="003C51D3">
          <w:delText>unds of the target subtype.</w:delText>
        </w:r>
      </w:del>
    </w:p>
    <w:p w14:paraId="652F1253" w14:textId="77777777" w:rsidR="006D2F06" w:rsidRPr="0069562E" w:rsidDel="003C51D3" w:rsidRDefault="006D2F06" w:rsidP="006D2F06">
      <w:pPr>
        <w:rPr>
          <w:del w:id="1247" w:author="Joyce L Tokar" w:date="2017-06-16T02:29:00Z"/>
        </w:rPr>
      </w:pPr>
      <w:del w:id="1248" w:author="Joyce L Tokar" w:date="2017-06-16T02:29:00Z">
        <w:r w:rsidRPr="0069562E" w:rsidDel="003C51D3">
          <w:delText>Precision is lost only on explicit conversion from a real type to an integer type or a real type of less precision.</w:delText>
        </w:r>
      </w:del>
    </w:p>
    <w:p w14:paraId="59DEDD48" w14:textId="77777777" w:rsidR="004C770C" w:rsidDel="003C51D3" w:rsidRDefault="00726AF3" w:rsidP="004C770C">
      <w:pPr>
        <w:pStyle w:val="Heading3"/>
        <w:rPr>
          <w:del w:id="1249" w:author="Joyce L Tokar" w:date="2017-06-16T02:29:00Z"/>
          <w:lang w:val="pt-BR"/>
        </w:rPr>
      </w:pPr>
      <w:del w:id="1250" w:author="Joyce L Tokar" w:date="2017-06-16T02:29:00Z">
        <w:r w:rsidDel="003C51D3">
          <w:rPr>
            <w:lang w:val="pt-BR"/>
          </w:rPr>
          <w:delText>6</w:delText>
        </w:r>
        <w:r w:rsidR="009E501C" w:rsidDel="003C51D3">
          <w:rPr>
            <w:lang w:val="pt-BR"/>
          </w:rPr>
          <w:delText>.</w:delText>
        </w:r>
        <w:r w:rsidR="00034852" w:rsidDel="003C51D3">
          <w:rPr>
            <w:lang w:val="pt-BR"/>
          </w:rPr>
          <w:delText>6</w:delText>
        </w:r>
        <w:r w:rsidR="004C770C" w:rsidRPr="00702929" w:rsidDel="003C51D3">
          <w:rPr>
            <w:lang w:val="pt-BR"/>
          </w:rPr>
          <w:delText>.</w:delText>
        </w:r>
        <w:r w:rsidR="004C770C" w:rsidDel="003C51D3">
          <w:rPr>
            <w:lang w:val="pt-BR"/>
          </w:rPr>
          <w:delText>2</w:delText>
        </w:r>
        <w:r w:rsidR="00074057" w:rsidDel="003C51D3">
          <w:rPr>
            <w:lang w:val="pt-BR"/>
          </w:rPr>
          <w:delText xml:space="preserve"> </w:delText>
        </w:r>
        <w:r w:rsidR="004C770C" w:rsidDel="003C51D3">
          <w:rPr>
            <w:lang w:val="pt-BR"/>
          </w:rPr>
          <w:delText>Guidance to language users</w:delText>
        </w:r>
      </w:del>
    </w:p>
    <w:p w14:paraId="55DBF8E8" w14:textId="77777777" w:rsidR="004C770C" w:rsidDel="003C51D3" w:rsidRDefault="004C770C" w:rsidP="00CF225A">
      <w:pPr>
        <w:pStyle w:val="ListParagraph"/>
        <w:numPr>
          <w:ilvl w:val="0"/>
          <w:numId w:val="326"/>
        </w:numPr>
        <w:spacing w:before="120" w:after="120" w:line="240" w:lineRule="auto"/>
        <w:rPr>
          <w:del w:id="1251" w:author="Joyce L Tokar" w:date="2017-06-16T02:29:00Z"/>
          <w:lang w:val="en-GB"/>
        </w:rPr>
      </w:pPr>
      <w:del w:id="1252" w:author="Joyce L Tokar" w:date="2017-06-16T02:29:00Z">
        <w:r w:rsidRPr="00262A7C" w:rsidDel="003C51D3">
          <w:rPr>
            <w:lang w:val="en-GB"/>
          </w:rPr>
          <w:delText>Use Ada's capabilities for user-defined scalar types and subtypes to avoid accidental mixing of logically incompatible value sets.</w:delText>
        </w:r>
      </w:del>
    </w:p>
    <w:p w14:paraId="72E8CFBE" w14:textId="77777777" w:rsidR="004C770C" w:rsidDel="003C51D3" w:rsidRDefault="001E56B4" w:rsidP="00CF225A">
      <w:pPr>
        <w:pStyle w:val="ListParagraph"/>
        <w:numPr>
          <w:ilvl w:val="0"/>
          <w:numId w:val="326"/>
        </w:numPr>
        <w:spacing w:before="120" w:after="120" w:line="240" w:lineRule="auto"/>
        <w:rPr>
          <w:del w:id="1253" w:author="Joyce L Tokar" w:date="2017-06-16T02:29:00Z"/>
          <w:lang w:val="en-GB"/>
        </w:rPr>
      </w:pPr>
      <w:del w:id="1254" w:author="Joyce L Tokar" w:date="2017-06-16T02:29:00Z">
        <w:r w:rsidDel="003C51D3">
          <w:rPr>
            <w:lang w:val="en-GB"/>
          </w:rPr>
          <w:delText xml:space="preserve">Do not suppress </w:delText>
        </w:r>
        <w:r w:rsidR="004C770C" w:rsidRPr="00262A7C" w:rsidDel="003C51D3">
          <w:rPr>
            <w:lang w:val="en-GB"/>
          </w:rPr>
          <w:delText>range checks on conversions involving scalar types and subtypes to prevent generation of invalid data.</w:delText>
        </w:r>
      </w:del>
    </w:p>
    <w:p w14:paraId="6876A8B4" w14:textId="77777777" w:rsidR="004C770C" w:rsidDel="003C51D3" w:rsidRDefault="004C770C" w:rsidP="00CF225A">
      <w:pPr>
        <w:pStyle w:val="ListParagraph"/>
        <w:numPr>
          <w:ilvl w:val="0"/>
          <w:numId w:val="326"/>
        </w:numPr>
        <w:spacing w:before="120" w:after="120" w:line="240" w:lineRule="auto"/>
        <w:rPr>
          <w:del w:id="1255" w:author="Joyce L Tokar" w:date="2017-06-16T02:29:00Z"/>
          <w:lang w:val="en-GB"/>
        </w:rPr>
      </w:pPr>
      <w:del w:id="1256" w:author="Joyce L Tokar" w:date="2017-06-16T02:29:00Z">
        <w:r w:rsidRPr="00262A7C" w:rsidDel="003C51D3">
          <w:rPr>
            <w:lang w:val="en-GB"/>
          </w:rPr>
          <w:delText>Use static analysis tools during program development to verify that conversions cannot violate the range of their target.</w:delText>
        </w:r>
      </w:del>
    </w:p>
    <w:p w14:paraId="2B32E4D2" w14:textId="77777777" w:rsidR="004C770C" w:rsidRDefault="00726AF3" w:rsidP="004C770C">
      <w:pPr>
        <w:pStyle w:val="Heading2"/>
        <w:rPr>
          <w:lang w:val="en-GB"/>
        </w:rPr>
      </w:pPr>
      <w:bookmarkStart w:id="1257" w:name="_6.7_String_Termination"/>
      <w:bookmarkStart w:id="1258" w:name="_Ref336423082"/>
      <w:bookmarkStart w:id="1259" w:name="_Toc358896491"/>
      <w:bookmarkStart w:id="1260" w:name="_Toc508618971"/>
      <w:bookmarkEnd w:id="1257"/>
      <w:r>
        <w:rPr>
          <w:lang w:val="en-GB"/>
        </w:rPr>
        <w:t>6</w:t>
      </w:r>
      <w:r w:rsidR="009E501C">
        <w:rPr>
          <w:lang w:val="en-GB"/>
        </w:rPr>
        <w:t>.</w:t>
      </w:r>
      <w:r w:rsidR="00034852">
        <w:rPr>
          <w:lang w:val="en-GB"/>
        </w:rPr>
        <w:t>7</w:t>
      </w:r>
      <w:r w:rsidR="00074057">
        <w:rPr>
          <w:lang w:val="en-GB"/>
        </w:rPr>
        <w:t xml:space="preserve"> </w:t>
      </w:r>
      <w:r w:rsidR="004C770C" w:rsidRPr="00262A7C">
        <w:rPr>
          <w:lang w:val="en-GB"/>
        </w:rPr>
        <w:t>String Termination [CJM]</w:t>
      </w:r>
      <w:bookmarkEnd w:id="1258"/>
      <w:bookmarkEnd w:id="1259"/>
      <w:bookmarkEnd w:id="1260"/>
      <w:r w:rsidR="003C44DE">
        <w:rPr>
          <w:lang w:val="en-GB"/>
        </w:rPr>
        <w:fldChar w:fldCharType="begin"/>
      </w:r>
      <w:r w:rsidR="00E03AF0">
        <w:instrText xml:space="preserve"> XE "</w:instrText>
      </w:r>
      <w:r w:rsidR="00E03AF0" w:rsidRPr="008334D6">
        <w:rPr>
          <w:lang w:val="en-GB"/>
        </w:rPr>
        <w:instrText>CJM</w:instrText>
      </w:r>
      <w:r w:rsidR="00EB0723">
        <w:rPr>
          <w:lang w:val="en-GB"/>
        </w:rPr>
        <w:instrText xml:space="preserve"> </w:instrText>
      </w:r>
      <w:r w:rsidR="00E03AF0">
        <w:instrText>–</w:instrText>
      </w:r>
      <w:r w:rsidR="00E03AF0" w:rsidRPr="008334D6">
        <w:rPr>
          <w:lang w:val="en-GB"/>
        </w:rPr>
        <w:instrText xml:space="preserve"> String Termination</w:instrText>
      </w:r>
      <w:r w:rsidR="00E03AF0">
        <w:instrText xml:space="preserve">" </w:instrText>
      </w:r>
      <w:r w:rsidR="003C44DE">
        <w:rPr>
          <w:lang w:val="en-GB"/>
        </w:rPr>
        <w:fldChar w:fldCharType="end"/>
      </w:r>
      <w:r w:rsidR="003C44DE">
        <w:rPr>
          <w:lang w:val="en-GB"/>
        </w:rPr>
        <w:fldChar w:fldCharType="begin"/>
      </w:r>
      <w:r w:rsidR="00E03AF0">
        <w:instrText xml:space="preserve"> XE "</w:instrText>
      </w:r>
      <w:r w:rsidR="00E03AF0" w:rsidRPr="006855D9">
        <w:rPr>
          <w:lang w:val="en-GB"/>
        </w:rPr>
        <w:instrText>Language Vulnerabilities:</w:instrText>
      </w:r>
      <w:r w:rsidR="00E03AF0" w:rsidRPr="006855D9">
        <w:instrText>String Termination [CJM]</w:instrText>
      </w:r>
      <w:r w:rsidR="00E03AF0">
        <w:instrText xml:space="preserve">" </w:instrText>
      </w:r>
      <w:r w:rsidR="003C44DE">
        <w:rPr>
          <w:lang w:val="en-GB"/>
        </w:rPr>
        <w:fldChar w:fldCharType="end"/>
      </w:r>
      <w:r w:rsidR="00E03AF0" w:rsidRPr="00E03AF0">
        <w:t xml:space="preserve"> </w:t>
      </w:r>
    </w:p>
    <w:p w14:paraId="5A81278D" w14:textId="77777777" w:rsidR="004C770C" w:rsidRPr="00044C59" w:rsidRDefault="004C770C" w:rsidP="004C770C">
      <w:pPr>
        <w:rPr>
          <w:lang w:val="en-GB"/>
        </w:rPr>
      </w:pPr>
      <w:r w:rsidRPr="00262A7C">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strings in Ada are not delimited by a termination character. Ada programs that interface to languages that use null-terminated strings and manipulate such strings directly should apply the vulnerability mitigations recommended for that language.</w:t>
      </w:r>
    </w:p>
    <w:p w14:paraId="27D72F34" w14:textId="77777777" w:rsidR="004C770C" w:rsidRDefault="00726AF3" w:rsidP="004C770C">
      <w:pPr>
        <w:pStyle w:val="Heading2"/>
        <w:rPr>
          <w:lang w:val="en-GB"/>
        </w:rPr>
      </w:pPr>
      <w:bookmarkStart w:id="1261" w:name="_Toc358896492"/>
      <w:bookmarkStart w:id="1262" w:name="_Toc508618972"/>
      <w:r>
        <w:rPr>
          <w:lang w:val="en-GB"/>
        </w:rPr>
        <w:t>6</w:t>
      </w:r>
      <w:r w:rsidR="009E501C">
        <w:rPr>
          <w:lang w:val="en-GB"/>
        </w:rPr>
        <w:t>.</w:t>
      </w:r>
      <w:r w:rsidR="00034852">
        <w:rPr>
          <w:lang w:val="en-GB"/>
        </w:rPr>
        <w:t>8</w:t>
      </w:r>
      <w:r w:rsidR="00074057">
        <w:rPr>
          <w:lang w:val="en-GB"/>
        </w:rPr>
        <w:t xml:space="preserve"> </w:t>
      </w:r>
      <w:r w:rsidR="004C770C" w:rsidRPr="00262A7C">
        <w:rPr>
          <w:lang w:val="en-GB"/>
        </w:rPr>
        <w:t>Buffer Boundary Violation (Buffer Overflow) [HCB]</w:t>
      </w:r>
      <w:bookmarkEnd w:id="1261"/>
      <w:bookmarkEnd w:id="1262"/>
      <w:r w:rsidR="003C44DE">
        <w:rPr>
          <w:lang w:val="en-GB"/>
        </w:rPr>
        <w:fldChar w:fldCharType="begin"/>
      </w:r>
      <w:r w:rsidR="007E0144">
        <w:instrText xml:space="preserve"> XE "</w:instrText>
      </w:r>
      <w:r w:rsidR="007E0144" w:rsidRPr="000B5C9C">
        <w:rPr>
          <w:lang w:val="en-GB"/>
        </w:rPr>
        <w:instrText>HCB</w:instrText>
      </w:r>
      <w:r w:rsidR="00EB0723">
        <w:rPr>
          <w:lang w:val="en-GB"/>
        </w:rPr>
        <w:instrText xml:space="preserve"> </w:instrText>
      </w:r>
      <w:r w:rsidR="007E0144">
        <w:instrText>–</w:instrText>
      </w:r>
      <w:r w:rsidR="007E0144" w:rsidRPr="000B5C9C">
        <w:rPr>
          <w:lang w:val="en-GB"/>
        </w:rPr>
        <w:instrText xml:space="preserve"> Buffer Boundary Violation (Buffer Overflow)</w:instrText>
      </w:r>
      <w:r w:rsidR="007E0144">
        <w:instrText xml:space="preserve">" </w:instrText>
      </w:r>
      <w:r w:rsidR="003C44DE">
        <w:rPr>
          <w:lang w:val="en-GB"/>
        </w:rPr>
        <w:fldChar w:fldCharType="end"/>
      </w:r>
      <w:r w:rsidR="003C44DE">
        <w:rPr>
          <w:lang w:val="en-GB"/>
        </w:rPr>
        <w:fldChar w:fldCharType="begin"/>
      </w:r>
      <w:r w:rsidR="007E0144">
        <w:instrText xml:space="preserve"> XE "</w:instrText>
      </w:r>
      <w:r w:rsidR="007E0144" w:rsidRPr="00427610">
        <w:rPr>
          <w:lang w:val="en-GB"/>
        </w:rPr>
        <w:instrText>Language Vulnerabilities:</w:instrText>
      </w:r>
      <w:r w:rsidR="007E0144" w:rsidRPr="00427610">
        <w:instrText>Buffer Boundary Violation (Buffer Overflow) [HCB]</w:instrText>
      </w:r>
      <w:r w:rsidR="007E0144">
        <w:instrText xml:space="preserve">" </w:instrText>
      </w:r>
      <w:r w:rsidR="003C44DE">
        <w:rPr>
          <w:lang w:val="en-GB"/>
        </w:rPr>
        <w:fldChar w:fldCharType="end"/>
      </w:r>
    </w:p>
    <w:p w14:paraId="053AB5B6" w14:textId="77777777" w:rsidR="004C770C" w:rsidRPr="00044C59" w:rsidRDefault="004C770C" w:rsidP="004C770C">
      <w:pPr>
        <w:rPr>
          <w:lang w:val="en-GB"/>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Pr>
          <w:lang w:val="en-GB"/>
        </w:rPr>
        <w:t>)</w:t>
      </w:r>
      <w:r>
        <w:t xml:space="preserve">, this vulnerability is not applicable to Ada </w:t>
      </w:r>
      <w:r w:rsidRPr="00262A7C">
        <w:rPr>
          <w:lang w:val="en-GB"/>
        </w:rPr>
        <w:t xml:space="preserve">(see </w:t>
      </w:r>
      <w:r w:rsidR="00E85874">
        <w:fldChar w:fldCharType="begin"/>
      </w:r>
      <w:r w:rsidR="00E85874">
        <w:instrText xml:space="preserve"> REF _Ref336413403 \h  \* MERGEFORMAT </w:instrText>
      </w:r>
      <w:r w:rsidR="00E85874">
        <w:fldChar w:fldCharType="separate"/>
      </w:r>
      <w:ins w:id="1263" w:author="Joyce L Tokar" w:date="2018-03-12T12:12:00Z">
        <w:r w:rsidR="003B31DD" w:rsidRPr="003B31DD">
          <w:rPr>
            <w:color w:val="0000FF"/>
            <w:u w:val="single"/>
            <w:lang w:val="en-GB"/>
          </w:rPr>
          <w:t>6.9 Unchecked Array Indexing [XYZ]</w:t>
        </w:r>
      </w:ins>
      <w:del w:id="1264" w:author="Joyce L Tokar" w:date="2017-09-13T11:44:00Z">
        <w:r w:rsidR="0028662E" w:rsidRPr="0028662E" w:rsidDel="00384B96">
          <w:rPr>
            <w:color w:val="0000FF"/>
            <w:u w:val="single"/>
            <w:lang w:val="en-GB"/>
          </w:rPr>
          <w:delText>6.9 Unchecked Array Indexing [XYZ]</w:delText>
        </w:r>
      </w:del>
      <w:r w:rsidR="00E85874">
        <w:fldChar w:fldCharType="end"/>
      </w:r>
      <w:r w:rsidR="007A2686" w:rsidRPr="009A213E">
        <w:rPr>
          <w:color w:val="0000FF"/>
          <w:lang w:val="en-GB"/>
        </w:rPr>
        <w:t xml:space="preserve"> </w:t>
      </w:r>
      <w:r w:rsidRPr="00262A7C">
        <w:rPr>
          <w:lang w:val="en-GB"/>
        </w:rPr>
        <w:t xml:space="preserve">and </w:t>
      </w:r>
      <w:r w:rsidR="00E85874">
        <w:fldChar w:fldCharType="begin"/>
      </w:r>
      <w:r w:rsidR="00E85874">
        <w:instrText xml:space="preserve"> REF _Ref336413426 \h  \* MERGEFORMAT </w:instrText>
      </w:r>
      <w:r w:rsidR="00E85874">
        <w:fldChar w:fldCharType="separate"/>
      </w:r>
      <w:ins w:id="1265" w:author="Joyce L Tokar" w:date="2018-03-12T12:12:00Z">
        <w:r w:rsidR="003B31DD" w:rsidRPr="003B31DD">
          <w:rPr>
            <w:color w:val="0000FF"/>
            <w:u w:val="single"/>
            <w:lang w:val="en-GB"/>
          </w:rPr>
          <w:t>6.10 Unchecked Array Copying [XYW]</w:t>
        </w:r>
      </w:ins>
      <w:del w:id="1266" w:author="Joyce L Tokar" w:date="2017-09-13T11:44:00Z">
        <w:r w:rsidR="0028662E" w:rsidRPr="0028662E" w:rsidDel="00384B96">
          <w:rPr>
            <w:color w:val="0000FF"/>
            <w:u w:val="single"/>
            <w:lang w:val="en-GB"/>
          </w:rPr>
          <w:delText>6.10 Unchecked Array Copying [XYW]</w:delText>
        </w:r>
      </w:del>
      <w:r w:rsidR="00E85874">
        <w:fldChar w:fldCharType="end"/>
      </w:r>
      <w:r w:rsidRPr="00262A7C">
        <w:rPr>
          <w:lang w:val="en-GB"/>
        </w:rPr>
        <w:t xml:space="preserve">). </w:t>
      </w:r>
    </w:p>
    <w:p w14:paraId="3859B619" w14:textId="77777777" w:rsidR="004C770C" w:rsidRDefault="00726AF3" w:rsidP="004C770C">
      <w:pPr>
        <w:pStyle w:val="Heading2"/>
        <w:rPr>
          <w:lang w:val="en-GB"/>
        </w:rPr>
      </w:pPr>
      <w:bookmarkStart w:id="1267" w:name="_Ref336413403"/>
      <w:bookmarkStart w:id="1268" w:name="_Toc358896493"/>
      <w:bookmarkStart w:id="1269" w:name="_Toc508618973"/>
      <w:r>
        <w:rPr>
          <w:lang w:val="en-GB"/>
        </w:rPr>
        <w:t>6</w:t>
      </w:r>
      <w:r w:rsidR="009E501C">
        <w:rPr>
          <w:lang w:val="en-GB"/>
        </w:rPr>
        <w:t>.</w:t>
      </w:r>
      <w:r w:rsidR="00034852">
        <w:rPr>
          <w:lang w:val="en-GB"/>
        </w:rPr>
        <w:t>9</w:t>
      </w:r>
      <w:r w:rsidR="00074057">
        <w:rPr>
          <w:lang w:val="en-GB"/>
        </w:rPr>
        <w:t xml:space="preserve"> </w:t>
      </w:r>
      <w:r w:rsidR="004C770C" w:rsidRPr="00262A7C">
        <w:rPr>
          <w:lang w:val="en-GB"/>
        </w:rPr>
        <w:t>Unchecked Array Indexing [XYZ]</w:t>
      </w:r>
      <w:bookmarkEnd w:id="1267"/>
      <w:bookmarkEnd w:id="1268"/>
      <w:bookmarkEnd w:id="1269"/>
      <w:r w:rsidR="003C44DE">
        <w:rPr>
          <w:lang w:val="en-GB"/>
        </w:rPr>
        <w:fldChar w:fldCharType="begin"/>
      </w:r>
      <w:r w:rsidR="007E0144">
        <w:instrText xml:space="preserve"> XE "</w:instrText>
      </w:r>
      <w:r w:rsidR="007E0144" w:rsidRPr="00F623F8">
        <w:rPr>
          <w:lang w:val="en-GB"/>
        </w:rPr>
        <w:instrText>XYZ</w:instrText>
      </w:r>
      <w:r w:rsidR="00EB0723">
        <w:rPr>
          <w:lang w:val="en-GB"/>
        </w:rPr>
        <w:instrText xml:space="preserve"> </w:instrText>
      </w:r>
      <w:r w:rsidR="007E0144">
        <w:instrText>–</w:instrText>
      </w:r>
      <w:r w:rsidR="007E0144" w:rsidRPr="00F623F8">
        <w:rPr>
          <w:lang w:val="en-GB"/>
        </w:rPr>
        <w:instrText xml:space="preserve"> Unchecked Array Indexing</w:instrText>
      </w:r>
      <w:r w:rsidR="007E0144">
        <w:instrText xml:space="preserve">" </w:instrText>
      </w:r>
      <w:r w:rsidR="003C44DE">
        <w:rPr>
          <w:lang w:val="en-GB"/>
        </w:rPr>
        <w:fldChar w:fldCharType="end"/>
      </w:r>
      <w:r w:rsidR="003C44DE">
        <w:rPr>
          <w:lang w:val="en-GB"/>
        </w:rPr>
        <w:fldChar w:fldCharType="begin"/>
      </w:r>
      <w:r w:rsidR="007E0144">
        <w:instrText xml:space="preserve"> XE "</w:instrText>
      </w:r>
      <w:r w:rsidR="007E0144" w:rsidRPr="00D9300F">
        <w:rPr>
          <w:lang w:val="en-GB"/>
        </w:rPr>
        <w:instrText>Language Vulnerabilities:</w:instrText>
      </w:r>
      <w:r w:rsidR="007E0144" w:rsidRPr="00D9300F">
        <w:instrText>Unchecked Array Indexing [XYZ]</w:instrText>
      </w:r>
      <w:r w:rsidR="007E0144">
        <w:instrText xml:space="preserve">" </w:instrText>
      </w:r>
      <w:r w:rsidR="003C44DE">
        <w:rPr>
          <w:lang w:val="en-GB"/>
        </w:rPr>
        <w:fldChar w:fldCharType="end"/>
      </w:r>
    </w:p>
    <w:p w14:paraId="64ABB2A6" w14:textId="77777777" w:rsidR="004C770C" w:rsidRPr="00044C59" w:rsidRDefault="00726AF3" w:rsidP="004C770C">
      <w:pPr>
        <w:pStyle w:val="Heading3"/>
        <w:rPr>
          <w:lang w:val="en-GB"/>
        </w:rPr>
      </w:pPr>
      <w:bookmarkStart w:id="1270" w:name="_Toc508618974"/>
      <w:r>
        <w:rPr>
          <w:lang w:val="en-GB"/>
        </w:rPr>
        <w:t>6</w:t>
      </w:r>
      <w:r w:rsidR="009E501C">
        <w:rPr>
          <w:lang w:val="en-GB"/>
        </w:rPr>
        <w:t>.</w:t>
      </w:r>
      <w:r w:rsidR="00034852">
        <w:rPr>
          <w:lang w:val="en-GB"/>
        </w:rPr>
        <w:t>9</w:t>
      </w:r>
      <w:r w:rsidR="004C770C" w:rsidRPr="00262A7C">
        <w:rPr>
          <w:lang w:val="en-GB"/>
        </w:rPr>
        <w:t>.1</w:t>
      </w:r>
      <w:r w:rsidR="00074057">
        <w:rPr>
          <w:lang w:val="en-GB"/>
        </w:rPr>
        <w:t xml:space="preserve"> </w:t>
      </w:r>
      <w:r w:rsidR="004C770C" w:rsidRPr="00262A7C">
        <w:rPr>
          <w:lang w:val="en-GB"/>
        </w:rPr>
        <w:t>Applicability to language</w:t>
      </w:r>
      <w:bookmarkEnd w:id="1270"/>
    </w:p>
    <w:p w14:paraId="29F174C8" w14:textId="77777777" w:rsidR="004C770C" w:rsidRPr="00044C59" w:rsidRDefault="004C770C" w:rsidP="004C770C">
      <w:pPr>
        <w:rPr>
          <w:lang w:val="en-GB"/>
        </w:rPr>
      </w:pPr>
      <w:r w:rsidRPr="00262A7C">
        <w:rPr>
          <w:lang w:val="en-GB"/>
        </w:rPr>
        <w:t>All array indexing is checked automatically in Ada, and raises an exception</w:t>
      </w:r>
      <w:r w:rsidR="003C44DE">
        <w:rPr>
          <w:u w:val="single"/>
        </w:rPr>
        <w:fldChar w:fldCharType="begin"/>
      </w:r>
      <w:r w:rsidR="009F66D3">
        <w:instrText xml:space="preserve"> XE "</w:instrText>
      </w:r>
      <w:r w:rsidR="009F66D3" w:rsidRPr="00CC1C63">
        <w:instrText>Exception</w:instrText>
      </w:r>
      <w:r w:rsidR="009F66D3">
        <w:instrText xml:space="preserve">" </w:instrText>
      </w:r>
      <w:r w:rsidR="003C44DE">
        <w:rPr>
          <w:u w:val="single"/>
        </w:rPr>
        <w:fldChar w:fldCharType="end"/>
      </w:r>
      <w:r w:rsidRPr="00262A7C">
        <w:rPr>
          <w:lang w:val="en-GB"/>
        </w:rPr>
        <w:t xml:space="preserve"> when indexes are out of bounds. This is checked in all cases of indexing, including when arrays are passed to subprograms.</w:t>
      </w:r>
    </w:p>
    <w:p w14:paraId="2F19D467" w14:textId="77777777" w:rsidR="004C770C" w:rsidRPr="00044C59" w:rsidRDefault="004C770C" w:rsidP="004C770C">
      <w:pPr>
        <w:rPr>
          <w:lang w:val="en-GB"/>
        </w:rPr>
      </w:pPr>
      <w:r w:rsidRPr="00262A7C">
        <w:rPr>
          <w:lang w:val="en-GB"/>
        </w:rPr>
        <w:t xml:space="preserve">An explicit suppression of the checks can be requested by use of </w:t>
      </w:r>
      <w:r w:rsidRPr="00262A7C">
        <w:rPr>
          <w:rFonts w:ascii="Times New Roman" w:hAnsi="Times New Roman"/>
          <w:b/>
          <w:bCs/>
          <w:lang w:val="en-GB"/>
        </w:rPr>
        <w:t xml:space="preserve">pragma </w:t>
      </w:r>
      <w:r w:rsidRPr="00262A7C">
        <w:rPr>
          <w:rFonts w:ascii="Times New Roman" w:hAnsi="Times New Roman"/>
          <w:lang w:val="en-GB"/>
        </w:rPr>
        <w:t>Suppress</w:t>
      </w:r>
      <w:r w:rsidR="003C44DE">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3C44DE">
        <w:rPr>
          <w:rFonts w:ascii="Times New Roman" w:hAnsi="Times New Roman"/>
          <w:lang w:val="en-GB"/>
        </w:rPr>
        <w:fldChar w:fldCharType="end"/>
      </w:r>
      <w:r w:rsidRPr="00262A7C">
        <w:rPr>
          <w:lang w:val="en-GB"/>
        </w:rPr>
        <w:t>, in which case the vulnerability would apply; however, such suppression is easily detected, and generally reserved for tight time-critical loops, even in production code.</w:t>
      </w:r>
    </w:p>
    <w:p w14:paraId="0CF652A8" w14:textId="77777777" w:rsidR="004C770C" w:rsidRPr="00C80ACB" w:rsidRDefault="00726AF3" w:rsidP="004C770C">
      <w:pPr>
        <w:pStyle w:val="Heading3"/>
        <w:rPr>
          <w:lang w:val="pt-BR"/>
        </w:rPr>
      </w:pPr>
      <w:bookmarkStart w:id="1271" w:name="_Toc508618975"/>
      <w:r>
        <w:rPr>
          <w:lang w:val="pt-BR"/>
        </w:rPr>
        <w:t>6</w:t>
      </w:r>
      <w:r w:rsidR="009E501C">
        <w:rPr>
          <w:lang w:val="pt-BR"/>
        </w:rPr>
        <w:t>.</w:t>
      </w:r>
      <w:r w:rsidR="00034852">
        <w:rPr>
          <w:lang w:val="pt-BR"/>
        </w:rPr>
        <w:t>9</w:t>
      </w:r>
      <w:r w:rsidR="004C770C" w:rsidRPr="00C80ACB">
        <w:rPr>
          <w:lang w:val="pt-BR"/>
        </w:rPr>
        <w:t>.</w:t>
      </w:r>
      <w:r w:rsidR="004C770C">
        <w:rPr>
          <w:lang w:val="pt-BR"/>
        </w:rPr>
        <w:t>2</w:t>
      </w:r>
      <w:r w:rsidR="00074057">
        <w:rPr>
          <w:lang w:val="pt-BR"/>
        </w:rPr>
        <w:t xml:space="preserve"> </w:t>
      </w:r>
      <w:r w:rsidR="004C770C">
        <w:rPr>
          <w:lang w:val="pt-BR"/>
        </w:rPr>
        <w:t>Guidance to language users</w:t>
      </w:r>
      <w:bookmarkEnd w:id="1271"/>
    </w:p>
    <w:p w14:paraId="60CDA556" w14:textId="77777777" w:rsidR="00664585" w:rsidRPr="00664585" w:rsidRDefault="003C44DE" w:rsidP="00CF225A">
      <w:pPr>
        <w:pStyle w:val="ListParagraph"/>
        <w:numPr>
          <w:ilvl w:val="0"/>
          <w:numId w:val="327"/>
        </w:numPr>
        <w:spacing w:before="120" w:after="120" w:line="240" w:lineRule="auto"/>
        <w:rPr>
          <w:ins w:id="1272" w:author="Joyce L Tokar" w:date="2018-01-23T16:50:00Z"/>
          <w:lang w:val="en-GB"/>
        </w:rPr>
      </w:pPr>
      <w:ins w:id="1273" w:author="Joyce L Tokar" w:date="2018-01-23T16:50:00Z">
        <w:r w:rsidRPr="003C44DE">
          <w:t>Follow the mitigation mechanisms of subclause 6.9.5 of TR 24772-1</w:t>
        </w:r>
        <w:r w:rsidR="00664585">
          <w:t>.</w:t>
        </w:r>
      </w:ins>
    </w:p>
    <w:p w14:paraId="4C4CB7D2" w14:textId="77777777" w:rsidR="004C770C" w:rsidRDefault="004C770C" w:rsidP="00CF225A">
      <w:pPr>
        <w:pStyle w:val="ListParagraph"/>
        <w:numPr>
          <w:ilvl w:val="0"/>
          <w:numId w:val="327"/>
        </w:numPr>
        <w:spacing w:before="120" w:after="120" w:line="240" w:lineRule="auto"/>
        <w:rPr>
          <w:lang w:val="en-GB"/>
        </w:rPr>
      </w:pPr>
      <w:r w:rsidRPr="00262A7C">
        <w:rPr>
          <w:lang w:val="en-GB"/>
        </w:rPr>
        <w:t>Do not suppress the checks provided by the language.</w:t>
      </w:r>
    </w:p>
    <w:p w14:paraId="3634DC7D" w14:textId="77777777" w:rsidR="004C770C" w:rsidRDefault="004C770C" w:rsidP="00CF225A">
      <w:pPr>
        <w:pStyle w:val="ListParagraph"/>
        <w:numPr>
          <w:ilvl w:val="0"/>
          <w:numId w:val="327"/>
        </w:numPr>
        <w:spacing w:before="120" w:after="120" w:line="240" w:lineRule="auto"/>
        <w:rPr>
          <w:lang w:val="en-GB"/>
        </w:rPr>
      </w:pPr>
      <w:r w:rsidRPr="00262A7C">
        <w:rPr>
          <w:lang w:val="en-GB"/>
        </w:rPr>
        <w:lastRenderedPageBreak/>
        <w:t>Use Ada's support for whole-array operations, such as for assignment and comparison, plus aggregates for whole-array initialization, to reduce the use of indexing.</w:t>
      </w:r>
    </w:p>
    <w:p w14:paraId="24FB8226" w14:textId="77777777" w:rsidR="004C770C" w:rsidRDefault="004C770C" w:rsidP="00CF225A">
      <w:pPr>
        <w:pStyle w:val="ListParagraph"/>
        <w:numPr>
          <w:ilvl w:val="0"/>
          <w:numId w:val="327"/>
        </w:numPr>
        <w:spacing w:before="120" w:after="120" w:line="240" w:lineRule="auto"/>
        <w:rPr>
          <w:lang w:val="en-GB"/>
        </w:rPr>
      </w:pPr>
      <w:r w:rsidRPr="00262A7C">
        <w:rPr>
          <w:lang w:val="en-GB"/>
        </w:rPr>
        <w:t>Write explicit bounds tests to prevent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Pr="00262A7C">
        <w:rPr>
          <w:lang w:val="en-GB"/>
        </w:rPr>
        <w:t xml:space="preserve"> for indexing out of bounds.</w:t>
      </w:r>
    </w:p>
    <w:p w14:paraId="5FBCC45E" w14:textId="77777777" w:rsidR="004C770C" w:rsidRDefault="00726AF3" w:rsidP="004C770C">
      <w:pPr>
        <w:pStyle w:val="Heading2"/>
        <w:rPr>
          <w:lang w:val="en-GB"/>
        </w:rPr>
      </w:pPr>
      <w:bookmarkStart w:id="1274" w:name="_Ref336413426"/>
      <w:bookmarkStart w:id="1275" w:name="_Toc358896494"/>
      <w:bookmarkStart w:id="1276" w:name="_Toc508618976"/>
      <w:r>
        <w:rPr>
          <w:lang w:val="en-GB"/>
        </w:rPr>
        <w:t>6</w:t>
      </w:r>
      <w:r w:rsidR="009E501C">
        <w:rPr>
          <w:lang w:val="en-GB"/>
        </w:rPr>
        <w:t>.</w:t>
      </w:r>
      <w:r w:rsidR="004C770C" w:rsidRPr="00262A7C">
        <w:rPr>
          <w:lang w:val="en-GB"/>
        </w:rPr>
        <w:t>1</w:t>
      </w:r>
      <w:r w:rsidR="00034852">
        <w:rPr>
          <w:lang w:val="en-GB"/>
        </w:rPr>
        <w:t>0</w:t>
      </w:r>
      <w:r w:rsidR="00074057">
        <w:rPr>
          <w:lang w:val="en-GB"/>
        </w:rPr>
        <w:t xml:space="preserve"> </w:t>
      </w:r>
      <w:r w:rsidR="004C770C" w:rsidRPr="00262A7C">
        <w:rPr>
          <w:lang w:val="en-GB"/>
        </w:rPr>
        <w:t>Unchecked Array Copying [XYW]</w:t>
      </w:r>
      <w:bookmarkEnd w:id="1274"/>
      <w:bookmarkEnd w:id="1275"/>
      <w:bookmarkEnd w:id="1276"/>
      <w:r w:rsidR="003C44DE">
        <w:rPr>
          <w:lang w:val="en-GB"/>
        </w:rPr>
        <w:fldChar w:fldCharType="begin"/>
      </w:r>
      <w:r w:rsidR="008103D8">
        <w:instrText xml:space="preserve"> XE "</w:instrText>
      </w:r>
      <w:r w:rsidR="008103D8" w:rsidRPr="00DF4FE9">
        <w:rPr>
          <w:lang w:val="en-GB"/>
        </w:rPr>
        <w:instrText>XYW</w:instrText>
      </w:r>
      <w:r w:rsidR="00EB0723">
        <w:rPr>
          <w:lang w:val="en-GB"/>
        </w:rPr>
        <w:instrText xml:space="preserve"> </w:instrText>
      </w:r>
      <w:r w:rsidR="008103D8">
        <w:instrText>–</w:instrText>
      </w:r>
      <w:r w:rsidR="008103D8" w:rsidRPr="00DF4FE9">
        <w:rPr>
          <w:lang w:val="en-GB"/>
        </w:rPr>
        <w:instrText xml:space="preserve"> Unchecked Array Copying</w:instrText>
      </w:r>
      <w:r w:rsidR="008103D8">
        <w:instrText xml:space="preserve">" </w:instrText>
      </w:r>
      <w:r w:rsidR="003C44DE">
        <w:rPr>
          <w:lang w:val="en-GB"/>
        </w:rPr>
        <w:fldChar w:fldCharType="end"/>
      </w:r>
      <w:r w:rsidR="003C44DE">
        <w:rPr>
          <w:lang w:val="en-GB"/>
        </w:rPr>
        <w:fldChar w:fldCharType="begin"/>
      </w:r>
      <w:r w:rsidR="008103D8">
        <w:instrText xml:space="preserve"> XE "</w:instrText>
      </w:r>
      <w:r w:rsidR="008103D8" w:rsidRPr="00184BD4">
        <w:rPr>
          <w:lang w:val="en-GB"/>
        </w:rPr>
        <w:instrText>Language Vulnerability:</w:instrText>
      </w:r>
      <w:r w:rsidR="008103D8" w:rsidRPr="00184BD4">
        <w:instrText>Unchecked Array Copying [XYW]</w:instrText>
      </w:r>
      <w:r w:rsidR="008103D8">
        <w:instrText xml:space="preserve">" </w:instrText>
      </w:r>
      <w:r w:rsidR="003C44DE">
        <w:rPr>
          <w:lang w:val="en-GB"/>
        </w:rPr>
        <w:fldChar w:fldCharType="end"/>
      </w:r>
      <w:r w:rsidR="008103D8" w:rsidRPr="008103D8">
        <w:t xml:space="preserve"> </w:t>
      </w:r>
    </w:p>
    <w:p w14:paraId="67C63ECF" w14:textId="77777777" w:rsidR="004C770C" w:rsidRPr="00044C59" w:rsidRDefault="004C770C" w:rsidP="004C770C">
      <w:pPr>
        <w:rPr>
          <w:lang w:val="en-GB"/>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Ada allows arrays to be copied by simple assignment ("</w:t>
      </w:r>
      <w:r w:rsidRPr="00262A7C">
        <w:rPr>
          <w:rFonts w:ascii="Times New Roman" w:hAnsi="Times New Roman"/>
          <w:lang w:val="en-GB"/>
        </w:rPr>
        <w:t>:=</w:t>
      </w:r>
      <w:r w:rsidRPr="00262A7C">
        <w:rPr>
          <w:lang w:val="en-GB"/>
        </w:rPr>
        <w:t xml:space="preserve">"). The rules of the language ensure that no overflow can happen; instead, the exception </w:t>
      </w:r>
      <w:r w:rsidRPr="00262A7C">
        <w:rPr>
          <w:rFonts w:ascii="Times New Roman" w:hAnsi="Times New Roman"/>
          <w:lang w:val="en-GB"/>
        </w:rPr>
        <w:t>Constraint_Error</w:t>
      </w:r>
      <w:r w:rsidR="003C44DE">
        <w:rPr>
          <w:rFonts w:ascii="Times New Roman" w:hAnsi="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lang w:val="en-GB"/>
        </w:rPr>
        <w:fldChar w:fldCharType="end"/>
      </w:r>
      <w:r w:rsidRPr="00262A7C">
        <w:rPr>
          <w:lang w:val="en-GB"/>
        </w:rPr>
        <w:t xml:space="preserve"> is raised if the target of the assignment is not able to contain the value assigned to it. </w:t>
      </w:r>
      <w:commentRangeStart w:id="1277"/>
      <w:ins w:id="1278" w:author="ploedere" w:date="2018-04-26T00:52:00Z">
        <w:r w:rsidR="002C49D7">
          <w:rPr>
            <w:lang w:val="en-GB"/>
          </w:rPr>
          <w:t>The</w:t>
        </w:r>
      </w:ins>
      <w:commentRangeEnd w:id="1277"/>
      <w:ins w:id="1279" w:author="ploedere" w:date="2018-04-26T00:54:00Z">
        <w:r w:rsidR="002C49D7">
          <w:rPr>
            <w:rStyle w:val="CommentReference"/>
          </w:rPr>
          <w:commentReference w:id="1277"/>
        </w:r>
      </w:ins>
      <w:ins w:id="1280" w:author="ploedere" w:date="2018-04-26T00:52:00Z">
        <w:r w:rsidR="002C49D7">
          <w:rPr>
            <w:lang w:val="en-GB"/>
          </w:rPr>
          <w:t xml:space="preserve"> rules also ensure that overlapping source and target slices are handled correctly, i.e., the target </w:t>
        </w:r>
      </w:ins>
      <w:ins w:id="1281" w:author="ploedere" w:date="2018-04-26T00:54:00Z">
        <w:r w:rsidR="002C49D7">
          <w:rPr>
            <w:lang w:val="en-GB"/>
          </w:rPr>
          <w:t xml:space="preserve">slice </w:t>
        </w:r>
      </w:ins>
      <w:ins w:id="1282" w:author="ploedere" w:date="2018-04-26T00:52:00Z">
        <w:r w:rsidR="002C49D7">
          <w:rPr>
            <w:lang w:val="en-GB"/>
          </w:rPr>
          <w:t>receives the original value of the source slice.</w:t>
        </w:r>
      </w:ins>
      <w:ins w:id="1283" w:author="ploedere" w:date="2018-04-26T00:54:00Z">
        <w:r w:rsidR="002C49D7">
          <w:rPr>
            <w:lang w:val="en-GB"/>
          </w:rPr>
          <w:t xml:space="preserve"> </w:t>
        </w:r>
      </w:ins>
      <w:r w:rsidRPr="00262A7C">
        <w:rPr>
          <w:lang w:val="en-GB"/>
        </w:rPr>
        <w:t>Since array copy is provided by the language, Ada does not provide unsafe functions to copy structures by address and length.</w:t>
      </w:r>
    </w:p>
    <w:p w14:paraId="3B648449" w14:textId="77777777" w:rsidR="004C770C" w:rsidRDefault="00726AF3" w:rsidP="004C770C">
      <w:pPr>
        <w:pStyle w:val="Heading2"/>
      </w:pPr>
      <w:bookmarkStart w:id="1284" w:name="_Toc358896495"/>
      <w:bookmarkStart w:id="1285" w:name="_Toc508618977"/>
      <w:r>
        <w:t>6</w:t>
      </w:r>
      <w:r w:rsidR="009E501C">
        <w:t>.</w:t>
      </w:r>
      <w:r w:rsidR="004C770C">
        <w:t>1</w:t>
      </w:r>
      <w:r w:rsidR="00034852">
        <w:t>1</w:t>
      </w:r>
      <w:r w:rsidR="00074057">
        <w:t xml:space="preserve"> </w:t>
      </w:r>
      <w:r w:rsidR="004C770C">
        <w:t xml:space="preserve">Pointer Type </w:t>
      </w:r>
      <w:r w:rsidR="00D146B4">
        <w:t xml:space="preserve">Conversions </w:t>
      </w:r>
      <w:r w:rsidR="004C770C">
        <w:t>[HFC]</w:t>
      </w:r>
      <w:bookmarkEnd w:id="1284"/>
      <w:bookmarkEnd w:id="1285"/>
      <w:r w:rsidR="003C44DE">
        <w:fldChar w:fldCharType="begin"/>
      </w:r>
      <w:r w:rsidR="008103D8">
        <w:instrText xml:space="preserve"> XE "</w:instrText>
      </w:r>
      <w:r w:rsidR="008103D8" w:rsidRPr="00D2657C">
        <w:instrText>HFC</w:instrText>
      </w:r>
      <w:r w:rsidR="00EB0723">
        <w:instrText xml:space="preserve"> </w:instrText>
      </w:r>
      <w:r w:rsidR="008103D8">
        <w:instrText>–</w:instrText>
      </w:r>
      <w:r w:rsidR="008103D8" w:rsidRPr="00D2657C">
        <w:instrText xml:space="preserve"> Pointer Type Conversions</w:instrText>
      </w:r>
      <w:r w:rsidR="008103D8">
        <w:instrText xml:space="preserve">" </w:instrText>
      </w:r>
      <w:r w:rsidR="003C44DE">
        <w:fldChar w:fldCharType="end"/>
      </w:r>
      <w:r w:rsidR="003C44DE">
        <w:fldChar w:fldCharType="begin"/>
      </w:r>
      <w:r w:rsidR="008103D8">
        <w:instrText xml:space="preserve"> XE "</w:instrText>
      </w:r>
      <w:r w:rsidR="008103D8" w:rsidRPr="006A7511">
        <w:instrText>Language Vulnerabilities:Pointer Type Conversions [HFC]</w:instrText>
      </w:r>
      <w:r w:rsidR="008103D8">
        <w:instrText xml:space="preserve">" </w:instrText>
      </w:r>
      <w:r w:rsidR="003C44DE">
        <w:fldChar w:fldCharType="end"/>
      </w:r>
      <w:r w:rsidR="008103D8" w:rsidRPr="008103D8">
        <w:t xml:space="preserve"> </w:t>
      </w:r>
    </w:p>
    <w:p w14:paraId="1A33AC61" w14:textId="77777777" w:rsidR="004C770C" w:rsidRDefault="00726AF3" w:rsidP="004C770C">
      <w:pPr>
        <w:pStyle w:val="Heading3"/>
      </w:pPr>
      <w:bookmarkStart w:id="1286" w:name="_Toc508618978"/>
      <w:r>
        <w:t>6</w:t>
      </w:r>
      <w:r w:rsidR="009E501C">
        <w:t>.</w:t>
      </w:r>
      <w:r w:rsidR="004C770C">
        <w:t>1</w:t>
      </w:r>
      <w:r w:rsidR="00034852">
        <w:t>1</w:t>
      </w:r>
      <w:r w:rsidR="004C770C">
        <w:t>.1</w:t>
      </w:r>
      <w:r w:rsidR="00074057">
        <w:t xml:space="preserve"> </w:t>
      </w:r>
      <w:r w:rsidR="004C770C">
        <w:t>Applicability to language</w:t>
      </w:r>
      <w:bookmarkEnd w:id="1286"/>
      <w:r w:rsidR="004C770C">
        <w:t xml:space="preserve"> </w:t>
      </w:r>
    </w:p>
    <w:p w14:paraId="4B68C022" w14:textId="77777777" w:rsidR="004C770C" w:rsidRDefault="004C770C" w:rsidP="004C770C">
      <w:pPr>
        <w:rPr>
          <w:rFonts w:cs="Arial"/>
          <w:szCs w:val="20"/>
        </w:rPr>
      </w:pPr>
      <w:r>
        <w:rPr>
          <w:rFonts w:cs="Arial"/>
          <w:szCs w:val="20"/>
        </w:rPr>
        <w:t xml:space="preserve">The mechanisms available in Ada to alter the type of a pointer value are unchecked </w:t>
      </w:r>
      <w:r w:rsidR="00915EE8">
        <w:rPr>
          <w:rFonts w:cs="Arial"/>
          <w:szCs w:val="20"/>
        </w:rPr>
        <w:t>type-</w:t>
      </w:r>
      <w:r>
        <w:rPr>
          <w:rFonts w:cs="Arial"/>
          <w:szCs w:val="20"/>
        </w:rPr>
        <w:t xml:space="preserve">conversions and </w:t>
      </w:r>
      <w:r w:rsidR="00915EE8">
        <w:rPr>
          <w:rFonts w:cs="Arial"/>
          <w:szCs w:val="20"/>
        </w:rPr>
        <w:t>type-</w:t>
      </w:r>
      <w:r>
        <w:rPr>
          <w:rFonts w:cs="Arial"/>
          <w:szCs w:val="20"/>
        </w:rPr>
        <w:t xml:space="preserve">conversions involving pointer types derived from a common root type. In addition, uses of the unchecked address taking capabilities can create pointer types that misrepresent the true type of the designated entity (see </w:t>
      </w:r>
      <w:del w:id="1287" w:author="Joyce L Tokar" w:date="2018-01-22T15:56:00Z">
        <w:r w:rsidDel="00A0425E">
          <w:rPr>
            <w:rFonts w:cs="Arial"/>
            <w:szCs w:val="20"/>
          </w:rPr>
          <w:delText>Section</w:delText>
        </w:r>
      </w:del>
      <w:ins w:id="1288" w:author="Joyce L Tokar" w:date="2018-03-12T12:29:00Z">
        <w:r w:rsidR="003B31DD">
          <w:rPr>
            <w:rFonts w:cs="Arial"/>
            <w:szCs w:val="20"/>
          </w:rPr>
          <w:t>s</w:t>
        </w:r>
      </w:ins>
      <w:ins w:id="1289" w:author="Joyce L Tokar" w:date="2018-01-22T15:56:00Z">
        <w:r w:rsidR="00A0425E">
          <w:rPr>
            <w:rFonts w:cs="Arial"/>
            <w:szCs w:val="20"/>
          </w:rPr>
          <w:t>ubclause</w:t>
        </w:r>
      </w:ins>
      <w:r>
        <w:rPr>
          <w:rFonts w:cs="Arial"/>
          <w:szCs w:val="20"/>
        </w:rPr>
        <w:t xml:space="preserve"> 13.10 of </w:t>
      </w:r>
      <w:ins w:id="1290" w:author="Joyce L Tokar" w:date="2018-02-26T16:13:00Z">
        <w:r w:rsidR="00491CBF">
          <w:t>ISO/IEC 8652</w:t>
        </w:r>
      </w:ins>
      <w:del w:id="1291" w:author="Joyce L Tokar" w:date="2018-02-26T16:10:00Z">
        <w:r w:rsidDel="0030164F">
          <w:rPr>
            <w:rFonts w:cs="Arial"/>
            <w:szCs w:val="20"/>
          </w:rPr>
          <w:delText xml:space="preserve">the Ada </w:delText>
        </w:r>
        <w:r w:rsidR="001E56B4" w:rsidDel="0030164F">
          <w:rPr>
            <w:rFonts w:cs="Arial"/>
            <w:szCs w:val="20"/>
          </w:rPr>
          <w:delText>l</w:delText>
        </w:r>
        <w:r w:rsidDel="0030164F">
          <w:rPr>
            <w:rFonts w:cs="Arial"/>
            <w:szCs w:val="20"/>
          </w:rPr>
          <w:delText xml:space="preserve">anguage </w:delText>
        </w:r>
        <w:r w:rsidR="001E56B4" w:rsidDel="0030164F">
          <w:rPr>
            <w:rFonts w:cs="Arial"/>
            <w:szCs w:val="20"/>
          </w:rPr>
          <w:delText>r</w:delText>
        </w:r>
        <w:r w:rsidDel="0030164F">
          <w:rPr>
            <w:rFonts w:cs="Arial"/>
            <w:szCs w:val="20"/>
          </w:rPr>
          <w:delText xml:space="preserve">eference </w:delText>
        </w:r>
        <w:r w:rsidR="001E56B4" w:rsidDel="0030164F">
          <w:rPr>
            <w:rFonts w:cs="Arial"/>
            <w:szCs w:val="20"/>
          </w:rPr>
          <w:delText>m</w:delText>
        </w:r>
        <w:r w:rsidDel="0030164F">
          <w:rPr>
            <w:rFonts w:cs="Arial"/>
            <w:szCs w:val="20"/>
          </w:rPr>
          <w:delText>anual</w:delText>
        </w:r>
      </w:del>
      <w:r>
        <w:rPr>
          <w:rFonts w:cs="Arial"/>
          <w:szCs w:val="20"/>
        </w:rPr>
        <w:t>).</w:t>
      </w:r>
    </w:p>
    <w:p w14:paraId="0C9FA95A" w14:textId="77777777" w:rsidR="004C770C" w:rsidRDefault="004C770C" w:rsidP="004C770C">
      <w:r>
        <w:t>The vulnerabilities described in</w:t>
      </w:r>
      <w:r w:rsidR="006A0100">
        <w:t xml:space="preserve"> </w:t>
      </w:r>
      <w:r w:rsidR="00CF225A">
        <w:t xml:space="preserve">TR 24772-1 </w:t>
      </w:r>
      <w:del w:id="1292" w:author="Joyce L Tokar" w:date="2018-01-23T15:35:00Z">
        <w:r w:rsidDel="006A0100">
          <w:delText xml:space="preserve">Section </w:delText>
        </w:r>
      </w:del>
      <w:ins w:id="1293" w:author="Joyce L Tokar" w:date="2018-01-23T16:17:00Z">
        <w:r w:rsidR="004712FA">
          <w:t>s</w:t>
        </w:r>
      </w:ins>
      <w:ins w:id="1294" w:author="Joyce L Tokar" w:date="2018-01-23T15:35:00Z">
        <w:r w:rsidR="006A0100">
          <w:t xml:space="preserve">ubclause </w:t>
        </w:r>
      </w:ins>
      <w:r>
        <w:t>6.1</w:t>
      </w:r>
      <w:r w:rsidR="00AD102F">
        <w:t>1</w:t>
      </w:r>
      <w:r>
        <w:t xml:space="preserve"> exist in Ada only if unchecked </w:t>
      </w:r>
      <w:r w:rsidR="00915EE8">
        <w:t>type-</w:t>
      </w:r>
      <w:r>
        <w:t xml:space="preserve">conversions or unsafe taking of addresses are applied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497346">
        <w:rPr>
          <w:lang w:val="en-GB"/>
        </w:rPr>
        <w:t>)</w:t>
      </w:r>
      <w:r w:rsidR="00497346" w:rsidDel="00497346">
        <w:t xml:space="preserve"> </w:t>
      </w:r>
      <w:r>
        <w:t xml:space="preserve">. Other permitted </w:t>
      </w:r>
      <w:r w:rsidR="00915EE8">
        <w:t>type-</w:t>
      </w:r>
      <w:r>
        <w:t>conversions</w:t>
      </w:r>
      <w:r w:rsidR="003C44DE">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3C44DE">
        <w:rPr>
          <w:rFonts w:cs="Arial"/>
          <w:szCs w:val="20"/>
          <w:u w:val="single"/>
        </w:rPr>
        <w:fldChar w:fldCharType="end"/>
      </w:r>
      <w:r>
        <w:t xml:space="preserve"> can never misrepresent the type of the designated entity.</w:t>
      </w:r>
    </w:p>
    <w:p w14:paraId="6430A2BB" w14:textId="77777777" w:rsidR="004E2264" w:rsidRPr="00CE3E01" w:rsidRDefault="004C770C" w:rsidP="004E2264">
      <w:pPr>
        <w:pStyle w:val="ISOSecretObservations"/>
        <w:spacing w:before="60" w:after="60" w:line="240" w:lineRule="auto"/>
        <w:rPr>
          <w:rFonts w:asciiTheme="minorHAnsi" w:eastAsiaTheme="minorEastAsia" w:hAnsiTheme="minorHAnsi" w:cstheme="minorBidi"/>
          <w:sz w:val="22"/>
          <w:szCs w:val="22"/>
          <w:lang w:val="en-US"/>
        </w:rPr>
      </w:pPr>
      <w:r w:rsidRPr="00CE3E01">
        <w:rPr>
          <w:rFonts w:asciiTheme="minorHAnsi" w:eastAsiaTheme="minorEastAsia" w:hAnsiTheme="minorHAnsi" w:cstheme="minorBidi"/>
          <w:sz w:val="22"/>
          <w:szCs w:val="22"/>
          <w:lang w:val="en-US"/>
        </w:rPr>
        <w:t xml:space="preserve">Checked </w:t>
      </w:r>
      <w:r w:rsidR="00915EE8" w:rsidRPr="00CE3E01">
        <w:rPr>
          <w:rFonts w:asciiTheme="minorHAnsi" w:eastAsiaTheme="minorEastAsia" w:hAnsiTheme="minorHAnsi" w:cstheme="minorBidi"/>
          <w:sz w:val="22"/>
          <w:szCs w:val="22"/>
          <w:lang w:val="en-US"/>
        </w:rPr>
        <w:t>type-</w:t>
      </w:r>
      <w:r w:rsidRPr="00CE3E01">
        <w:rPr>
          <w:rFonts w:asciiTheme="minorHAnsi" w:eastAsiaTheme="minorEastAsia" w:hAnsiTheme="minorHAnsi" w:cstheme="minorBidi"/>
          <w:sz w:val="22"/>
          <w:szCs w:val="22"/>
          <w:lang w:val="en-US"/>
        </w:rPr>
        <w:t>conversions that affect the application semantics adversely are possible.</w:t>
      </w:r>
      <w:r w:rsidR="004E2264" w:rsidRPr="00CE3E01">
        <w:rPr>
          <w:rFonts w:asciiTheme="minorHAnsi" w:eastAsiaTheme="minorEastAsia" w:hAnsiTheme="minorHAnsi" w:cstheme="minorBidi"/>
          <w:sz w:val="22"/>
          <w:szCs w:val="22"/>
          <w:lang w:val="en-US"/>
        </w:rPr>
        <w:t xml:space="preserve">  For example, when a pointer to a class-wide type is changed to a leaf type</w:t>
      </w:r>
      <w:ins w:id="1295" w:author="ploedere" w:date="2018-04-26T00:55:00Z">
        <w:r w:rsidR="002C49D7">
          <w:rPr>
            <w:rFonts w:asciiTheme="minorHAnsi" w:eastAsiaTheme="minorEastAsia" w:hAnsiTheme="minorHAnsi" w:cstheme="minorBidi"/>
            <w:sz w:val="22"/>
            <w:szCs w:val="22"/>
            <w:lang w:val="en-US"/>
          </w:rPr>
          <w:t>,</w:t>
        </w:r>
      </w:ins>
      <w:r w:rsidR="004E2264" w:rsidRPr="00CE3E01">
        <w:rPr>
          <w:rFonts w:asciiTheme="minorHAnsi" w:eastAsiaTheme="minorEastAsia" w:hAnsiTheme="minorHAnsi" w:cstheme="minorBidi"/>
          <w:sz w:val="22"/>
          <w:szCs w:val="22"/>
          <w:lang w:val="en-US"/>
        </w:rPr>
        <w:t xml:space="preserve"> a run-time check is required.</w:t>
      </w:r>
    </w:p>
    <w:p w14:paraId="38DFD340" w14:textId="77777777" w:rsidR="004C770C" w:rsidRDefault="00726AF3" w:rsidP="004C770C">
      <w:pPr>
        <w:pStyle w:val="Heading3"/>
        <w:widowControl w:val="0"/>
        <w:numPr>
          <w:ilvl w:val="2"/>
          <w:numId w:val="0"/>
        </w:numPr>
        <w:tabs>
          <w:tab w:val="num" w:pos="0"/>
        </w:tabs>
        <w:suppressAutoHyphens/>
        <w:spacing w:after="120"/>
        <w:rPr>
          <w:kern w:val="32"/>
        </w:rPr>
      </w:pPr>
      <w:bookmarkStart w:id="1296" w:name="_Toc508618979"/>
      <w:r>
        <w:rPr>
          <w:kern w:val="32"/>
        </w:rPr>
        <w:t>6</w:t>
      </w:r>
      <w:r w:rsidR="009E501C">
        <w:rPr>
          <w:kern w:val="32"/>
        </w:rPr>
        <w:t>.</w:t>
      </w:r>
      <w:r w:rsidR="004C770C">
        <w:rPr>
          <w:kern w:val="32"/>
        </w:rPr>
        <w:t>1</w:t>
      </w:r>
      <w:r w:rsidR="00034852">
        <w:rPr>
          <w:kern w:val="32"/>
        </w:rPr>
        <w:t>1</w:t>
      </w:r>
      <w:r w:rsidR="004C770C">
        <w:rPr>
          <w:kern w:val="32"/>
        </w:rPr>
        <w:t>.2</w:t>
      </w:r>
      <w:r w:rsidR="00074057">
        <w:rPr>
          <w:kern w:val="32"/>
        </w:rPr>
        <w:t xml:space="preserve"> </w:t>
      </w:r>
      <w:r w:rsidR="004C770C">
        <w:rPr>
          <w:kern w:val="32"/>
        </w:rPr>
        <w:t>Guidance to language users</w:t>
      </w:r>
      <w:bookmarkEnd w:id="1296"/>
    </w:p>
    <w:p w14:paraId="7DB806A1" w14:textId="77777777" w:rsidR="00664585" w:rsidRDefault="003C44DE" w:rsidP="00CF225A">
      <w:pPr>
        <w:pStyle w:val="ListParagraph"/>
        <w:numPr>
          <w:ilvl w:val="0"/>
          <w:numId w:val="315"/>
        </w:numPr>
        <w:spacing w:before="120" w:after="120" w:line="240" w:lineRule="auto"/>
        <w:rPr>
          <w:ins w:id="1297" w:author="Joyce L Tokar" w:date="2018-01-23T16:50:00Z"/>
        </w:rPr>
      </w:pPr>
      <w:ins w:id="1298" w:author="Joyce L Tokar" w:date="2018-01-23T16:50:00Z">
        <w:r w:rsidRPr="003C44DE">
          <w:t>Follow the mitigation mechanisms of subclause 6.11.5 of TR 24772-1</w:t>
        </w:r>
        <w:r w:rsidR="00664585">
          <w:t>.</w:t>
        </w:r>
      </w:ins>
    </w:p>
    <w:p w14:paraId="17E33A2A" w14:textId="77777777" w:rsidR="004C770C" w:rsidRDefault="009B5D6B" w:rsidP="00CF225A">
      <w:pPr>
        <w:pStyle w:val="ListParagraph"/>
        <w:numPr>
          <w:ilvl w:val="0"/>
          <w:numId w:val="315"/>
        </w:numPr>
        <w:spacing w:before="120" w:after="120" w:line="240" w:lineRule="auto"/>
      </w:pPr>
      <w:r>
        <w:t xml:space="preserve">Do not use </w:t>
      </w:r>
      <w:r w:rsidR="004C770C">
        <w:t xml:space="preserve">the features explicitly identified as unsafe. </w:t>
      </w:r>
    </w:p>
    <w:p w14:paraId="033B117D" w14:textId="77777777" w:rsidR="00664585" w:rsidRDefault="004C770C" w:rsidP="00CF225A">
      <w:pPr>
        <w:pStyle w:val="ListParagraph"/>
        <w:numPr>
          <w:ilvl w:val="0"/>
          <w:numId w:val="315"/>
        </w:numPr>
        <w:spacing w:before="120" w:after="120" w:line="240" w:lineRule="auto"/>
        <w:rPr>
          <w:ins w:id="1299" w:author="Joyce L Tokar" w:date="2018-01-23T16:50:00Z"/>
        </w:rPr>
      </w:pPr>
      <w:r>
        <w:t xml:space="preserve">Use </w:t>
      </w:r>
      <w:r w:rsidRPr="00B57447">
        <w:rPr>
          <w:rFonts w:ascii="Times New Roman" w:hAnsi="Times New Roman"/>
        </w:rPr>
        <w:t>‘Access</w:t>
      </w:r>
      <w:r w:rsidR="003C44DE">
        <w:rPr>
          <w:rFonts w:ascii="Times New Roman" w:hAnsi="Times New Roman"/>
        </w:rPr>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3C44DE">
        <w:rPr>
          <w:rFonts w:ascii="Times New Roman" w:hAnsi="Times New Roman"/>
        </w:rPr>
        <w:fldChar w:fldCharType="end"/>
      </w:r>
      <w:r>
        <w:t xml:space="preserve"> which is always type safe.</w:t>
      </w:r>
    </w:p>
    <w:p w14:paraId="0C1A8CAE" w14:textId="77777777" w:rsidR="00F128DF" w:rsidRDefault="003C44DE">
      <w:pPr>
        <w:pStyle w:val="ListParagraph"/>
        <w:numPr>
          <w:ilvl w:val="0"/>
          <w:numId w:val="315"/>
        </w:numPr>
        <w:spacing w:before="120" w:after="120" w:line="240" w:lineRule="auto"/>
        <w:rPr>
          <w:rFonts w:cs="Arial"/>
          <w:szCs w:val="20"/>
        </w:rPr>
      </w:pPr>
      <w:r w:rsidRPr="003C44DE">
        <w:rPr>
          <w:rFonts w:cs="Arial"/>
          <w:szCs w:val="20"/>
        </w:rPr>
        <w:t xml:space="preserve">Consider using the restriction </w:t>
      </w:r>
      <w:r w:rsidRPr="003C44DE">
        <w:rPr>
          <w:rFonts w:ascii="Times New Roman" w:hAnsi="Times New Roman" w:cs="Times New Roman"/>
          <w:szCs w:val="20"/>
        </w:rPr>
        <w:t>No_Unchecked_Conversion</w:t>
      </w:r>
      <w:r w:rsidRPr="003C44DE">
        <w:rPr>
          <w:rFonts w:cstheme="minorHAnsi"/>
          <w:szCs w:val="20"/>
        </w:rPr>
        <w:t>,</w:t>
      </w:r>
      <w:r w:rsidRPr="003C44DE">
        <w:rPr>
          <w:rFonts w:ascii="Times New Roman" w:hAnsi="Times New Roman" w:cs="Times New Roman"/>
          <w:szCs w:val="20"/>
        </w:rPr>
        <w:t xml:space="preserve"> No_Unchecked_Access</w:t>
      </w:r>
      <w:r w:rsidRPr="003C44DE">
        <w:rPr>
          <w:rFonts w:cstheme="minorHAnsi"/>
          <w:szCs w:val="20"/>
        </w:rPr>
        <w:t xml:space="preserve">, and </w:t>
      </w:r>
      <w:r w:rsidRPr="003C44DE">
        <w:rPr>
          <w:rFonts w:ascii="Times New Roman" w:hAnsi="Times New Roman" w:cs="Times New Roman"/>
          <w:szCs w:val="20"/>
        </w:rPr>
        <w:t>No_Use_Of_Attribute(Address)</w:t>
      </w:r>
      <w:r w:rsidRPr="003C44DE">
        <w:rPr>
          <w:rFonts w:cstheme="minorHAnsi"/>
          <w:szCs w:val="20"/>
        </w:rPr>
        <w:t xml:space="preserve"> to prevent circumventing the type system.</w:t>
      </w:r>
    </w:p>
    <w:p w14:paraId="71939F64" w14:textId="77777777" w:rsidR="004C770C" w:rsidRDefault="00726AF3" w:rsidP="004C770C">
      <w:pPr>
        <w:pStyle w:val="Heading2"/>
      </w:pPr>
      <w:bookmarkStart w:id="1300" w:name="_Toc358896496"/>
      <w:bookmarkStart w:id="1301" w:name="_Toc508618980"/>
      <w:r>
        <w:t>6</w:t>
      </w:r>
      <w:r w:rsidR="009E501C">
        <w:t>.</w:t>
      </w:r>
      <w:r w:rsidR="004C770C">
        <w:t>1</w:t>
      </w:r>
      <w:r w:rsidR="00034852">
        <w:t>2</w:t>
      </w:r>
      <w:r w:rsidR="00074057">
        <w:t xml:space="preserve"> </w:t>
      </w:r>
      <w:r w:rsidR="004C770C">
        <w:t>Pointer Arithmetic [RVG]</w:t>
      </w:r>
      <w:bookmarkEnd w:id="1300"/>
      <w:bookmarkEnd w:id="1301"/>
      <w:r w:rsidR="003C44DE">
        <w:fldChar w:fldCharType="begin"/>
      </w:r>
      <w:r w:rsidR="00BD2448">
        <w:instrText xml:space="preserve"> XE "</w:instrText>
      </w:r>
      <w:r w:rsidR="00BD2448" w:rsidRPr="001D625A">
        <w:instrText>RVG</w:instrText>
      </w:r>
      <w:r w:rsidR="00EB0723">
        <w:instrText xml:space="preserve"> </w:instrText>
      </w:r>
      <w:r w:rsidR="00BD2448">
        <w:instrText>–</w:instrText>
      </w:r>
      <w:r w:rsidR="00BD2448" w:rsidRPr="001D625A">
        <w:instrText xml:space="preserve"> Pointer Arithmetic</w:instrText>
      </w:r>
      <w:r w:rsidR="00BD2448">
        <w:instrText xml:space="preserve">" </w:instrText>
      </w:r>
      <w:r w:rsidR="003C44DE">
        <w:fldChar w:fldCharType="end"/>
      </w:r>
      <w:r w:rsidR="003C44DE">
        <w:fldChar w:fldCharType="begin"/>
      </w:r>
      <w:r w:rsidR="00BD2448">
        <w:instrText xml:space="preserve"> XE "</w:instrText>
      </w:r>
      <w:r w:rsidR="00BD2448" w:rsidRPr="00A91F25">
        <w:instrText>Language Vulnerabilities:Pointer Arithmetic [RVG]</w:instrText>
      </w:r>
      <w:r w:rsidR="00BD2448">
        <w:instrText xml:space="preserve">" </w:instrText>
      </w:r>
      <w:r w:rsidR="003C44DE">
        <w:fldChar w:fldCharType="end"/>
      </w:r>
      <w:r w:rsidR="00BD2448" w:rsidRPr="00BD2448">
        <w:t xml:space="preserve"> </w:t>
      </w:r>
    </w:p>
    <w:p w14:paraId="4756A84B" w14:textId="77777777" w:rsidR="004C770C" w:rsidRDefault="004C770C" w:rsidP="004C770C">
      <w:pPr>
        <w:rPr>
          <w:rFonts w:cs="Arial"/>
          <w:szCs w:val="20"/>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497346">
        <w:rPr>
          <w:lang w:val="en-GB"/>
        </w:rPr>
        <w:t>)</w:t>
      </w:r>
      <w:r>
        <w:rPr>
          <w:rFonts w:cs="Arial"/>
          <w:szCs w:val="20"/>
        </w:rPr>
        <w:t xml:space="preserve">, </w:t>
      </w:r>
      <w:r>
        <w:t>this vulnerability is not applicable to Ada</w:t>
      </w:r>
      <w:r>
        <w:rPr>
          <w:rFonts w:cs="Arial"/>
          <w:szCs w:val="20"/>
        </w:rPr>
        <w:t xml:space="preserve"> as Ada does not allow pointer arithmetic. </w:t>
      </w:r>
    </w:p>
    <w:p w14:paraId="6283223B" w14:textId="77777777" w:rsidR="00DA7747" w:rsidRDefault="00726AF3" w:rsidP="004C770C">
      <w:pPr>
        <w:pStyle w:val="Heading2"/>
      </w:pPr>
      <w:bookmarkStart w:id="1302" w:name="_Toc358896497"/>
      <w:bookmarkStart w:id="1303" w:name="_Toc508618981"/>
      <w:r>
        <w:t>6</w:t>
      </w:r>
      <w:r w:rsidR="009E501C">
        <w:t>.</w:t>
      </w:r>
      <w:r w:rsidR="004C770C">
        <w:t>1</w:t>
      </w:r>
      <w:r w:rsidR="00034852">
        <w:t>3</w:t>
      </w:r>
      <w:r w:rsidR="00074057">
        <w:t xml:space="preserve"> </w:t>
      </w:r>
      <w:r w:rsidR="004C770C">
        <w:t>Null Pointer Dereference [XYH]</w:t>
      </w:r>
      <w:bookmarkEnd w:id="1302"/>
      <w:bookmarkEnd w:id="1303"/>
    </w:p>
    <w:p w14:paraId="5BC51B3B" w14:textId="77777777" w:rsidR="00DA7747" w:rsidRDefault="00DA7747" w:rsidP="00DA7747">
      <w:pPr>
        <w:pStyle w:val="Heading3"/>
      </w:pPr>
      <w:bookmarkStart w:id="1304" w:name="_Toc508618982"/>
      <w:r>
        <w:t>6.13.1 Applicability to the language</w:t>
      </w:r>
      <w:bookmarkEnd w:id="1304"/>
    </w:p>
    <w:p w14:paraId="33B2928E" w14:textId="77777777" w:rsidR="00DA7747" w:rsidRDefault="00DA7747" w:rsidP="00DA7747">
      <w:r>
        <w:t xml:space="preserve">In Ada, this vulnerability is mitigated by compile-time or run-time checks that ensure that no null-value can be dereferenced. Of course, the </w:t>
      </w:r>
      <w:r w:rsidRPr="00DA7747">
        <w:rPr>
          <w:rFonts w:ascii="Times New Roman" w:hAnsi="Times New Roman" w:cs="Times New Roman"/>
        </w:rPr>
        <w:t>Constraint_Error</w:t>
      </w:r>
      <w:r>
        <w:t xml:space="preserve"> exception implicitly raised upon such dereferencing needs to be handled or else the vulnerability of a failing system or components prevails.</w:t>
      </w:r>
    </w:p>
    <w:p w14:paraId="64AD2F8B" w14:textId="77777777" w:rsidR="00DA7747" w:rsidRDefault="00DA7747" w:rsidP="00DA7747">
      <w:pPr>
        <w:pStyle w:val="Heading3"/>
      </w:pPr>
      <w:bookmarkStart w:id="1305" w:name="_Toc508618983"/>
      <w:r>
        <w:lastRenderedPageBreak/>
        <w:t>6.13.2 Guidance to language users</w:t>
      </w:r>
      <w:bookmarkEnd w:id="1305"/>
    </w:p>
    <w:p w14:paraId="6305DF28" w14:textId="77777777" w:rsidR="00664585" w:rsidRDefault="003C44DE" w:rsidP="00DA7747">
      <w:pPr>
        <w:pStyle w:val="ListParagraph"/>
        <w:numPr>
          <w:ilvl w:val="0"/>
          <w:numId w:val="594"/>
        </w:numPr>
        <w:spacing w:before="120" w:after="120"/>
        <w:rPr>
          <w:ins w:id="1306" w:author="Joyce L Tokar" w:date="2018-01-23T16:51:00Z"/>
        </w:rPr>
      </w:pPr>
      <w:commentRangeStart w:id="1307"/>
      <w:ins w:id="1308" w:author="Joyce L Tokar" w:date="2018-01-23T16:51:00Z">
        <w:r w:rsidRPr="003C44DE">
          <w:t>Follow</w:t>
        </w:r>
      </w:ins>
      <w:commentRangeEnd w:id="1307"/>
      <w:r w:rsidR="002C49D7">
        <w:rPr>
          <w:rStyle w:val="CommentReference"/>
        </w:rPr>
        <w:commentReference w:id="1307"/>
      </w:r>
      <w:ins w:id="1309" w:author="Joyce L Tokar" w:date="2018-01-23T16:51:00Z">
        <w:r w:rsidRPr="003C44DE">
          <w:t xml:space="preserve"> the mitigation mechanisms of subclause 6.13.5 of TR 24772-1</w:t>
        </w:r>
      </w:ins>
      <w:ins w:id="1310" w:author="Joyce L Tokar" w:date="2018-01-23T16:52:00Z">
        <w:r w:rsidR="00664585">
          <w:t>.</w:t>
        </w:r>
      </w:ins>
    </w:p>
    <w:p w14:paraId="734EDE71" w14:textId="77777777" w:rsidR="00DA7747" w:rsidRDefault="00DA7747" w:rsidP="00DA7747">
      <w:pPr>
        <w:pStyle w:val="ListParagraph"/>
        <w:numPr>
          <w:ilvl w:val="0"/>
          <w:numId w:val="594"/>
        </w:numPr>
        <w:spacing w:before="120" w:after="120"/>
      </w:pPr>
      <w:r>
        <w:t>Use non-null access types where possible.</w:t>
      </w:r>
    </w:p>
    <w:p w14:paraId="33B877E2" w14:textId="77777777" w:rsidR="001E7E4E" w:rsidRDefault="001E7E4E" w:rsidP="00DA7747">
      <w:pPr>
        <w:pStyle w:val="ListParagraph"/>
        <w:numPr>
          <w:ilvl w:val="0"/>
          <w:numId w:val="594"/>
        </w:numPr>
        <w:spacing w:before="120" w:after="120"/>
      </w:pPr>
      <w:r>
        <w:t>Write explicit checks for null values to avoid exceptions being raised.</w:t>
      </w:r>
    </w:p>
    <w:p w14:paraId="46DBE30E" w14:textId="77777777" w:rsidR="00141987" w:rsidRPr="00141987" w:rsidRDefault="00DA7747" w:rsidP="00141987">
      <w:pPr>
        <w:pStyle w:val="ListParagraph"/>
        <w:numPr>
          <w:ilvl w:val="0"/>
          <w:numId w:val="594"/>
        </w:numPr>
        <w:spacing w:before="120" w:after="120"/>
        <w:rPr>
          <w:rFonts w:cs="Arial"/>
          <w:szCs w:val="20"/>
        </w:rPr>
      </w:pPr>
      <w:r>
        <w:t>Handle exceptions raised by attempts to dereference null values.</w:t>
      </w:r>
      <w:r w:rsidR="004C770C" w:rsidRPr="00DA7747">
        <w:rPr>
          <w:rFonts w:cs="Arial"/>
          <w:szCs w:val="20"/>
        </w:rPr>
        <w:t xml:space="preserve"> </w:t>
      </w:r>
    </w:p>
    <w:p w14:paraId="7CA274A3" w14:textId="77777777" w:rsidR="004C770C" w:rsidRDefault="00726AF3" w:rsidP="004C770C">
      <w:pPr>
        <w:pStyle w:val="Heading2"/>
      </w:pPr>
      <w:bookmarkStart w:id="1311" w:name="_Toc358896498"/>
      <w:bookmarkStart w:id="1312" w:name="_Toc508618984"/>
      <w:r>
        <w:t>6</w:t>
      </w:r>
      <w:r w:rsidR="009E501C">
        <w:t>.</w:t>
      </w:r>
      <w:r w:rsidR="004C770C">
        <w:t>1</w:t>
      </w:r>
      <w:r w:rsidR="00034852">
        <w:t>4</w:t>
      </w:r>
      <w:r w:rsidR="00074057">
        <w:t xml:space="preserve"> </w:t>
      </w:r>
      <w:r w:rsidR="004C770C">
        <w:t>Dangling Reference to Heap [XYK]</w:t>
      </w:r>
      <w:bookmarkEnd w:id="1311"/>
      <w:bookmarkEnd w:id="1312"/>
      <w:r w:rsidR="003C44DE">
        <w:fldChar w:fldCharType="begin"/>
      </w:r>
      <w:r w:rsidR="00BD2448">
        <w:instrText xml:space="preserve"> XE "</w:instrText>
      </w:r>
      <w:r w:rsidR="00BD2448" w:rsidRPr="00E0746B">
        <w:instrText>XYK</w:instrText>
      </w:r>
      <w:r w:rsidR="00EB0723">
        <w:instrText xml:space="preserve"> </w:instrText>
      </w:r>
      <w:r w:rsidR="00BD2448">
        <w:instrText>–</w:instrText>
      </w:r>
      <w:r w:rsidR="00BD2448" w:rsidRPr="00E0746B">
        <w:instrText xml:space="preserve"> Dangling Reference to Heap</w:instrText>
      </w:r>
      <w:r w:rsidR="00BD2448">
        <w:instrText xml:space="preserve">" </w:instrText>
      </w:r>
      <w:r w:rsidR="003C44DE">
        <w:fldChar w:fldCharType="end"/>
      </w:r>
      <w:r w:rsidR="003C44DE">
        <w:fldChar w:fldCharType="begin"/>
      </w:r>
      <w:r w:rsidR="00BD2448">
        <w:instrText xml:space="preserve"> XE "</w:instrText>
      </w:r>
      <w:r w:rsidR="00BD2448" w:rsidRPr="00706C6E">
        <w:instrText>Language Vulnerabilities:Dangling Reference to Heap [XYK]</w:instrText>
      </w:r>
      <w:r w:rsidR="00BD2448">
        <w:instrText xml:space="preserve">" </w:instrText>
      </w:r>
      <w:r w:rsidR="003C44DE">
        <w:fldChar w:fldCharType="end"/>
      </w:r>
    </w:p>
    <w:p w14:paraId="7F618846" w14:textId="77777777" w:rsidR="004C770C" w:rsidRDefault="00726AF3" w:rsidP="004C770C">
      <w:pPr>
        <w:pStyle w:val="Heading3"/>
      </w:pPr>
      <w:bookmarkStart w:id="1313" w:name="_Toc508618985"/>
      <w:r>
        <w:t>6</w:t>
      </w:r>
      <w:r w:rsidR="009E501C">
        <w:t>.</w:t>
      </w:r>
      <w:r w:rsidR="004C770C">
        <w:t>1</w:t>
      </w:r>
      <w:r w:rsidR="00034852">
        <w:t>4</w:t>
      </w:r>
      <w:r w:rsidR="004C770C">
        <w:t>.1</w:t>
      </w:r>
      <w:r w:rsidR="00074057">
        <w:t xml:space="preserve"> </w:t>
      </w:r>
      <w:r w:rsidR="004C770C">
        <w:t>Applicability to language</w:t>
      </w:r>
      <w:bookmarkEnd w:id="1313"/>
    </w:p>
    <w:p w14:paraId="5BB5D765" w14:textId="77777777" w:rsidR="004C770C" w:rsidRDefault="004C770C" w:rsidP="004C770C">
      <w:r>
        <w:t xml:space="preserve">Use of </w:t>
      </w:r>
      <w:r w:rsidRPr="004D1E6C">
        <w:rPr>
          <w:rFonts w:ascii="Times New Roman" w:hAnsi="Times New Roman"/>
        </w:rPr>
        <w:t>Unchecked_Deallocation</w:t>
      </w:r>
      <w:r>
        <w:t xml:space="preserve"> can cause dangling references to the heap. The vulnerabilities described in </w:t>
      </w:r>
      <w:r w:rsidR="00CF225A">
        <w:t xml:space="preserve">TR 24772-1 </w:t>
      </w:r>
      <w:del w:id="1314" w:author="Joyce L Tokar" w:date="2018-01-23T15:41:00Z">
        <w:r w:rsidR="00CF225A" w:rsidDel="006A0100">
          <w:delText>Section</w:delText>
        </w:r>
      </w:del>
      <w:ins w:id="1315" w:author="Joyce L Tokar" w:date="2018-01-23T16:17:00Z">
        <w:r w:rsidR="004712FA">
          <w:t>s</w:t>
        </w:r>
      </w:ins>
      <w:ins w:id="1316" w:author="Joyce L Tokar" w:date="2018-01-23T15:41:00Z">
        <w:r w:rsidR="006A0100">
          <w:t>ubclause</w:t>
        </w:r>
      </w:ins>
      <w:r w:rsidR="00CF225A">
        <w:t xml:space="preserve"> </w:t>
      </w:r>
      <w:r>
        <w:t>6.</w:t>
      </w:r>
      <w:r w:rsidR="00497346">
        <w:t xml:space="preserve">14 </w:t>
      </w:r>
      <w:r>
        <w:t xml:space="preserve">exist in Ada, when this feature is used, since </w:t>
      </w:r>
      <w:r w:rsidRPr="004D1E6C">
        <w:rPr>
          <w:rFonts w:ascii="Times New Roman" w:hAnsi="Times New Roman"/>
        </w:rPr>
        <w:t>Unchecked_Deallocation</w:t>
      </w:r>
      <w:r>
        <w:t xml:space="preserve"> may be applied even though there are outstanding references to the deallocated object.</w:t>
      </w:r>
    </w:p>
    <w:p w14:paraId="6A15222B" w14:textId="77777777" w:rsidR="00E63369" w:rsidRDefault="004C770C" w:rsidP="004C770C">
      <w:pPr>
        <w:rPr>
          <w:rFonts w:cs="Arial"/>
          <w:szCs w:val="20"/>
        </w:rPr>
      </w:pPr>
      <w:r>
        <w:rPr>
          <w:rFonts w:cs="Arial"/>
          <w:szCs w:val="20"/>
        </w:rPr>
        <w:t xml:space="preserve">Ada provides a model in which whole collections of heap-allocated objects can be deallocated safely, automatically and collectively when the scope of the root access type </w:t>
      </w:r>
      <w:r w:rsidR="002B559C">
        <w:rPr>
          <w:rFonts w:cs="Arial"/>
          <w:szCs w:val="20"/>
        </w:rPr>
        <w:t xml:space="preserve">or the scope of any associated storage pool object </w:t>
      </w:r>
      <w:r>
        <w:rPr>
          <w:rFonts w:cs="Arial"/>
          <w:szCs w:val="20"/>
        </w:rPr>
        <w:t xml:space="preserve">ends. </w:t>
      </w:r>
    </w:p>
    <w:p w14:paraId="47CCBBB7" w14:textId="77777777" w:rsidR="004C770C" w:rsidRPr="008A3F67" w:rsidRDefault="004C770C" w:rsidP="004C770C">
      <w:pPr>
        <w:rPr>
          <w:rFonts w:cs="Arial"/>
          <w:szCs w:val="20"/>
        </w:rPr>
      </w:pPr>
      <w:r>
        <w:rPr>
          <w:rFonts w:cs="Arial"/>
          <w:szCs w:val="20"/>
        </w:rPr>
        <w:t xml:space="preserve">For global access types, </w:t>
      </w:r>
      <w:r w:rsidR="00162D00">
        <w:rPr>
          <w:rFonts w:cs="Arial"/>
          <w:szCs w:val="20"/>
        </w:rPr>
        <w:t xml:space="preserve">unless storage pools are used, </w:t>
      </w:r>
      <w:r>
        <w:rPr>
          <w:rFonts w:cs="Arial"/>
          <w:szCs w:val="20"/>
        </w:rPr>
        <w:t xml:space="preserve">allocated objects can only be deallocated through an instantiation of the generic procedure </w:t>
      </w:r>
      <w:r w:rsidRPr="004D1E6C">
        <w:rPr>
          <w:rFonts w:ascii="Times New Roman" w:hAnsi="Times New Roman" w:cs="Arial"/>
          <w:szCs w:val="20"/>
        </w:rPr>
        <w:t>Unchecked_Deallocation</w:t>
      </w:r>
      <w:r>
        <w:rPr>
          <w:rFonts w:cs="Arial"/>
          <w:szCs w:val="20"/>
        </w:rPr>
        <w:t xml:space="preserve">. </w:t>
      </w:r>
    </w:p>
    <w:p w14:paraId="144A2B22" w14:textId="77777777" w:rsidR="004C770C" w:rsidRDefault="00726AF3" w:rsidP="004C770C">
      <w:pPr>
        <w:pStyle w:val="Heading3"/>
        <w:widowControl w:val="0"/>
        <w:numPr>
          <w:ilvl w:val="2"/>
          <w:numId w:val="0"/>
        </w:numPr>
        <w:tabs>
          <w:tab w:val="num" w:pos="0"/>
        </w:tabs>
        <w:suppressAutoHyphens/>
        <w:spacing w:after="120"/>
        <w:rPr>
          <w:kern w:val="32"/>
        </w:rPr>
      </w:pPr>
      <w:bookmarkStart w:id="1317" w:name="_Toc508618986"/>
      <w:r>
        <w:rPr>
          <w:kern w:val="32"/>
        </w:rPr>
        <w:t>6</w:t>
      </w:r>
      <w:r w:rsidR="009E501C">
        <w:rPr>
          <w:kern w:val="32"/>
        </w:rPr>
        <w:t>.</w:t>
      </w:r>
      <w:r w:rsidR="004C770C">
        <w:rPr>
          <w:kern w:val="32"/>
        </w:rPr>
        <w:t>1</w:t>
      </w:r>
      <w:r w:rsidR="00034852">
        <w:rPr>
          <w:kern w:val="32"/>
        </w:rPr>
        <w:t>4</w:t>
      </w:r>
      <w:r w:rsidR="004C770C">
        <w:rPr>
          <w:kern w:val="32"/>
        </w:rPr>
        <w:t>.2</w:t>
      </w:r>
      <w:r w:rsidR="00074057">
        <w:rPr>
          <w:kern w:val="32"/>
        </w:rPr>
        <w:t xml:space="preserve"> </w:t>
      </w:r>
      <w:r w:rsidR="004C770C">
        <w:rPr>
          <w:kern w:val="32"/>
        </w:rPr>
        <w:t>Guidance to language users</w:t>
      </w:r>
      <w:bookmarkEnd w:id="1317"/>
    </w:p>
    <w:p w14:paraId="7C656E0C" w14:textId="77777777" w:rsidR="00664585" w:rsidRPr="00664585" w:rsidRDefault="003C44DE" w:rsidP="00CF225A">
      <w:pPr>
        <w:pStyle w:val="ListParagraph"/>
        <w:numPr>
          <w:ilvl w:val="0"/>
          <w:numId w:val="299"/>
        </w:numPr>
        <w:spacing w:before="120" w:after="120" w:line="240" w:lineRule="auto"/>
        <w:rPr>
          <w:ins w:id="1318" w:author="Joyce L Tokar" w:date="2018-01-23T16:52:00Z"/>
        </w:rPr>
      </w:pPr>
      <w:ins w:id="1319" w:author="Joyce L Tokar" w:date="2018-01-23T16:52:00Z">
        <w:r w:rsidRPr="003C44DE">
          <w:t>Follow the mitigation mechanisms of subclause 6.</w:t>
        </w:r>
        <w:r w:rsidR="00664585">
          <w:t>14</w:t>
        </w:r>
        <w:r w:rsidRPr="003C44DE">
          <w:t>.5 of TR 24772-1</w:t>
        </w:r>
        <w:r w:rsidR="00664585">
          <w:t>.</w:t>
        </w:r>
      </w:ins>
    </w:p>
    <w:p w14:paraId="5A3BB320" w14:textId="77777777" w:rsidR="004C770C" w:rsidRDefault="004C770C" w:rsidP="00CF225A">
      <w:pPr>
        <w:pStyle w:val="ListParagraph"/>
        <w:numPr>
          <w:ilvl w:val="0"/>
          <w:numId w:val="299"/>
        </w:numPr>
        <w:spacing w:before="120" w:after="120" w:line="240" w:lineRule="auto"/>
      </w:pPr>
      <w:r>
        <w:t>Use local access types where possible.</w:t>
      </w:r>
    </w:p>
    <w:p w14:paraId="3F53BAB3" w14:textId="77777777" w:rsidR="004C770C" w:rsidRDefault="004C770C" w:rsidP="00CF225A">
      <w:pPr>
        <w:pStyle w:val="ListParagraph"/>
        <w:numPr>
          <w:ilvl w:val="0"/>
          <w:numId w:val="299"/>
        </w:numPr>
        <w:spacing w:before="120" w:after="120" w:line="240" w:lineRule="auto"/>
      </w:pPr>
      <w:commentRangeStart w:id="1320"/>
      <w:r>
        <w:t>Do</w:t>
      </w:r>
      <w:commentRangeEnd w:id="1320"/>
      <w:r w:rsidR="002C49D7">
        <w:rPr>
          <w:rStyle w:val="CommentReference"/>
        </w:rPr>
        <w:commentReference w:id="1320"/>
      </w:r>
      <w:r>
        <w:t xml:space="preserve"> not use </w:t>
      </w:r>
      <w:r w:rsidRPr="00663D52">
        <w:rPr>
          <w:rFonts w:ascii="Times New Roman" w:hAnsi="Times New Roman"/>
        </w:rPr>
        <w:t>Unchecked_Deallocation</w:t>
      </w:r>
      <w:r w:rsidR="008174A7">
        <w:rPr>
          <w:rFonts w:ascii="Times New Roman" w:hAnsi="Times New Roman"/>
        </w:rPr>
        <w:t xml:space="preserve"> </w:t>
      </w:r>
      <w:r w:rsidR="008174A7">
        <w:rPr>
          <w:rFonts w:cstheme="minorHAnsi"/>
        </w:rPr>
        <w:t xml:space="preserve">or consider applying the restriction </w:t>
      </w:r>
      <w:r w:rsidR="008174A7">
        <w:rPr>
          <w:rFonts w:ascii="Times New Roman" w:hAnsi="Times New Roman" w:cs="Times New Roman"/>
        </w:rPr>
        <w:t>No_Unchecked_Deallocation</w:t>
      </w:r>
      <w:r w:rsidR="008174A7">
        <w:rPr>
          <w:rFonts w:cstheme="minorHAnsi"/>
        </w:rPr>
        <w:t xml:space="preserve"> to enforce this</w:t>
      </w:r>
      <w:r>
        <w:t>.</w:t>
      </w:r>
    </w:p>
    <w:p w14:paraId="0A2E4A56" w14:textId="77777777" w:rsidR="004C770C" w:rsidRDefault="004C770C" w:rsidP="00CF225A">
      <w:pPr>
        <w:pStyle w:val="ListParagraph"/>
        <w:numPr>
          <w:ilvl w:val="0"/>
          <w:numId w:val="299"/>
        </w:numPr>
        <w:spacing w:before="120" w:after="120" w:line="240" w:lineRule="auto"/>
      </w:pPr>
      <w:r>
        <w:t xml:space="preserve">Use </w:t>
      </w:r>
      <w:ins w:id="1321" w:author="Joyce L Tokar" w:date="2017-10-11T10:48:00Z">
        <w:r w:rsidR="005D4B08">
          <w:t>c</w:t>
        </w:r>
      </w:ins>
      <w:del w:id="1322" w:author="Joyce L Tokar" w:date="2017-10-11T10:48:00Z">
        <w:r w:rsidDel="005D4B08">
          <w:delText>C</w:delText>
        </w:r>
      </w:del>
      <w:r>
        <w:t>ontrolled types and reference counting.</w:t>
      </w:r>
    </w:p>
    <w:p w14:paraId="2CE66889" w14:textId="77777777" w:rsidR="000E1E68" w:rsidRDefault="000E1E68" w:rsidP="00CF225A">
      <w:pPr>
        <w:pStyle w:val="ListParagraph"/>
        <w:numPr>
          <w:ilvl w:val="0"/>
          <w:numId w:val="299"/>
        </w:numPr>
        <w:spacing w:before="120" w:after="120" w:line="240" w:lineRule="auto"/>
      </w:pPr>
      <w:r>
        <w:t>Consider the use of storage pools and subpools.</w:t>
      </w:r>
    </w:p>
    <w:p w14:paraId="1E451874" w14:textId="77777777" w:rsidR="004C770C" w:rsidRDefault="00726AF3" w:rsidP="004C770C">
      <w:pPr>
        <w:pStyle w:val="Heading2"/>
      </w:pPr>
      <w:bookmarkStart w:id="1323" w:name="_Ref336423281"/>
      <w:bookmarkStart w:id="1324" w:name="_Toc358896499"/>
      <w:bookmarkStart w:id="1325" w:name="_Toc508618987"/>
      <w:r>
        <w:t>6</w:t>
      </w:r>
      <w:r w:rsidR="009E501C">
        <w:t>.</w:t>
      </w:r>
      <w:r w:rsidR="004C770C">
        <w:t>1</w:t>
      </w:r>
      <w:r w:rsidR="00034852">
        <w:t>5</w:t>
      </w:r>
      <w:r w:rsidR="00074057">
        <w:t xml:space="preserve"> </w:t>
      </w:r>
      <w:r w:rsidR="004C770C">
        <w:t>Arithmetic Wrap-around Error [FIF]</w:t>
      </w:r>
      <w:bookmarkEnd w:id="1323"/>
      <w:bookmarkEnd w:id="1324"/>
      <w:bookmarkEnd w:id="1325"/>
      <w:r w:rsidR="003C44DE">
        <w:fldChar w:fldCharType="begin"/>
      </w:r>
      <w:r w:rsidR="008A3818">
        <w:instrText xml:space="preserve"> XE "</w:instrText>
      </w:r>
      <w:r w:rsidR="008A3818" w:rsidRPr="00D72B95">
        <w:instrText>FIF</w:instrText>
      </w:r>
      <w:r w:rsidR="00EB0723">
        <w:instrText xml:space="preserve"> </w:instrText>
      </w:r>
      <w:r w:rsidR="008A3818">
        <w:instrText>–</w:instrText>
      </w:r>
      <w:r w:rsidR="008A3818" w:rsidRPr="00D72B95">
        <w:instrText xml:space="preserve"> Arithmetic Wrap-around </w:instrText>
      </w:r>
      <w:r w:rsidR="00EB0723">
        <w:instrText>Error</w:instrText>
      </w:r>
      <w:r w:rsidR="008A3818">
        <w:instrText xml:space="preserve">" </w:instrText>
      </w:r>
      <w:r w:rsidR="003C44DE">
        <w:fldChar w:fldCharType="end"/>
      </w:r>
      <w:r w:rsidR="003C44DE">
        <w:fldChar w:fldCharType="begin"/>
      </w:r>
      <w:r w:rsidR="008A3818">
        <w:instrText xml:space="preserve"> XE "</w:instrText>
      </w:r>
      <w:r w:rsidR="008A3818" w:rsidRPr="00392743">
        <w:instrText>Language Vulnerabilities:Arithmetic Wrap-around Error [FIF]</w:instrText>
      </w:r>
      <w:r w:rsidR="008A3818">
        <w:instrText xml:space="preserve">" </w:instrText>
      </w:r>
      <w:r w:rsidR="003C44DE">
        <w:fldChar w:fldCharType="end"/>
      </w:r>
    </w:p>
    <w:p w14:paraId="5BC7D4F5" w14:textId="77777777" w:rsidR="004C770C" w:rsidRDefault="004C770C" w:rsidP="004C770C">
      <w: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497346">
        <w:rPr>
          <w:lang w:val="en-GB"/>
        </w:rPr>
        <w:t>)</w:t>
      </w:r>
      <w:r>
        <w:t>, this vulnerability is not applicable to Ada as wrap-around arithmetic in Ada is limited to modular types. Arithmetic operations on such types use modulo arithmetic, and thus no such operation can create an invalid value of the type.</w:t>
      </w:r>
    </w:p>
    <w:p w14:paraId="1C41AB66" w14:textId="77777777" w:rsidR="004C770C" w:rsidRDefault="004C770C" w:rsidP="004C770C">
      <w:r>
        <w:t xml:space="preserve">For non-modular arithmetic, Ada raises the predefined exception </w:t>
      </w:r>
      <w:r w:rsidRPr="000D1F99">
        <w:rPr>
          <w:rFonts w:ascii="Times New Roman" w:hAnsi="Times New Roman"/>
        </w:rPr>
        <w:t>Constraint_Error</w:t>
      </w:r>
      <w:r w:rsidR="003C44DE">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rPr>
        <w:fldChar w:fldCharType="end"/>
      </w:r>
      <w:r>
        <w:rPr>
          <w:rFonts w:ascii="Times New Roman" w:hAnsi="Times New Roman"/>
        </w:rPr>
        <w:t xml:space="preserve"> </w:t>
      </w:r>
      <w:r>
        <w:t>whenever a wrap-around occurs but implementations are allowed to refrain from doing so when a correct final value is obtained. In Ada there is no confusion between logical and arithmetic shifts.</w:t>
      </w:r>
    </w:p>
    <w:p w14:paraId="1E592D37" w14:textId="77777777" w:rsidR="004C770C" w:rsidRDefault="00726AF3" w:rsidP="004C770C">
      <w:pPr>
        <w:pStyle w:val="Heading2"/>
      </w:pPr>
      <w:bookmarkStart w:id="1326" w:name="_Ref336424688"/>
      <w:bookmarkStart w:id="1327" w:name="_Toc358896500"/>
      <w:bookmarkStart w:id="1328" w:name="_Toc508618988"/>
      <w:r>
        <w:t>6</w:t>
      </w:r>
      <w:r w:rsidR="009E501C">
        <w:t>.</w:t>
      </w:r>
      <w:r w:rsidR="004C770C">
        <w:t>1</w:t>
      </w:r>
      <w:r w:rsidR="00034852">
        <w:t>6</w:t>
      </w:r>
      <w:r w:rsidR="00074057">
        <w:t xml:space="preserve"> </w:t>
      </w:r>
      <w:r w:rsidR="004C770C">
        <w:t>Using Shift Operations for Multiplication and Division</w:t>
      </w:r>
      <w:r w:rsidR="00074057">
        <w:t xml:space="preserve"> </w:t>
      </w:r>
      <w:r w:rsidR="004C770C">
        <w:t>[PIK]</w:t>
      </w:r>
      <w:bookmarkEnd w:id="1326"/>
      <w:bookmarkEnd w:id="1327"/>
      <w:bookmarkEnd w:id="1328"/>
      <w:r w:rsidR="003C44DE">
        <w:fldChar w:fldCharType="begin"/>
      </w:r>
      <w:r w:rsidR="008A3818">
        <w:instrText xml:space="preserve"> XE "</w:instrText>
      </w:r>
      <w:r w:rsidR="008A3818" w:rsidRPr="00D72D2E">
        <w:instrText>PIK</w:instrText>
      </w:r>
      <w:r w:rsidR="00EB0723">
        <w:instrText xml:space="preserve"> </w:instrText>
      </w:r>
      <w:r w:rsidR="008A3818">
        <w:instrText>–</w:instrText>
      </w:r>
      <w:r w:rsidR="008A3818" w:rsidRPr="00D72D2E">
        <w:instrText xml:space="preserve"> Using Shift Operat</w:instrText>
      </w:r>
      <w:r w:rsidR="00EB0723">
        <w:instrText>ions for Multiplication and Division</w:instrText>
      </w:r>
      <w:r w:rsidR="008A3818">
        <w:instrText xml:space="preserve">" </w:instrText>
      </w:r>
      <w:r w:rsidR="003C44DE">
        <w:fldChar w:fldCharType="end"/>
      </w:r>
      <w:r w:rsidR="003C44DE">
        <w:fldChar w:fldCharType="begin"/>
      </w:r>
      <w:r w:rsidR="008A3818">
        <w:instrText xml:space="preserve"> XE "</w:instrText>
      </w:r>
      <w:r w:rsidR="008A3818" w:rsidRPr="007E5935">
        <w:instrText>Language Vulnerabilities:Using Shift Operations for Multiplication and Division [PIK]</w:instrText>
      </w:r>
      <w:r w:rsidR="008A3818">
        <w:instrText xml:space="preserve">" </w:instrText>
      </w:r>
      <w:r w:rsidR="003C44DE">
        <w:fldChar w:fldCharType="end"/>
      </w:r>
    </w:p>
    <w:p w14:paraId="5E28638E" w14:textId="77777777" w:rsidR="004C770C" w:rsidRPr="007739F2" w:rsidRDefault="004C770C" w:rsidP="004C770C">
      <w: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497346">
        <w:rPr>
          <w:lang w:val="en-GB"/>
        </w:rPr>
        <w:t>)</w:t>
      </w:r>
      <w:r>
        <w:t>, this vulnerability is not applicable to Ada as shift operations in Ada are limited to the modular types declared in the standard package</w:t>
      </w:r>
      <w:r w:rsidR="00F827B2">
        <w:t xml:space="preserve"> </w:t>
      </w:r>
      <w:r w:rsidRPr="007739F2">
        <w:rPr>
          <w:rFonts w:ascii="Times New Roman" w:hAnsi="Times New Roman"/>
        </w:rPr>
        <w:t>Interfaces</w:t>
      </w:r>
      <w:r>
        <w:t>, which are not signed entities.</w:t>
      </w:r>
    </w:p>
    <w:p w14:paraId="4E8030DA" w14:textId="77777777" w:rsidR="004C770C" w:rsidRDefault="00726AF3" w:rsidP="004C770C">
      <w:pPr>
        <w:pStyle w:val="Heading2"/>
      </w:pPr>
      <w:bookmarkStart w:id="1329" w:name="_Ref336423311"/>
      <w:bookmarkStart w:id="1330" w:name="_Toc358896502"/>
      <w:bookmarkStart w:id="1331" w:name="_Toc508618989"/>
      <w:r>
        <w:lastRenderedPageBreak/>
        <w:t>6</w:t>
      </w:r>
      <w:r w:rsidR="009E501C">
        <w:t>.</w:t>
      </w:r>
      <w:r w:rsidR="004C770C">
        <w:t>1</w:t>
      </w:r>
      <w:r w:rsidR="00015334">
        <w:t>7</w:t>
      </w:r>
      <w:r w:rsidR="00074057">
        <w:t xml:space="preserve"> </w:t>
      </w:r>
      <w:r w:rsidR="004C770C">
        <w:t>Choice of Clear Names [NAI]</w:t>
      </w:r>
      <w:bookmarkEnd w:id="1329"/>
      <w:bookmarkEnd w:id="1330"/>
      <w:bookmarkEnd w:id="1331"/>
      <w:r w:rsidR="003C44DE">
        <w:fldChar w:fldCharType="begin"/>
      </w:r>
      <w:r w:rsidR="008A3818">
        <w:instrText xml:space="preserve"> XE "</w:instrText>
      </w:r>
      <w:r w:rsidR="008A3818" w:rsidRPr="00654AEE">
        <w:instrText>NAI</w:instrText>
      </w:r>
      <w:r w:rsidR="00EB0723">
        <w:instrText xml:space="preserve"> </w:instrText>
      </w:r>
      <w:r w:rsidR="008A3818">
        <w:instrText>–</w:instrText>
      </w:r>
      <w:r w:rsidR="008A3818" w:rsidRPr="00654AEE">
        <w:instrText xml:space="preserve"> Choice of Clear Names</w:instrText>
      </w:r>
      <w:r w:rsidR="008A3818">
        <w:instrText xml:space="preserve">" </w:instrText>
      </w:r>
      <w:r w:rsidR="003C44DE">
        <w:fldChar w:fldCharType="end"/>
      </w:r>
      <w:r w:rsidR="003C44DE">
        <w:fldChar w:fldCharType="begin"/>
      </w:r>
      <w:r w:rsidR="008A3818">
        <w:instrText xml:space="preserve"> XE "</w:instrText>
      </w:r>
      <w:r w:rsidR="008A3818" w:rsidRPr="00816C16">
        <w:instrText>Language Vulnerabilities:Choice of Clear Names [NAI]</w:instrText>
      </w:r>
      <w:r w:rsidR="008A3818">
        <w:instrText xml:space="preserve">" </w:instrText>
      </w:r>
      <w:r w:rsidR="003C44DE">
        <w:fldChar w:fldCharType="end"/>
      </w:r>
    </w:p>
    <w:p w14:paraId="26DEF51C" w14:textId="77777777" w:rsidR="004C770C" w:rsidRDefault="00726AF3" w:rsidP="004C770C">
      <w:pPr>
        <w:pStyle w:val="Heading3"/>
      </w:pPr>
      <w:bookmarkStart w:id="1332" w:name="_Toc508618990"/>
      <w:r>
        <w:t>6</w:t>
      </w:r>
      <w:r w:rsidR="009E501C">
        <w:t>.</w:t>
      </w:r>
      <w:r w:rsidR="004C770C">
        <w:t>1</w:t>
      </w:r>
      <w:r w:rsidR="00015334">
        <w:t>7</w:t>
      </w:r>
      <w:r w:rsidR="004C770C">
        <w:t>.1</w:t>
      </w:r>
      <w:r w:rsidR="00074057">
        <w:t xml:space="preserve"> </w:t>
      </w:r>
      <w:r w:rsidR="004C770C">
        <w:t>Applicability to language</w:t>
      </w:r>
      <w:bookmarkEnd w:id="1332"/>
    </w:p>
    <w:p w14:paraId="526E0BD0" w14:textId="77777777" w:rsidR="004C770C" w:rsidRDefault="004C770C" w:rsidP="004C770C">
      <w:r>
        <w:t>There are two possible issues: the use of the identical name for different purposes (overloading) and the use of similar names for different purposes.</w:t>
      </w:r>
    </w:p>
    <w:p w14:paraId="62C7FFD4" w14:textId="77777777" w:rsidR="004C770C" w:rsidRDefault="004C770C" w:rsidP="004C770C">
      <w:r>
        <w:t xml:space="preserve">This vulnerability does not address overloading, which is covered in </w:t>
      </w:r>
      <w:del w:id="1333" w:author="Joyce L Tokar" w:date="2018-01-22T15:50:00Z">
        <w:r w:rsidDel="00A26F7C">
          <w:delText xml:space="preserve">Section </w:delText>
        </w:r>
      </w:del>
      <w:r w:rsidR="003C44DE">
        <w:fldChar w:fldCharType="begin"/>
      </w:r>
      <w:r w:rsidR="002A701C">
        <w:instrText xml:space="preserve"> REF _Ref336414331 \h </w:instrText>
      </w:r>
      <w:r w:rsidR="003C44DE">
        <w:fldChar w:fldCharType="separate"/>
      </w:r>
      <w:r w:rsidR="003B31DD">
        <w:t>6.20 Identifier Name Reuse [YOW]</w:t>
      </w:r>
      <w:r w:rsidR="003C44DE">
        <w:fldChar w:fldCharType="end"/>
      </w:r>
      <w:r w:rsidR="004712FA">
        <w:t xml:space="preserve"> o</w:t>
      </w:r>
      <w:r w:rsidR="00CF225A">
        <w:t>f TR 24772-1</w:t>
      </w:r>
      <w:r w:rsidRPr="0081729E">
        <w:t>.</w:t>
      </w:r>
    </w:p>
    <w:p w14:paraId="2DAE5CFB" w14:textId="77777777" w:rsidR="004C770C" w:rsidRDefault="004C770C" w:rsidP="004C770C">
      <w:r>
        <w:t>The risk of confusion by the use of similar names might occur through:</w:t>
      </w:r>
    </w:p>
    <w:p w14:paraId="1531D16B" w14:textId="77777777" w:rsidR="004C770C" w:rsidRDefault="004C770C" w:rsidP="00CF225A">
      <w:pPr>
        <w:pStyle w:val="ListParagraph"/>
        <w:numPr>
          <w:ilvl w:val="0"/>
          <w:numId w:val="316"/>
        </w:numPr>
        <w:spacing w:before="120" w:after="120" w:line="240" w:lineRule="auto"/>
      </w:pPr>
      <w:r w:rsidRPr="00B57447">
        <w:rPr>
          <w:u w:val="single"/>
        </w:rPr>
        <w:t>Mixed casing</w:t>
      </w:r>
      <w:r w:rsidR="003C44DE">
        <w:rPr>
          <w:u w:val="single"/>
        </w:rPr>
        <w:fldChar w:fldCharType="begin"/>
      </w:r>
      <w:r w:rsidR="00A11743">
        <w:instrText xml:space="preserve"> XE "</w:instrText>
      </w:r>
      <w:r w:rsidR="00017A66" w:rsidRPr="00017A66">
        <w:instrText>Mixed casing</w:instrText>
      </w:r>
      <w:r w:rsidR="00A11743">
        <w:instrText xml:space="preserve">" </w:instrText>
      </w:r>
      <w:r w:rsidR="003C44DE">
        <w:rPr>
          <w:u w:val="single"/>
        </w:rPr>
        <w:fldChar w:fldCharType="end"/>
      </w:r>
      <w:r>
        <w:t xml:space="preserve">. Ada treats upper and lower case letters in names as identical. </w:t>
      </w:r>
      <w:r w:rsidR="00BC33B5">
        <w:t>C</w:t>
      </w:r>
      <w:r>
        <w:t xml:space="preserve">onfusion </w:t>
      </w:r>
      <w:r w:rsidR="00BC33B5">
        <w:t xml:space="preserve">may </w:t>
      </w:r>
      <w:r>
        <w:t xml:space="preserve">arise through an attempt to use </w:t>
      </w:r>
      <w:r w:rsidR="00CA779F" w:rsidRPr="00CA779F">
        <w:rPr>
          <w:rFonts w:ascii="Times New Roman" w:hAnsi="Times New Roman" w:cs="Times New Roman"/>
        </w:rPr>
        <w:t>Item</w:t>
      </w:r>
      <w:r>
        <w:t xml:space="preserve"> and </w:t>
      </w:r>
      <w:r w:rsidR="00CA779F" w:rsidRPr="00CA779F">
        <w:rPr>
          <w:rFonts w:ascii="Times New Roman" w:hAnsi="Times New Roman" w:cs="Times New Roman"/>
        </w:rPr>
        <w:t>ITEM</w:t>
      </w:r>
      <w:r>
        <w:t xml:space="preserve"> as distinct identifiers with different meanings.</w:t>
      </w:r>
    </w:p>
    <w:p w14:paraId="333BAD3F" w14:textId="77777777" w:rsidR="004C770C" w:rsidRDefault="004C770C" w:rsidP="00CF225A">
      <w:pPr>
        <w:pStyle w:val="ListParagraph"/>
        <w:numPr>
          <w:ilvl w:val="0"/>
          <w:numId w:val="316"/>
        </w:numPr>
        <w:spacing w:before="120" w:after="120" w:line="240" w:lineRule="auto"/>
      </w:pPr>
      <w:r w:rsidRPr="00B57447">
        <w:rPr>
          <w:u w:val="single"/>
        </w:rPr>
        <w:t>Underscores and periods</w:t>
      </w:r>
      <w:r w:rsidR="003C44DE">
        <w:rPr>
          <w:u w:val="single"/>
        </w:rPr>
        <w:fldChar w:fldCharType="begin"/>
      </w:r>
      <w:r w:rsidR="00A11743">
        <w:instrText xml:space="preserve"> XE "</w:instrText>
      </w:r>
      <w:r w:rsidR="00017A66" w:rsidRPr="00017A66">
        <w:instrText>Underscores and periods</w:instrText>
      </w:r>
      <w:r w:rsidR="00A11743">
        <w:instrText xml:space="preserve">" </w:instrText>
      </w:r>
      <w:r w:rsidR="003C44DE">
        <w:rPr>
          <w:u w:val="single"/>
        </w:rPr>
        <w:fldChar w:fldCharType="end"/>
      </w:r>
      <w:r>
        <w:t xml:space="preserve">. Ada permits single underscores in identifiers and they are significant. Thus </w:t>
      </w:r>
      <w:r w:rsidRPr="00B57447">
        <w:rPr>
          <w:rFonts w:ascii="Times New Roman" w:hAnsi="Times New Roman"/>
        </w:rPr>
        <w:t>BigDog</w:t>
      </w:r>
      <w:r>
        <w:t xml:space="preserve"> and </w:t>
      </w:r>
      <w:r w:rsidRPr="00B57447">
        <w:rPr>
          <w:rFonts w:ascii="Times New Roman" w:hAnsi="Times New Roman"/>
        </w:rPr>
        <w:t>Big_Dog</w:t>
      </w:r>
      <w:r>
        <w:t xml:space="preserve"> are different identifiers. But multiple underscores (which might be confused with a single underscore) are forbidden, thus </w:t>
      </w:r>
      <w:r w:rsidRPr="00B57447">
        <w:rPr>
          <w:rFonts w:ascii="Times New Roman" w:hAnsi="Times New Roman"/>
        </w:rPr>
        <w:t>Big__Dog</w:t>
      </w:r>
      <w:r>
        <w:t xml:space="preserve"> is forbidden. Leading and trailing underscores are also forbidden. Periods are not permitted in identifiers at all.</w:t>
      </w:r>
    </w:p>
    <w:p w14:paraId="13720648" w14:textId="77777777" w:rsidR="004C770C" w:rsidRDefault="004C770C" w:rsidP="00CF225A">
      <w:pPr>
        <w:pStyle w:val="ListParagraph"/>
        <w:numPr>
          <w:ilvl w:val="0"/>
          <w:numId w:val="316"/>
        </w:numPr>
        <w:spacing w:before="120" w:after="120" w:line="240" w:lineRule="auto"/>
      </w:pPr>
      <w:r w:rsidRPr="00B57447">
        <w:rPr>
          <w:u w:val="single"/>
        </w:rPr>
        <w:t>Singular/plural forms</w:t>
      </w:r>
      <w:r w:rsidR="003C44DE">
        <w:rPr>
          <w:u w:val="single"/>
        </w:rPr>
        <w:fldChar w:fldCharType="begin"/>
      </w:r>
      <w:r w:rsidR="00A11743">
        <w:instrText xml:space="preserve"> XE "</w:instrText>
      </w:r>
      <w:r w:rsidR="00017A66" w:rsidRPr="00017A66">
        <w:instrText>Singular/plural forms</w:instrText>
      </w:r>
      <w:r w:rsidR="00A11743">
        <w:instrText xml:space="preserve">" </w:instrText>
      </w:r>
      <w:r w:rsidR="003C44DE">
        <w:rPr>
          <w:u w:val="single"/>
        </w:rPr>
        <w:fldChar w:fldCharType="end"/>
      </w:r>
      <w:r>
        <w:t xml:space="preserve">. Ada does permit the use of identifiers which differ solely in this manner such as </w:t>
      </w:r>
      <w:r w:rsidRPr="00B57447">
        <w:rPr>
          <w:rFonts w:ascii="Times New Roman" w:hAnsi="Times New Roman"/>
        </w:rPr>
        <w:t xml:space="preserve">Item </w:t>
      </w:r>
      <w:r>
        <w:t xml:space="preserve">and </w:t>
      </w:r>
      <w:r w:rsidRPr="00B57447">
        <w:rPr>
          <w:rFonts w:ascii="Times New Roman" w:hAnsi="Times New Roman"/>
        </w:rPr>
        <w:t>Items</w:t>
      </w:r>
      <w:r>
        <w:t xml:space="preserve">. However, the user might use the identifier Item for a single object of a </w:t>
      </w:r>
      <w:r w:rsidRPr="00B57447">
        <w:rPr>
          <w:rFonts w:ascii="Times New Roman" w:hAnsi="Times New Roman"/>
        </w:rPr>
        <w:t>type T</w:t>
      </w:r>
      <w:r>
        <w:t xml:space="preserve"> and the identifier </w:t>
      </w:r>
      <w:r w:rsidRPr="00B57447">
        <w:rPr>
          <w:rFonts w:ascii="Times New Roman" w:hAnsi="Times New Roman"/>
        </w:rPr>
        <w:t>Items</w:t>
      </w:r>
      <w:r>
        <w:t xml:space="preserve"> for an object denoting an array of items that is of a </w:t>
      </w:r>
      <w:r w:rsidRPr="00B57447">
        <w:rPr>
          <w:rFonts w:ascii="Times New Roman" w:hAnsi="Times New Roman"/>
        </w:rPr>
        <w:t>type array (…) of T</w:t>
      </w:r>
      <w:r>
        <w:t xml:space="preserve">. The use of </w:t>
      </w:r>
      <w:r w:rsidRPr="00B57447">
        <w:rPr>
          <w:rFonts w:ascii="Times New Roman" w:hAnsi="Times New Roman"/>
        </w:rPr>
        <w:t>Item</w:t>
      </w:r>
      <w:r>
        <w:t xml:space="preserve"> where </w:t>
      </w:r>
      <w:r w:rsidRPr="00B57447">
        <w:rPr>
          <w:rFonts w:ascii="Times New Roman" w:hAnsi="Times New Roman"/>
        </w:rPr>
        <w:t>Items</w:t>
      </w:r>
      <w:r>
        <w:t xml:space="preserve"> was intended or vice versa will be detected by the compiler because of the type violation and the program rejected so no vulnerability would arise.</w:t>
      </w:r>
    </w:p>
    <w:p w14:paraId="1867BB12" w14:textId="77777777" w:rsidR="004C770C" w:rsidRDefault="004C770C" w:rsidP="00CF225A">
      <w:pPr>
        <w:pStyle w:val="ListParagraph"/>
        <w:numPr>
          <w:ilvl w:val="0"/>
          <w:numId w:val="316"/>
        </w:numPr>
        <w:spacing w:before="120" w:after="120" w:line="240" w:lineRule="auto"/>
      </w:pPr>
      <w:r w:rsidRPr="00B57447">
        <w:rPr>
          <w:u w:val="single"/>
        </w:rPr>
        <w:t>International character sets</w:t>
      </w:r>
      <w:r w:rsidR="003C44DE">
        <w:rPr>
          <w:u w:val="single"/>
        </w:rPr>
        <w:fldChar w:fldCharType="begin"/>
      </w:r>
      <w:r w:rsidR="00A11743">
        <w:instrText xml:space="preserve"> XE "</w:instrText>
      </w:r>
      <w:r w:rsidR="00017A66" w:rsidRPr="00017A66">
        <w:instrText>International character sets</w:instrText>
      </w:r>
      <w:r w:rsidR="00A11743">
        <w:instrText xml:space="preserve">" </w:instrText>
      </w:r>
      <w:r w:rsidR="003C44DE">
        <w:rPr>
          <w:u w:val="single"/>
        </w:rPr>
        <w:fldChar w:fldCharType="end"/>
      </w:r>
      <w:r>
        <w:t xml:space="preserve">. Ada compilers strictly conform to the appropriate </w:t>
      </w:r>
      <w:r w:rsidR="002A701C">
        <w:t>I</w:t>
      </w:r>
      <w:r>
        <w:t xml:space="preserve">nternational </w:t>
      </w:r>
      <w:r w:rsidR="002A701C">
        <w:t>S</w:t>
      </w:r>
      <w:r>
        <w:t>tandard for character sets.</w:t>
      </w:r>
    </w:p>
    <w:p w14:paraId="5E805CE1" w14:textId="77777777" w:rsidR="004C770C" w:rsidRDefault="004C770C" w:rsidP="00CF225A">
      <w:pPr>
        <w:pStyle w:val="ListParagraph"/>
        <w:numPr>
          <w:ilvl w:val="0"/>
          <w:numId w:val="316"/>
        </w:numPr>
        <w:spacing w:before="120" w:after="120" w:line="240" w:lineRule="auto"/>
      </w:pPr>
      <w:r w:rsidRPr="00B57447">
        <w:rPr>
          <w:u w:val="single"/>
        </w:rPr>
        <w:t>Identifier length</w:t>
      </w:r>
      <w:r w:rsidR="003C44DE">
        <w:rPr>
          <w:u w:val="single"/>
        </w:rPr>
        <w:fldChar w:fldCharType="begin"/>
      </w:r>
      <w:r w:rsidR="00A11743">
        <w:instrText xml:space="preserve"> XE "</w:instrText>
      </w:r>
      <w:r w:rsidR="00017A66" w:rsidRPr="00017A66">
        <w:instrText>Identifier length</w:instrText>
      </w:r>
      <w:r w:rsidR="00A11743">
        <w:instrText xml:space="preserve">" </w:instrText>
      </w:r>
      <w:r w:rsidR="003C44DE">
        <w:rPr>
          <w:u w:val="single"/>
        </w:rPr>
        <w:fldChar w:fldCharType="end"/>
      </w:r>
      <w:r>
        <w:t xml:space="preserve">. All characters in an identifier in Ada are significant. Thus </w:t>
      </w:r>
      <w:r w:rsidRPr="00B57447">
        <w:rPr>
          <w:rFonts w:ascii="Times New Roman" w:hAnsi="Times New Roman"/>
        </w:rPr>
        <w:t>Long_IdentifierA</w:t>
      </w:r>
      <w:r>
        <w:t xml:space="preserve"> and </w:t>
      </w:r>
      <w:r w:rsidRPr="00B57447">
        <w:rPr>
          <w:rFonts w:ascii="Times New Roman" w:hAnsi="Times New Roman"/>
        </w:rPr>
        <w:t>Long_IdentifierB</w:t>
      </w:r>
      <w:r>
        <w:t xml:space="preserve"> are always different. An identifier cannot be split over the end of a line. The only restriction on the length of an identifier is that enforced by the line length and this is guaranteed by the language standard to be no less than 200.</w:t>
      </w:r>
    </w:p>
    <w:p w14:paraId="7D781E8B" w14:textId="77777777" w:rsidR="004C770C" w:rsidRDefault="004C770C" w:rsidP="004C770C">
      <w:r>
        <w:t xml:space="preserve">Ada permits the use of names such as </w:t>
      </w:r>
      <w:r>
        <w:rPr>
          <w:rFonts w:ascii="Times New Roman" w:hAnsi="Times New Roman"/>
        </w:rPr>
        <w:t>X</w:t>
      </w:r>
      <w:r>
        <w:t xml:space="preserve">, </w:t>
      </w:r>
      <w:r>
        <w:rPr>
          <w:rFonts w:ascii="Times New Roman" w:hAnsi="Times New Roman"/>
        </w:rPr>
        <w:t>XX</w:t>
      </w:r>
      <w:r>
        <w:t xml:space="preserve">, and </w:t>
      </w:r>
      <w:r>
        <w:rPr>
          <w:rFonts w:ascii="Times New Roman" w:hAnsi="Times New Roman"/>
        </w:rPr>
        <w:t>XXX</w:t>
      </w:r>
      <w:r>
        <w:t xml:space="preserve"> (which might all be declared as integers) and a programmer could easily, by mistake, write </w:t>
      </w:r>
      <w:r>
        <w:rPr>
          <w:rFonts w:ascii="Times New Roman" w:hAnsi="Times New Roman"/>
        </w:rPr>
        <w:t>XX</w:t>
      </w:r>
      <w:r>
        <w:t xml:space="preserve"> where </w:t>
      </w:r>
      <w:r>
        <w:rPr>
          <w:rFonts w:ascii="Times New Roman" w:hAnsi="Times New Roman"/>
        </w:rPr>
        <w:t>X</w:t>
      </w:r>
      <w:r>
        <w:t xml:space="preserve"> (or </w:t>
      </w:r>
      <w:r>
        <w:rPr>
          <w:rFonts w:ascii="Times New Roman" w:hAnsi="Times New Roman"/>
        </w:rPr>
        <w:t>XXX</w:t>
      </w:r>
      <w:r>
        <w:t>) was intended. Ada does not attempt to catch such errors.</w:t>
      </w:r>
    </w:p>
    <w:p w14:paraId="0438AF8A" w14:textId="77777777" w:rsidR="004C770C" w:rsidRDefault="004C770C" w:rsidP="004C770C">
      <w:r>
        <w:t>The use of the wrong name will typically result in a failure to compile so no vulnerability will arise. But, if the wrong name has the same type as the intended name, then an incorrect executable program will be generated.</w:t>
      </w:r>
    </w:p>
    <w:p w14:paraId="0DB2EA1F" w14:textId="77777777" w:rsidR="004C770C" w:rsidRDefault="00726AF3" w:rsidP="004C770C">
      <w:pPr>
        <w:pStyle w:val="Heading3"/>
        <w:widowControl w:val="0"/>
        <w:numPr>
          <w:ilvl w:val="2"/>
          <w:numId w:val="0"/>
        </w:numPr>
        <w:tabs>
          <w:tab w:val="num" w:pos="0"/>
        </w:tabs>
        <w:suppressAutoHyphens/>
        <w:spacing w:after="120"/>
        <w:rPr>
          <w:kern w:val="32"/>
        </w:rPr>
      </w:pPr>
      <w:bookmarkStart w:id="1334" w:name="_Toc508618991"/>
      <w:r>
        <w:rPr>
          <w:kern w:val="32"/>
        </w:rPr>
        <w:t>6</w:t>
      </w:r>
      <w:r w:rsidR="009E501C">
        <w:rPr>
          <w:kern w:val="32"/>
        </w:rPr>
        <w:t>.</w:t>
      </w:r>
      <w:r w:rsidR="004C770C">
        <w:rPr>
          <w:kern w:val="32"/>
        </w:rPr>
        <w:t>1</w:t>
      </w:r>
      <w:r w:rsidR="00015334">
        <w:rPr>
          <w:kern w:val="32"/>
        </w:rPr>
        <w:t>7</w:t>
      </w:r>
      <w:r w:rsidR="004C770C">
        <w:rPr>
          <w:kern w:val="32"/>
        </w:rPr>
        <w:t>.2</w:t>
      </w:r>
      <w:r w:rsidR="00074057">
        <w:rPr>
          <w:kern w:val="32"/>
        </w:rPr>
        <w:t xml:space="preserve"> </w:t>
      </w:r>
      <w:r w:rsidR="004C770C">
        <w:rPr>
          <w:kern w:val="32"/>
        </w:rPr>
        <w:t>Guidance to language users</w:t>
      </w:r>
      <w:bookmarkEnd w:id="1334"/>
      <w:r w:rsidR="004C770C">
        <w:rPr>
          <w:kern w:val="32"/>
        </w:rPr>
        <w:t xml:space="preserve"> </w:t>
      </w:r>
    </w:p>
    <w:p w14:paraId="23CC6874" w14:textId="77777777" w:rsidR="004C770C" w:rsidDel="009D5248" w:rsidRDefault="004C770C" w:rsidP="004C770C">
      <w:pPr>
        <w:rPr>
          <w:del w:id="1335" w:author="Joyce L Tokar" w:date="2018-02-26T15:25:00Z"/>
        </w:rPr>
      </w:pPr>
      <w:del w:id="1336" w:author="Joyce L Tokar" w:date="2018-02-26T15:25:00Z">
        <w:r w:rsidDel="009D5248">
          <w:delText xml:space="preserve">This vulnerability can be avoided or mitigated in Ada in the following ways: </w:delText>
        </w:r>
      </w:del>
    </w:p>
    <w:p w14:paraId="73CFDEAA" w14:textId="77777777" w:rsidR="009D5248" w:rsidRDefault="009D5248" w:rsidP="00CF225A">
      <w:pPr>
        <w:pStyle w:val="ListParagraph"/>
        <w:numPr>
          <w:ilvl w:val="0"/>
          <w:numId w:val="331"/>
        </w:numPr>
        <w:spacing w:before="120" w:after="120" w:line="240" w:lineRule="auto"/>
        <w:rPr>
          <w:ins w:id="1337" w:author="Joyce L Tokar" w:date="2018-02-26T15:25:00Z"/>
        </w:rPr>
      </w:pPr>
      <w:ins w:id="1338" w:author="Joyce L Tokar" w:date="2018-02-26T15:25:00Z">
        <w:r w:rsidRPr="009739AB">
          <w:t>Follow the mitigation mechanisms of subclause 6.</w:t>
        </w:r>
        <w:r>
          <w:t>17</w:t>
        </w:r>
        <w:r w:rsidRPr="009739AB">
          <w:t>.5 of TR 24772-1</w:t>
        </w:r>
        <w:r>
          <w:t>.</w:t>
        </w:r>
      </w:ins>
    </w:p>
    <w:p w14:paraId="089E0643" w14:textId="77777777" w:rsidR="004C770C" w:rsidRDefault="004C770C" w:rsidP="00CF225A">
      <w:pPr>
        <w:pStyle w:val="ListParagraph"/>
        <w:numPr>
          <w:ilvl w:val="0"/>
          <w:numId w:val="331"/>
        </w:numPr>
        <w:spacing w:before="120" w:after="120" w:line="240" w:lineRule="auto"/>
      </w:pPr>
      <w:r>
        <w:t xml:space="preserve">Avoid the use of similar names to denote different objects of the same type. </w:t>
      </w:r>
    </w:p>
    <w:p w14:paraId="3162FE66" w14:textId="77777777" w:rsidR="004C770C" w:rsidRDefault="004C770C" w:rsidP="00CF225A">
      <w:pPr>
        <w:pStyle w:val="ListParagraph"/>
        <w:numPr>
          <w:ilvl w:val="0"/>
          <w:numId w:val="331"/>
        </w:numPr>
        <w:spacing w:before="120" w:after="120" w:line="240" w:lineRule="auto"/>
      </w:pPr>
      <w:r>
        <w:t>Adopt a project convention for dealing with similar names</w:t>
      </w:r>
    </w:p>
    <w:p w14:paraId="3DC66286" w14:textId="77777777" w:rsidR="004C770C" w:rsidRDefault="004C770C" w:rsidP="00CF225A">
      <w:pPr>
        <w:pStyle w:val="ListParagraph"/>
        <w:numPr>
          <w:ilvl w:val="0"/>
          <w:numId w:val="331"/>
        </w:numPr>
        <w:spacing w:before="120" w:after="120" w:line="240" w:lineRule="auto"/>
      </w:pPr>
      <w:r>
        <w:t>See the Ada Quality and Style Guide.</w:t>
      </w:r>
    </w:p>
    <w:p w14:paraId="7EBE95DA" w14:textId="77777777" w:rsidR="004C770C" w:rsidRDefault="00726AF3" w:rsidP="004C770C">
      <w:pPr>
        <w:pStyle w:val="Heading2"/>
      </w:pPr>
      <w:bookmarkStart w:id="1339" w:name="_Toc358896503"/>
      <w:bookmarkStart w:id="1340" w:name="_Toc508618992"/>
      <w:r>
        <w:t>6</w:t>
      </w:r>
      <w:r w:rsidR="009E501C">
        <w:t>.</w:t>
      </w:r>
      <w:r w:rsidR="003427F7">
        <w:t>1</w:t>
      </w:r>
      <w:r w:rsidR="00015334">
        <w:t>8</w:t>
      </w:r>
      <w:r w:rsidR="00074057">
        <w:t xml:space="preserve"> </w:t>
      </w:r>
      <w:r w:rsidR="004C770C">
        <w:t>Dead store [WXQ]</w:t>
      </w:r>
      <w:bookmarkEnd w:id="1339"/>
      <w:bookmarkEnd w:id="1340"/>
      <w:r w:rsidR="003C44DE">
        <w:fldChar w:fldCharType="begin"/>
      </w:r>
      <w:r w:rsidR="008A3818">
        <w:instrText xml:space="preserve"> XE "</w:instrText>
      </w:r>
      <w:r w:rsidR="008A3818" w:rsidRPr="009F6736">
        <w:instrText>WXQ</w:instrText>
      </w:r>
      <w:r w:rsidR="00EB0723">
        <w:instrText xml:space="preserve"> </w:instrText>
      </w:r>
      <w:r w:rsidR="008A3818">
        <w:instrText>–</w:instrText>
      </w:r>
      <w:r w:rsidR="008A3818" w:rsidRPr="009F6736">
        <w:instrText xml:space="preserve"> Dead store</w:instrText>
      </w:r>
      <w:r w:rsidR="008A3818">
        <w:instrText xml:space="preserve">" </w:instrText>
      </w:r>
      <w:r w:rsidR="003C44DE">
        <w:fldChar w:fldCharType="end"/>
      </w:r>
      <w:r w:rsidR="003C44DE">
        <w:fldChar w:fldCharType="begin"/>
      </w:r>
      <w:r w:rsidR="008A3818">
        <w:instrText xml:space="preserve"> XE "</w:instrText>
      </w:r>
      <w:r w:rsidR="008A3818" w:rsidRPr="00BB447F">
        <w:instrText>Language Vulnerabilities:Dead store [WXQ]</w:instrText>
      </w:r>
      <w:r w:rsidR="008A3818">
        <w:instrText xml:space="preserve">" </w:instrText>
      </w:r>
      <w:r w:rsidR="003C44DE">
        <w:fldChar w:fldCharType="end"/>
      </w:r>
    </w:p>
    <w:p w14:paraId="7087D0F7" w14:textId="77777777" w:rsidR="004C770C" w:rsidRDefault="00726AF3" w:rsidP="004C770C">
      <w:pPr>
        <w:pStyle w:val="Heading3"/>
      </w:pPr>
      <w:bookmarkStart w:id="1341" w:name="_Toc508618993"/>
      <w:r>
        <w:t>6</w:t>
      </w:r>
      <w:r w:rsidR="009E501C">
        <w:t>.</w:t>
      </w:r>
      <w:r w:rsidR="003427F7">
        <w:t>1</w:t>
      </w:r>
      <w:r w:rsidR="00015334">
        <w:t>8</w:t>
      </w:r>
      <w:r w:rsidR="004C770C" w:rsidRPr="001426B4">
        <w:t>.1</w:t>
      </w:r>
      <w:r w:rsidR="00074057">
        <w:t xml:space="preserve"> </w:t>
      </w:r>
      <w:r w:rsidR="004C770C" w:rsidRPr="001426B4">
        <w:t>Applicability to language</w:t>
      </w:r>
      <w:bookmarkEnd w:id="1341"/>
    </w:p>
    <w:p w14:paraId="25688ED7" w14:textId="77777777" w:rsidR="004C770C" w:rsidRDefault="004C770C" w:rsidP="004C770C">
      <w:r w:rsidRPr="007739F2">
        <w:t xml:space="preserve">This vulnerability exists in Ada as described in </w:t>
      </w:r>
      <w:r w:rsidR="00CF225A">
        <w:t xml:space="preserve">TR 24772-1 </w:t>
      </w:r>
      <w:del w:id="1342" w:author="Joyce L Tokar" w:date="2018-01-23T15:42:00Z">
        <w:r w:rsidR="00CF225A" w:rsidDel="006A0100">
          <w:delText>S</w:delText>
        </w:r>
        <w:r w:rsidRPr="007739F2" w:rsidDel="006A0100">
          <w:delText>ection</w:delText>
        </w:r>
      </w:del>
      <w:ins w:id="1343" w:author="Joyce L Tokar" w:date="2018-01-23T16:19:00Z">
        <w:r w:rsidR="004712FA">
          <w:t>s</w:t>
        </w:r>
      </w:ins>
      <w:ins w:id="1344" w:author="Joyce L Tokar" w:date="2018-01-23T15:42:00Z">
        <w:r w:rsidR="006A0100">
          <w:t>ubclause</w:t>
        </w:r>
      </w:ins>
      <w:r w:rsidRPr="007739F2">
        <w:t xml:space="preserve"> 6.</w:t>
      </w:r>
      <w:r w:rsidR="00497346">
        <w:t>18</w:t>
      </w:r>
      <w:r w:rsidRPr="007739F2">
        <w:t xml:space="preserve">, with the exception that in Ada if a variable is read by a different thread (task) than the thread that wrote a value to the variable it is not a dead store. Simply marking a variable as being </w:t>
      </w:r>
      <w:r w:rsidRPr="007739F2">
        <w:rPr>
          <w:rFonts w:ascii="Times New Roman" w:hAnsi="Times New Roman"/>
        </w:rPr>
        <w:t>Volatile</w:t>
      </w:r>
      <w:r w:rsidR="003C44DE">
        <w:rPr>
          <w:rFonts w:ascii="Times New Roman" w:hAnsi="Times New Roman"/>
        </w:rPr>
        <w:fldChar w:fldCharType="begin"/>
      </w:r>
      <w:r w:rsidR="009E1287">
        <w:instrText xml:space="preserve"> XE "</w:instrText>
      </w:r>
      <w:r w:rsidR="00017A66" w:rsidRPr="00017A66">
        <w:instrText>Volatile</w:instrText>
      </w:r>
      <w:r w:rsidR="009E1287">
        <w:instrText xml:space="preserve">" </w:instrText>
      </w:r>
      <w:r w:rsidR="003C44DE">
        <w:rPr>
          <w:rFonts w:ascii="Times New Roman" w:hAnsi="Times New Roman"/>
        </w:rPr>
        <w:fldChar w:fldCharType="end"/>
      </w:r>
      <w:r w:rsidRPr="007739F2">
        <w:t xml:space="preserve"> is usually considered to be too </w:t>
      </w:r>
      <w:r w:rsidR="00AD5842" w:rsidRPr="007739F2">
        <w:t>error</w:t>
      </w:r>
      <w:r w:rsidR="00AD5842">
        <w:t>-</w:t>
      </w:r>
      <w:r w:rsidRPr="007739F2">
        <w:t>prone for inter-thread (task) communication by the Ada community, and Ada has numerous facilities for safer inter thread communication.</w:t>
      </w:r>
    </w:p>
    <w:p w14:paraId="373C925E" w14:textId="77777777" w:rsidR="004C770C" w:rsidRDefault="004C770C" w:rsidP="004C770C">
      <w:r w:rsidRPr="007739F2">
        <w:lastRenderedPageBreak/>
        <w:t>Ada compilers do exist that detect and generate compiler warnings for dead stores.</w:t>
      </w:r>
    </w:p>
    <w:p w14:paraId="29C7E5D5" w14:textId="77777777" w:rsidR="004C770C" w:rsidRDefault="004C770C" w:rsidP="004C770C">
      <w:r w:rsidRPr="007739F2">
        <w:t xml:space="preserve">The error in </w:t>
      </w:r>
      <w:r w:rsidR="00CF225A">
        <w:t xml:space="preserve">TR 24772-1 </w:t>
      </w:r>
      <w:del w:id="1345" w:author="Joyce L Tokar" w:date="2018-01-23T15:42:00Z">
        <w:r w:rsidR="00CF225A" w:rsidDel="006A0100">
          <w:delText>Section</w:delText>
        </w:r>
      </w:del>
      <w:ins w:id="1346" w:author="Joyce L Tokar" w:date="2018-01-23T16:19:00Z">
        <w:r w:rsidR="004712FA">
          <w:t>s</w:t>
        </w:r>
      </w:ins>
      <w:ins w:id="1347" w:author="Joyce L Tokar" w:date="2018-01-23T15:42:00Z">
        <w:r w:rsidR="006A0100">
          <w:t>ubclause</w:t>
        </w:r>
      </w:ins>
      <w:r w:rsidR="00CF225A">
        <w:t xml:space="preserve"> </w:t>
      </w:r>
      <w:r w:rsidRPr="007739F2">
        <w:t>6.</w:t>
      </w:r>
      <w:r w:rsidR="00497346">
        <w:t>18</w:t>
      </w:r>
      <w:r w:rsidRPr="007739F2">
        <w:t>.3 that the planned reader misspells the name of the store is possible but highly unlikely in Ada since all objects must be declared and typed and the existence of two objects with almost identical names and compatible types (for assignment) in the same scope would be readily detectable.</w:t>
      </w:r>
    </w:p>
    <w:p w14:paraId="74C8F35E" w14:textId="77777777" w:rsidR="004C770C" w:rsidRDefault="00726AF3" w:rsidP="004C770C">
      <w:pPr>
        <w:pStyle w:val="Heading3"/>
      </w:pPr>
      <w:bookmarkStart w:id="1348" w:name="_Toc508618994"/>
      <w:r>
        <w:t>6</w:t>
      </w:r>
      <w:r w:rsidR="009E501C">
        <w:t>.</w:t>
      </w:r>
      <w:r w:rsidR="003427F7">
        <w:t>1</w:t>
      </w:r>
      <w:r w:rsidR="00015334">
        <w:t>8</w:t>
      </w:r>
      <w:r w:rsidR="004C770C" w:rsidRPr="00F445B8">
        <w:t>.</w:t>
      </w:r>
      <w:r w:rsidR="004C770C">
        <w:t>2</w:t>
      </w:r>
      <w:r w:rsidR="004C770C" w:rsidRPr="00F445B8">
        <w:t xml:space="preserve"> Guidance to Language Users</w:t>
      </w:r>
      <w:bookmarkEnd w:id="1348"/>
    </w:p>
    <w:p w14:paraId="5C2D58EE" w14:textId="77777777" w:rsidR="00AE40E0" w:rsidRDefault="009739AB">
      <w:pPr>
        <w:numPr>
          <w:ilvl w:val="0"/>
          <w:numId w:val="336"/>
        </w:numPr>
        <w:spacing w:after="0" w:line="240" w:lineRule="auto"/>
        <w:rPr>
          <w:ins w:id="1349" w:author="Joyce L Tokar" w:date="2018-01-23T16:55:00Z"/>
        </w:rPr>
      </w:pPr>
      <w:ins w:id="1350" w:author="Joyce L Tokar" w:date="2018-01-23T16:55:00Z">
        <w:r w:rsidRPr="009739AB">
          <w:t>Follow the mitigation mechanisms of subclause 6.18.5 of TR 24772-1</w:t>
        </w:r>
        <w:r w:rsidR="003C44DE" w:rsidRPr="003C44DE">
          <w:t>.</w:t>
        </w:r>
      </w:ins>
    </w:p>
    <w:p w14:paraId="52B97EFF" w14:textId="77777777" w:rsidR="00AE40E0" w:rsidRDefault="004C770C">
      <w:pPr>
        <w:numPr>
          <w:ilvl w:val="0"/>
          <w:numId w:val="336"/>
        </w:numPr>
        <w:spacing w:after="0" w:line="240" w:lineRule="auto"/>
      </w:pPr>
      <w:r>
        <w:t xml:space="preserve">Use Ada compilers that detect and generate compiler warnings for </w:t>
      </w:r>
      <w:r w:rsidR="00DA7747">
        <w:t>dead stores.</w:t>
      </w:r>
    </w:p>
    <w:p w14:paraId="3149E2FD" w14:textId="77777777" w:rsidR="00AE40E0" w:rsidRDefault="00DA7747">
      <w:pPr>
        <w:numPr>
          <w:ilvl w:val="0"/>
          <w:numId w:val="336"/>
        </w:numPr>
        <w:spacing w:after="0" w:line="240" w:lineRule="auto"/>
      </w:pPr>
      <w:r>
        <w:t>U</w:t>
      </w:r>
      <w:r w:rsidR="004C770C">
        <w:t>se static analysis tools to detect such problems.</w:t>
      </w:r>
    </w:p>
    <w:p w14:paraId="7A95E264" w14:textId="77777777" w:rsidR="004C770C" w:rsidRDefault="00726AF3" w:rsidP="004C770C">
      <w:pPr>
        <w:pStyle w:val="Heading2"/>
      </w:pPr>
      <w:bookmarkStart w:id="1351" w:name="_Ref336423432"/>
      <w:bookmarkStart w:id="1352" w:name="_Toc358896504"/>
      <w:bookmarkStart w:id="1353" w:name="_Toc508618995"/>
      <w:r>
        <w:t>6</w:t>
      </w:r>
      <w:r w:rsidR="009E501C">
        <w:t>.</w:t>
      </w:r>
      <w:r w:rsidR="00015334">
        <w:t>19</w:t>
      </w:r>
      <w:r w:rsidR="00074057">
        <w:t xml:space="preserve"> </w:t>
      </w:r>
      <w:r w:rsidR="004C770C">
        <w:t>Unused Variable [YZS]</w:t>
      </w:r>
      <w:bookmarkEnd w:id="1351"/>
      <w:bookmarkEnd w:id="1352"/>
      <w:bookmarkEnd w:id="1353"/>
      <w:r w:rsidR="003C44DE">
        <w:fldChar w:fldCharType="begin"/>
      </w:r>
      <w:r w:rsidR="008A3818">
        <w:instrText xml:space="preserve"> XE "</w:instrText>
      </w:r>
      <w:r w:rsidR="008A3818" w:rsidRPr="00CD6BF4">
        <w:instrText>YZS</w:instrText>
      </w:r>
      <w:r w:rsidR="00EB0723">
        <w:instrText xml:space="preserve"> </w:instrText>
      </w:r>
      <w:r w:rsidR="008A3818" w:rsidRPr="008A3818">
        <w:instrText xml:space="preserve"> </w:instrText>
      </w:r>
      <w:r w:rsidR="008A3818">
        <w:instrText>–</w:instrText>
      </w:r>
      <w:r w:rsidR="008A3818" w:rsidRPr="00CD6BF4">
        <w:instrText xml:space="preserve"> Unused Variable</w:instrText>
      </w:r>
      <w:r w:rsidR="008A3818">
        <w:instrText xml:space="preserve">" </w:instrText>
      </w:r>
      <w:r w:rsidR="003C44DE">
        <w:fldChar w:fldCharType="end"/>
      </w:r>
      <w:r w:rsidR="003C44DE">
        <w:fldChar w:fldCharType="begin"/>
      </w:r>
      <w:r w:rsidR="008A3818">
        <w:instrText xml:space="preserve"> XE "</w:instrText>
      </w:r>
      <w:r w:rsidR="008A3818" w:rsidRPr="00CB7827">
        <w:instrText>Language Vulnerabilities:Unused Variable [YZS]</w:instrText>
      </w:r>
      <w:r w:rsidR="008A3818">
        <w:instrText xml:space="preserve">" </w:instrText>
      </w:r>
      <w:r w:rsidR="003C44DE">
        <w:fldChar w:fldCharType="end"/>
      </w:r>
    </w:p>
    <w:p w14:paraId="631B1867" w14:textId="77777777" w:rsidR="004C770C" w:rsidRDefault="00726AF3" w:rsidP="004C770C">
      <w:pPr>
        <w:pStyle w:val="Heading3"/>
      </w:pPr>
      <w:bookmarkStart w:id="1354" w:name="_Toc508618996"/>
      <w:r>
        <w:t>6</w:t>
      </w:r>
      <w:r w:rsidR="009E501C">
        <w:t>.</w:t>
      </w:r>
      <w:r w:rsidR="00015334">
        <w:t>19</w:t>
      </w:r>
      <w:r w:rsidR="004C770C">
        <w:t>.1</w:t>
      </w:r>
      <w:r w:rsidR="00074057">
        <w:t xml:space="preserve"> </w:t>
      </w:r>
      <w:r w:rsidR="004C770C">
        <w:t>Applicability to language</w:t>
      </w:r>
      <w:bookmarkEnd w:id="1354"/>
    </w:p>
    <w:p w14:paraId="21840DD9" w14:textId="77777777" w:rsidR="004C770C" w:rsidRDefault="004C770C" w:rsidP="004C770C">
      <w:r w:rsidRPr="00721278">
        <w:t xml:space="preserve">This vulnerability exists in Ada as described in </w:t>
      </w:r>
      <w:del w:id="1355" w:author="Joyce L Tokar" w:date="2018-01-22T15:51:00Z">
        <w:r w:rsidR="00CF225A" w:rsidDel="00A26F7C">
          <w:delText>S</w:delText>
        </w:r>
        <w:r w:rsidRPr="00721278" w:rsidDel="00A26F7C">
          <w:delText>ection</w:delText>
        </w:r>
      </w:del>
      <w:ins w:id="1356" w:author="Joyce L Tokar" w:date="2018-01-23T16:19:00Z">
        <w:r w:rsidR="004712FA">
          <w:t>s</w:t>
        </w:r>
      </w:ins>
      <w:ins w:id="1357" w:author="Joyce L Tokar" w:date="2018-01-23T15:43:00Z">
        <w:r w:rsidR="006A0100">
          <w:t>ubclause</w:t>
        </w:r>
      </w:ins>
      <w:ins w:id="1358" w:author="Joyce L Tokar" w:date="2018-01-23T15:52:00Z">
        <w:r w:rsidR="009C600D">
          <w:t xml:space="preserve"> </w:t>
        </w:r>
      </w:ins>
      <w:del w:id="1359" w:author="Joyce L Tokar" w:date="2018-01-22T15:51:00Z">
        <w:r w:rsidRPr="00721278" w:rsidDel="00A26F7C">
          <w:delText xml:space="preserve"> </w:delText>
        </w:r>
      </w:del>
      <w:r w:rsidRPr="00721278">
        <w:t>6.</w:t>
      </w:r>
      <w:r w:rsidR="00497346">
        <w:t>19</w:t>
      </w:r>
      <w:r w:rsidR="00CF225A">
        <w:t xml:space="preserve"> of TR 24772-1</w:t>
      </w:r>
      <w:r w:rsidRPr="00721278">
        <w:t>, although Ada compilers do exist that detect and generate compiler warnings for unused variables.</w:t>
      </w:r>
    </w:p>
    <w:p w14:paraId="6213FCEB" w14:textId="77777777" w:rsidR="004C770C" w:rsidRDefault="00726AF3" w:rsidP="004C770C">
      <w:pPr>
        <w:pStyle w:val="Heading3"/>
        <w:widowControl w:val="0"/>
        <w:numPr>
          <w:ilvl w:val="2"/>
          <w:numId w:val="0"/>
        </w:numPr>
        <w:tabs>
          <w:tab w:val="num" w:pos="0"/>
        </w:tabs>
        <w:suppressAutoHyphens/>
        <w:spacing w:after="120"/>
        <w:rPr>
          <w:kern w:val="32"/>
        </w:rPr>
      </w:pPr>
      <w:bookmarkStart w:id="1360" w:name="_Toc508618997"/>
      <w:r>
        <w:rPr>
          <w:kern w:val="32"/>
        </w:rPr>
        <w:t>6</w:t>
      </w:r>
      <w:r w:rsidR="009E501C">
        <w:rPr>
          <w:kern w:val="32"/>
        </w:rPr>
        <w:t>.</w:t>
      </w:r>
      <w:r w:rsidR="00015334">
        <w:rPr>
          <w:kern w:val="32"/>
        </w:rPr>
        <w:t>19</w:t>
      </w:r>
      <w:r w:rsidR="004C770C">
        <w:rPr>
          <w:kern w:val="32"/>
        </w:rPr>
        <w:t>.2</w:t>
      </w:r>
      <w:r w:rsidR="00074057">
        <w:rPr>
          <w:kern w:val="32"/>
        </w:rPr>
        <w:t xml:space="preserve"> </w:t>
      </w:r>
      <w:r w:rsidR="004C770C">
        <w:rPr>
          <w:kern w:val="32"/>
        </w:rPr>
        <w:t>Guidance to language users</w:t>
      </w:r>
      <w:bookmarkEnd w:id="1360"/>
    </w:p>
    <w:p w14:paraId="33DAC154" w14:textId="77777777" w:rsidR="002041CE" w:rsidRDefault="003C44DE" w:rsidP="00DA7747">
      <w:pPr>
        <w:pStyle w:val="ListParagraph"/>
        <w:numPr>
          <w:ilvl w:val="0"/>
          <w:numId w:val="328"/>
        </w:numPr>
        <w:spacing w:before="120" w:after="120" w:line="240" w:lineRule="auto"/>
        <w:rPr>
          <w:ins w:id="1361" w:author="Joyce L Tokar" w:date="2018-01-23T16:59:00Z"/>
        </w:rPr>
      </w:pPr>
      <w:ins w:id="1362" w:author="Joyce L Tokar" w:date="2018-01-23T16:59:00Z">
        <w:r w:rsidRPr="003C44DE">
          <w:t>Follow the mitigation mechanisms of subclause 6.19.5 of TR 24772-1</w:t>
        </w:r>
        <w:r w:rsidR="002041CE">
          <w:t>.</w:t>
        </w:r>
      </w:ins>
    </w:p>
    <w:p w14:paraId="6A3773F4" w14:textId="77777777" w:rsidR="004C770C" w:rsidRDefault="004C770C" w:rsidP="00DA7747">
      <w:pPr>
        <w:pStyle w:val="ListParagraph"/>
        <w:numPr>
          <w:ilvl w:val="0"/>
          <w:numId w:val="328"/>
        </w:numPr>
        <w:spacing w:before="120" w:after="120" w:line="240" w:lineRule="auto"/>
      </w:pPr>
      <w:r>
        <w:t xml:space="preserve">Do not declare variables of the same type with similar names. Use distinctive identifiers and the strong typing of Ada (for example through declaring specific types such as </w:t>
      </w:r>
      <w:r w:rsidRPr="00552FE8">
        <w:rPr>
          <w:rFonts w:ascii="Times New Roman" w:hAnsi="Times New Roman"/>
        </w:rPr>
        <w:t xml:space="preserve">Pig_Counter </w:t>
      </w:r>
      <w:r w:rsidRPr="00552FE8">
        <w:rPr>
          <w:rFonts w:ascii="Times New Roman" w:hAnsi="Times New Roman"/>
          <w:b/>
          <w:bCs/>
        </w:rPr>
        <w:t>is range</w:t>
      </w:r>
      <w:r w:rsidRPr="00552FE8">
        <w:rPr>
          <w:rFonts w:ascii="Times New Roman" w:hAnsi="Times New Roman"/>
        </w:rPr>
        <w:t xml:space="preserve"> 0 .. 1000;</w:t>
      </w:r>
      <w:r>
        <w:t xml:space="preserve"> rather than just </w:t>
      </w:r>
      <w:r w:rsidRPr="00552FE8">
        <w:rPr>
          <w:rFonts w:ascii="Times New Roman" w:hAnsi="Times New Roman"/>
        </w:rPr>
        <w:t>Pig: Integer;</w:t>
      </w:r>
      <w:r>
        <w:t>) to reduce the number of variables of the same type.</w:t>
      </w:r>
    </w:p>
    <w:p w14:paraId="6C683992" w14:textId="77777777" w:rsidR="004C770C" w:rsidRDefault="004C770C" w:rsidP="00DA7747">
      <w:pPr>
        <w:pStyle w:val="ListParagraph"/>
        <w:numPr>
          <w:ilvl w:val="0"/>
          <w:numId w:val="328"/>
        </w:numPr>
        <w:spacing w:before="120" w:after="120" w:line="240" w:lineRule="auto"/>
      </w:pPr>
      <w:r w:rsidRPr="00721278">
        <w:t xml:space="preserve">Use Ada compilers that detect and generate compiler warnings for </w:t>
      </w:r>
      <w:r w:rsidR="00BC33B5">
        <w:t>unused variables</w:t>
      </w:r>
      <w:r>
        <w:t>.</w:t>
      </w:r>
    </w:p>
    <w:p w14:paraId="75757F63" w14:textId="77777777" w:rsidR="004C770C" w:rsidDel="009D5248" w:rsidRDefault="004C770C" w:rsidP="00DA7747">
      <w:pPr>
        <w:pStyle w:val="ListParagraph"/>
        <w:numPr>
          <w:ilvl w:val="0"/>
          <w:numId w:val="328"/>
        </w:numPr>
        <w:spacing w:before="120" w:after="120" w:line="240" w:lineRule="auto"/>
        <w:rPr>
          <w:del w:id="1363" w:author="Joyce L Tokar" w:date="2018-02-26T15:26:00Z"/>
        </w:rPr>
      </w:pPr>
      <w:del w:id="1364" w:author="Joyce L Tokar" w:date="2018-02-26T15:26:00Z">
        <w:r w:rsidDel="009D5248">
          <w:delText>U</w:delText>
        </w:r>
        <w:r w:rsidRPr="00721278" w:rsidDel="009D5248">
          <w:delText>se static analysis tools to detect</w:delText>
        </w:r>
        <w:r w:rsidR="005D4B08" w:rsidDel="009D5248">
          <w:delText xml:space="preserve"> </w:delText>
        </w:r>
        <w:r w:rsidR="00123433" w:rsidDel="009D5248">
          <w:delText>unused variables</w:delText>
        </w:r>
        <w:r w:rsidRPr="00721278" w:rsidDel="009D5248">
          <w:delText>.</w:delText>
        </w:r>
        <w:r w:rsidDel="009D5248">
          <w:delText xml:space="preserve"> </w:delText>
        </w:r>
      </w:del>
    </w:p>
    <w:p w14:paraId="37A4E1CA" w14:textId="77777777" w:rsidR="004C770C" w:rsidRDefault="00726AF3" w:rsidP="004C770C">
      <w:pPr>
        <w:pStyle w:val="Heading2"/>
      </w:pPr>
      <w:bookmarkStart w:id="1365" w:name="_Ref336414331"/>
      <w:bookmarkStart w:id="1366" w:name="_Toc358896505"/>
      <w:bookmarkStart w:id="1367" w:name="_Toc508618998"/>
      <w:r>
        <w:t>6</w:t>
      </w:r>
      <w:r w:rsidR="009E501C">
        <w:t>.</w:t>
      </w:r>
      <w:r w:rsidR="004C770C">
        <w:t>2</w:t>
      </w:r>
      <w:r w:rsidR="00015334">
        <w:t>0</w:t>
      </w:r>
      <w:r w:rsidR="00074057">
        <w:t xml:space="preserve"> </w:t>
      </w:r>
      <w:r w:rsidR="004C770C">
        <w:t>Identifier Name Reuse [YOW]</w:t>
      </w:r>
      <w:bookmarkEnd w:id="1365"/>
      <w:bookmarkEnd w:id="1366"/>
      <w:bookmarkEnd w:id="1367"/>
      <w:r w:rsidR="003C44DE">
        <w:fldChar w:fldCharType="begin"/>
      </w:r>
      <w:r w:rsidR="008A3818">
        <w:instrText xml:space="preserve"> XE "</w:instrText>
      </w:r>
      <w:r w:rsidR="008A3818" w:rsidRPr="00B95329">
        <w:instrText>YOW</w:instrText>
      </w:r>
      <w:r w:rsidR="00EB0723">
        <w:instrText xml:space="preserve"> </w:instrText>
      </w:r>
      <w:r w:rsidR="008A3818">
        <w:instrText>–</w:instrText>
      </w:r>
      <w:r w:rsidR="008A3818" w:rsidRPr="00B95329">
        <w:instrText xml:space="preserve"> Identifier Name Reuse</w:instrText>
      </w:r>
      <w:r w:rsidR="008A3818">
        <w:instrText xml:space="preserve">" </w:instrText>
      </w:r>
      <w:r w:rsidR="003C44DE">
        <w:fldChar w:fldCharType="end"/>
      </w:r>
      <w:r w:rsidR="003C44DE">
        <w:fldChar w:fldCharType="begin"/>
      </w:r>
      <w:r w:rsidR="008A3818">
        <w:instrText xml:space="preserve"> XE "</w:instrText>
      </w:r>
      <w:r w:rsidR="008A3818" w:rsidRPr="0037227D">
        <w:instrText>Language Vulnerabilities:Identifier Name Reuse [YOW]</w:instrText>
      </w:r>
      <w:r w:rsidR="008A3818">
        <w:instrText xml:space="preserve">" </w:instrText>
      </w:r>
      <w:r w:rsidR="003C44DE">
        <w:fldChar w:fldCharType="end"/>
      </w:r>
    </w:p>
    <w:p w14:paraId="4B76E0B8" w14:textId="77777777" w:rsidR="004C770C" w:rsidRDefault="00726AF3" w:rsidP="004C770C">
      <w:pPr>
        <w:pStyle w:val="Heading3"/>
        <w:widowControl w:val="0"/>
        <w:numPr>
          <w:ilvl w:val="2"/>
          <w:numId w:val="0"/>
        </w:numPr>
        <w:tabs>
          <w:tab w:val="left" w:pos="0"/>
        </w:tabs>
        <w:suppressAutoHyphens/>
        <w:spacing w:after="120"/>
      </w:pPr>
      <w:bookmarkStart w:id="1368" w:name="_Toc508618999"/>
      <w:r>
        <w:t>6</w:t>
      </w:r>
      <w:r w:rsidR="009E501C">
        <w:t>.</w:t>
      </w:r>
      <w:r w:rsidR="004C770C">
        <w:t>2</w:t>
      </w:r>
      <w:r w:rsidR="00015334">
        <w:t>0</w:t>
      </w:r>
      <w:r w:rsidR="004C770C">
        <w:t>.1</w:t>
      </w:r>
      <w:r w:rsidR="00074057">
        <w:t xml:space="preserve"> </w:t>
      </w:r>
      <w:r w:rsidR="004C770C">
        <w:t>Applicability to language</w:t>
      </w:r>
      <w:bookmarkEnd w:id="1368"/>
    </w:p>
    <w:p w14:paraId="2A97C09F" w14:textId="77777777" w:rsidR="004C770C" w:rsidRDefault="004C770C" w:rsidP="004C770C">
      <w:r>
        <w:t>Ada is a language that permits local scope, and names within nested scopes can hide identical names declared in an outer scope.  As such it is susceptible to the vulnerability.  For subprograms and other overloaded entities the problem is reduced by the fact that hiding also takes the signatures of the entities into account.  Entities with different signatures, therefore, do not hide each other.</w:t>
      </w:r>
    </w:p>
    <w:p w14:paraId="1AC55C12" w14:textId="77777777" w:rsidR="004C770C" w:rsidRDefault="004C770C" w:rsidP="004C770C">
      <w:r>
        <w:t>Name collisions with keywords cannot happen in Ada because keywords are reserved.</w:t>
      </w:r>
    </w:p>
    <w:p w14:paraId="2069DCE2" w14:textId="77777777" w:rsidR="004C770C" w:rsidRDefault="004C770C" w:rsidP="004C770C">
      <w:r w:rsidRPr="00A60295">
        <w:t xml:space="preserve">The mechanism of failure identified in </w:t>
      </w:r>
      <w:ins w:id="1369" w:author="Joyce L Tokar" w:date="2018-01-23T16:19:00Z">
        <w:r w:rsidR="004712FA">
          <w:t>s</w:t>
        </w:r>
      </w:ins>
      <w:ins w:id="1370" w:author="Joyce L Tokar" w:date="2018-01-23T15:53:00Z">
        <w:r w:rsidR="009C600D">
          <w:t xml:space="preserve">ubclause </w:t>
        </w:r>
      </w:ins>
      <w:ins w:id="1371" w:author="Joyce L Tokar" w:date="2018-01-22T15:51:00Z">
        <w:r w:rsidR="00A26F7C">
          <w:t xml:space="preserve">6.20.3 of </w:t>
        </w:r>
      </w:ins>
      <w:r w:rsidR="00CF225A">
        <w:t xml:space="preserve">TR 24772-1 </w:t>
      </w:r>
      <w:del w:id="1372" w:author="Joyce L Tokar" w:date="2018-01-22T15:52:00Z">
        <w:r w:rsidR="00CF225A" w:rsidDel="00A26F7C">
          <w:delText>S</w:delText>
        </w:r>
        <w:r w:rsidRPr="00A60295" w:rsidDel="00A26F7C">
          <w:delText>ection 6.2</w:delText>
        </w:r>
        <w:r w:rsidR="00497346" w:rsidDel="00A26F7C">
          <w:delText>0</w:delText>
        </w:r>
        <w:r w:rsidRPr="00A60295" w:rsidDel="00A26F7C">
          <w:delText xml:space="preserve">.3 </w:delText>
        </w:r>
      </w:del>
      <w:r w:rsidRPr="00A60295">
        <w:t>regarding the declaration of non-unique identifiers in the same scope cannot occur in Ada because all characters in an identifier are significant.</w:t>
      </w:r>
    </w:p>
    <w:p w14:paraId="184B8260" w14:textId="77777777" w:rsidR="004C770C" w:rsidRDefault="00726AF3" w:rsidP="004C770C">
      <w:pPr>
        <w:pStyle w:val="Heading3"/>
        <w:widowControl w:val="0"/>
        <w:numPr>
          <w:ilvl w:val="2"/>
          <w:numId w:val="0"/>
        </w:numPr>
        <w:tabs>
          <w:tab w:val="left" w:pos="0"/>
        </w:tabs>
        <w:suppressAutoHyphens/>
        <w:spacing w:after="120"/>
      </w:pPr>
      <w:bookmarkStart w:id="1373" w:name="_Toc508619000"/>
      <w:r>
        <w:t>6</w:t>
      </w:r>
      <w:r w:rsidR="009E501C">
        <w:t>.</w:t>
      </w:r>
      <w:r w:rsidR="004C770C">
        <w:t>2</w:t>
      </w:r>
      <w:r w:rsidR="00015334">
        <w:t>0</w:t>
      </w:r>
      <w:r w:rsidR="004C770C">
        <w:t>.2</w:t>
      </w:r>
      <w:r w:rsidR="00074057">
        <w:t xml:space="preserve"> </w:t>
      </w:r>
      <w:r w:rsidR="004C770C">
        <w:t>Guidance to language users</w:t>
      </w:r>
      <w:bookmarkEnd w:id="1373"/>
    </w:p>
    <w:p w14:paraId="23D5602A" w14:textId="77777777" w:rsidR="00AE40E0" w:rsidRDefault="003C44DE">
      <w:pPr>
        <w:numPr>
          <w:ilvl w:val="0"/>
          <w:numId w:val="337"/>
        </w:numPr>
        <w:spacing w:after="0" w:line="240" w:lineRule="auto"/>
        <w:rPr>
          <w:ins w:id="1374" w:author="Joyce L Tokar" w:date="2018-01-23T16:59:00Z"/>
        </w:rPr>
      </w:pPr>
      <w:ins w:id="1375" w:author="Joyce L Tokar" w:date="2018-01-23T16:59:00Z">
        <w:r w:rsidRPr="003C44DE">
          <w:t>Follow the mitigation mechanisms of subclause 6.20.5 of TR 24772-1</w:t>
        </w:r>
      </w:ins>
      <w:ins w:id="1376" w:author="Joyce L Tokar" w:date="2018-01-23T17:00:00Z">
        <w:r w:rsidR="002041CE">
          <w:t>.</w:t>
        </w:r>
      </w:ins>
    </w:p>
    <w:p w14:paraId="4BD6E314" w14:textId="77777777" w:rsidR="00AE40E0" w:rsidRDefault="004C770C">
      <w:pPr>
        <w:numPr>
          <w:ilvl w:val="0"/>
          <w:numId w:val="337"/>
        </w:numPr>
        <w:spacing w:after="0" w:line="240" w:lineRule="auto"/>
      </w:pPr>
      <w:r>
        <w:t xml:space="preserve">Use </w:t>
      </w:r>
      <w:r w:rsidRPr="00E862CA">
        <w:rPr>
          <w:i/>
          <w:iCs/>
        </w:rPr>
        <w:t>expanded names</w:t>
      </w:r>
      <w:r>
        <w:t xml:space="preserve"> whenever confusion may arise</w:t>
      </w:r>
      <w:r>
        <w:rPr>
          <w:i/>
          <w:iCs/>
        </w:rPr>
        <w:t>.</w:t>
      </w:r>
      <w:r>
        <w:t xml:space="preserve"> </w:t>
      </w:r>
    </w:p>
    <w:p w14:paraId="0DD25C79" w14:textId="77777777" w:rsidR="00AE40E0" w:rsidRDefault="004C770C">
      <w:pPr>
        <w:numPr>
          <w:ilvl w:val="0"/>
          <w:numId w:val="337"/>
        </w:numPr>
        <w:spacing w:after="0" w:line="240" w:lineRule="auto"/>
      </w:pPr>
      <w:commentRangeStart w:id="1377"/>
      <w:r w:rsidRPr="00D56E55">
        <w:t>Use</w:t>
      </w:r>
      <w:commentRangeEnd w:id="1377"/>
      <w:r w:rsidR="00892E01">
        <w:rPr>
          <w:rStyle w:val="CommentReference"/>
        </w:rPr>
        <w:commentReference w:id="1377"/>
      </w:r>
      <w:r w:rsidRPr="00D56E55">
        <w:t xml:space="preserve"> Ada compilers that generate compile time warnings for declarations in inner scopes that hi</w:t>
      </w:r>
      <w:r>
        <w:t>de declarations in outer scopes.</w:t>
      </w:r>
    </w:p>
    <w:p w14:paraId="5A323824" w14:textId="77777777" w:rsidR="00AE40E0" w:rsidRDefault="004C770C">
      <w:pPr>
        <w:numPr>
          <w:ilvl w:val="0"/>
          <w:numId w:val="337"/>
        </w:numPr>
        <w:spacing w:after="0" w:line="240" w:lineRule="auto"/>
      </w:pPr>
      <w:r>
        <w:t>U</w:t>
      </w:r>
      <w:r w:rsidRPr="00D56E55">
        <w:t>se static analysis tools that detect the same problem.</w:t>
      </w:r>
    </w:p>
    <w:p w14:paraId="53A0A108" w14:textId="77777777" w:rsidR="004C770C" w:rsidRDefault="00726AF3" w:rsidP="004C770C">
      <w:pPr>
        <w:pStyle w:val="Heading2"/>
      </w:pPr>
      <w:bookmarkStart w:id="1378" w:name="_Ref336423347"/>
      <w:bookmarkStart w:id="1379" w:name="_Toc358896506"/>
      <w:bookmarkStart w:id="1380" w:name="_Toc508619001"/>
      <w:r>
        <w:t>6</w:t>
      </w:r>
      <w:r w:rsidR="009E501C">
        <w:t>.</w:t>
      </w:r>
      <w:r w:rsidR="004C770C">
        <w:t>2</w:t>
      </w:r>
      <w:r w:rsidR="00015334">
        <w:t>1</w:t>
      </w:r>
      <w:r w:rsidR="00074057">
        <w:t xml:space="preserve"> </w:t>
      </w:r>
      <w:r w:rsidR="004C770C">
        <w:t>Namespace Issues [BJL]</w:t>
      </w:r>
      <w:bookmarkEnd w:id="1378"/>
      <w:bookmarkEnd w:id="1379"/>
      <w:bookmarkEnd w:id="1380"/>
      <w:r w:rsidR="003C44DE">
        <w:fldChar w:fldCharType="begin"/>
      </w:r>
      <w:r w:rsidR="008A3818">
        <w:instrText xml:space="preserve"> XE "</w:instrText>
      </w:r>
      <w:r w:rsidR="008A3818" w:rsidRPr="00FC4446">
        <w:instrText>BJL</w:instrText>
      </w:r>
      <w:r w:rsidR="00EB0723">
        <w:instrText xml:space="preserve"> </w:instrText>
      </w:r>
      <w:r w:rsidR="008A3818">
        <w:instrText>–</w:instrText>
      </w:r>
      <w:r w:rsidR="008A3818" w:rsidRPr="00FC4446">
        <w:instrText xml:space="preserve"> Namespace Issues</w:instrText>
      </w:r>
      <w:r w:rsidR="008A3818">
        <w:instrText xml:space="preserve">" </w:instrText>
      </w:r>
      <w:r w:rsidR="003C44DE">
        <w:fldChar w:fldCharType="end"/>
      </w:r>
      <w:r w:rsidR="003C44DE">
        <w:fldChar w:fldCharType="begin"/>
      </w:r>
      <w:r w:rsidR="008A3818">
        <w:instrText xml:space="preserve"> XE "</w:instrText>
      </w:r>
      <w:r w:rsidR="008A3818" w:rsidRPr="004278C2">
        <w:instrText>Language Vulnerabilities:Namespace Issues [BJL]</w:instrText>
      </w:r>
      <w:r w:rsidR="008A3818">
        <w:instrText xml:space="preserve">" </w:instrText>
      </w:r>
      <w:r w:rsidR="003C44DE">
        <w:fldChar w:fldCharType="end"/>
      </w:r>
    </w:p>
    <w:p w14:paraId="544E9595" w14:textId="77777777" w:rsidR="004C770C" w:rsidRPr="00771775" w:rsidRDefault="004C770C" w:rsidP="004C770C">
      <w:r>
        <w:t xml:space="preserve">This vulnerability is not applicable to Ada because Ada does not attempt to disambiguate conflicting names imported from different packages. Instead, use of a name with conflicting imported declarations causes a compile </w:t>
      </w:r>
      <w:r>
        <w:lastRenderedPageBreak/>
        <w:t xml:space="preserve">time error. The programmer can disambiguate the name usage by using a </w:t>
      </w:r>
      <w:r w:rsidR="00DA7747">
        <w:t>expanded</w:t>
      </w:r>
      <w:r>
        <w:t xml:space="preserve"> name that identifies the exporting package.</w:t>
      </w:r>
    </w:p>
    <w:p w14:paraId="65CD61A0" w14:textId="77777777" w:rsidR="004C770C" w:rsidRDefault="00726AF3" w:rsidP="004C770C">
      <w:pPr>
        <w:pStyle w:val="Heading2"/>
      </w:pPr>
      <w:bookmarkStart w:id="1381" w:name="_6.22_Initialization_of"/>
      <w:bookmarkStart w:id="1382" w:name="_Ref336414149"/>
      <w:bookmarkStart w:id="1383" w:name="_Toc358896507"/>
      <w:bookmarkStart w:id="1384" w:name="_Toc508619002"/>
      <w:bookmarkEnd w:id="1381"/>
      <w:r>
        <w:t>6</w:t>
      </w:r>
      <w:r w:rsidR="009E501C">
        <w:t>.</w:t>
      </w:r>
      <w:r w:rsidR="004C770C">
        <w:t>2</w:t>
      </w:r>
      <w:r w:rsidR="00015334">
        <w:t>2</w:t>
      </w:r>
      <w:r w:rsidR="00074057">
        <w:t xml:space="preserve"> </w:t>
      </w:r>
      <w:r w:rsidR="004C770C">
        <w:t>Initialization of Variables [LAV]</w:t>
      </w:r>
      <w:bookmarkEnd w:id="1382"/>
      <w:bookmarkEnd w:id="1383"/>
      <w:bookmarkEnd w:id="1384"/>
      <w:r w:rsidR="003C44DE">
        <w:fldChar w:fldCharType="begin"/>
      </w:r>
      <w:r w:rsidR="008A3818">
        <w:instrText xml:space="preserve"> XE "</w:instrText>
      </w:r>
      <w:r w:rsidR="008A3818" w:rsidRPr="006352E1">
        <w:instrText>LAV</w:instrText>
      </w:r>
      <w:r w:rsidR="00EB0723">
        <w:instrText xml:space="preserve"> </w:instrText>
      </w:r>
      <w:r w:rsidR="008A3818">
        <w:instrText>–</w:instrText>
      </w:r>
      <w:r w:rsidR="008A3818" w:rsidRPr="006352E1">
        <w:instrText xml:space="preserve"> Initialization of Variables</w:instrText>
      </w:r>
      <w:r w:rsidR="008A3818">
        <w:instrText xml:space="preserve">" </w:instrText>
      </w:r>
      <w:r w:rsidR="003C44DE">
        <w:fldChar w:fldCharType="end"/>
      </w:r>
      <w:r w:rsidR="003C44DE">
        <w:fldChar w:fldCharType="begin"/>
      </w:r>
      <w:r w:rsidR="008A3818">
        <w:instrText xml:space="preserve"> XE "</w:instrText>
      </w:r>
      <w:r w:rsidR="008A3818" w:rsidRPr="00EF71A2">
        <w:instrText>Language Vulnerabilities:Initialization of Variables [LAV]</w:instrText>
      </w:r>
      <w:r w:rsidR="008A3818">
        <w:instrText xml:space="preserve">" </w:instrText>
      </w:r>
      <w:r w:rsidR="003C44DE">
        <w:fldChar w:fldCharType="end"/>
      </w:r>
    </w:p>
    <w:p w14:paraId="13271191" w14:textId="77777777" w:rsidR="004C770C" w:rsidRDefault="00726AF3" w:rsidP="004C770C">
      <w:pPr>
        <w:pStyle w:val="Heading3"/>
      </w:pPr>
      <w:bookmarkStart w:id="1385" w:name="_Toc508619003"/>
      <w:r>
        <w:t>6</w:t>
      </w:r>
      <w:r w:rsidR="009E501C">
        <w:t>.</w:t>
      </w:r>
      <w:r w:rsidR="004C770C">
        <w:t>2</w:t>
      </w:r>
      <w:r w:rsidR="00015334">
        <w:t>2</w:t>
      </w:r>
      <w:r w:rsidR="004C770C">
        <w:t>.1</w:t>
      </w:r>
      <w:r w:rsidR="00074057">
        <w:t xml:space="preserve"> </w:t>
      </w:r>
      <w:r w:rsidR="004C770C">
        <w:t>Applicability to language</w:t>
      </w:r>
      <w:bookmarkEnd w:id="1385"/>
    </w:p>
    <w:p w14:paraId="5CD9A45E" w14:textId="77777777" w:rsidR="004C770C" w:rsidRDefault="004C770C" w:rsidP="004C770C">
      <w:pPr>
        <w:rPr>
          <w:kern w:val="32"/>
          <w:lang w:val="en-GB"/>
        </w:rPr>
      </w:pPr>
      <w:r>
        <w:rPr>
          <w:kern w:val="32"/>
        </w:rPr>
        <w:t>As in</w:t>
      </w:r>
      <w:r>
        <w:rPr>
          <w:kern w:val="32"/>
          <w:lang w:val="en-GB"/>
        </w:rPr>
        <w:t xml:space="preserve"> many languages, it is possible in Ada to make the mistake of using the value of an uninitialized variable. However, as described below, Ada prevents some of the most harmful possible effects of using the value.</w:t>
      </w:r>
    </w:p>
    <w:p w14:paraId="248388EF" w14:textId="77777777" w:rsidR="004C770C" w:rsidRPr="0005414D" w:rsidRDefault="004C770C" w:rsidP="004C770C">
      <w:pPr>
        <w:rPr>
          <w:kern w:val="32"/>
          <w:lang w:val="en-GB"/>
        </w:rPr>
      </w:pPr>
      <w:r>
        <w:rPr>
          <w:kern w:val="32"/>
          <w:lang w:val="en-GB"/>
        </w:rPr>
        <w:t>The vulnerability does not exist for pointer variables (or constants). Pointer</w:t>
      </w:r>
      <w:r w:rsidR="003C44DE">
        <w:rPr>
          <w:kern w:val="32"/>
          <w:lang w:val="en-GB"/>
        </w:rPr>
        <w:fldChar w:fldCharType="begin"/>
      </w:r>
      <w:r w:rsidR="002A55F1">
        <w:instrText xml:space="preserve"> XE "</w:instrText>
      </w:r>
      <w:r w:rsidR="002A55F1" w:rsidRPr="009926EF">
        <w:rPr>
          <w:rFonts w:cs="Arial"/>
          <w:kern w:val="32"/>
          <w:szCs w:val="20"/>
          <w:u w:val="single"/>
        </w:rPr>
        <w:instrText>Pointer</w:instrText>
      </w:r>
      <w:r w:rsidR="002A55F1">
        <w:instrText xml:space="preserve">" </w:instrText>
      </w:r>
      <w:r w:rsidR="003C44DE">
        <w:rPr>
          <w:kern w:val="32"/>
          <w:lang w:val="en-GB"/>
        </w:rPr>
        <w:fldChar w:fldCharType="end"/>
      </w:r>
      <w:r>
        <w:rPr>
          <w:kern w:val="32"/>
          <w:lang w:val="en-GB"/>
        </w:rPr>
        <w:t xml:space="preserve"> variables are initialized to </w:t>
      </w:r>
      <w:r w:rsidR="00CA779F" w:rsidRPr="00CA779F">
        <w:rPr>
          <w:rFonts w:ascii="Times New Roman" w:hAnsi="Times New Roman" w:cs="Times New Roman"/>
          <w:b/>
          <w:kern w:val="32"/>
          <w:lang w:val="en-GB"/>
        </w:rPr>
        <w:t xml:space="preserve">null </w:t>
      </w:r>
      <w:r>
        <w:rPr>
          <w:kern w:val="32"/>
          <w:lang w:val="en-GB"/>
        </w:rPr>
        <w:t xml:space="preserve">by default, and every dereference of a pointer </w:t>
      </w:r>
      <w:r w:rsidR="00D97764">
        <w:rPr>
          <w:kern w:val="32"/>
          <w:lang w:val="en-GB"/>
        </w:rPr>
        <w:t xml:space="preserve">that is not null-excluding </w:t>
      </w:r>
      <w:r>
        <w:rPr>
          <w:kern w:val="32"/>
          <w:lang w:val="en-GB"/>
        </w:rPr>
        <w:t xml:space="preserve">is checked for a </w:t>
      </w:r>
      <w:r w:rsidR="00CA779F" w:rsidRPr="00CA779F">
        <w:rPr>
          <w:rFonts w:cstheme="minorHAnsi"/>
          <w:bCs/>
          <w:kern w:val="32"/>
          <w:lang w:val="en-GB"/>
        </w:rPr>
        <w:t>null</w:t>
      </w:r>
      <w:r>
        <w:rPr>
          <w:kern w:val="32"/>
          <w:lang w:val="en-GB"/>
        </w:rPr>
        <w:t xml:space="preserve"> value. </w:t>
      </w:r>
    </w:p>
    <w:p w14:paraId="65290A0B" w14:textId="77777777" w:rsidR="004C770C" w:rsidRDefault="004C770C" w:rsidP="004C770C">
      <w:pPr>
        <w:rPr>
          <w:kern w:val="32"/>
          <w:lang w:val="en-GB"/>
        </w:rPr>
      </w:pPr>
      <w:r>
        <w:rPr>
          <w:kern w:val="32"/>
          <w:lang w:val="en-GB"/>
        </w:rPr>
        <w:t>The checks mandated by the type system apply to the use of uninitialized variables as well. Use of an out-of-bounds value in relevant contexts causes an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Pr>
          <w:kern w:val="32"/>
          <w:lang w:val="en-GB"/>
        </w:rPr>
        <w:t xml:space="preserve">, regardless of the origin of the faulty value. </w:t>
      </w:r>
      <w:r w:rsidR="00017A66" w:rsidRPr="00017A66">
        <w:rPr>
          <w:kern w:val="32"/>
          <w:lang w:val="de-DE"/>
        </w:rPr>
        <w:t>(See</w:t>
      </w:r>
      <w:r w:rsidR="00497346">
        <w:rPr>
          <w:kern w:val="32"/>
          <w:lang w:val="de-DE"/>
        </w:rPr>
        <w:t xml:space="preserve"> </w:t>
      </w:r>
      <w:hyperlink w:anchor="_6.36_Ignored_Error" w:history="1">
        <w:r w:rsidR="009739AB">
          <w:rPr>
            <w:rStyle w:val="Hyperlink"/>
            <w:kern w:val="32"/>
            <w:lang w:val="de-DE"/>
          </w:rPr>
          <w:t>6.36 Ignored Error Status and Unhandled Exceptions [OYB]</w:t>
        </w:r>
      </w:hyperlink>
      <w:r w:rsidR="00017A66" w:rsidRPr="00017A66">
        <w:rPr>
          <w:kern w:val="32"/>
          <w:lang w:val="de-DE"/>
        </w:rPr>
        <w:t xml:space="preserve"> regarding exception handling.) </w:t>
      </w:r>
      <w:r>
        <w:rPr>
          <w:kern w:val="32"/>
          <w:lang w:val="en-GB"/>
        </w:rPr>
        <w:t xml:space="preserve">Thus, the only remaining vulnerability is the potential use of a faulty but subtype-conformant value of an uninitialized variable, since it is technically indistinguishable from a value legitimately computed by the application. </w:t>
      </w:r>
    </w:p>
    <w:p w14:paraId="7273444D" w14:textId="77777777" w:rsidR="00FB7519" w:rsidRDefault="00FB7519" w:rsidP="004C770C">
      <w:pPr>
        <w:rPr>
          <w:kern w:val="32"/>
          <w:lang w:val="en-GB"/>
        </w:rPr>
      </w:pPr>
      <w:r>
        <w:rPr>
          <w:kern w:val="32"/>
          <w:lang w:val="en-GB"/>
        </w:rPr>
        <w:t xml:space="preserve">For scalar types, the </w:t>
      </w:r>
      <w:r w:rsidR="00017A66" w:rsidRPr="00017A66">
        <w:rPr>
          <w:rFonts w:ascii="Times New Roman" w:hAnsi="Times New Roman" w:cs="Times New Roman"/>
          <w:kern w:val="32"/>
          <w:lang w:val="en-GB"/>
        </w:rPr>
        <w:t>Default_Value</w:t>
      </w:r>
      <w:r>
        <w:rPr>
          <w:kern w:val="32"/>
          <w:lang w:val="en-GB"/>
        </w:rPr>
        <w:t xml:space="preserve"> aspect may be specified to provide a default initial value for otherwise uninitialized objects of the type.</w:t>
      </w:r>
    </w:p>
    <w:p w14:paraId="4B1024EC" w14:textId="77777777" w:rsidR="0027227A" w:rsidRDefault="004C770C" w:rsidP="004C770C">
      <w:pPr>
        <w:rPr>
          <w:kern w:val="32"/>
          <w:lang w:val="en-GB"/>
        </w:rPr>
      </w:pPr>
      <w:r>
        <w:rPr>
          <w:kern w:val="32"/>
          <w:lang w:val="en-GB"/>
        </w:rPr>
        <w:t>For record types, default initializations may be specified as part of the type definition.</w:t>
      </w:r>
      <w:r w:rsidR="0027227A">
        <w:rPr>
          <w:kern w:val="32"/>
          <w:lang w:val="en-GB"/>
        </w:rPr>
        <w:t xml:space="preserve"> For record types, aggregate values may be used to initialize an object to ensure that all components of the object have been initialized with a value.</w:t>
      </w:r>
    </w:p>
    <w:p w14:paraId="456561C1" w14:textId="77777777" w:rsidR="004C770C" w:rsidRDefault="004C770C" w:rsidP="004C770C">
      <w:pPr>
        <w:rPr>
          <w:kern w:val="32"/>
          <w:lang w:val="en-GB"/>
        </w:rPr>
      </w:pPr>
      <w:r>
        <w:rPr>
          <w:kern w:val="32"/>
          <w:lang w:val="en-GB"/>
        </w:rPr>
        <w:t xml:space="preserve">For controlled types (those descended from the language-defined type </w:t>
      </w:r>
      <w:r w:rsidR="00017A66" w:rsidRPr="00017A66">
        <w:rPr>
          <w:rFonts w:ascii="Times New Roman" w:hAnsi="Times New Roman" w:cs="Times New Roman"/>
          <w:kern w:val="32"/>
          <w:lang w:val="en-GB"/>
        </w:rPr>
        <w:t>Controlled</w:t>
      </w:r>
      <w:r>
        <w:rPr>
          <w:kern w:val="32"/>
          <w:lang w:val="en-GB"/>
        </w:rPr>
        <w:t xml:space="preserve"> or </w:t>
      </w:r>
      <w:r w:rsidR="00017A66" w:rsidRPr="00017A66">
        <w:rPr>
          <w:rFonts w:ascii="Times New Roman" w:hAnsi="Times New Roman" w:cs="Times New Roman"/>
          <w:kern w:val="32"/>
          <w:lang w:val="en-GB"/>
        </w:rPr>
        <w:t>Limited_Controlled</w:t>
      </w:r>
      <w:r>
        <w:rPr>
          <w:kern w:val="32"/>
          <w:lang w:val="en-GB"/>
        </w:rPr>
        <w:t>), the user may also specify an Initialize procedure which is invoked on all default-initialized objects of the type.</w:t>
      </w:r>
    </w:p>
    <w:p w14:paraId="5D63F1CB" w14:textId="77777777" w:rsidR="004C770C" w:rsidRDefault="004C770C" w:rsidP="004C770C">
      <w:pPr>
        <w:rPr>
          <w:lang w:val="en-GB"/>
        </w:rPr>
      </w:pPr>
      <w:r>
        <w:rPr>
          <w:lang w:val="en-GB"/>
        </w:rPr>
        <w:t xml:space="preserve">The </w:t>
      </w:r>
      <w:r w:rsidR="00017A66" w:rsidRPr="00017A66">
        <w:rPr>
          <w:rFonts w:ascii="Times New Roman" w:hAnsi="Times New Roman" w:cs="Times New Roman"/>
          <w:b/>
          <w:bCs/>
          <w:lang w:val="en-GB"/>
        </w:rPr>
        <w:t>pragma</w:t>
      </w:r>
      <w:r w:rsidR="00017A66" w:rsidRPr="00017A66">
        <w:rPr>
          <w:rFonts w:ascii="Times New Roman" w:hAnsi="Times New Roman" w:cs="Times New Roman"/>
          <w:lang w:val="en-GB"/>
        </w:rPr>
        <w:t xml:space="preserve"> Normalize_Scalars</w:t>
      </w:r>
      <w:r w:rsidR="003C44DE">
        <w:rPr>
          <w:rFonts w:ascii="Times New Roman" w:hAnsi="Times New Roman" w:cs="Times New Roman"/>
          <w:lang w:val="en-GB"/>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3C44DE">
        <w:rPr>
          <w:rFonts w:ascii="Times New Roman" w:hAnsi="Times New Roman" w:cs="Times New Roman"/>
          <w:lang w:val="en-GB"/>
        </w:rPr>
        <w:fldChar w:fldCharType="end"/>
      </w:r>
      <w:r>
        <w:rPr>
          <w:lang w:val="en-GB"/>
        </w:rPr>
        <w:t xml:space="preserve"> can be used to ensure that scalar variables are always initialized by the compiler in a repeatable fashion. This </w:t>
      </w:r>
      <w:r w:rsidR="00017A66" w:rsidRPr="00017A66">
        <w:rPr>
          <w:rFonts w:ascii="Times New Roman" w:hAnsi="Times New Roman" w:cs="Times New Roman"/>
          <w:b/>
          <w:bCs/>
          <w:lang w:val="en-GB"/>
        </w:rPr>
        <w:t>pragma</w:t>
      </w:r>
      <w:r>
        <w:rPr>
          <w:lang w:val="en-GB"/>
        </w:rPr>
        <w:t xml:space="preserve"> is designed to initialize variables to an out-of-range value if there is one, to avoid hiding errors.</w:t>
      </w:r>
    </w:p>
    <w:p w14:paraId="5E3FD9ED" w14:textId="77777777" w:rsidR="004C770C" w:rsidRDefault="004C770C" w:rsidP="004C770C">
      <w:pPr>
        <w:rPr>
          <w:kern w:val="32"/>
          <w:lang w:val="en-GB"/>
        </w:rPr>
      </w:pPr>
      <w:r>
        <w:rPr>
          <w:kern w:val="32"/>
          <w:lang w:val="en-GB"/>
        </w:rPr>
        <w:t xml:space="preserve">Lastly, the user can query the validity of a given value. The expression </w:t>
      </w:r>
      <w:r w:rsidR="00017A66" w:rsidRPr="00017A66">
        <w:rPr>
          <w:rFonts w:ascii="Times New Roman" w:hAnsi="Times New Roman" w:cs="Times New Roman"/>
          <w:kern w:val="32"/>
          <w:lang w:val="en-GB"/>
        </w:rPr>
        <w:t>X’Valid</w:t>
      </w:r>
      <w:r w:rsidR="003C44DE">
        <w:rPr>
          <w:rFonts w:ascii="Times New Roman" w:hAnsi="Times New Roman" w:cs="Times New Roman"/>
          <w:kern w:val="32"/>
          <w:lang w:val="en-GB"/>
        </w:rPr>
        <w:fldChar w:fldCharType="begin"/>
      </w:r>
      <w:r w:rsidR="0013647A">
        <w:instrText xml:space="preserve"> XE "</w:instrText>
      </w:r>
      <w:r w:rsidR="0013647A" w:rsidRPr="00521B91">
        <w:rPr>
          <w:rFonts w:ascii="Times New Roman" w:hAnsi="Times New Roman" w:cs="Times New Roman"/>
          <w:kern w:val="32"/>
          <w:lang w:val="en-GB"/>
        </w:rPr>
        <w:instrText>Attribute:</w:instrText>
      </w:r>
      <w:r w:rsidR="0013647A" w:rsidRPr="00521B91">
        <w:instrText>’Valid</w:instrText>
      </w:r>
      <w:r w:rsidR="0013647A">
        <w:instrText xml:space="preserve">" </w:instrText>
      </w:r>
      <w:r w:rsidR="003C44DE">
        <w:rPr>
          <w:rFonts w:ascii="Times New Roman" w:hAnsi="Times New Roman" w:cs="Times New Roman"/>
          <w:kern w:val="32"/>
          <w:lang w:val="en-GB"/>
        </w:rPr>
        <w:fldChar w:fldCharType="end"/>
      </w:r>
      <w:r w:rsidR="00017A66" w:rsidRPr="00017A66">
        <w:rPr>
          <w:rFonts w:ascii="Times New Roman" w:hAnsi="Times New Roman" w:cs="Times New Roman"/>
          <w:kern w:val="32"/>
          <w:lang w:val="en-GB"/>
        </w:rPr>
        <w:t xml:space="preserve"> </w:t>
      </w:r>
      <w:r>
        <w:rPr>
          <w:kern w:val="32"/>
          <w:lang w:val="en-GB"/>
        </w:rPr>
        <w:t xml:space="preserve">yields true if the value of the scalar variable </w:t>
      </w:r>
      <w:r w:rsidR="00017A66" w:rsidRPr="00017A66">
        <w:rPr>
          <w:rFonts w:ascii="Times New Roman" w:hAnsi="Times New Roman" w:cs="Times New Roman"/>
          <w:kern w:val="32"/>
          <w:lang w:val="en-GB"/>
        </w:rPr>
        <w:t>X</w:t>
      </w:r>
      <w:r>
        <w:rPr>
          <w:kern w:val="32"/>
          <w:lang w:val="en-GB"/>
        </w:rPr>
        <w:t xml:space="preserve"> conforms to the subtype of </w:t>
      </w:r>
      <w:r w:rsidR="00017A66" w:rsidRPr="00017A66">
        <w:rPr>
          <w:rFonts w:ascii="Times New Roman" w:hAnsi="Times New Roman" w:cs="Times New Roman"/>
          <w:kern w:val="32"/>
          <w:lang w:val="en-GB"/>
        </w:rPr>
        <w:t>X</w:t>
      </w:r>
      <w:r>
        <w:rPr>
          <w:kern w:val="32"/>
          <w:lang w:val="en-GB"/>
        </w:rPr>
        <w:t xml:space="preserve"> and false otherwise. Thus, the user can protect against the use of out-of-bounds uninitialized or otherwise corrupted scalar values.</w:t>
      </w:r>
    </w:p>
    <w:p w14:paraId="5298497D" w14:textId="77777777" w:rsidR="004C770C" w:rsidRDefault="00726AF3" w:rsidP="004C770C">
      <w:pPr>
        <w:pStyle w:val="Heading3"/>
      </w:pPr>
      <w:bookmarkStart w:id="1386" w:name="_Toc508619004"/>
      <w:r>
        <w:t>6</w:t>
      </w:r>
      <w:r w:rsidR="009E501C">
        <w:t>.</w:t>
      </w:r>
      <w:r w:rsidR="004C770C">
        <w:t>2</w:t>
      </w:r>
      <w:r w:rsidR="00015334">
        <w:t>2</w:t>
      </w:r>
      <w:r w:rsidR="004C770C">
        <w:t>.2</w:t>
      </w:r>
      <w:r w:rsidR="00074057">
        <w:t xml:space="preserve"> </w:t>
      </w:r>
      <w:r w:rsidR="004C770C">
        <w:t>Guidance to language users</w:t>
      </w:r>
      <w:bookmarkEnd w:id="1386"/>
    </w:p>
    <w:p w14:paraId="37482BEF" w14:textId="77777777" w:rsidR="004C770C" w:rsidDel="001D1C27" w:rsidRDefault="004C770C" w:rsidP="004C770C">
      <w:pPr>
        <w:rPr>
          <w:del w:id="1387" w:author="Joyce L Tokar" w:date="2018-02-26T15:31:00Z"/>
          <w:lang w:val="en-GB"/>
        </w:rPr>
      </w:pPr>
      <w:del w:id="1388" w:author="Joyce L Tokar" w:date="2018-02-26T15:31:00Z">
        <w:r w:rsidDel="001D1C27">
          <w:rPr>
            <w:kern w:val="32"/>
            <w:lang w:val="en-GB"/>
          </w:rPr>
          <w:delText>This vulnerability can be avoided or mitigated in Ada in the following ways:</w:delText>
        </w:r>
      </w:del>
    </w:p>
    <w:p w14:paraId="66CA3C66" w14:textId="77777777" w:rsidR="001D1C27" w:rsidRDefault="001D1C27" w:rsidP="00CF225A">
      <w:pPr>
        <w:pStyle w:val="ListParagraph"/>
        <w:numPr>
          <w:ilvl w:val="0"/>
          <w:numId w:val="332"/>
        </w:numPr>
        <w:spacing w:before="120" w:after="120" w:line="240" w:lineRule="auto"/>
        <w:rPr>
          <w:ins w:id="1389" w:author="Joyce L Tokar" w:date="2018-02-26T15:31:00Z"/>
        </w:rPr>
      </w:pPr>
      <w:ins w:id="1390" w:author="Joyce L Tokar" w:date="2018-02-26T15:31:00Z">
        <w:r w:rsidRPr="009739AB">
          <w:t>Follow the mitigation mechanisms of subclause 6.</w:t>
        </w:r>
      </w:ins>
      <w:ins w:id="1391" w:author="Joyce L Tokar" w:date="2018-02-26T15:32:00Z">
        <w:r>
          <w:t>22</w:t>
        </w:r>
      </w:ins>
      <w:ins w:id="1392" w:author="Joyce L Tokar" w:date="2018-02-26T15:31:00Z">
        <w:r w:rsidRPr="009739AB">
          <w:t>.5 of TR 24772-1</w:t>
        </w:r>
        <w:r>
          <w:t>.</w:t>
        </w:r>
      </w:ins>
    </w:p>
    <w:p w14:paraId="777C0751" w14:textId="77777777" w:rsidR="004C770C" w:rsidRDefault="004C770C" w:rsidP="00CF225A">
      <w:pPr>
        <w:pStyle w:val="ListParagraph"/>
        <w:numPr>
          <w:ilvl w:val="0"/>
          <w:numId w:val="332"/>
        </w:numPr>
        <w:spacing w:before="120" w:after="120" w:line="240" w:lineRule="auto"/>
      </w:pPr>
      <w:r>
        <w:t xml:space="preserve">If the compiler has a mode that detects use before initialization, then </w:t>
      </w:r>
      <w:r w:rsidR="001574D7">
        <w:t xml:space="preserve">enable </w:t>
      </w:r>
      <w:r>
        <w:t xml:space="preserve">this mode and </w:t>
      </w:r>
      <w:r w:rsidR="001574D7">
        <w:t xml:space="preserve">treat </w:t>
      </w:r>
      <w:r>
        <w:t>any such warnings as errors.</w:t>
      </w:r>
    </w:p>
    <w:p w14:paraId="6C31AEB3" w14:textId="77777777" w:rsidR="004C770C" w:rsidRDefault="004C770C" w:rsidP="00CF225A">
      <w:pPr>
        <w:pStyle w:val="ListParagraph"/>
        <w:numPr>
          <w:ilvl w:val="0"/>
          <w:numId w:val="332"/>
        </w:numPr>
        <w:spacing w:before="120" w:after="120" w:line="240" w:lineRule="auto"/>
      </w:pPr>
      <w:r>
        <w:t xml:space="preserve">Where appropriate, </w:t>
      </w:r>
      <w:r w:rsidR="001574D7">
        <w:t xml:space="preserve">specify </w:t>
      </w:r>
      <w:r>
        <w:t>explicit initializations or default initializations.</w:t>
      </w:r>
    </w:p>
    <w:p w14:paraId="49080808"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b/>
        </w:rPr>
        <w:t>pragma</w:t>
      </w:r>
      <w:r w:rsidR="00017A66" w:rsidRPr="00017A66">
        <w:rPr>
          <w:rFonts w:ascii="Times New Roman" w:hAnsi="Times New Roman" w:cs="Times New Roman"/>
        </w:rPr>
        <w:t xml:space="preserve"> Normalize_Scalars</w:t>
      </w:r>
      <w:r w:rsidR="003C44DE">
        <w:rPr>
          <w:rFonts w:ascii="Times New Roman" w:hAnsi="Times New Roman" w:cs="Times New Roman"/>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3C44DE">
        <w:rPr>
          <w:rFonts w:ascii="Times New Roman" w:hAnsi="Times New Roman" w:cs="Times New Roman"/>
        </w:rPr>
        <w:fldChar w:fldCharType="end"/>
      </w:r>
      <w:r w:rsidR="004C770C">
        <w:t xml:space="preserve">  to cause out-of-range default initializations for scalar variables.</w:t>
      </w:r>
    </w:p>
    <w:p w14:paraId="5428F040" w14:textId="77777777"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rPr>
        <w:t>‘Valid</w:t>
      </w:r>
      <w:r w:rsidR="003C44DE">
        <w:rPr>
          <w:rFonts w:ascii="Times New Roman" w:hAnsi="Times New Roman" w:cs="Times New Roman"/>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3C44DE">
        <w:rPr>
          <w:rFonts w:ascii="Times New Roman" w:hAnsi="Times New Roman" w:cs="Times New Roman"/>
        </w:rPr>
        <w:fldChar w:fldCharType="end"/>
      </w:r>
      <w:r w:rsidR="004C770C">
        <w:t xml:space="preserve"> attribute to identify out-of-range </w:t>
      </w:r>
      <w:r w:rsidR="009F22D4">
        <w:t xml:space="preserve">scalar </w:t>
      </w:r>
      <w:r w:rsidR="004C770C">
        <w:t>values caused by the use of uninitialized variables, without incurring the raising of an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4C770C">
        <w:t>.</w:t>
      </w:r>
      <w:r w:rsidR="009F22D4">
        <w:t xml:space="preserve">  Note an implementation may raise an exception for an </w:t>
      </w:r>
      <w:r w:rsidR="009F22D4">
        <w:rPr>
          <w:rFonts w:ascii="Times New Roman" w:hAnsi="Times New Roman" w:cs="Times New Roman"/>
        </w:rPr>
        <w:t>Unchecked_Conversion</w:t>
      </w:r>
      <w:r w:rsidR="009F22D4">
        <w:rPr>
          <w:rFonts w:cstheme="minorHAnsi"/>
        </w:rPr>
        <w:t xml:space="preserve"> </w:t>
      </w:r>
      <w:r w:rsidR="009F22D4" w:rsidRPr="009F22D4">
        <w:t>in this case</w:t>
      </w:r>
      <w:r w:rsidR="009F22D4">
        <w:rPr>
          <w:rFonts w:ascii="Arial" w:hAnsi="Arial" w:cs="Arial"/>
        </w:rPr>
        <w:t>.</w:t>
      </w:r>
    </w:p>
    <w:p w14:paraId="41959CD1" w14:textId="77777777" w:rsidR="004C770C" w:rsidRDefault="004C770C" w:rsidP="004C770C">
      <w:pPr>
        <w:rPr>
          <w:b/>
          <w:bCs/>
          <w:lang w:val="en-GB"/>
        </w:rPr>
      </w:pPr>
      <w:r>
        <w:rPr>
          <w:kern w:val="32"/>
          <w:lang w:val="en-GB"/>
        </w:rPr>
        <w:t>Common advice that should be avoided is to perform a “junk initialization</w:t>
      </w:r>
      <w:r w:rsidR="003C44DE">
        <w:rPr>
          <w:kern w:val="32"/>
          <w:lang w:val="en-GB"/>
        </w:rPr>
        <w:fldChar w:fldCharType="begin"/>
      </w:r>
      <w:r w:rsidR="0013647A">
        <w:instrText xml:space="preserve"> XE "</w:instrText>
      </w:r>
      <w:r w:rsidR="00DA45B9">
        <w:rPr>
          <w:kern w:val="32"/>
          <w:lang w:val="en-GB"/>
        </w:rPr>
        <w:instrText>J</w:instrText>
      </w:r>
      <w:r w:rsidR="00EB0723">
        <w:rPr>
          <w:kern w:val="32"/>
          <w:lang w:val="en-GB"/>
        </w:rPr>
        <w:instrText>unk initialization</w:instrText>
      </w:r>
      <w:r w:rsidR="0013647A">
        <w:instrText xml:space="preserve">" </w:instrText>
      </w:r>
      <w:r w:rsidR="003C44DE">
        <w:rPr>
          <w:kern w:val="32"/>
          <w:lang w:val="en-GB"/>
        </w:rPr>
        <w:fldChar w:fldCharType="end"/>
      </w:r>
      <w:r>
        <w:rPr>
          <w:kern w:val="32"/>
          <w:lang w:val="en-GB"/>
        </w:rPr>
        <w:t xml:space="preserve">” of variables. </w:t>
      </w:r>
      <w:r>
        <w:rPr>
          <w:lang w:val="en-GB"/>
        </w:rPr>
        <w:t xml:space="preserve">Initializing a variable with an inappropriate default value such as zero can result in hiding underlying problems, because the compiler or </w:t>
      </w:r>
      <w:r>
        <w:rPr>
          <w:lang w:val="en-GB"/>
        </w:rPr>
        <w:lastRenderedPageBreak/>
        <w:t>other static analysis tools will then be unable to detect that the variable has been used prior to receiving a correctly computed value.</w:t>
      </w:r>
    </w:p>
    <w:p w14:paraId="23ADE867" w14:textId="77777777" w:rsidR="004C770C" w:rsidRDefault="00726AF3" w:rsidP="004C770C">
      <w:pPr>
        <w:pStyle w:val="Heading2"/>
      </w:pPr>
      <w:bookmarkStart w:id="1393" w:name="_Ref336423389"/>
      <w:bookmarkStart w:id="1394" w:name="_Toc358896508"/>
      <w:bookmarkStart w:id="1395" w:name="_Toc508619005"/>
      <w:r>
        <w:t>6</w:t>
      </w:r>
      <w:r w:rsidR="009E501C">
        <w:t>.</w:t>
      </w:r>
      <w:r w:rsidR="004C770C">
        <w:t>2</w:t>
      </w:r>
      <w:r w:rsidR="00015334">
        <w:t>3</w:t>
      </w:r>
      <w:r w:rsidR="00074057">
        <w:t xml:space="preserve"> </w:t>
      </w:r>
      <w:r w:rsidR="004C770C">
        <w:t>Operator Precedence/Order of Evaluation [JCW]</w:t>
      </w:r>
      <w:bookmarkEnd w:id="1393"/>
      <w:bookmarkEnd w:id="1394"/>
      <w:bookmarkEnd w:id="1395"/>
      <w:r w:rsidR="003C44DE">
        <w:fldChar w:fldCharType="begin"/>
      </w:r>
      <w:r w:rsidR="00AF6101">
        <w:instrText xml:space="preserve"> XE "</w:instrText>
      </w:r>
      <w:r w:rsidR="00AF6101" w:rsidRPr="006917D7">
        <w:instrText>JCW</w:instrText>
      </w:r>
      <w:r w:rsidR="00EB0723">
        <w:instrText xml:space="preserve"> </w:instrText>
      </w:r>
      <w:r w:rsidR="00AF6101">
        <w:instrText>–</w:instrText>
      </w:r>
      <w:r w:rsidR="00AF6101" w:rsidRPr="006917D7">
        <w:instrText xml:space="preserve"> Operator Precede</w:instrText>
      </w:r>
      <w:r w:rsidR="00EB0723">
        <w:instrText>nce/Order of Evaluation</w:instrText>
      </w:r>
      <w:r w:rsidR="00AF6101">
        <w:instrText xml:space="preserve">" </w:instrText>
      </w:r>
      <w:r w:rsidR="003C44DE">
        <w:fldChar w:fldCharType="end"/>
      </w:r>
      <w:r w:rsidR="003C44DE">
        <w:fldChar w:fldCharType="begin"/>
      </w:r>
      <w:r w:rsidR="00AF6101">
        <w:instrText xml:space="preserve"> XE "</w:instrText>
      </w:r>
      <w:r w:rsidR="00AF6101" w:rsidRPr="00AD5A1D">
        <w:instrText>Language Vulnerabilities:Operator Precedence/Order of Evaluation [JCW]</w:instrText>
      </w:r>
      <w:r w:rsidR="00AF6101">
        <w:instrText xml:space="preserve">" </w:instrText>
      </w:r>
      <w:r w:rsidR="003C44DE">
        <w:fldChar w:fldCharType="end"/>
      </w:r>
    </w:p>
    <w:p w14:paraId="61B96F2A" w14:textId="77777777" w:rsidR="004C770C" w:rsidRDefault="00726AF3" w:rsidP="004C770C">
      <w:pPr>
        <w:pStyle w:val="Heading3"/>
      </w:pPr>
      <w:bookmarkStart w:id="1396" w:name="_Toc508619006"/>
      <w:r>
        <w:t>6</w:t>
      </w:r>
      <w:r w:rsidR="009E501C">
        <w:t>.</w:t>
      </w:r>
      <w:r w:rsidR="004C770C">
        <w:t>2</w:t>
      </w:r>
      <w:r w:rsidR="00015334">
        <w:t>3</w:t>
      </w:r>
      <w:r w:rsidR="004C770C">
        <w:t>.1</w:t>
      </w:r>
      <w:r w:rsidR="00074057">
        <w:t xml:space="preserve"> </w:t>
      </w:r>
      <w:r w:rsidR="004C770C">
        <w:t>Applicability to language</w:t>
      </w:r>
      <w:bookmarkEnd w:id="1396"/>
    </w:p>
    <w:p w14:paraId="21EA7D7E" w14:textId="77777777" w:rsidR="004C770C" w:rsidRDefault="004C770C" w:rsidP="004C770C">
      <w:r>
        <w:t>Since this vulnerability is about "incorrect beliefs" of programmers, there is no way to establish a limit to how far incorrect beliefs can go. However, Ada is less susceptible to that vulnerability than many other languages, since</w:t>
      </w:r>
    </w:p>
    <w:p w14:paraId="3BDD1F71" w14:textId="77777777" w:rsidR="004C770C" w:rsidRDefault="004C770C" w:rsidP="00CF225A">
      <w:pPr>
        <w:pStyle w:val="ListParagraph"/>
        <w:numPr>
          <w:ilvl w:val="0"/>
          <w:numId w:val="317"/>
        </w:numPr>
        <w:spacing w:before="120" w:after="120" w:line="240" w:lineRule="auto"/>
      </w:pPr>
      <w:r>
        <w:t xml:space="preserve">Ada only has six levels of precedence and associativity is closer to common expectations. For example, an expression like </w:t>
      </w:r>
      <w:r w:rsidRPr="00B57447">
        <w:rPr>
          <w:rFonts w:ascii="Times New Roman" w:hAnsi="Times New Roman"/>
        </w:rPr>
        <w:t>A = B or C = D</w:t>
      </w:r>
      <w:r>
        <w:t xml:space="preserve"> will be parsed as expected, </w:t>
      </w:r>
      <w:r w:rsidR="00901B24">
        <w:t>as</w:t>
      </w:r>
      <w:r>
        <w:t xml:space="preserve"> </w:t>
      </w:r>
      <w:r w:rsidRPr="00B57447">
        <w:rPr>
          <w:rFonts w:ascii="Times New Roman" w:hAnsi="Times New Roman"/>
        </w:rPr>
        <w:t>(A = B) or (C = D).</w:t>
      </w:r>
    </w:p>
    <w:p w14:paraId="2D0C15A2" w14:textId="77777777" w:rsidR="004C770C" w:rsidRDefault="004C770C" w:rsidP="00CF225A">
      <w:pPr>
        <w:pStyle w:val="ListParagraph"/>
        <w:numPr>
          <w:ilvl w:val="0"/>
          <w:numId w:val="317"/>
        </w:numPr>
        <w:spacing w:before="120" w:after="120" w:line="240" w:lineRule="auto"/>
      </w:pPr>
      <w:r>
        <w:t xml:space="preserve">Mixed logical operators are not allowed without parentheses, </w:t>
      </w:r>
      <w:r w:rsidR="00901B24">
        <w:t>for example</w:t>
      </w:r>
      <w:r>
        <w:t>, "</w:t>
      </w:r>
      <w:r w:rsidRPr="00B57447">
        <w:rPr>
          <w:rFonts w:ascii="Times New Roman" w:hAnsi="Times New Roman"/>
        </w:rPr>
        <w:t>A or B or C</w:t>
      </w:r>
      <w:r>
        <w:t>" is valid, as well as "</w:t>
      </w:r>
      <w:r w:rsidRPr="00B57447">
        <w:rPr>
          <w:rFonts w:ascii="Times New Roman" w:hAnsi="Times New Roman"/>
        </w:rPr>
        <w:t>A and B and C</w:t>
      </w:r>
      <w:r>
        <w:t>", but "</w:t>
      </w:r>
      <w:r w:rsidRPr="00B57447">
        <w:rPr>
          <w:rFonts w:ascii="Times New Roman" w:hAnsi="Times New Roman"/>
        </w:rPr>
        <w:t>A and B or C</w:t>
      </w:r>
      <w:r>
        <w:t>" is not</w:t>
      </w:r>
      <w:r w:rsidR="006D2531">
        <w:t>;</w:t>
      </w:r>
      <w:r>
        <w:t xml:space="preserve"> </w:t>
      </w:r>
      <w:r w:rsidR="00A26B3D">
        <w:t xml:space="preserve">the user </w:t>
      </w:r>
      <w:r>
        <w:t>must write "</w:t>
      </w:r>
      <w:r w:rsidR="00017A66" w:rsidRPr="00017A66">
        <w:rPr>
          <w:rFonts w:ascii="Times New Roman" w:hAnsi="Times New Roman" w:cs="Times New Roman"/>
        </w:rPr>
        <w:t>(A and B) or C</w:t>
      </w:r>
      <w:r>
        <w:t>" or "</w:t>
      </w:r>
      <w:r w:rsidR="00017A66" w:rsidRPr="00017A66">
        <w:rPr>
          <w:rFonts w:ascii="Times New Roman" w:hAnsi="Times New Roman" w:cs="Times New Roman"/>
        </w:rPr>
        <w:t>A and (B or C)</w:t>
      </w:r>
      <w:r>
        <w:t>".</w:t>
      </w:r>
    </w:p>
    <w:p w14:paraId="43A6AAB0" w14:textId="77777777" w:rsidR="004C770C" w:rsidRDefault="004C770C" w:rsidP="00CF225A">
      <w:pPr>
        <w:pStyle w:val="ListParagraph"/>
        <w:numPr>
          <w:ilvl w:val="0"/>
          <w:numId w:val="317"/>
        </w:numPr>
        <w:spacing w:before="120" w:after="120" w:line="240" w:lineRule="auto"/>
      </w:pPr>
      <w:r>
        <w:t>Assignment is not an operator in Ada.</w:t>
      </w:r>
    </w:p>
    <w:p w14:paraId="6BEEFCAC" w14:textId="77777777" w:rsidR="004C770C" w:rsidRDefault="00726AF3" w:rsidP="004C770C">
      <w:pPr>
        <w:pStyle w:val="Heading3"/>
      </w:pPr>
      <w:bookmarkStart w:id="1397" w:name="_Toc508619007"/>
      <w:r>
        <w:t>6</w:t>
      </w:r>
      <w:r w:rsidR="009E501C">
        <w:t>.</w:t>
      </w:r>
      <w:r w:rsidR="004C770C">
        <w:t>2</w:t>
      </w:r>
      <w:r w:rsidR="00015334">
        <w:t>3</w:t>
      </w:r>
      <w:r w:rsidR="004C770C">
        <w:t>.2</w:t>
      </w:r>
      <w:r w:rsidR="00074057">
        <w:t xml:space="preserve"> </w:t>
      </w:r>
      <w:r w:rsidR="004C770C">
        <w:t>Guidance to language users</w:t>
      </w:r>
      <w:bookmarkEnd w:id="1397"/>
    </w:p>
    <w:p w14:paraId="4A60516A" w14:textId="77777777" w:rsidR="00F128DF" w:rsidRDefault="003C44DE">
      <w:pPr>
        <w:pStyle w:val="ListParagraph"/>
        <w:numPr>
          <w:ilvl w:val="0"/>
          <w:numId w:val="603"/>
        </w:numPr>
      </w:pPr>
      <w:ins w:id="1398" w:author="Joyce L Tokar" w:date="2018-01-23T17:01:00Z">
        <w:r w:rsidRPr="003C44DE">
          <w:t>Follow the mitigation mechanisms of subclause 6.</w:t>
        </w:r>
      </w:ins>
      <w:ins w:id="1399" w:author="Joyce L Tokar" w:date="2018-01-23T17:02:00Z">
        <w:r w:rsidRPr="003C44DE">
          <w:t>23</w:t>
        </w:r>
      </w:ins>
      <w:ins w:id="1400" w:author="Joyce L Tokar" w:date="2018-01-23T17:01:00Z">
        <w:r w:rsidRPr="003C44DE">
          <w:t>.5 of TR 24772-1</w:t>
        </w:r>
      </w:ins>
      <w:del w:id="1401" w:author="Joyce L Tokar" w:date="2018-01-23T17:01:00Z">
        <w:r w:rsidRPr="003C44DE">
          <w:delText>Apply the general mitigation measures in Ada like in any other language</w:delText>
        </w:r>
      </w:del>
      <w:r w:rsidRPr="003C44DE">
        <w:t>.</w:t>
      </w:r>
    </w:p>
    <w:p w14:paraId="6C201DF5" w14:textId="77777777" w:rsidR="004C770C" w:rsidRDefault="00726AF3" w:rsidP="004C770C">
      <w:pPr>
        <w:pStyle w:val="Heading2"/>
      </w:pPr>
      <w:bookmarkStart w:id="1402" w:name="_6.24_Side-effects_and"/>
      <w:bookmarkStart w:id="1403" w:name="_Ref336414351"/>
      <w:bookmarkStart w:id="1404" w:name="_Toc358896509"/>
      <w:bookmarkStart w:id="1405" w:name="_Toc508619008"/>
      <w:bookmarkEnd w:id="1402"/>
      <w:r>
        <w:t>6</w:t>
      </w:r>
      <w:r w:rsidR="009E501C">
        <w:t>.</w:t>
      </w:r>
      <w:r w:rsidR="004C770C">
        <w:t>2</w:t>
      </w:r>
      <w:r w:rsidR="00015334">
        <w:t>4</w:t>
      </w:r>
      <w:r w:rsidR="00074057">
        <w:t xml:space="preserve"> </w:t>
      </w:r>
      <w:r w:rsidR="004C770C">
        <w:t>Side-effects and Order of Evaluation [SAM]</w:t>
      </w:r>
      <w:bookmarkEnd w:id="1403"/>
      <w:bookmarkEnd w:id="1404"/>
      <w:bookmarkEnd w:id="1405"/>
      <w:r w:rsidR="003C44DE">
        <w:fldChar w:fldCharType="begin"/>
      </w:r>
      <w:r w:rsidR="00AF6101">
        <w:instrText xml:space="preserve"> XE "</w:instrText>
      </w:r>
      <w:r w:rsidR="00AF6101" w:rsidRPr="00916D5B">
        <w:instrText>SAM</w:instrText>
      </w:r>
      <w:r w:rsidR="00EB0723">
        <w:instrText xml:space="preserve"> </w:instrText>
      </w:r>
      <w:r w:rsidR="00AF6101">
        <w:instrText>–</w:instrText>
      </w:r>
      <w:r w:rsidR="00AF6101" w:rsidRPr="00916D5B">
        <w:instrText xml:space="preserve"> Side-effects and Order of Evaluation</w:instrText>
      </w:r>
      <w:r w:rsidR="00AF6101">
        <w:instrText xml:space="preserve">" </w:instrText>
      </w:r>
      <w:r w:rsidR="003C44DE">
        <w:fldChar w:fldCharType="end"/>
      </w:r>
      <w:r w:rsidR="003C44DE">
        <w:fldChar w:fldCharType="begin"/>
      </w:r>
      <w:r w:rsidR="00AF6101">
        <w:instrText xml:space="preserve"> XE "</w:instrText>
      </w:r>
      <w:r w:rsidR="00AF6101" w:rsidRPr="00F3145D">
        <w:instrText>Language Vulnerabilities:Side-effects and Order of Evaluation [SAM]</w:instrText>
      </w:r>
      <w:r w:rsidR="00AF6101">
        <w:instrText xml:space="preserve">" </w:instrText>
      </w:r>
      <w:r w:rsidR="003C44DE">
        <w:fldChar w:fldCharType="end"/>
      </w:r>
    </w:p>
    <w:p w14:paraId="272A20AA" w14:textId="77777777" w:rsidR="004C770C" w:rsidRDefault="00726AF3" w:rsidP="004C770C">
      <w:pPr>
        <w:pStyle w:val="Heading3"/>
      </w:pPr>
      <w:bookmarkStart w:id="1406" w:name="_Toc508619009"/>
      <w:r>
        <w:t>6</w:t>
      </w:r>
      <w:r w:rsidR="009E501C">
        <w:t>.</w:t>
      </w:r>
      <w:r w:rsidR="004C770C">
        <w:t>2</w:t>
      </w:r>
      <w:r w:rsidR="00015334">
        <w:t>4</w:t>
      </w:r>
      <w:r w:rsidR="004C770C">
        <w:t>.1</w:t>
      </w:r>
      <w:r w:rsidR="00074057">
        <w:t xml:space="preserve"> </w:t>
      </w:r>
      <w:r w:rsidR="004C770C">
        <w:t>Applicability to language</w:t>
      </w:r>
      <w:bookmarkEnd w:id="1406"/>
    </w:p>
    <w:p w14:paraId="1633D986" w14:textId="77777777" w:rsidR="004C770C" w:rsidRDefault="004C770C" w:rsidP="004C770C">
      <w:r>
        <w:t>There are no operators in Ada with direct side effects on their operands using the language-defined operations, especially not the increment and decrement operation. Ada does not permit multiple assignments in a single expression or statement.</w:t>
      </w:r>
    </w:p>
    <w:p w14:paraId="5E2CB342" w14:textId="77777777" w:rsidR="004C770C" w:rsidRDefault="004C770C" w:rsidP="004C770C">
      <w:r>
        <w:t xml:space="preserve">There is the possibility though to have side effects through function calls in expressions where the function modifies globally visible variables </w:t>
      </w:r>
      <w:r w:rsidR="00100109">
        <w:t>or “</w:t>
      </w:r>
      <w:r w:rsidR="00017A66" w:rsidRPr="00017A66">
        <w:rPr>
          <w:rFonts w:ascii="Times New Roman" w:hAnsi="Times New Roman" w:cs="Times New Roman"/>
          <w:b/>
        </w:rPr>
        <w:t>in out</w:t>
      </w:r>
      <w:r w:rsidR="00017A66" w:rsidRPr="00017A66">
        <w:rPr>
          <w:rFonts w:ascii="Times New Roman" w:hAnsi="Times New Roman" w:cs="Times New Roman"/>
        </w:rPr>
        <w:t>”</w:t>
      </w:r>
      <w:r w:rsidR="00100109">
        <w:t xml:space="preserve"> or “</w:t>
      </w:r>
      <w:r w:rsidR="00017A66" w:rsidRPr="00017A66">
        <w:rPr>
          <w:rFonts w:ascii="Times New Roman" w:hAnsi="Times New Roman" w:cs="Times New Roman"/>
          <w:b/>
        </w:rPr>
        <w:t>out</w:t>
      </w:r>
      <w:r w:rsidR="00100109">
        <w:t>” parameters. Ada disallows multiple uses of the same variable within a single expression if one or more of the uses are as “</w:t>
      </w:r>
      <w:r w:rsidR="00017A66" w:rsidRPr="00017A66">
        <w:rPr>
          <w:rFonts w:ascii="Times New Roman" w:hAnsi="Times New Roman" w:cs="Times New Roman"/>
          <w:b/>
        </w:rPr>
        <w:t>in out</w:t>
      </w:r>
      <w:r w:rsidR="00100109">
        <w:t xml:space="preserve">” or </w:t>
      </w:r>
      <w:r w:rsidR="00100109">
        <w:rPr>
          <w:b/>
        </w:rPr>
        <w:t>“</w:t>
      </w:r>
      <w:r w:rsidR="00017A66" w:rsidRPr="00017A66">
        <w:rPr>
          <w:rFonts w:ascii="Times New Roman" w:hAnsi="Times New Roman" w:cs="Times New Roman"/>
          <w:b/>
        </w:rPr>
        <w:t>out</w:t>
      </w:r>
      <w:r w:rsidR="00100109">
        <w:t xml:space="preserve">” parameters. </w:t>
      </w:r>
      <w:r>
        <w:t xml:space="preserve"> Operators in Ada are functions</w:t>
      </w:r>
      <w:r w:rsidR="00100109">
        <w:t xml:space="preserve"> with only “</w:t>
      </w:r>
      <w:r w:rsidR="00017A66" w:rsidRPr="00017A66">
        <w:rPr>
          <w:rFonts w:ascii="Times New Roman" w:hAnsi="Times New Roman" w:cs="Times New Roman"/>
          <w:b/>
        </w:rPr>
        <w:t>in</w:t>
      </w:r>
      <w:r w:rsidR="00100109">
        <w:rPr>
          <w:b/>
        </w:rPr>
        <w:t>”</w:t>
      </w:r>
      <w:r w:rsidR="00100109">
        <w:t xml:space="preserve"> parameters</w:t>
      </w:r>
      <w:r>
        <w:t>, so, when defined by the user, although they cannot modify their own operands, they may modify global state and therefore have side effects.</w:t>
      </w:r>
    </w:p>
    <w:p w14:paraId="73E5D30D" w14:textId="77777777" w:rsidR="004C770C" w:rsidRDefault="004C770C" w:rsidP="004C770C">
      <w:r>
        <w:t>Ada allows the implementation to choose the order of evaluation of expressions with operands of the same precedence level, the order of association is left-to-right.  The operands of a binary operation are also evaluated in an arbitrary order, as happens for the parameters of any function call. In the case of user-defined operators with side effects</w:t>
      </w:r>
      <w:r w:rsidR="00100109">
        <w:t xml:space="preserve"> on global state</w:t>
      </w:r>
      <w:r>
        <w:t xml:space="preserve">, this implementation dependency can cause unpredictability of the side effects. </w:t>
      </w:r>
    </w:p>
    <w:p w14:paraId="52DE7F06" w14:textId="77777777" w:rsidR="004C770C" w:rsidRDefault="00726AF3" w:rsidP="004C770C">
      <w:pPr>
        <w:pStyle w:val="Heading3"/>
      </w:pPr>
      <w:bookmarkStart w:id="1407" w:name="_Toc508619010"/>
      <w:r>
        <w:t>6</w:t>
      </w:r>
      <w:r w:rsidR="009E501C">
        <w:t>.</w:t>
      </w:r>
      <w:r w:rsidR="004C770C">
        <w:t>2</w:t>
      </w:r>
      <w:r w:rsidR="00015334">
        <w:t>4</w:t>
      </w:r>
      <w:r w:rsidR="004C770C">
        <w:t>.2</w:t>
      </w:r>
      <w:r w:rsidR="00074057">
        <w:t xml:space="preserve"> </w:t>
      </w:r>
      <w:r w:rsidR="004C770C">
        <w:t>Guidance to language users</w:t>
      </w:r>
      <w:bookmarkEnd w:id="1407"/>
    </w:p>
    <w:p w14:paraId="3CBBF933" w14:textId="77777777" w:rsidR="00A81DE7" w:rsidRDefault="003C44DE" w:rsidP="003B5D87">
      <w:pPr>
        <w:pStyle w:val="ListParagraph"/>
        <w:numPr>
          <w:ilvl w:val="0"/>
          <w:numId w:val="318"/>
        </w:numPr>
        <w:spacing w:before="120" w:after="120" w:line="240" w:lineRule="auto"/>
        <w:rPr>
          <w:ins w:id="1408" w:author="Joyce L Tokar" w:date="2018-01-23T17:02:00Z"/>
        </w:rPr>
      </w:pPr>
      <w:ins w:id="1409" w:author="Joyce L Tokar" w:date="2018-01-23T17:02:00Z">
        <w:r w:rsidRPr="003C44DE">
          <w:t>Follow the mitigation mechanisms of subclause 6.24.5 of TR 24772-1</w:t>
        </w:r>
        <w:r w:rsidR="00A81DE7">
          <w:t>.</w:t>
        </w:r>
      </w:ins>
    </w:p>
    <w:p w14:paraId="1253E236" w14:textId="77777777" w:rsidR="00100109" w:rsidRDefault="004C770C" w:rsidP="003B5D87">
      <w:pPr>
        <w:pStyle w:val="ListParagraph"/>
        <w:numPr>
          <w:ilvl w:val="0"/>
          <w:numId w:val="318"/>
        </w:numPr>
        <w:spacing w:before="120" w:after="120" w:line="240" w:lineRule="auto"/>
      </w:pPr>
      <w:r>
        <w:t>Make use of one or more programming guidelines which prohibit functions that modify global state, and can be enforced by static analysis.</w:t>
      </w:r>
      <w:r w:rsidR="00100109" w:rsidRPr="00100109">
        <w:t xml:space="preserve"> </w:t>
      </w:r>
    </w:p>
    <w:p w14:paraId="3719EC70" w14:textId="77777777" w:rsidR="004C770C" w:rsidRDefault="00100109" w:rsidP="003B5D87">
      <w:pPr>
        <w:pStyle w:val="ListParagraph"/>
        <w:numPr>
          <w:ilvl w:val="0"/>
          <w:numId w:val="318"/>
        </w:numPr>
        <w:spacing w:before="120" w:after="120" w:line="240" w:lineRule="auto"/>
      </w:pPr>
      <w:r>
        <w:t>Minimize use of “</w:t>
      </w:r>
      <w:r w:rsidR="00017A66" w:rsidRPr="00017A66">
        <w:rPr>
          <w:rFonts w:ascii="Times New Roman" w:hAnsi="Times New Roman" w:cs="Times New Roman"/>
          <w:b/>
        </w:rPr>
        <w:t>in out</w:t>
      </w:r>
      <w:r>
        <w:t>” and “</w:t>
      </w:r>
      <w:r w:rsidR="00017A66" w:rsidRPr="00017A66">
        <w:rPr>
          <w:rFonts w:ascii="Times New Roman" w:hAnsi="Times New Roman" w:cs="Times New Roman"/>
          <w:b/>
        </w:rPr>
        <w:t>out</w:t>
      </w:r>
      <w:r>
        <w:t>” parameters for functions.</w:t>
      </w:r>
    </w:p>
    <w:p w14:paraId="78904EB7" w14:textId="77777777" w:rsidR="004C770C" w:rsidRDefault="004C770C" w:rsidP="003B5D87">
      <w:pPr>
        <w:pStyle w:val="ListParagraph"/>
        <w:numPr>
          <w:ilvl w:val="0"/>
          <w:numId w:val="318"/>
        </w:numPr>
        <w:spacing w:before="120" w:after="120" w:line="240" w:lineRule="auto"/>
      </w:pPr>
      <w:commentRangeStart w:id="1410"/>
      <w:r>
        <w:t>Keep</w:t>
      </w:r>
      <w:commentRangeEnd w:id="1410"/>
      <w:r w:rsidR="00F44B74">
        <w:rPr>
          <w:rStyle w:val="CommentReference"/>
        </w:rPr>
        <w:commentReference w:id="1410"/>
      </w:r>
      <w:r>
        <w:t xml:space="preserve"> expressions simple. Complicated code is prone to error and difficult to maintain.</w:t>
      </w:r>
    </w:p>
    <w:p w14:paraId="5328AE00" w14:textId="77777777" w:rsidR="004C770C" w:rsidRDefault="004C770C" w:rsidP="003B5D87">
      <w:pPr>
        <w:pStyle w:val="ListParagraph"/>
        <w:numPr>
          <w:ilvl w:val="0"/>
          <w:numId w:val="318"/>
        </w:numPr>
        <w:spacing w:before="120" w:after="120" w:line="240" w:lineRule="auto"/>
      </w:pPr>
      <w:r>
        <w:t xml:space="preserve">Always use brackets to indicate order of evaluation of operators of the same precedence level. </w:t>
      </w:r>
    </w:p>
    <w:p w14:paraId="5AA82903" w14:textId="77777777" w:rsidR="004C770C" w:rsidRDefault="00726AF3" w:rsidP="004C770C">
      <w:pPr>
        <w:pStyle w:val="Heading2"/>
      </w:pPr>
      <w:bookmarkStart w:id="1411" w:name="_Ref336424769"/>
      <w:bookmarkStart w:id="1412" w:name="_Toc358896510"/>
      <w:bookmarkStart w:id="1413" w:name="_Toc508619011"/>
      <w:r>
        <w:lastRenderedPageBreak/>
        <w:t>6</w:t>
      </w:r>
      <w:r w:rsidR="009E501C">
        <w:t>.</w:t>
      </w:r>
      <w:r w:rsidR="004C770C">
        <w:t>2</w:t>
      </w:r>
      <w:r w:rsidR="00015334">
        <w:t>5</w:t>
      </w:r>
      <w:r w:rsidR="00074057">
        <w:t xml:space="preserve"> </w:t>
      </w:r>
      <w:r w:rsidR="004C770C">
        <w:t>Likely Incorrect Expression [KOA]</w:t>
      </w:r>
      <w:bookmarkEnd w:id="1411"/>
      <w:bookmarkEnd w:id="1412"/>
      <w:bookmarkEnd w:id="1413"/>
      <w:r w:rsidR="003C44DE">
        <w:fldChar w:fldCharType="begin"/>
      </w:r>
      <w:r w:rsidR="00AF6101">
        <w:instrText xml:space="preserve"> XE "</w:instrText>
      </w:r>
      <w:r w:rsidR="00AF6101" w:rsidRPr="006B7DA6">
        <w:instrText>KOA</w:instrText>
      </w:r>
      <w:r w:rsidR="00EB0723">
        <w:instrText xml:space="preserve"> </w:instrText>
      </w:r>
      <w:r w:rsidR="00AF6101">
        <w:instrText>–</w:instrText>
      </w:r>
      <w:r w:rsidR="00AF6101" w:rsidRPr="006B7DA6">
        <w:instrText xml:space="preserve"> Likely Incorrect Expression</w:instrText>
      </w:r>
      <w:r w:rsidR="00AF6101">
        <w:instrText xml:space="preserve">" </w:instrText>
      </w:r>
      <w:r w:rsidR="003C44DE">
        <w:fldChar w:fldCharType="end"/>
      </w:r>
      <w:r w:rsidR="003C44DE">
        <w:fldChar w:fldCharType="begin"/>
      </w:r>
      <w:r w:rsidR="00AF6101">
        <w:instrText xml:space="preserve"> XE "</w:instrText>
      </w:r>
      <w:r w:rsidR="00AF6101" w:rsidRPr="00815F6F">
        <w:instrText>Language Vulnerabilities:Likely Incorrect Expression [KOA]</w:instrText>
      </w:r>
      <w:r w:rsidR="00AF6101">
        <w:instrText xml:space="preserve">" </w:instrText>
      </w:r>
      <w:r w:rsidR="003C44DE">
        <w:fldChar w:fldCharType="end"/>
      </w:r>
    </w:p>
    <w:p w14:paraId="003A5154" w14:textId="77777777" w:rsidR="004C770C" w:rsidRDefault="00726AF3" w:rsidP="004C770C">
      <w:pPr>
        <w:pStyle w:val="Heading3"/>
      </w:pPr>
      <w:bookmarkStart w:id="1414" w:name="_Toc508619012"/>
      <w:r>
        <w:t>6</w:t>
      </w:r>
      <w:r w:rsidR="009E501C">
        <w:t>.</w:t>
      </w:r>
      <w:r w:rsidR="004C770C">
        <w:t>2</w:t>
      </w:r>
      <w:r w:rsidR="00015334">
        <w:t>5</w:t>
      </w:r>
      <w:r w:rsidR="004C770C">
        <w:t>.1</w:t>
      </w:r>
      <w:r w:rsidR="00074057">
        <w:t xml:space="preserve"> </w:t>
      </w:r>
      <w:r w:rsidR="004C770C">
        <w:t>Applicability to language</w:t>
      </w:r>
      <w:bookmarkEnd w:id="1414"/>
    </w:p>
    <w:p w14:paraId="584EB2F2" w14:textId="77777777" w:rsidR="004C770C" w:rsidRDefault="004C770C" w:rsidP="004C770C">
      <w:r>
        <w:t>An instance of this vulnerability consists of two syntactically similar constructs such that the inadvertent substitution of one for the other may result in a program which is accepted by the compiler but does not reflect the intent of the author.</w:t>
      </w:r>
    </w:p>
    <w:p w14:paraId="5E33C6EE" w14:textId="77777777" w:rsidR="004C770C" w:rsidRDefault="004C770C" w:rsidP="004C770C">
      <w:r>
        <w:t xml:space="preserve">The examples given in </w:t>
      </w:r>
      <w:ins w:id="1415" w:author="Joyce L Tokar" w:date="2018-01-23T16:20:00Z">
        <w:r w:rsidR="004712FA">
          <w:t>s</w:t>
        </w:r>
      </w:ins>
      <w:ins w:id="1416" w:author="Joyce L Tokar" w:date="2018-01-23T15:53:00Z">
        <w:r w:rsidR="009C600D">
          <w:t xml:space="preserve">ubclause </w:t>
        </w:r>
      </w:ins>
      <w:ins w:id="1417" w:author="Joyce L Tokar" w:date="2018-01-22T15:56:00Z">
        <w:r w:rsidR="00A0425E">
          <w:t xml:space="preserve">6.25 of </w:t>
        </w:r>
      </w:ins>
      <w:r w:rsidR="003B5D87">
        <w:t>TR 24772-1</w:t>
      </w:r>
      <w:ins w:id="1418" w:author="Joyce L Tokar" w:date="2018-01-23T16:20:00Z">
        <w:r w:rsidR="004712FA">
          <w:t xml:space="preserve"> </w:t>
        </w:r>
      </w:ins>
      <w:del w:id="1419" w:author="Joyce L Tokar" w:date="2018-01-22T15:57:00Z">
        <w:r w:rsidR="003B5D87" w:rsidDel="00A0425E">
          <w:delText xml:space="preserve"> Section </w:delText>
        </w:r>
        <w:r w:rsidDel="00A0425E">
          <w:delText>6.2</w:delText>
        </w:r>
        <w:r w:rsidR="003B5D87" w:rsidDel="00A0425E">
          <w:delText>5</w:delText>
        </w:r>
      </w:del>
      <w:ins w:id="1420" w:author="Joyce L Tokar" w:date="2018-01-22T15:57:00Z">
        <w:r w:rsidR="00A0425E">
          <w:t>a</w:t>
        </w:r>
      </w:ins>
      <w:del w:id="1421" w:author="Joyce L Tokar" w:date="2018-01-22T15:57:00Z">
        <w:r w:rsidDel="00A0425E">
          <w:delText xml:space="preserve"> a</w:delText>
        </w:r>
      </w:del>
      <w:r>
        <w:t>re not problems in Ada because of Ada's strong typing and because an assignment is not an expression in Ada.</w:t>
      </w:r>
    </w:p>
    <w:p w14:paraId="03637899" w14:textId="77777777" w:rsidR="004C770C" w:rsidRDefault="004C770C" w:rsidP="004C770C">
      <w:r>
        <w:t xml:space="preserve">In Ada, a </w:t>
      </w:r>
      <w:r w:rsidR="00915EE8">
        <w:t>type-</w:t>
      </w:r>
      <w:r>
        <w:t>conversion and a qualified expression are syntactically similar, differing only in the presence or absence of a single character:</w:t>
      </w:r>
    </w:p>
    <w:p w14:paraId="1A163AC9" w14:textId="77777777" w:rsidR="004C770C" w:rsidRPr="00291046" w:rsidRDefault="004C770C" w:rsidP="004C770C">
      <w:pPr>
        <w:ind w:left="720"/>
        <w:rPr>
          <w:rFonts w:ascii="Times New Roman" w:hAnsi="Times New Roman"/>
        </w:rPr>
      </w:pPr>
      <w:r>
        <w:rPr>
          <w:rFonts w:ascii="Times New Roman" w:hAnsi="Times New Roman"/>
        </w:rPr>
        <w:t xml:space="preserve"> </w:t>
      </w:r>
      <w:r w:rsidRPr="00291046">
        <w:rPr>
          <w:rFonts w:ascii="Times New Roman" w:hAnsi="Times New Roman"/>
        </w:rPr>
        <w:t xml:space="preserve">Type_Name (Expression) -- a </w:t>
      </w:r>
      <w:r w:rsidR="00915EE8" w:rsidRPr="00291046">
        <w:rPr>
          <w:rFonts w:ascii="Times New Roman" w:hAnsi="Times New Roman"/>
        </w:rPr>
        <w:t>type</w:t>
      </w:r>
      <w:r w:rsidR="00915EE8">
        <w:rPr>
          <w:rFonts w:ascii="Times New Roman" w:hAnsi="Times New Roman"/>
        </w:rPr>
        <w:t>-</w:t>
      </w:r>
      <w:r w:rsidRPr="00291046">
        <w:rPr>
          <w:rFonts w:ascii="Times New Roman" w:hAnsi="Times New Roman"/>
        </w:rPr>
        <w:t>conversion</w:t>
      </w:r>
    </w:p>
    <w:p w14:paraId="61D9E325" w14:textId="77777777" w:rsidR="004C770C" w:rsidRDefault="004C770C" w:rsidP="004C770C">
      <w:pPr>
        <w:ind w:left="720"/>
      </w:pPr>
      <w:r>
        <w:t>vs.</w:t>
      </w:r>
    </w:p>
    <w:p w14:paraId="7EEBF022" w14:textId="77777777" w:rsidR="004C770C" w:rsidRPr="00291046" w:rsidRDefault="004C770C" w:rsidP="004C770C">
      <w:pPr>
        <w:ind w:left="720"/>
        <w:rPr>
          <w:rFonts w:ascii="Times New Roman" w:hAnsi="Times New Roman"/>
        </w:rPr>
      </w:pPr>
      <w:r>
        <w:t xml:space="preserve"> </w:t>
      </w:r>
      <w:r w:rsidRPr="00291046">
        <w:rPr>
          <w:rFonts w:ascii="Times New Roman" w:hAnsi="Times New Roman"/>
        </w:rPr>
        <w:t>Type_Name'(Expression) -- a qualified expression</w:t>
      </w:r>
    </w:p>
    <w:p w14:paraId="3C68458F" w14:textId="77777777" w:rsidR="004C770C" w:rsidRDefault="004C770C" w:rsidP="004C770C">
      <w:r>
        <w:t>Typically, the inadvertent substitution of one for the other results in either a semantically incorrect program which is rejected by the compiler or in a program which behaves in the same way as if the intended construct had been written. In the case of a constrained array subtype, the two constructs differ in their treatment of sliding (conversion of an array value with bounds 100 .. 103 to a subtype with bounds 200 .. 203 will succeed; qualification will fail a run-time check).</w:t>
      </w:r>
    </w:p>
    <w:p w14:paraId="07414682" w14:textId="77777777" w:rsidR="004C770C" w:rsidRDefault="004C770C" w:rsidP="004C770C">
      <w:r>
        <w:t xml:space="preserve">Similarly, a timed entry call and a conditional entry call with an else-part that happens to begin with a </w:t>
      </w:r>
      <w:r w:rsidRPr="00291046">
        <w:rPr>
          <w:rFonts w:ascii="Times New Roman" w:hAnsi="Times New Roman"/>
          <w:b/>
          <w:bCs/>
        </w:rPr>
        <w:t>delay</w:t>
      </w:r>
      <w:r>
        <w:t xml:space="preserve"> statement differ only in the use of "</w:t>
      </w:r>
      <w:r w:rsidRPr="00291046">
        <w:rPr>
          <w:rFonts w:ascii="Times New Roman" w:hAnsi="Times New Roman"/>
          <w:b/>
          <w:bCs/>
        </w:rPr>
        <w:t>else</w:t>
      </w:r>
      <w:r>
        <w:t>" vs. "</w:t>
      </w:r>
      <w:r w:rsidRPr="00291046">
        <w:rPr>
          <w:rFonts w:ascii="Times New Roman" w:hAnsi="Times New Roman"/>
          <w:b/>
          <w:bCs/>
        </w:rPr>
        <w:t>or</w:t>
      </w:r>
      <w:r>
        <w:t>" (or even "</w:t>
      </w:r>
      <w:r w:rsidRPr="00291046">
        <w:rPr>
          <w:rFonts w:ascii="Times New Roman" w:hAnsi="Times New Roman"/>
          <w:b/>
          <w:bCs/>
        </w:rPr>
        <w:t>then abort</w:t>
      </w:r>
      <w:r w:rsidR="003C44DE">
        <w:rPr>
          <w:rFonts w:ascii="Times New Roman" w:hAnsi="Times New Roman"/>
          <w:b/>
          <w:bCs/>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3C44DE">
        <w:rPr>
          <w:rFonts w:ascii="Times New Roman" w:hAnsi="Times New Roman"/>
          <w:b/>
          <w:bCs/>
        </w:rPr>
        <w:fldChar w:fldCharType="end"/>
      </w:r>
      <w:r>
        <w:t>" in the case of a</w:t>
      </w:r>
      <w:r w:rsidR="00006274">
        <w:t>n</w:t>
      </w:r>
      <w:r>
        <w:rPr>
          <w:rFonts w:ascii="Times New Roman" w:hAnsi="Times New Roman"/>
        </w:rPr>
        <w:t xml:space="preserve"> </w:t>
      </w:r>
      <w:r w:rsidRPr="00291046">
        <w:rPr>
          <w:rFonts w:ascii="Times New Roman" w:hAnsi="Times New Roman"/>
        </w:rPr>
        <w:t>asynchronous_select</w:t>
      </w:r>
      <w:r>
        <w:t xml:space="preserve"> statement). </w:t>
      </w:r>
    </w:p>
    <w:p w14:paraId="6E3AAE9C" w14:textId="77777777" w:rsidR="004C770C" w:rsidRDefault="004C770C" w:rsidP="004C770C">
      <w:r>
        <w:t>Probably the most common correctness problem resulting from the use of one kind of expression where a syntactically similar expression should have been used has to do with the use of short-circuit vs. non-short-circuit Boolean-valued operations (</w:t>
      </w:r>
      <w:r w:rsidR="00901B24">
        <w:t>for example</w:t>
      </w:r>
      <w:r>
        <w:t>, "</w:t>
      </w:r>
      <w:r w:rsidRPr="00291046">
        <w:rPr>
          <w:rFonts w:ascii="Times New Roman" w:hAnsi="Times New Roman"/>
          <w:b/>
          <w:bCs/>
        </w:rPr>
        <w:t>and then</w:t>
      </w:r>
      <w:r>
        <w:t>" and "</w:t>
      </w:r>
      <w:r w:rsidRPr="00291046">
        <w:rPr>
          <w:rFonts w:ascii="Times New Roman" w:hAnsi="Times New Roman"/>
          <w:b/>
          <w:bCs/>
        </w:rPr>
        <w:t>or else</w:t>
      </w:r>
      <w:r>
        <w:t>" vs. "</w:t>
      </w:r>
      <w:r w:rsidRPr="00291046">
        <w:rPr>
          <w:rFonts w:ascii="Times New Roman" w:hAnsi="Times New Roman"/>
          <w:b/>
          <w:bCs/>
        </w:rPr>
        <w:t>and</w:t>
      </w:r>
      <w:r>
        <w:t>" and "</w:t>
      </w:r>
      <w:r w:rsidRPr="00291046">
        <w:rPr>
          <w:rFonts w:ascii="Times New Roman" w:hAnsi="Times New Roman"/>
          <w:b/>
          <w:bCs/>
        </w:rPr>
        <w:t>or</w:t>
      </w:r>
      <w:r>
        <w:t>"), as in</w:t>
      </w:r>
    </w:p>
    <w:p w14:paraId="5C497827" w14:textId="77777777" w:rsidR="004C770C" w:rsidRPr="00291046" w:rsidRDefault="004C770C" w:rsidP="004C770C">
      <w:pPr>
        <w:ind w:left="720"/>
        <w:rPr>
          <w:rFonts w:ascii="Times New Roman" w:hAnsi="Times New Roman"/>
        </w:rPr>
      </w:pPr>
      <w:r w:rsidRPr="00291046">
        <w:rPr>
          <w:rFonts w:ascii="Times New Roman" w:hAnsi="Times New Roman"/>
          <w:b/>
          <w:bCs/>
        </w:rPr>
        <w:t>if</w:t>
      </w:r>
      <w:r w:rsidRPr="00291046">
        <w:rPr>
          <w:rFonts w:ascii="Times New Roman" w:hAnsi="Times New Roman"/>
        </w:rPr>
        <w:t xml:space="preserve"> (Ptr /= </w:t>
      </w:r>
      <w:r w:rsidRPr="00291046">
        <w:rPr>
          <w:rFonts w:ascii="Times New Roman" w:hAnsi="Times New Roman"/>
          <w:b/>
          <w:bCs/>
        </w:rPr>
        <w:t>null</w:t>
      </w:r>
      <w:r w:rsidRPr="00291046">
        <w:rPr>
          <w:rFonts w:ascii="Times New Roman" w:hAnsi="Times New Roman"/>
        </w:rPr>
        <w:t xml:space="preserve">) </w:t>
      </w:r>
      <w:r w:rsidRPr="00291046">
        <w:rPr>
          <w:rFonts w:ascii="Times New Roman" w:hAnsi="Times New Roman"/>
          <w:b/>
          <w:bCs/>
        </w:rPr>
        <w:t>and</w:t>
      </w:r>
      <w:r w:rsidRPr="00291046">
        <w:rPr>
          <w:rFonts w:ascii="Times New Roman" w:hAnsi="Times New Roman"/>
        </w:rPr>
        <w:t xml:space="preserve"> (Ptr.all.Count &gt; 0) </w:t>
      </w:r>
      <w:r w:rsidRPr="00291046">
        <w:rPr>
          <w:rFonts w:ascii="Times New Roman" w:hAnsi="Times New Roman"/>
          <w:b/>
          <w:bCs/>
        </w:rPr>
        <w:t>then</w:t>
      </w:r>
      <w:r w:rsidRPr="00291046">
        <w:rPr>
          <w:rFonts w:ascii="Times New Roman" w:hAnsi="Times New Roman"/>
        </w:rPr>
        <w:t xml:space="preserve"> ... </w:t>
      </w:r>
      <w:r w:rsidRPr="00291046">
        <w:rPr>
          <w:rFonts w:ascii="Times New Roman" w:hAnsi="Times New Roman"/>
          <w:b/>
          <w:bCs/>
        </w:rPr>
        <w:t>end if</w:t>
      </w:r>
      <w:r w:rsidRPr="00291046">
        <w:rPr>
          <w:rFonts w:ascii="Times New Roman" w:hAnsi="Times New Roman"/>
        </w:rPr>
        <w:t>;</w:t>
      </w:r>
    </w:p>
    <w:p w14:paraId="09935626" w14:textId="77777777" w:rsidR="004C770C" w:rsidRDefault="004C770C" w:rsidP="004C770C">
      <w:pPr>
        <w:ind w:left="720"/>
      </w:pPr>
      <w:r w:rsidRPr="00291046">
        <w:rPr>
          <w:rFonts w:ascii="Times New Roman" w:hAnsi="Times New Roman"/>
        </w:rPr>
        <w:t>-- should have used "</w:t>
      </w:r>
      <w:r w:rsidRPr="00291046">
        <w:rPr>
          <w:rFonts w:ascii="Times New Roman" w:hAnsi="Times New Roman"/>
          <w:b/>
          <w:bCs/>
        </w:rPr>
        <w:t>and then</w:t>
      </w:r>
      <w:r w:rsidRPr="00291046">
        <w:rPr>
          <w:rFonts w:ascii="Times New Roman" w:hAnsi="Times New Roman"/>
        </w:rPr>
        <w:t>" to avoid dereferencing null</w:t>
      </w:r>
    </w:p>
    <w:p w14:paraId="745CAB72" w14:textId="77777777" w:rsidR="00F128DF" w:rsidRDefault="00726AF3">
      <w:pPr>
        <w:pStyle w:val="Heading3"/>
        <w:tabs>
          <w:tab w:val="left" w:pos="4500"/>
        </w:tabs>
      </w:pPr>
      <w:bookmarkStart w:id="1422" w:name="_Toc508619013"/>
      <w:r>
        <w:t>6</w:t>
      </w:r>
      <w:r w:rsidR="009E501C">
        <w:t>.</w:t>
      </w:r>
      <w:r w:rsidR="004C770C">
        <w:t>2</w:t>
      </w:r>
      <w:r w:rsidR="00015334">
        <w:t>5</w:t>
      </w:r>
      <w:r w:rsidR="004C770C">
        <w:t>.2</w:t>
      </w:r>
      <w:r w:rsidR="00074057">
        <w:t xml:space="preserve"> </w:t>
      </w:r>
      <w:r w:rsidR="004C770C">
        <w:t>Guidance to language users</w:t>
      </w:r>
      <w:bookmarkEnd w:id="1422"/>
      <w:ins w:id="1423" w:author="Joyce L Tokar" w:date="2018-01-23T17:03:00Z">
        <w:r w:rsidR="00A81DE7">
          <w:tab/>
        </w:r>
      </w:ins>
    </w:p>
    <w:p w14:paraId="222A24BC" w14:textId="77777777" w:rsidR="004C770C" w:rsidRPr="00C46C06" w:rsidDel="00C46C06" w:rsidRDefault="003C44DE" w:rsidP="003B5D87">
      <w:pPr>
        <w:pStyle w:val="ListParagraph"/>
        <w:numPr>
          <w:ilvl w:val="0"/>
          <w:numId w:val="301"/>
        </w:numPr>
        <w:spacing w:before="120" w:after="120" w:line="240" w:lineRule="auto"/>
        <w:rPr>
          <w:del w:id="1424" w:author="Joyce L Tokar" w:date="2018-03-12T11:45:00Z"/>
        </w:rPr>
      </w:pPr>
      <w:commentRangeStart w:id="1425"/>
      <w:commentRangeStart w:id="1426"/>
      <w:del w:id="1427" w:author="Joyce L Tokar" w:date="2018-03-12T11:45:00Z">
        <w:r w:rsidRPr="00C46C06" w:rsidDel="00C46C06">
          <w:delText>Compilers</w:delText>
        </w:r>
      </w:del>
      <w:commentRangeEnd w:id="1425"/>
      <w:r w:rsidR="00C46C06">
        <w:rPr>
          <w:rStyle w:val="CommentReference"/>
        </w:rPr>
        <w:commentReference w:id="1425"/>
      </w:r>
      <w:del w:id="1428" w:author="Joyce L Tokar" w:date="2018-03-12T11:45:00Z">
        <w:r w:rsidRPr="00C46C06" w:rsidDel="00C46C06">
          <w:delText xml:space="preserve"> and other static analysis tools can detect some cases (such as the preceding example). Use these capabilities.</w:delText>
        </w:r>
        <w:commentRangeEnd w:id="1426"/>
        <w:r w:rsidR="00AE40E0" w:rsidRPr="00C46C06" w:rsidDel="00C46C06">
          <w:rPr>
            <w:rStyle w:val="CommentReference"/>
          </w:rPr>
          <w:commentReference w:id="1426"/>
        </w:r>
      </w:del>
    </w:p>
    <w:p w14:paraId="45CFFE90" w14:textId="77777777" w:rsidR="004C770C" w:rsidRDefault="00CF591C" w:rsidP="003B5D87">
      <w:pPr>
        <w:pStyle w:val="ListParagraph"/>
        <w:numPr>
          <w:ilvl w:val="0"/>
          <w:numId w:val="301"/>
        </w:numPr>
        <w:spacing w:before="120" w:after="120" w:line="240" w:lineRule="auto"/>
      </w:pPr>
      <w:r>
        <w:t>Consider</w:t>
      </w:r>
      <w:r w:rsidR="004C770C">
        <w:t xml:space="preserve"> us</w:t>
      </w:r>
      <w:r w:rsidR="007667EB">
        <w:t>ing</w:t>
      </w:r>
      <w:r w:rsidR="004C770C">
        <w:t xml:space="preserve"> short-circuit forms by default (errors resulting from the incorrect use of short-circuit forms are much less common), </w:t>
      </w:r>
      <w:r w:rsidR="00106226">
        <w:t xml:space="preserve">thought </w:t>
      </w:r>
      <w:r w:rsidR="004C770C">
        <w:t xml:space="preserve">this </w:t>
      </w:r>
      <w:r w:rsidR="00106226">
        <w:t xml:space="preserve">can </w:t>
      </w:r>
      <w:r w:rsidR="004C770C">
        <w:t>make it more difficult to express the distinction between the cases where short-circuited evaluation is known to be needed (either for correctness or for performance) and those where it is not.</w:t>
      </w:r>
    </w:p>
    <w:p w14:paraId="5765B1FA" w14:textId="77777777" w:rsidR="004C770C" w:rsidRDefault="00726AF3" w:rsidP="004C770C">
      <w:pPr>
        <w:pStyle w:val="Heading2"/>
      </w:pPr>
      <w:bookmarkStart w:id="1429" w:name="_Ref336424817"/>
      <w:bookmarkStart w:id="1430" w:name="_Toc358896511"/>
      <w:bookmarkStart w:id="1431" w:name="_Toc508619014"/>
      <w:r>
        <w:t>6</w:t>
      </w:r>
      <w:r w:rsidR="009E501C">
        <w:t>.</w:t>
      </w:r>
      <w:r w:rsidR="004C770C">
        <w:t>2</w:t>
      </w:r>
      <w:r w:rsidR="00015334">
        <w:t>6</w:t>
      </w:r>
      <w:r w:rsidR="00074057">
        <w:t xml:space="preserve"> </w:t>
      </w:r>
      <w:r w:rsidR="004C770C">
        <w:t>Dead and Deactivated Code [XYQ]</w:t>
      </w:r>
      <w:bookmarkEnd w:id="1429"/>
      <w:bookmarkEnd w:id="1430"/>
      <w:bookmarkEnd w:id="1431"/>
      <w:r w:rsidR="003C44DE">
        <w:fldChar w:fldCharType="begin"/>
      </w:r>
      <w:r w:rsidR="00AF6101">
        <w:instrText xml:space="preserve"> XE "</w:instrText>
      </w:r>
      <w:r w:rsidR="00AF6101" w:rsidRPr="0000190E">
        <w:instrText>XYQ</w:instrText>
      </w:r>
      <w:r w:rsidR="00EB0723">
        <w:instrText xml:space="preserve"> </w:instrText>
      </w:r>
      <w:r w:rsidR="00AF6101">
        <w:instrText>–</w:instrText>
      </w:r>
      <w:r w:rsidR="00AF6101" w:rsidRPr="0000190E">
        <w:instrText xml:space="preserve"> Dead and Deactivated Code</w:instrText>
      </w:r>
      <w:r w:rsidR="00AF6101">
        <w:instrText xml:space="preserve">" </w:instrText>
      </w:r>
      <w:r w:rsidR="003C44DE">
        <w:fldChar w:fldCharType="end"/>
      </w:r>
      <w:r w:rsidR="003C44DE">
        <w:fldChar w:fldCharType="begin"/>
      </w:r>
      <w:r w:rsidR="00AF6101">
        <w:instrText xml:space="preserve"> XE "</w:instrText>
      </w:r>
      <w:r w:rsidR="00AF6101" w:rsidRPr="00EE2177">
        <w:instrText>Language Vulnerabilities:Dead and Deactivated Code [XYQ]</w:instrText>
      </w:r>
      <w:r w:rsidR="00AF6101">
        <w:instrText xml:space="preserve">" </w:instrText>
      </w:r>
      <w:r w:rsidR="003C44DE">
        <w:fldChar w:fldCharType="end"/>
      </w:r>
    </w:p>
    <w:p w14:paraId="7369B196" w14:textId="77777777" w:rsidR="004C770C" w:rsidRDefault="00726AF3" w:rsidP="004C770C">
      <w:pPr>
        <w:pStyle w:val="Heading3"/>
      </w:pPr>
      <w:bookmarkStart w:id="1432" w:name="_Toc508619015"/>
      <w:r>
        <w:t>6</w:t>
      </w:r>
      <w:r w:rsidR="009E501C">
        <w:t>.</w:t>
      </w:r>
      <w:r w:rsidR="004C770C">
        <w:t>2</w:t>
      </w:r>
      <w:r w:rsidR="00015334">
        <w:t>6</w:t>
      </w:r>
      <w:r w:rsidR="004C770C">
        <w:t>.1</w:t>
      </w:r>
      <w:r w:rsidR="00074057">
        <w:t xml:space="preserve"> </w:t>
      </w:r>
      <w:r w:rsidR="004C770C">
        <w:t>Applicability to language</w:t>
      </w:r>
      <w:bookmarkEnd w:id="1432"/>
    </w:p>
    <w:p w14:paraId="38CECBAB" w14:textId="77777777" w:rsidR="004C770C" w:rsidRDefault="004C770C" w:rsidP="004C770C">
      <w:r>
        <w:t xml:space="preserve">Ada allows the usual sources of dead code (described in </w:t>
      </w:r>
      <w:ins w:id="1433" w:author="Joyce L Tokar" w:date="2018-01-23T16:21:00Z">
        <w:r w:rsidR="004712FA">
          <w:t>s</w:t>
        </w:r>
      </w:ins>
      <w:ins w:id="1434" w:author="Joyce L Tokar" w:date="2018-01-23T15:43:00Z">
        <w:r w:rsidR="009C600D">
          <w:t xml:space="preserve">ubclause </w:t>
        </w:r>
      </w:ins>
      <w:ins w:id="1435" w:author="Joyce L Tokar" w:date="2018-01-22T15:57:00Z">
        <w:r w:rsidR="00A0425E">
          <w:t xml:space="preserve">6.26 of </w:t>
        </w:r>
      </w:ins>
      <w:r w:rsidR="003B5D87">
        <w:t>TR 24772-1</w:t>
      </w:r>
      <w:del w:id="1436" w:author="Joyce L Tokar" w:date="2018-01-22T15:58:00Z">
        <w:r w:rsidR="003B5D87" w:rsidDel="00A0425E">
          <w:delText xml:space="preserve"> Section </w:delText>
        </w:r>
        <w:r w:rsidDel="00A0425E">
          <w:delText>6.2</w:delText>
        </w:r>
      </w:del>
      <w:del w:id="1437" w:author="Joyce L Tokar" w:date="2018-01-22T15:57:00Z">
        <w:r w:rsidR="00015334" w:rsidDel="00A0425E">
          <w:delText>6</w:delText>
        </w:r>
      </w:del>
      <w:r>
        <w:t>) that are common to most conventional programming languages.</w:t>
      </w:r>
    </w:p>
    <w:p w14:paraId="7068227B" w14:textId="77777777" w:rsidR="004C770C" w:rsidRDefault="00726AF3" w:rsidP="004C770C">
      <w:pPr>
        <w:pStyle w:val="Heading3"/>
      </w:pPr>
      <w:bookmarkStart w:id="1438" w:name="_Toc508619016"/>
      <w:r>
        <w:lastRenderedPageBreak/>
        <w:t>6</w:t>
      </w:r>
      <w:r w:rsidR="009E501C">
        <w:t>.</w:t>
      </w:r>
      <w:r w:rsidR="004C770C">
        <w:t>2</w:t>
      </w:r>
      <w:r w:rsidR="00015334">
        <w:t>6</w:t>
      </w:r>
      <w:r w:rsidR="004C770C">
        <w:t>.2</w:t>
      </w:r>
      <w:r w:rsidR="00074057">
        <w:t xml:space="preserve"> </w:t>
      </w:r>
      <w:r w:rsidR="004C770C">
        <w:t>Guidance to language users</w:t>
      </w:r>
      <w:bookmarkEnd w:id="1438"/>
    </w:p>
    <w:p w14:paraId="65FFADD6" w14:textId="77777777" w:rsidR="00F128DF" w:rsidRDefault="00AE40E0">
      <w:pPr>
        <w:pStyle w:val="ListParagraph"/>
        <w:numPr>
          <w:ilvl w:val="0"/>
          <w:numId w:val="603"/>
        </w:numPr>
        <w:rPr>
          <w:ins w:id="1439" w:author="Joyce L Tokar" w:date="2018-02-26T15:38:00Z"/>
        </w:rPr>
      </w:pPr>
      <w:ins w:id="1440" w:author="Joyce L Tokar" w:date="2018-02-26T15:38:00Z">
        <w:r w:rsidRPr="009739AB">
          <w:t>Follow the mitigation mechanisms of subclause 6.</w:t>
        </w:r>
        <w:r>
          <w:t>26</w:t>
        </w:r>
        <w:r w:rsidRPr="009739AB">
          <w:t>.5 of TR 24772-1</w:t>
        </w:r>
        <w:r>
          <w:t>.</w:t>
        </w:r>
      </w:ins>
    </w:p>
    <w:p w14:paraId="1CBCCCFA" w14:textId="77777777" w:rsidR="00F128DF" w:rsidRDefault="001574D7">
      <w:pPr>
        <w:pStyle w:val="ListParagraph"/>
        <w:numPr>
          <w:ilvl w:val="0"/>
          <w:numId w:val="603"/>
        </w:numPr>
      </w:pPr>
      <w:r>
        <w:t>Use i</w:t>
      </w:r>
      <w:r w:rsidR="004C770C">
        <w:t>mplementation</w:t>
      </w:r>
      <w:r>
        <w:t>-</w:t>
      </w:r>
      <w:r w:rsidR="004C770C">
        <w:t>specific mechanisms</w:t>
      </w:r>
      <w:r>
        <w:t xml:space="preserve">, if </w:t>
      </w:r>
      <w:r w:rsidR="007667EB">
        <w:t>provided</w:t>
      </w:r>
      <w:r>
        <w:t xml:space="preserve">, </w:t>
      </w:r>
      <w:r w:rsidR="004C770C">
        <w:t xml:space="preserve">  to support the elimination of dead code. In some cases, </w:t>
      </w:r>
      <w:r>
        <w:t xml:space="preserve">use </w:t>
      </w:r>
      <w:r w:rsidR="004C770C" w:rsidRPr="00AE40E0">
        <w:rPr>
          <w:rFonts w:ascii="Times New Roman" w:hAnsi="Times New Roman"/>
          <w:b/>
          <w:bCs/>
        </w:rPr>
        <w:t>pragma</w:t>
      </w:r>
      <w:r w:rsidR="004C770C">
        <w:t xml:space="preserve">s such as </w:t>
      </w:r>
      <w:r w:rsidR="004C770C" w:rsidRPr="00AE40E0">
        <w:rPr>
          <w:rFonts w:ascii="Times New Roman" w:hAnsi="Times New Roman"/>
        </w:rPr>
        <w:t>Restrictions</w:t>
      </w:r>
      <w:r w:rsidR="004C770C">
        <w:t xml:space="preserve">, </w:t>
      </w:r>
      <w:r w:rsidR="004C770C" w:rsidRPr="00AE40E0">
        <w:rPr>
          <w:rFonts w:ascii="Times New Roman" w:hAnsi="Times New Roman"/>
        </w:rPr>
        <w:t>Suppress</w:t>
      </w:r>
      <w:r w:rsidR="004C770C">
        <w:t xml:space="preserve">, or </w:t>
      </w:r>
      <w:r w:rsidR="004C770C" w:rsidRPr="00AE40E0">
        <w:rPr>
          <w:rFonts w:ascii="Times New Roman" w:hAnsi="Times New Roman"/>
        </w:rPr>
        <w:t>Discard_</w:t>
      </w:r>
      <w:del w:id="1441" w:author="Joyce L Tokar" w:date="2018-02-26T15:39:00Z">
        <w:r w:rsidR="004C770C" w:rsidRPr="00AE40E0" w:rsidDel="00AE40E0">
          <w:rPr>
            <w:rFonts w:ascii="Times New Roman" w:hAnsi="Times New Roman"/>
          </w:rPr>
          <w:delText>Names</w:delText>
        </w:r>
        <w:r w:rsidR="004C770C" w:rsidDel="00AE40E0">
          <w:delText xml:space="preserve">  to</w:delText>
        </w:r>
      </w:del>
      <w:ins w:id="1442" w:author="Joyce L Tokar" w:date="2018-02-26T15:39:00Z">
        <w:r w:rsidR="00AE40E0" w:rsidRPr="00AE40E0">
          <w:rPr>
            <w:rFonts w:ascii="Times New Roman" w:hAnsi="Times New Roman"/>
          </w:rPr>
          <w:t>Names</w:t>
        </w:r>
        <w:r w:rsidR="00AE40E0">
          <w:t xml:space="preserve"> to</w:t>
        </w:r>
      </w:ins>
      <w:r w:rsidR="004C770C">
        <w:t xml:space="preserve"> inform the compiler that some code whose generation would normally be required for certain constructs would be dead because of properties of the overall system, and that therefore the code need not be generated.  </w:t>
      </w:r>
      <w:r w:rsidR="00006274">
        <w:t>F</w:t>
      </w:r>
      <w:r w:rsidR="004C770C">
        <w:t>or example:</w:t>
      </w:r>
    </w:p>
    <w:p w14:paraId="12104B52" w14:textId="77777777" w:rsidR="00F128DF" w:rsidRDefault="004C770C">
      <w:pPr>
        <w:spacing w:after="0"/>
        <w:ind w:left="1440"/>
        <w:rPr>
          <w:rFonts w:ascii="Times New Roman" w:hAnsi="Times New Roman"/>
        </w:rPr>
      </w:pPr>
      <w:r w:rsidRPr="00020376">
        <w:rPr>
          <w:rFonts w:ascii="Times New Roman" w:hAnsi="Times New Roman"/>
          <w:b/>
        </w:rPr>
        <w:t>package</w:t>
      </w:r>
      <w:r w:rsidRPr="00020376">
        <w:rPr>
          <w:rFonts w:ascii="Times New Roman" w:hAnsi="Times New Roman"/>
        </w:rPr>
        <w:t xml:space="preserve"> Pkg </w:t>
      </w:r>
      <w:r w:rsidRPr="00020376">
        <w:rPr>
          <w:rFonts w:ascii="Times New Roman" w:hAnsi="Times New Roman"/>
          <w:b/>
        </w:rPr>
        <w:t>is</w:t>
      </w:r>
    </w:p>
    <w:p w14:paraId="16263A9F" w14:textId="77777777" w:rsidR="00F128DF" w:rsidRDefault="004C770C">
      <w:pPr>
        <w:spacing w:after="0"/>
        <w:ind w:left="1440" w:firstLine="86"/>
        <w:rPr>
          <w:rFonts w:ascii="Times New Roman" w:hAnsi="Times New Roman"/>
        </w:rPr>
      </w:pPr>
      <w:r w:rsidRPr="00020376">
        <w:rPr>
          <w:rFonts w:ascii="Times New Roman" w:hAnsi="Times New Roman"/>
          <w:b/>
        </w:rPr>
        <w:t xml:space="preserve">type </w:t>
      </w:r>
      <w:r w:rsidRPr="00020376">
        <w:rPr>
          <w:rFonts w:ascii="Times New Roman" w:hAnsi="Times New Roman"/>
        </w:rPr>
        <w:t xml:space="preserve">Enum </w:t>
      </w:r>
      <w:r w:rsidRPr="00020376">
        <w:rPr>
          <w:rFonts w:ascii="Times New Roman" w:hAnsi="Times New Roman"/>
          <w:b/>
        </w:rPr>
        <w:t>is</w:t>
      </w:r>
      <w:r w:rsidRPr="00020376">
        <w:rPr>
          <w:rFonts w:ascii="Times New Roman" w:hAnsi="Times New Roman"/>
        </w:rPr>
        <w:t xml:space="preserve"> (Aaa, Bbb, Ccc);</w:t>
      </w:r>
    </w:p>
    <w:p w14:paraId="53A39138" w14:textId="77777777" w:rsidR="00F128DF" w:rsidRDefault="004C770C">
      <w:pPr>
        <w:spacing w:after="0"/>
        <w:ind w:left="1440" w:firstLine="86"/>
        <w:rPr>
          <w:rFonts w:ascii="Times New Roman" w:hAnsi="Times New Roman"/>
        </w:rPr>
      </w:pPr>
      <w:r w:rsidRPr="00020376">
        <w:rPr>
          <w:rFonts w:ascii="Times New Roman" w:hAnsi="Times New Roman"/>
          <w:b/>
        </w:rPr>
        <w:t>pragma</w:t>
      </w:r>
      <w:r w:rsidRPr="00020376">
        <w:rPr>
          <w:rFonts w:ascii="Times New Roman" w:hAnsi="Times New Roman"/>
        </w:rPr>
        <w:t xml:space="preserve"> Discard_Names( Enum );</w:t>
      </w:r>
    </w:p>
    <w:p w14:paraId="4506F8AB" w14:textId="77777777" w:rsidR="00F128DF" w:rsidRDefault="004C770C">
      <w:pPr>
        <w:ind w:left="1440"/>
        <w:rPr>
          <w:rFonts w:ascii="Times New Roman" w:hAnsi="Times New Roman"/>
        </w:rPr>
      </w:pPr>
      <w:r w:rsidRPr="00020376">
        <w:rPr>
          <w:rFonts w:ascii="Times New Roman" w:hAnsi="Times New Roman"/>
          <w:b/>
        </w:rPr>
        <w:t>end</w:t>
      </w:r>
      <w:r w:rsidRPr="00020376">
        <w:rPr>
          <w:rFonts w:ascii="Times New Roman" w:hAnsi="Times New Roman"/>
        </w:rPr>
        <w:t xml:space="preserve"> Pkg;</w:t>
      </w:r>
    </w:p>
    <w:p w14:paraId="377EA478" w14:textId="77777777" w:rsidR="00F128DF" w:rsidRDefault="004C770C">
      <w:pPr>
        <w:ind w:left="806"/>
      </w:pPr>
      <w:r>
        <w:t xml:space="preserve">If </w:t>
      </w:r>
      <w:r w:rsidRPr="00AE40E0">
        <w:rPr>
          <w:rFonts w:ascii="Times New Roman" w:hAnsi="Times New Roman"/>
        </w:rPr>
        <w:t>Pkg.Enum'Image</w:t>
      </w:r>
      <w:r w:rsidR="003C44DE" w:rsidRPr="00AE40E0">
        <w:rPr>
          <w:rFonts w:ascii="Times New Roman" w:hAnsi="Times New Roman"/>
        </w:rPr>
        <w:fldChar w:fldCharType="begin"/>
      </w:r>
      <w:r w:rsidR="0013647A">
        <w:instrText xml:space="preserve"> XE "</w:instrText>
      </w:r>
      <w:r w:rsidR="0013647A" w:rsidRPr="00AE40E0">
        <w:rPr>
          <w:rFonts w:ascii="Times New Roman" w:hAnsi="Times New Roman"/>
        </w:rPr>
        <w:instrText>Attribute:</w:instrText>
      </w:r>
      <w:r w:rsidR="0013647A" w:rsidRPr="00DA1B68">
        <w:instrText>'Image</w:instrText>
      </w:r>
      <w:r w:rsidR="0013647A">
        <w:instrText xml:space="preserve">" </w:instrText>
      </w:r>
      <w:r w:rsidR="003C44DE" w:rsidRPr="00AE40E0">
        <w:rPr>
          <w:rFonts w:ascii="Times New Roman" w:hAnsi="Times New Roman"/>
        </w:rPr>
        <w:fldChar w:fldCharType="end"/>
      </w:r>
      <w:r>
        <w:t xml:space="preserve"> and related attributes (</w:t>
      </w:r>
      <w:r w:rsidR="00006274">
        <w:t>e.g.</w:t>
      </w:r>
      <w:r>
        <w:t xml:space="preserve">, </w:t>
      </w:r>
      <w:r w:rsidRPr="00AE40E0">
        <w:rPr>
          <w:rFonts w:ascii="Times New Roman" w:hAnsi="Times New Roman"/>
        </w:rPr>
        <w:t>Value, Wide_Image</w:t>
      </w:r>
      <w:r>
        <w:t xml:space="preserve">) of the type </w:t>
      </w:r>
      <w:r w:rsidR="007667EB">
        <w:t xml:space="preserve">Enum </w:t>
      </w:r>
      <w:r>
        <w:t>are never used, and if the implementation normally builds a table</w:t>
      </w:r>
      <w:r w:rsidR="007667EB">
        <w:t xml:space="preserve"> of the enumeration literals</w:t>
      </w:r>
      <w:r>
        <w:t xml:space="preserve">, then the </w:t>
      </w:r>
      <w:r w:rsidRPr="00AE40E0">
        <w:rPr>
          <w:rFonts w:ascii="Times New Roman" w:hAnsi="Times New Roman"/>
          <w:b/>
        </w:rPr>
        <w:t>pragma</w:t>
      </w:r>
      <w:r>
        <w:t xml:space="preserve"> allows the elimination of the table.</w:t>
      </w:r>
    </w:p>
    <w:p w14:paraId="10785C19" w14:textId="77777777" w:rsidR="004C770C" w:rsidRDefault="00726AF3" w:rsidP="004C770C">
      <w:pPr>
        <w:pStyle w:val="Heading2"/>
      </w:pPr>
      <w:bookmarkStart w:id="1443" w:name="_Ref336424846"/>
      <w:bookmarkStart w:id="1444" w:name="_Toc358896512"/>
      <w:bookmarkStart w:id="1445" w:name="_Toc508619017"/>
      <w:r>
        <w:t>6</w:t>
      </w:r>
      <w:r w:rsidR="009E501C">
        <w:t>.</w:t>
      </w:r>
      <w:r w:rsidR="004C770C">
        <w:t>2</w:t>
      </w:r>
      <w:r w:rsidR="00015334">
        <w:t>7</w:t>
      </w:r>
      <w:r w:rsidR="00074057">
        <w:t xml:space="preserve"> </w:t>
      </w:r>
      <w:r w:rsidR="004C770C">
        <w:t>Switch Statements and Static Analysis [CLL]</w:t>
      </w:r>
      <w:bookmarkEnd w:id="1443"/>
      <w:bookmarkEnd w:id="1444"/>
      <w:bookmarkEnd w:id="1445"/>
      <w:r w:rsidR="003C44DE">
        <w:fldChar w:fldCharType="begin"/>
      </w:r>
      <w:r w:rsidR="00AF6101">
        <w:instrText xml:space="preserve"> XE "</w:instrText>
      </w:r>
      <w:r w:rsidR="00AF6101" w:rsidRPr="00FB6959">
        <w:instrText>CL</w:instrText>
      </w:r>
      <w:r w:rsidR="00EB0723">
        <w:instrText xml:space="preserve">L </w:instrText>
      </w:r>
      <w:r w:rsidR="00AF6101">
        <w:instrText>–</w:instrText>
      </w:r>
      <w:r w:rsidR="00AF6101" w:rsidRPr="00FB6959">
        <w:instrText xml:space="preserve"> Switch Statements and Static Analysis</w:instrText>
      </w:r>
      <w:r w:rsidR="00AF6101">
        <w:instrText xml:space="preserve">" </w:instrText>
      </w:r>
      <w:r w:rsidR="003C44DE">
        <w:fldChar w:fldCharType="end"/>
      </w:r>
      <w:r w:rsidR="003C44DE">
        <w:fldChar w:fldCharType="begin"/>
      </w:r>
      <w:r w:rsidR="00AF6101">
        <w:instrText xml:space="preserve"> XE "</w:instrText>
      </w:r>
      <w:r w:rsidR="00AF6101" w:rsidRPr="00DA0F4E">
        <w:instrText>Language Vulnerabilities:Switch Statements and Static Analysis [CLL]</w:instrText>
      </w:r>
      <w:r w:rsidR="00AF6101">
        <w:instrText xml:space="preserve">" </w:instrText>
      </w:r>
      <w:r w:rsidR="003C44DE">
        <w:fldChar w:fldCharType="end"/>
      </w:r>
    </w:p>
    <w:p w14:paraId="7471F003" w14:textId="77777777" w:rsidR="004C770C" w:rsidRDefault="00726AF3" w:rsidP="004C770C">
      <w:pPr>
        <w:pStyle w:val="Heading3"/>
      </w:pPr>
      <w:bookmarkStart w:id="1446" w:name="_Toc508619018"/>
      <w:r>
        <w:t>6</w:t>
      </w:r>
      <w:r w:rsidR="009E501C">
        <w:t>.</w:t>
      </w:r>
      <w:r w:rsidR="004C770C">
        <w:t>2</w:t>
      </w:r>
      <w:r w:rsidR="00015334">
        <w:t>7</w:t>
      </w:r>
      <w:r w:rsidR="004C770C">
        <w:t>.1</w:t>
      </w:r>
      <w:r w:rsidR="00074057">
        <w:t xml:space="preserve"> </w:t>
      </w:r>
      <w:r w:rsidR="004C770C">
        <w:t>Applicability to language</w:t>
      </w:r>
      <w:bookmarkEnd w:id="1446"/>
    </w:p>
    <w:p w14:paraId="5211A77D" w14:textId="77777777" w:rsidR="004C770C" w:rsidRDefault="004C770C" w:rsidP="004C770C">
      <w:pPr>
        <w:rPr>
          <w:lang w:val="en-GB"/>
        </w:rPr>
      </w:pPr>
      <w:r>
        <w:rPr>
          <w:lang w:val="en-GB"/>
        </w:rPr>
        <w:t>With the exception of unsafe programming</w:t>
      </w:r>
      <w:r w:rsidR="003C44DE">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 xml:space="preserve"> and the use of default cases,</w:t>
      </w:r>
      <w:r>
        <w:rPr>
          <w:lang w:val="en-GB"/>
        </w:rPr>
        <w:t xml:space="preserve"> this vulnerability is not applicable to Ada as Ada ensures that a case statement provides exactly one alternative for each value of the expression's subtype.  </w:t>
      </w:r>
      <w:r>
        <w:rPr>
          <w:szCs w:val="20"/>
          <w:lang w:val="en-GB"/>
        </w:rPr>
        <w:t xml:space="preserve">This restriction is enforced at compile time.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may be used as the last choice of a case statement to capture any remaining values of the case expression type that are not covered by the preceding case choices.  </w:t>
      </w:r>
      <w:r>
        <w:rPr>
          <w:lang w:val="en-GB"/>
        </w:rPr>
        <w:t>If the value of the expression is outside of the range of this subtype (</w:t>
      </w:r>
      <w:r w:rsidR="00006274">
        <w:rPr>
          <w:lang w:val="en-GB"/>
        </w:rPr>
        <w:t>e.g.</w:t>
      </w:r>
      <w:r>
        <w:rPr>
          <w:lang w:val="en-GB"/>
        </w:rPr>
        <w:t>, due to an uninitialized variable), then the resulting behaviour is well-defined (</w:t>
      </w:r>
      <w:r w:rsidR="00017A66" w:rsidRPr="00017A66">
        <w:rPr>
          <w:rFonts w:ascii="Times New Roman" w:hAnsi="Times New Roman" w:cs="Times New Roman"/>
          <w:lang w:val="en-GB"/>
        </w:rPr>
        <w:t>Constraint_Error</w:t>
      </w:r>
      <w:r w:rsidR="003C44DE">
        <w:rPr>
          <w:rFonts w:ascii="Times New Roman" w:hAnsi="Times New Roman" w:cs="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cs="Times New Roman"/>
          <w:lang w:val="en-GB"/>
        </w:rPr>
        <w:fldChar w:fldCharType="end"/>
      </w:r>
      <w:r>
        <w:rPr>
          <w:lang w:val="en-GB"/>
        </w:rPr>
        <w:t xml:space="preserve"> is raised).  Control does not flow from one alternative to the next. Upon reaching the end of an alternative, control is transferred to the end of the </w:t>
      </w:r>
      <w:r w:rsidR="00017A66" w:rsidRPr="00017A66">
        <w:rPr>
          <w:rFonts w:ascii="Times New Roman" w:hAnsi="Times New Roman" w:cs="Times New Roman"/>
          <w:b/>
          <w:bCs/>
          <w:lang w:val="en-GB"/>
        </w:rPr>
        <w:t>case</w:t>
      </w:r>
      <w:r>
        <w:rPr>
          <w:lang w:val="en-GB"/>
        </w:rPr>
        <w:t xml:space="preserve"> statement</w:t>
      </w:r>
      <w:r w:rsidR="003C44DE">
        <w:rPr>
          <w:u w:val="single"/>
        </w:rPr>
        <w:fldChar w:fldCharType="begin"/>
      </w:r>
      <w:r w:rsidR="00080388">
        <w:instrText xml:space="preserve"> XE "</w:instrText>
      </w:r>
      <w:r w:rsidR="00080388" w:rsidRPr="004E4AEC">
        <w:instrText>Case statement</w:instrText>
      </w:r>
      <w:r w:rsidR="00080388">
        <w:instrText xml:space="preserve">" </w:instrText>
      </w:r>
      <w:r w:rsidR="003C44DE">
        <w:rPr>
          <w:u w:val="single"/>
        </w:rPr>
        <w:fldChar w:fldCharType="end"/>
      </w:r>
      <w:r>
        <w:rPr>
          <w:lang w:val="en-GB"/>
        </w:rPr>
        <w:t xml:space="preserve">. </w:t>
      </w:r>
    </w:p>
    <w:p w14:paraId="0A533EC1" w14:textId="77777777" w:rsidR="004C770C" w:rsidRDefault="004C770C" w:rsidP="004C770C">
      <w:pPr>
        <w:rPr>
          <w:szCs w:val="19"/>
          <w:lang w:val="en-GB"/>
        </w:rPr>
      </w:pPr>
      <w:r>
        <w:rPr>
          <w:szCs w:val="20"/>
          <w:lang w:val="en-GB"/>
        </w:rPr>
        <w:t xml:space="preserve">The remaining vulnerability is that unexpected values are captured by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or a subrange as case choice.  For example, when the range of the type </w:t>
      </w:r>
      <w:r w:rsidR="00017A66" w:rsidRPr="00017A66">
        <w:rPr>
          <w:rFonts w:ascii="Times New Roman" w:hAnsi="Times New Roman" w:cs="Times New Roman"/>
          <w:szCs w:val="20"/>
          <w:lang w:val="en-GB"/>
        </w:rPr>
        <w:t>Character</w:t>
      </w:r>
      <w:r>
        <w:rPr>
          <w:szCs w:val="20"/>
          <w:lang w:val="en-GB"/>
        </w:rPr>
        <w:t xml:space="preserve"> was extended from 128 characters to the 256 characters in the Latin-1 character type, an </w:t>
      </w:r>
      <w:r w:rsidR="00017A66" w:rsidRPr="00017A66">
        <w:rPr>
          <w:rFonts w:ascii="Times New Roman" w:hAnsi="Times New Roman" w:cs="Times New Roman"/>
          <w:b/>
          <w:bCs/>
          <w:szCs w:val="20"/>
          <w:lang w:val="en-GB"/>
        </w:rPr>
        <w:t>others</w:t>
      </w:r>
      <w:r>
        <w:rPr>
          <w:szCs w:val="20"/>
          <w:lang w:val="en-GB"/>
        </w:rPr>
        <w:t xml:space="preserve"> clause for a </w:t>
      </w:r>
      <w:r w:rsidR="00017A66" w:rsidRPr="00017A66">
        <w:rPr>
          <w:rFonts w:ascii="Times New Roman" w:hAnsi="Times New Roman" w:cs="Times New Roman"/>
          <w:b/>
          <w:bCs/>
          <w:szCs w:val="20"/>
          <w:lang w:val="en-GB"/>
        </w:rPr>
        <w:t>case</w:t>
      </w:r>
      <w:r>
        <w:rPr>
          <w:szCs w:val="20"/>
          <w:lang w:val="en-GB"/>
        </w:rPr>
        <w:t xml:space="preserve"> statement with a </w:t>
      </w:r>
      <w:r w:rsidR="00017A66" w:rsidRPr="00017A66">
        <w:rPr>
          <w:rFonts w:ascii="Times New Roman" w:hAnsi="Times New Roman" w:cs="Times New Roman"/>
          <w:szCs w:val="20"/>
          <w:lang w:val="en-GB"/>
        </w:rPr>
        <w:t>Character</w:t>
      </w:r>
      <w:r>
        <w:rPr>
          <w:szCs w:val="20"/>
          <w:lang w:val="en-GB"/>
        </w:rPr>
        <w:t xml:space="preserve"> type case expression originally written to capture cases associated with the 128 characters type now </w:t>
      </w:r>
      <w:r w:rsidR="00DA7747">
        <w:rPr>
          <w:szCs w:val="20"/>
          <w:lang w:val="en-GB"/>
        </w:rPr>
        <w:t xml:space="preserve">also </w:t>
      </w:r>
      <w:r>
        <w:rPr>
          <w:szCs w:val="20"/>
          <w:lang w:val="en-GB"/>
        </w:rPr>
        <w:t xml:space="preserve">captures the 128 additional cases introduced by the extension of the type </w:t>
      </w:r>
      <w:r w:rsidR="00017A66" w:rsidRPr="00017A66">
        <w:rPr>
          <w:rFonts w:ascii="Times New Roman" w:hAnsi="Times New Roman" w:cs="Times New Roman"/>
          <w:szCs w:val="20"/>
          <w:lang w:val="en-GB"/>
        </w:rPr>
        <w:t>Character</w:t>
      </w:r>
      <w:r>
        <w:rPr>
          <w:szCs w:val="20"/>
          <w:lang w:val="en-GB"/>
        </w:rPr>
        <w:t>.  Some of the new characters may have needed to be covered by the existing case choices</w:t>
      </w:r>
      <w:r>
        <w:rPr>
          <w:szCs w:val="19"/>
          <w:lang w:val="en-GB"/>
        </w:rPr>
        <w:t xml:space="preserve"> </w:t>
      </w:r>
      <w:r>
        <w:rPr>
          <w:szCs w:val="20"/>
          <w:lang w:val="en-GB"/>
        </w:rPr>
        <w:t>or new case choices</w:t>
      </w:r>
      <w:r>
        <w:rPr>
          <w:szCs w:val="19"/>
          <w:lang w:val="en-GB"/>
        </w:rPr>
        <w:t xml:space="preserve">. </w:t>
      </w:r>
    </w:p>
    <w:p w14:paraId="369B2B82" w14:textId="77777777" w:rsidR="004C770C" w:rsidRDefault="00726AF3" w:rsidP="004C770C">
      <w:pPr>
        <w:pStyle w:val="Heading3"/>
      </w:pPr>
      <w:bookmarkStart w:id="1447" w:name="_Toc508619019"/>
      <w:r>
        <w:t>6</w:t>
      </w:r>
      <w:r w:rsidR="009E501C">
        <w:t>.</w:t>
      </w:r>
      <w:r w:rsidR="004C770C">
        <w:t>2</w:t>
      </w:r>
      <w:r w:rsidR="00015334">
        <w:t>7</w:t>
      </w:r>
      <w:r w:rsidR="004C770C">
        <w:t>.2</w:t>
      </w:r>
      <w:r w:rsidR="00074057">
        <w:t xml:space="preserve"> </w:t>
      </w:r>
      <w:r w:rsidR="004C770C">
        <w:t>Guidance to language users</w:t>
      </w:r>
      <w:bookmarkEnd w:id="1447"/>
    </w:p>
    <w:p w14:paraId="79E0F94F" w14:textId="77777777" w:rsidR="00A81DE7" w:rsidRPr="00A81DE7" w:rsidRDefault="003C44DE" w:rsidP="003B5D87">
      <w:pPr>
        <w:pStyle w:val="ListParagraph"/>
        <w:numPr>
          <w:ilvl w:val="0"/>
          <w:numId w:val="334"/>
        </w:numPr>
        <w:spacing w:before="120" w:after="120" w:line="240" w:lineRule="auto"/>
        <w:rPr>
          <w:ins w:id="1448" w:author="Joyce L Tokar" w:date="2018-01-23T17:04:00Z"/>
          <w:kern w:val="32"/>
          <w:lang w:val="en-GB"/>
        </w:rPr>
      </w:pPr>
      <w:commentRangeStart w:id="1449"/>
      <w:ins w:id="1450" w:author="Joyce L Tokar" w:date="2018-01-23T17:04:00Z">
        <w:r w:rsidRPr="003C44DE">
          <w:t>Follow</w:t>
        </w:r>
      </w:ins>
      <w:commentRangeEnd w:id="1449"/>
      <w:r w:rsidR="00F44B74">
        <w:rPr>
          <w:rStyle w:val="CommentReference"/>
        </w:rPr>
        <w:commentReference w:id="1449"/>
      </w:r>
      <w:ins w:id="1451" w:author="Joyce L Tokar" w:date="2018-01-23T17:04:00Z">
        <w:r w:rsidRPr="003C44DE">
          <w:t xml:space="preserve"> the mitigation mechanisms of subclause 6.27.5 of TR 24772-1</w:t>
        </w:r>
        <w:r w:rsidR="00A81DE7">
          <w:t>.</w:t>
        </w:r>
      </w:ins>
    </w:p>
    <w:p w14:paraId="46C938CB" w14:textId="77777777" w:rsidR="004C770C" w:rsidRDefault="004C770C" w:rsidP="003B5D87">
      <w:pPr>
        <w:pStyle w:val="ListParagraph"/>
        <w:numPr>
          <w:ilvl w:val="0"/>
          <w:numId w:val="334"/>
        </w:numPr>
        <w:spacing w:before="120" w:after="120" w:line="240" w:lineRule="auto"/>
        <w:rPr>
          <w:kern w:val="32"/>
          <w:lang w:val="en-GB"/>
        </w:rPr>
      </w:pPr>
      <w:r>
        <w:rPr>
          <w:kern w:val="32"/>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avoid the use of the </w:t>
      </w:r>
      <w:r w:rsidR="00017A66" w:rsidRPr="00017A66">
        <w:rPr>
          <w:rFonts w:ascii="Times New Roman" w:hAnsi="Times New Roman" w:cs="Times New Roman"/>
          <w:b/>
          <w:bCs/>
          <w:lang w:val="en-GB"/>
        </w:rPr>
        <w:t>others</w:t>
      </w:r>
      <w:r>
        <w:rPr>
          <w:lang w:val="en-GB"/>
        </w:rPr>
        <w:t xml:space="preserve"> choice.</w:t>
      </w:r>
    </w:p>
    <w:p w14:paraId="3094AF92" w14:textId="77777777" w:rsidR="004C770C" w:rsidRDefault="004C770C" w:rsidP="003B5D87">
      <w:pPr>
        <w:pStyle w:val="ListParagraph"/>
        <w:numPr>
          <w:ilvl w:val="0"/>
          <w:numId w:val="334"/>
        </w:numPr>
        <w:autoSpaceDE w:val="0"/>
        <w:spacing w:before="120" w:after="120" w:line="240" w:lineRule="auto"/>
        <w:rPr>
          <w:kern w:val="32"/>
          <w:lang w:val="en-GB"/>
        </w:rPr>
      </w:pPr>
      <w:r>
        <w:rPr>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mistrust subranges as choices after enumeration literals have been added anywhere but the beginning or the end of the enumeration type definition.</w:t>
      </w:r>
      <w:r>
        <w:rPr>
          <w:rFonts w:ascii="ZWAdobeF" w:hAnsi="ZWAdobeF" w:cs="ZWAdobeF"/>
          <w:kern w:val="32"/>
          <w:sz w:val="2"/>
          <w:szCs w:val="2"/>
          <w:lang w:val="en-GB"/>
        </w:rPr>
        <w:t>15F</w:t>
      </w:r>
      <w:r>
        <w:rPr>
          <w:rStyle w:val="FootnoteReference"/>
          <w:rFonts w:ascii="Arial" w:hAnsi="Arial" w:cs="Arial"/>
          <w:kern w:val="32"/>
          <w:szCs w:val="20"/>
          <w:lang w:val="en-GB"/>
        </w:rPr>
        <w:footnoteReference w:id="1"/>
      </w:r>
    </w:p>
    <w:p w14:paraId="53203620" w14:textId="77777777" w:rsidR="004C770C" w:rsidRDefault="00726AF3" w:rsidP="004C770C">
      <w:pPr>
        <w:pStyle w:val="Heading2"/>
      </w:pPr>
      <w:bookmarkStart w:id="1452" w:name="_Ref336424940"/>
      <w:bookmarkStart w:id="1453" w:name="_Toc358896513"/>
      <w:bookmarkStart w:id="1454" w:name="_Toc508619020"/>
      <w:r>
        <w:lastRenderedPageBreak/>
        <w:t>6</w:t>
      </w:r>
      <w:r w:rsidR="009E501C">
        <w:t>.</w:t>
      </w:r>
      <w:r w:rsidR="003427F7">
        <w:t>2</w:t>
      </w:r>
      <w:r w:rsidR="00015334">
        <w:t>8</w:t>
      </w:r>
      <w:r w:rsidR="00074057">
        <w:t xml:space="preserve"> </w:t>
      </w:r>
      <w:r w:rsidR="004C770C">
        <w:t>Demarcation of Control Flow [EOJ]</w:t>
      </w:r>
      <w:bookmarkEnd w:id="1452"/>
      <w:bookmarkEnd w:id="1453"/>
      <w:bookmarkEnd w:id="1454"/>
      <w:r w:rsidR="003C44DE">
        <w:fldChar w:fldCharType="begin"/>
      </w:r>
      <w:r w:rsidR="00AF6101">
        <w:instrText xml:space="preserve"> XE "</w:instrText>
      </w:r>
      <w:r w:rsidR="00AF6101" w:rsidRPr="00857BFF">
        <w:instrText>EOJ</w:instrText>
      </w:r>
      <w:r w:rsidR="00EB0723">
        <w:instrText xml:space="preserve"> </w:instrText>
      </w:r>
      <w:r w:rsidR="00AF6101">
        <w:instrText>–</w:instrText>
      </w:r>
      <w:r w:rsidR="00AF6101" w:rsidRPr="00857BFF">
        <w:instrText xml:space="preserve"> Demarcation of Control Flow</w:instrText>
      </w:r>
      <w:r w:rsidR="00AF6101">
        <w:instrText xml:space="preserve">" </w:instrText>
      </w:r>
      <w:r w:rsidR="003C44DE">
        <w:fldChar w:fldCharType="end"/>
      </w:r>
      <w:r w:rsidR="003C44DE">
        <w:fldChar w:fldCharType="begin"/>
      </w:r>
      <w:r w:rsidR="00AF6101">
        <w:instrText xml:space="preserve"> XE "</w:instrText>
      </w:r>
      <w:r w:rsidR="00AF6101" w:rsidRPr="007E4398">
        <w:instrText>Language Vulnerabilities:Demarcation of Control Flow [EOJ]</w:instrText>
      </w:r>
      <w:r w:rsidR="00AF6101">
        <w:instrText xml:space="preserve">" </w:instrText>
      </w:r>
      <w:r w:rsidR="003C44DE">
        <w:fldChar w:fldCharType="end"/>
      </w:r>
    </w:p>
    <w:p w14:paraId="15C94B69" w14:textId="77777777" w:rsidR="004C770C" w:rsidRDefault="00675793" w:rsidP="004C770C">
      <w:r>
        <w:rPr>
          <w:lang w:val="en-GB"/>
        </w:rPr>
        <w:t>T</w:t>
      </w:r>
      <w:r w:rsidR="004C770C">
        <w:t xml:space="preserve">his vulnerability is not applicable to Ada as the Ada syntax describes several types of compound statements that are associated with control flow including </w:t>
      </w:r>
      <w:r w:rsidR="004C770C" w:rsidRPr="00D03E22">
        <w:rPr>
          <w:rFonts w:ascii="Times New Roman" w:hAnsi="Times New Roman"/>
          <w:b/>
          <w:bCs/>
        </w:rPr>
        <w:t>if</w:t>
      </w:r>
      <w:r w:rsidR="004C770C">
        <w:t xml:space="preserve"> statements, </w:t>
      </w:r>
      <w:r w:rsidR="004C770C" w:rsidRPr="00D03E22">
        <w:rPr>
          <w:rFonts w:ascii="Times New Roman" w:hAnsi="Times New Roman"/>
          <w:b/>
          <w:bCs/>
        </w:rPr>
        <w:t>loop</w:t>
      </w:r>
      <w:r w:rsidR="004C770C">
        <w:t xml:space="preserve"> statements, </w:t>
      </w:r>
      <w:r w:rsidR="004C770C" w:rsidRPr="00D03E22">
        <w:rPr>
          <w:rFonts w:ascii="Times New Roman" w:hAnsi="Times New Roman"/>
          <w:b/>
          <w:bCs/>
        </w:rPr>
        <w:t>case</w:t>
      </w:r>
      <w:r w:rsidR="004C770C">
        <w:t xml:space="preserve"> statements, </w:t>
      </w:r>
      <w:r w:rsidR="004C770C" w:rsidRPr="00D03E22">
        <w:rPr>
          <w:rFonts w:ascii="Times New Roman" w:hAnsi="Times New Roman"/>
          <w:b/>
          <w:bCs/>
        </w:rPr>
        <w:t>select</w:t>
      </w:r>
      <w:r w:rsidR="004C770C">
        <w:t xml:space="preserve"> statements, and extended </w:t>
      </w:r>
      <w:r w:rsidR="004C770C" w:rsidRPr="00D03E22">
        <w:rPr>
          <w:rFonts w:ascii="Times New Roman" w:hAnsi="Times New Roman"/>
          <w:b/>
          <w:bCs/>
        </w:rPr>
        <w:t>return</w:t>
      </w:r>
      <w:r w:rsidR="004C770C">
        <w:t xml:space="preserve"> statements. Each of these forms of compound statements require unique syntax that marks the end of the compound statement.</w:t>
      </w:r>
    </w:p>
    <w:p w14:paraId="665EB031" w14:textId="77777777" w:rsidR="004C770C" w:rsidRDefault="00726AF3" w:rsidP="004C770C">
      <w:pPr>
        <w:pStyle w:val="Heading2"/>
        <w:rPr>
          <w:lang w:val="es-ES"/>
        </w:rPr>
      </w:pPr>
      <w:bookmarkStart w:id="1455" w:name="_Ref336424963"/>
      <w:bookmarkStart w:id="1456" w:name="_Toc358896514"/>
      <w:bookmarkStart w:id="1457" w:name="_Toc508619021"/>
      <w:r>
        <w:rPr>
          <w:lang w:val="es-ES"/>
        </w:rPr>
        <w:t>6</w:t>
      </w:r>
      <w:r w:rsidR="009E501C">
        <w:rPr>
          <w:lang w:val="es-ES"/>
        </w:rPr>
        <w:t>.</w:t>
      </w:r>
      <w:r w:rsidR="00015334">
        <w:rPr>
          <w:lang w:val="es-ES"/>
        </w:rPr>
        <w:t>29</w:t>
      </w:r>
      <w:r w:rsidR="00074057">
        <w:rPr>
          <w:lang w:val="es-ES"/>
        </w:rPr>
        <w:t xml:space="preserve"> </w:t>
      </w:r>
      <w:r w:rsidR="004C770C" w:rsidRPr="00496E6E">
        <w:rPr>
          <w:lang w:val="es-ES"/>
        </w:rPr>
        <w:t>Loop Control Variables [TEX]</w:t>
      </w:r>
      <w:bookmarkEnd w:id="1455"/>
      <w:bookmarkEnd w:id="1456"/>
      <w:bookmarkEnd w:id="1457"/>
      <w:r w:rsidR="003C44DE">
        <w:rPr>
          <w:lang w:val="es-ES"/>
        </w:rPr>
        <w:fldChar w:fldCharType="begin"/>
      </w:r>
      <w:r w:rsidR="00AF6101">
        <w:instrText xml:space="preserve"> XE "</w:instrText>
      </w:r>
      <w:r w:rsidR="00AF6101" w:rsidRPr="00155792">
        <w:rPr>
          <w:lang w:val="es-ES"/>
        </w:rPr>
        <w:instrText>TEX</w:instrText>
      </w:r>
      <w:r w:rsidR="00EB0723">
        <w:rPr>
          <w:lang w:val="es-ES"/>
        </w:rPr>
        <w:instrText xml:space="preserve"> </w:instrText>
      </w:r>
      <w:r w:rsidR="00AF6101">
        <w:instrText>–</w:instrText>
      </w:r>
      <w:r w:rsidR="00AF6101" w:rsidRPr="00155792">
        <w:rPr>
          <w:lang w:val="es-ES"/>
        </w:rPr>
        <w:instrText xml:space="preserve"> Loop Control Variables</w:instrText>
      </w:r>
      <w:r w:rsidR="00AF6101">
        <w:instrText xml:space="preserve">" </w:instrText>
      </w:r>
      <w:r w:rsidR="003C44DE">
        <w:rPr>
          <w:lang w:val="es-ES"/>
        </w:rPr>
        <w:fldChar w:fldCharType="end"/>
      </w:r>
      <w:r w:rsidR="003C44DE">
        <w:rPr>
          <w:lang w:val="es-ES"/>
        </w:rPr>
        <w:fldChar w:fldCharType="begin"/>
      </w:r>
      <w:r w:rsidR="00AF6101">
        <w:instrText xml:space="preserve"> XE "</w:instrText>
      </w:r>
      <w:r w:rsidR="00AF6101" w:rsidRPr="009C2E79">
        <w:rPr>
          <w:lang w:val="es-ES"/>
        </w:rPr>
        <w:instrText>Language Vulnerabilities:</w:instrText>
      </w:r>
      <w:r w:rsidR="00AF6101" w:rsidRPr="009C2E79">
        <w:instrText>Loop Control Variables [TEX]</w:instrText>
      </w:r>
      <w:r w:rsidR="00AF6101">
        <w:instrText xml:space="preserve">" </w:instrText>
      </w:r>
      <w:r w:rsidR="003C44DE">
        <w:rPr>
          <w:lang w:val="es-ES"/>
        </w:rPr>
        <w:fldChar w:fldCharType="end"/>
      </w:r>
    </w:p>
    <w:p w14:paraId="599A38B7" w14:textId="77777777" w:rsidR="004C770C" w:rsidRDefault="004C770C" w:rsidP="004C770C">
      <w:r>
        <w:rPr>
          <w:lang w:val="en-GB"/>
        </w:rPr>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w:t>
      </w:r>
      <w:r>
        <w:t xml:space="preserve"> this vulnerability is not applicable to Ada as Ada defines a </w:t>
      </w:r>
      <w:r w:rsidRPr="00A869C3">
        <w:rPr>
          <w:rFonts w:ascii="Times New Roman" w:hAnsi="Times New Roman"/>
          <w:b/>
          <w:bCs/>
        </w:rPr>
        <w:t>for loop</w:t>
      </w:r>
      <w:r>
        <w:t xml:space="preserve"> where the number of iterations is controlled by a loop control variable (called a loop parameter). This value has a constant view and cannot be updated within the sequence of statements of the body of the loop.</w:t>
      </w:r>
    </w:p>
    <w:p w14:paraId="0C7EBA6C" w14:textId="77777777" w:rsidR="004C770C" w:rsidRDefault="00726AF3" w:rsidP="004C770C">
      <w:pPr>
        <w:pStyle w:val="Heading2"/>
      </w:pPr>
      <w:bookmarkStart w:id="1458" w:name="_Ref336424988"/>
      <w:bookmarkStart w:id="1459" w:name="_Toc358896515"/>
      <w:bookmarkStart w:id="1460" w:name="_Toc508619022"/>
      <w:r>
        <w:t>6</w:t>
      </w:r>
      <w:r w:rsidR="009E501C">
        <w:t>.</w:t>
      </w:r>
      <w:r w:rsidR="004C770C">
        <w:t>3</w:t>
      </w:r>
      <w:r w:rsidR="00015334">
        <w:t>0</w:t>
      </w:r>
      <w:r w:rsidR="00074057">
        <w:t xml:space="preserve"> </w:t>
      </w:r>
      <w:r w:rsidR="004C770C">
        <w:t>Off-by-one Error [XZH]</w:t>
      </w:r>
      <w:bookmarkEnd w:id="1458"/>
      <w:bookmarkEnd w:id="1459"/>
      <w:bookmarkEnd w:id="1460"/>
      <w:r w:rsidR="003C44DE">
        <w:fldChar w:fldCharType="begin"/>
      </w:r>
      <w:r w:rsidR="00AF6101">
        <w:instrText xml:space="preserve"> XE "</w:instrText>
      </w:r>
      <w:r w:rsidR="00AF6101" w:rsidRPr="00121CB4">
        <w:instrText>XZH</w:instrText>
      </w:r>
      <w:r w:rsidR="00EB0723">
        <w:instrText xml:space="preserve"> </w:instrText>
      </w:r>
      <w:r w:rsidR="00AF6101">
        <w:instrText>–</w:instrText>
      </w:r>
      <w:r w:rsidR="00AF6101" w:rsidRPr="00121CB4">
        <w:instrText xml:space="preserve"> Off-by-one Error</w:instrText>
      </w:r>
      <w:r w:rsidR="00AF6101">
        <w:instrText xml:space="preserve">" </w:instrText>
      </w:r>
      <w:r w:rsidR="003C44DE">
        <w:fldChar w:fldCharType="end"/>
      </w:r>
      <w:r w:rsidR="003C44DE">
        <w:fldChar w:fldCharType="begin"/>
      </w:r>
      <w:r w:rsidR="00AF6101">
        <w:instrText xml:space="preserve"> XE "</w:instrText>
      </w:r>
      <w:r w:rsidR="00AF6101" w:rsidRPr="00A771B5">
        <w:instrText>Language Vulnerabilities:Off-by-one Error [XZH]</w:instrText>
      </w:r>
      <w:r w:rsidR="00AF6101">
        <w:instrText xml:space="preserve">" </w:instrText>
      </w:r>
      <w:r w:rsidR="003C44DE">
        <w:fldChar w:fldCharType="end"/>
      </w:r>
    </w:p>
    <w:p w14:paraId="74C270F6" w14:textId="77777777" w:rsidR="004C770C" w:rsidRDefault="00726AF3" w:rsidP="004C770C">
      <w:pPr>
        <w:pStyle w:val="Heading3"/>
      </w:pPr>
      <w:bookmarkStart w:id="1461" w:name="_Toc508619023"/>
      <w:r>
        <w:t>6</w:t>
      </w:r>
      <w:r w:rsidR="009E501C">
        <w:t>.</w:t>
      </w:r>
      <w:r w:rsidR="004C770C">
        <w:t>3</w:t>
      </w:r>
      <w:r w:rsidR="00015334">
        <w:t>0</w:t>
      </w:r>
      <w:r w:rsidR="004C770C">
        <w:t>.1</w:t>
      </w:r>
      <w:r w:rsidR="00074057">
        <w:t xml:space="preserve"> </w:t>
      </w:r>
      <w:r w:rsidR="004C770C">
        <w:t>Applicability to language</w:t>
      </w:r>
      <w:bookmarkEnd w:id="1461"/>
    </w:p>
    <w:p w14:paraId="62748241" w14:textId="77777777" w:rsidR="004C770C" w:rsidRDefault="004C770C" w:rsidP="004C770C">
      <w:pPr>
        <w:pStyle w:val="Heading4"/>
        <w:ind w:left="403"/>
        <w:rPr>
          <w:rFonts w:ascii="Arial" w:hAnsi="Arial"/>
          <w:sz w:val="22"/>
          <w:szCs w:val="22"/>
        </w:rPr>
      </w:pPr>
      <w:r w:rsidRPr="001C5025">
        <w:rPr>
          <w:rFonts w:ascii="Arial" w:hAnsi="Arial"/>
          <w:sz w:val="22"/>
          <w:szCs w:val="22"/>
        </w:rPr>
        <w:t xml:space="preserve">Confusion between the need for </w:t>
      </w:r>
      <w:r w:rsidR="00017A66" w:rsidRPr="00017A66">
        <w:rPr>
          <w:rFonts w:ascii="Times New Roman" w:hAnsi="Times New Roman" w:cs="Times New Roman"/>
          <w:sz w:val="22"/>
          <w:szCs w:val="22"/>
        </w:rPr>
        <w:t>&lt;</w:t>
      </w:r>
      <w:r w:rsidRPr="001C5025">
        <w:rPr>
          <w:rFonts w:ascii="Arial" w:hAnsi="Arial"/>
          <w:sz w:val="22"/>
          <w:szCs w:val="22"/>
        </w:rPr>
        <w:t xml:space="preserve"> and </w:t>
      </w:r>
      <w:r w:rsidR="00017A66" w:rsidRPr="00017A66">
        <w:rPr>
          <w:rFonts w:ascii="Times New Roman" w:hAnsi="Times New Roman" w:cs="Times New Roman"/>
          <w:sz w:val="22"/>
          <w:szCs w:val="22"/>
        </w:rPr>
        <w:t>&lt;=</w:t>
      </w:r>
      <w:r w:rsidRPr="001C5025">
        <w:rPr>
          <w:rFonts w:ascii="Arial" w:hAnsi="Arial"/>
          <w:sz w:val="22"/>
          <w:szCs w:val="22"/>
        </w:rPr>
        <w:t xml:space="preserve"> or </w:t>
      </w:r>
      <w:r w:rsidR="00017A66" w:rsidRPr="00017A66">
        <w:rPr>
          <w:rFonts w:ascii="Times New Roman" w:hAnsi="Times New Roman" w:cs="Times New Roman"/>
          <w:sz w:val="22"/>
          <w:szCs w:val="22"/>
        </w:rPr>
        <w:t>&gt;</w:t>
      </w:r>
      <w:r w:rsidRPr="001C5025">
        <w:rPr>
          <w:rFonts w:ascii="Arial" w:hAnsi="Arial"/>
          <w:sz w:val="22"/>
          <w:szCs w:val="22"/>
        </w:rPr>
        <w:t xml:space="preserve"> and </w:t>
      </w:r>
      <w:r w:rsidR="00017A66" w:rsidRPr="00017A66">
        <w:rPr>
          <w:rFonts w:ascii="Times New Roman" w:hAnsi="Times New Roman" w:cs="Times New Roman"/>
          <w:sz w:val="22"/>
          <w:szCs w:val="22"/>
        </w:rPr>
        <w:t>&gt;=</w:t>
      </w:r>
      <w:r w:rsidRPr="001C5025">
        <w:rPr>
          <w:rFonts w:ascii="Arial" w:hAnsi="Arial"/>
          <w:sz w:val="22"/>
          <w:szCs w:val="22"/>
        </w:rPr>
        <w:t xml:space="preserve"> in a test.</w:t>
      </w:r>
    </w:p>
    <w:p w14:paraId="2AB5DF3E" w14:textId="77777777" w:rsidR="004C770C" w:rsidRDefault="004C770C" w:rsidP="004C770C">
      <w:pPr>
        <w:ind w:left="806"/>
      </w:pPr>
      <w:r>
        <w:t xml:space="preserve">A </w:t>
      </w:r>
      <w:r w:rsidRPr="001C5025">
        <w:rPr>
          <w:rFonts w:ascii="Times New Roman" w:hAnsi="Times New Roman"/>
          <w:b/>
          <w:bCs/>
        </w:rPr>
        <w:t>for loop</w:t>
      </w:r>
      <w:r>
        <w:t xml:space="preserve"> in Ada does not require the programmer to specify a conditional test for loop termination. Instead, the starting and ending value of the loop are specified which eliminates this source of off-by-one errors. </w:t>
      </w:r>
      <w:del w:id="1462" w:author="Joyce L Tokar" w:date="2017-09-14T12:06:00Z">
        <w:r w:rsidDel="00214410">
          <w:delText xml:space="preserve">A </w:delText>
        </w:r>
        <w:r w:rsidRPr="001C5025" w:rsidDel="00214410">
          <w:rPr>
            <w:rFonts w:ascii="Times New Roman" w:hAnsi="Times New Roman"/>
            <w:b/>
            <w:bCs/>
          </w:rPr>
          <w:delText>while loop</w:delText>
        </w:r>
        <w:r w:rsidDel="00214410">
          <w:delText xml:space="preserve"> however, lets the programmer specify the loop termination expression, which could be susceptible to an off-by-one error.</w:delText>
        </w:r>
        <w:r w:rsidR="00106226" w:rsidDel="00214410">
          <w:delText xml:space="preserve"> </w:delText>
        </w:r>
      </w:del>
      <w:r w:rsidR="00106226">
        <w:t xml:space="preserve">There are also special </w:t>
      </w:r>
      <w:r w:rsidR="00017A66" w:rsidRPr="00017A66">
        <w:rPr>
          <w:rFonts w:ascii="Times New Roman" w:hAnsi="Times New Roman" w:cs="Times New Roman"/>
          <w:b/>
        </w:rPr>
        <w:t>for loop</w:t>
      </w:r>
      <w:r w:rsidR="00DA7747">
        <w:rPr>
          <w:rFonts w:ascii="Times New Roman" w:hAnsi="Times New Roman" w:cs="Times New Roman"/>
          <w:b/>
        </w:rPr>
        <w:t xml:space="preserve"> </w:t>
      </w:r>
      <w:r w:rsidR="00DA7747">
        <w:rPr>
          <w:rFonts w:ascii="Times New Roman" w:hAnsi="Times New Roman" w:cs="Times New Roman"/>
        </w:rPr>
        <w:t>structures</w:t>
      </w:r>
      <w:r w:rsidR="00106226">
        <w:t xml:space="preserve"> that iterate through an entire array or container.  These avoid the need to specify any bounds for the iteration.</w:t>
      </w:r>
      <w:ins w:id="1463" w:author="Joyce L Tokar" w:date="2017-09-14T12:06:00Z">
        <w:r w:rsidR="00214410">
          <w:t xml:space="preserve"> A </w:t>
        </w:r>
        <w:r w:rsidR="00214410" w:rsidRPr="001C5025">
          <w:rPr>
            <w:rFonts w:ascii="Times New Roman" w:hAnsi="Times New Roman"/>
            <w:b/>
            <w:bCs/>
          </w:rPr>
          <w:t>while loop</w:t>
        </w:r>
        <w:r w:rsidR="00214410">
          <w:t xml:space="preserve"> however, lets the programmer specify the loop termination expression, which could be susceptible to an off-by-one error.</w:t>
        </w:r>
      </w:ins>
    </w:p>
    <w:p w14:paraId="1E420905" w14:textId="77777777" w:rsidR="004C770C" w:rsidRDefault="004C770C" w:rsidP="004C770C">
      <w:pPr>
        <w:pStyle w:val="Heading4"/>
        <w:ind w:left="403"/>
        <w:rPr>
          <w:rFonts w:ascii="Arial" w:hAnsi="Arial"/>
          <w:sz w:val="22"/>
          <w:szCs w:val="22"/>
        </w:rPr>
      </w:pPr>
      <w:r w:rsidRPr="001C5025">
        <w:rPr>
          <w:rFonts w:ascii="Arial" w:hAnsi="Arial"/>
          <w:sz w:val="22"/>
          <w:szCs w:val="22"/>
        </w:rPr>
        <w:t>Confusion as to the index range of an algorithm.</w:t>
      </w:r>
    </w:p>
    <w:p w14:paraId="6660C0D5" w14:textId="77777777" w:rsidR="004C770C" w:rsidRDefault="004C770C" w:rsidP="004C770C">
      <w:pPr>
        <w:ind w:left="806"/>
      </w:pPr>
      <w:r>
        <w:t>Although there are language defined attributes to symbolically reference the start and end values for a loop iteration, the language does allow the use of explicit values and loop termination tests. Off-by-one errors can result in these circumstances.</w:t>
      </w:r>
    </w:p>
    <w:p w14:paraId="28D2982D" w14:textId="77777777" w:rsidR="004C770C" w:rsidRDefault="004C770C" w:rsidP="004C770C">
      <w:pPr>
        <w:ind w:left="806"/>
      </w:pPr>
      <w:r>
        <w:t xml:space="preserve">Care should be taken when using the </w:t>
      </w:r>
      <w:r w:rsidRPr="00964ADF">
        <w:rPr>
          <w:rFonts w:ascii="Times New Roman" w:hAnsi="Times New Roman"/>
        </w:rPr>
        <w:t>'Length</w:t>
      </w:r>
      <w:r w:rsidR="003C44DE">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3C44DE">
        <w:rPr>
          <w:rFonts w:ascii="Times New Roman" w:hAnsi="Times New Roman"/>
        </w:rPr>
        <w:fldChar w:fldCharType="end"/>
      </w:r>
      <w:r>
        <w:t xml:space="preserve"> attribute in the loop termination expression. The expression should generally be relative to the </w:t>
      </w:r>
      <w:r w:rsidRPr="00964ADF">
        <w:rPr>
          <w:rFonts w:ascii="Times New Roman" w:hAnsi="Times New Roman"/>
        </w:rPr>
        <w:t>'First</w:t>
      </w:r>
      <w:r w:rsidR="003C44DE">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3C44DE">
        <w:rPr>
          <w:rFonts w:ascii="Times New Roman" w:hAnsi="Times New Roman"/>
        </w:rPr>
        <w:fldChar w:fldCharType="end"/>
      </w:r>
      <w:r>
        <w:t xml:space="preserve"> value.</w:t>
      </w:r>
    </w:p>
    <w:p w14:paraId="3224C64C" w14:textId="77777777" w:rsidR="004C770C" w:rsidRDefault="004C770C" w:rsidP="004C770C">
      <w:pPr>
        <w:ind w:left="806"/>
      </w:pPr>
      <w:r>
        <w:t>The strong typing of Ada eliminates the potential for buffer overflow associated with this vulnerability. If the error is not statically caught at compile time, then a run-time check generates an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if an attempt is made to access an element outside the bounds of an array.</w:t>
      </w:r>
    </w:p>
    <w:p w14:paraId="47D8242E" w14:textId="77777777" w:rsidR="004C770C" w:rsidRDefault="004C770C" w:rsidP="004C770C">
      <w:pPr>
        <w:pStyle w:val="Heading4"/>
        <w:ind w:left="403"/>
        <w:rPr>
          <w:rFonts w:ascii="Arial" w:hAnsi="Arial"/>
          <w:sz w:val="22"/>
          <w:szCs w:val="22"/>
        </w:rPr>
      </w:pPr>
      <w:r w:rsidRPr="00964ADF">
        <w:rPr>
          <w:rFonts w:ascii="Arial" w:hAnsi="Arial"/>
          <w:sz w:val="22"/>
          <w:szCs w:val="22"/>
        </w:rPr>
        <w:t>Failing to allow for storage of a sentinel value.</w:t>
      </w:r>
    </w:p>
    <w:p w14:paraId="49F0D8FE" w14:textId="77777777" w:rsidR="004C770C" w:rsidRDefault="004C770C" w:rsidP="004C770C">
      <w:pPr>
        <w:ind w:left="806"/>
      </w:pPr>
      <w:r>
        <w:t>Ada does not use sentinel values to terminate arrays. There is no need to account for the storage of a sentinel value, therefore this particular vulnerability concern does not apply to Ada.</w:t>
      </w:r>
    </w:p>
    <w:p w14:paraId="37C171C6" w14:textId="77777777" w:rsidR="004C770C" w:rsidRDefault="00726AF3" w:rsidP="004C770C">
      <w:pPr>
        <w:pStyle w:val="Heading3"/>
      </w:pPr>
      <w:bookmarkStart w:id="1464" w:name="_Toc508619024"/>
      <w:r>
        <w:t>6</w:t>
      </w:r>
      <w:r w:rsidR="009E501C">
        <w:t>.</w:t>
      </w:r>
      <w:r w:rsidR="004C770C">
        <w:t>3</w:t>
      </w:r>
      <w:r w:rsidR="00015334">
        <w:t>0</w:t>
      </w:r>
      <w:r w:rsidR="004C770C">
        <w:t>.2</w:t>
      </w:r>
      <w:r w:rsidR="00074057">
        <w:t xml:space="preserve"> </w:t>
      </w:r>
      <w:r w:rsidR="004C770C">
        <w:t>Guidance to language users</w:t>
      </w:r>
      <w:bookmarkEnd w:id="1464"/>
    </w:p>
    <w:p w14:paraId="1336892E" w14:textId="77777777" w:rsidR="00A81DE7" w:rsidRDefault="009739AB" w:rsidP="003B5D87">
      <w:pPr>
        <w:pStyle w:val="ListParagraph"/>
        <w:numPr>
          <w:ilvl w:val="0"/>
          <w:numId w:val="302"/>
        </w:numPr>
        <w:spacing w:before="120" w:after="120" w:line="240" w:lineRule="auto"/>
        <w:rPr>
          <w:ins w:id="1465" w:author="Joyce L Tokar" w:date="2018-01-23T17:04:00Z"/>
        </w:rPr>
      </w:pPr>
      <w:ins w:id="1466" w:author="Joyce L Tokar" w:date="2018-01-23T17:04:00Z">
        <w:r w:rsidRPr="009739AB">
          <w:t>Follow the mitigation mechanisms of subclause 6.</w:t>
        </w:r>
      </w:ins>
      <w:ins w:id="1467" w:author="Joyce L Tokar" w:date="2018-01-23T17:05:00Z">
        <w:r w:rsidRPr="009739AB">
          <w:t>30</w:t>
        </w:r>
      </w:ins>
      <w:ins w:id="1468" w:author="Joyce L Tokar" w:date="2018-01-23T17:04:00Z">
        <w:r w:rsidRPr="009739AB">
          <w:t>.5 of TR 24772-1</w:t>
        </w:r>
        <w:r w:rsidR="003C44DE" w:rsidRPr="003C44DE">
          <w:t>.</w:t>
        </w:r>
      </w:ins>
    </w:p>
    <w:p w14:paraId="2E3971CB" w14:textId="77777777" w:rsidR="004C770C" w:rsidRDefault="004C770C" w:rsidP="003B5D87">
      <w:pPr>
        <w:pStyle w:val="ListParagraph"/>
        <w:numPr>
          <w:ilvl w:val="0"/>
          <w:numId w:val="302"/>
        </w:numPr>
        <w:spacing w:before="120" w:after="120" w:line="240" w:lineRule="auto"/>
      </w:pPr>
      <w:r>
        <w:t xml:space="preserve">Whenever possible, </w:t>
      </w:r>
      <w:r w:rsidR="00CF591C">
        <w:t xml:space="preserve">use </w:t>
      </w:r>
      <w:r>
        <w:t xml:space="preserve">a </w:t>
      </w:r>
      <w:r w:rsidRPr="00804BB2">
        <w:rPr>
          <w:rFonts w:ascii="Times New Roman" w:hAnsi="Times New Roman"/>
          <w:b/>
          <w:bCs/>
        </w:rPr>
        <w:t>for loop</w:t>
      </w:r>
      <w:r>
        <w:t xml:space="preserve"> instead of a </w:t>
      </w:r>
      <w:r w:rsidRPr="00804BB2">
        <w:rPr>
          <w:rFonts w:ascii="Times New Roman" w:hAnsi="Times New Roman"/>
          <w:b/>
          <w:bCs/>
        </w:rPr>
        <w:t>while loop</w:t>
      </w:r>
      <w:r>
        <w:t>.</w:t>
      </w:r>
    </w:p>
    <w:p w14:paraId="6CCF488B" w14:textId="77777777" w:rsidR="00A44331" w:rsidRDefault="004C770C" w:rsidP="003B5D87">
      <w:pPr>
        <w:pStyle w:val="ListParagraph"/>
        <w:numPr>
          <w:ilvl w:val="0"/>
          <w:numId w:val="302"/>
        </w:numPr>
        <w:spacing w:before="120" w:after="120" w:line="240" w:lineRule="auto"/>
      </w:pPr>
      <w:r>
        <w:t xml:space="preserve">Whenever possible, </w:t>
      </w:r>
      <w:r w:rsidR="00A44331">
        <w:t xml:space="preserve">use the form of iteration that takes the name of the array or container and nothing more.  </w:t>
      </w:r>
    </w:p>
    <w:p w14:paraId="671EE77E" w14:textId="77777777" w:rsidR="00A44331" w:rsidRDefault="00A44331" w:rsidP="003B5D87">
      <w:pPr>
        <w:pStyle w:val="ListParagraph"/>
        <w:numPr>
          <w:ilvl w:val="0"/>
          <w:numId w:val="302"/>
        </w:numPr>
        <w:spacing w:before="120" w:after="120" w:line="240" w:lineRule="auto"/>
      </w:pPr>
      <w:r>
        <w:t>When indices are necessary,</w:t>
      </w:r>
      <w:r w:rsidR="001F178D">
        <w:t xml:space="preserve"> </w:t>
      </w:r>
      <w:r w:rsidR="00CF591C">
        <w:t xml:space="preserve">use </w:t>
      </w:r>
      <w:r w:rsidR="004C770C">
        <w:t xml:space="preserve">the </w:t>
      </w:r>
      <w:r w:rsidR="004C770C" w:rsidRPr="00804BB2">
        <w:rPr>
          <w:rFonts w:ascii="Times New Roman" w:hAnsi="Times New Roman"/>
        </w:rPr>
        <w:t>'First</w:t>
      </w:r>
      <w:r w:rsidR="003C44DE">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3C44DE">
        <w:rPr>
          <w:rFonts w:ascii="Times New Roman" w:hAnsi="Times New Roman"/>
        </w:rPr>
        <w:fldChar w:fldCharType="end"/>
      </w:r>
      <w:r w:rsidR="004C770C">
        <w:t xml:space="preserve">, </w:t>
      </w:r>
      <w:r w:rsidR="004C770C" w:rsidRPr="00804BB2">
        <w:rPr>
          <w:rFonts w:ascii="Times New Roman" w:hAnsi="Times New Roman"/>
        </w:rPr>
        <w:t>'Last</w:t>
      </w:r>
      <w:r w:rsidR="003C44DE">
        <w:rPr>
          <w:rFonts w:ascii="Times New Roman" w:hAnsi="Times New Roman"/>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3C44DE">
        <w:rPr>
          <w:rFonts w:ascii="Times New Roman" w:hAnsi="Times New Roman"/>
        </w:rPr>
        <w:fldChar w:fldCharType="end"/>
      </w:r>
      <w:r w:rsidR="004C770C">
        <w:t xml:space="preserve">, and </w:t>
      </w:r>
      <w:r w:rsidR="004C770C" w:rsidRPr="00804BB2">
        <w:rPr>
          <w:rFonts w:ascii="Times New Roman" w:hAnsi="Times New Roman"/>
        </w:rPr>
        <w:t>'Range</w:t>
      </w:r>
      <w:r w:rsidR="003C44DE">
        <w:rPr>
          <w:rFonts w:ascii="Times New Roman" w:hAnsi="Times New Roman"/>
        </w:rPr>
        <w:fldChar w:fldCharType="begin"/>
      </w:r>
      <w:r w:rsidR="0013647A">
        <w:instrText xml:space="preserve"> XE "</w:instrText>
      </w:r>
      <w:r w:rsidR="0013647A" w:rsidRPr="00282941">
        <w:rPr>
          <w:rFonts w:ascii="Times New Roman" w:hAnsi="Times New Roman"/>
        </w:rPr>
        <w:instrText>Attribute:</w:instrText>
      </w:r>
      <w:r w:rsidR="0013647A" w:rsidRPr="00282941">
        <w:instrText>'Range</w:instrText>
      </w:r>
      <w:r w:rsidR="0013647A">
        <w:instrText xml:space="preserve">" </w:instrText>
      </w:r>
      <w:r w:rsidR="003C44DE">
        <w:rPr>
          <w:rFonts w:ascii="Times New Roman" w:hAnsi="Times New Roman"/>
        </w:rPr>
        <w:fldChar w:fldCharType="end"/>
      </w:r>
      <w:r w:rsidR="004C770C">
        <w:t xml:space="preserve"> attributes for loop termination</w:t>
      </w:r>
      <w:r w:rsidR="00CF591C">
        <w:t xml:space="preserve">, e.g. </w:t>
      </w:r>
      <w:r>
        <w:t xml:space="preserve"> </w:t>
      </w:r>
      <w:r w:rsidR="00017A66" w:rsidRPr="00017A66">
        <w:rPr>
          <w:rFonts w:ascii="Times New Roman" w:hAnsi="Times New Roman" w:cs="Times New Roman"/>
          <w:b/>
        </w:rPr>
        <w:t xml:space="preserve">for </w:t>
      </w:r>
      <w:r w:rsidR="00017A66" w:rsidRPr="00017A66">
        <w:rPr>
          <w:rFonts w:ascii="Times New Roman" w:hAnsi="Times New Roman" w:cs="Times New Roman"/>
        </w:rPr>
        <w:t xml:space="preserve">I </w:t>
      </w:r>
      <w:r w:rsidR="00017A66" w:rsidRPr="00017A66">
        <w:rPr>
          <w:rFonts w:ascii="Times New Roman" w:hAnsi="Times New Roman" w:cs="Times New Roman"/>
          <w:b/>
        </w:rPr>
        <w:t xml:space="preserve">in </w:t>
      </w:r>
      <w:r w:rsidR="00677DE9">
        <w:rPr>
          <w:rFonts w:ascii="Times New Roman" w:hAnsi="Times New Roman" w:cs="Times New Roman"/>
        </w:rPr>
        <w:t>MyArray</w:t>
      </w:r>
      <w:r w:rsidR="00677DE9" w:rsidRPr="00804BB2">
        <w:rPr>
          <w:rFonts w:ascii="Times New Roman" w:hAnsi="Times New Roman"/>
        </w:rPr>
        <w:t>'</w:t>
      </w:r>
      <w:r w:rsidR="00677DE9">
        <w:rPr>
          <w:rFonts w:ascii="Times New Roman" w:hAnsi="Times New Roman" w:cs="Times New Roman"/>
        </w:rPr>
        <w:t>Range</w:t>
      </w:r>
      <w:r w:rsidR="00017A66" w:rsidRPr="00017A66">
        <w:rPr>
          <w:rFonts w:ascii="Times New Roman" w:hAnsi="Times New Roman" w:cs="Times New Roman"/>
        </w:rPr>
        <w:t xml:space="preserve"> </w:t>
      </w:r>
      <w:r w:rsidR="00017A66" w:rsidRPr="00017A66">
        <w:rPr>
          <w:rFonts w:ascii="Times New Roman" w:hAnsi="Times New Roman" w:cs="Times New Roman"/>
          <w:b/>
        </w:rPr>
        <w:t>loop</w:t>
      </w:r>
      <w:r w:rsidR="00CF591C" w:rsidRPr="00CF591C">
        <w:t>…</w:t>
      </w:r>
      <w:r w:rsidR="004C770C">
        <w:t xml:space="preserve">. </w:t>
      </w:r>
    </w:p>
    <w:p w14:paraId="27A3B54D" w14:textId="77777777" w:rsidR="004C770C" w:rsidRDefault="004C770C" w:rsidP="003B5D87">
      <w:pPr>
        <w:pStyle w:val="ListParagraph"/>
        <w:numPr>
          <w:ilvl w:val="0"/>
          <w:numId w:val="302"/>
        </w:numPr>
        <w:spacing w:before="120" w:after="120" w:line="240" w:lineRule="auto"/>
      </w:pPr>
      <w:r>
        <w:lastRenderedPageBreak/>
        <w:t xml:space="preserve">If the </w:t>
      </w:r>
      <w:r w:rsidRPr="00804BB2">
        <w:rPr>
          <w:rFonts w:ascii="Times New Roman" w:hAnsi="Times New Roman"/>
        </w:rPr>
        <w:t>'Length</w:t>
      </w:r>
      <w:r w:rsidR="003C44DE">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3C44DE">
        <w:rPr>
          <w:rFonts w:ascii="Times New Roman" w:hAnsi="Times New Roman"/>
        </w:rPr>
        <w:fldChar w:fldCharType="end"/>
      </w:r>
      <w:r>
        <w:t xml:space="preserve"> attribute must be used, </w:t>
      </w:r>
      <w:r w:rsidR="00CF591C">
        <w:t xml:space="preserve">take </w:t>
      </w:r>
      <w:r>
        <w:t xml:space="preserve">extra care to ensure that the </w:t>
      </w:r>
      <w:r w:rsidR="00A44331">
        <w:t>index</w:t>
      </w:r>
      <w:r>
        <w:t xml:space="preserve"> </w:t>
      </w:r>
      <w:r w:rsidR="00A44331">
        <w:t>computation</w:t>
      </w:r>
      <w:r>
        <w:t xml:space="preserve"> considers the starting index value for the array.</w:t>
      </w:r>
    </w:p>
    <w:p w14:paraId="4E6F0D5C" w14:textId="77777777" w:rsidR="004C770C" w:rsidRDefault="00726AF3" w:rsidP="004C770C">
      <w:pPr>
        <w:pStyle w:val="Heading2"/>
      </w:pPr>
      <w:bookmarkStart w:id="1469" w:name="_Ref336414195"/>
      <w:bookmarkStart w:id="1470" w:name="_Toc358896516"/>
      <w:bookmarkStart w:id="1471" w:name="_Toc508619025"/>
      <w:r>
        <w:t>6</w:t>
      </w:r>
      <w:r w:rsidR="009E501C">
        <w:t>.</w:t>
      </w:r>
      <w:r w:rsidR="004C770C">
        <w:t>3</w:t>
      </w:r>
      <w:r w:rsidR="00015334">
        <w:t>1</w:t>
      </w:r>
      <w:r w:rsidR="00074057">
        <w:t xml:space="preserve"> </w:t>
      </w:r>
      <w:r w:rsidR="004C770C">
        <w:t>Structured Programming [EWD]</w:t>
      </w:r>
      <w:bookmarkEnd w:id="1469"/>
      <w:bookmarkEnd w:id="1470"/>
      <w:bookmarkEnd w:id="1471"/>
      <w:r w:rsidR="003C44DE">
        <w:fldChar w:fldCharType="begin"/>
      </w:r>
      <w:r w:rsidR="00AF6101">
        <w:instrText xml:space="preserve"> XE "</w:instrText>
      </w:r>
      <w:r w:rsidR="00AF6101" w:rsidRPr="00B07FC2">
        <w:instrText>EWD</w:instrText>
      </w:r>
      <w:r w:rsidR="00EB0723">
        <w:instrText xml:space="preserve"> </w:instrText>
      </w:r>
      <w:r w:rsidR="00AF6101">
        <w:instrText>–</w:instrText>
      </w:r>
      <w:r w:rsidR="00AF6101" w:rsidRPr="00B07FC2">
        <w:instrText xml:space="preserve"> Structured Programming</w:instrText>
      </w:r>
      <w:r w:rsidR="00AF6101">
        <w:instrText xml:space="preserve">" </w:instrText>
      </w:r>
      <w:r w:rsidR="003C44DE">
        <w:fldChar w:fldCharType="end"/>
      </w:r>
      <w:r w:rsidR="003C44DE">
        <w:fldChar w:fldCharType="begin"/>
      </w:r>
      <w:r w:rsidR="00AF6101">
        <w:instrText xml:space="preserve"> XE "</w:instrText>
      </w:r>
      <w:r w:rsidR="00AF6101" w:rsidRPr="00625588">
        <w:instrText>Language Vulnerabilities:Structured Programming [EWD]</w:instrText>
      </w:r>
      <w:r w:rsidR="00AF6101">
        <w:instrText xml:space="preserve">" </w:instrText>
      </w:r>
      <w:r w:rsidR="003C44DE">
        <w:fldChar w:fldCharType="end"/>
      </w:r>
    </w:p>
    <w:p w14:paraId="156059B7" w14:textId="77777777" w:rsidR="004C770C" w:rsidRDefault="00726AF3" w:rsidP="004C770C">
      <w:pPr>
        <w:pStyle w:val="Heading3"/>
      </w:pPr>
      <w:bookmarkStart w:id="1472" w:name="_Toc508619026"/>
      <w:r>
        <w:t>6</w:t>
      </w:r>
      <w:r w:rsidR="009E501C">
        <w:t>.</w:t>
      </w:r>
      <w:r w:rsidR="004C770C">
        <w:t>3</w:t>
      </w:r>
      <w:r w:rsidR="00015334">
        <w:t>1</w:t>
      </w:r>
      <w:r w:rsidR="004C770C">
        <w:t>.1</w:t>
      </w:r>
      <w:r w:rsidR="00074057">
        <w:t xml:space="preserve"> </w:t>
      </w:r>
      <w:r w:rsidR="004C770C">
        <w:t>Applicability to language</w:t>
      </w:r>
      <w:bookmarkEnd w:id="1472"/>
    </w:p>
    <w:p w14:paraId="2C5E8C69" w14:textId="77777777" w:rsidR="004C770C" w:rsidRDefault="004C770C" w:rsidP="004C770C">
      <w:r>
        <w:t xml:space="preserve">Ada programs can exhibit many of the vulnerabilities noted in </w:t>
      </w:r>
      <w:ins w:id="1473" w:author="Joyce L Tokar" w:date="2018-01-23T15:54:00Z">
        <w:r w:rsidR="009C600D">
          <w:t xml:space="preserve">Subclause </w:t>
        </w:r>
      </w:ins>
      <w:ins w:id="1474" w:author="Joyce L Tokar" w:date="2018-01-22T15:58:00Z">
        <w:r w:rsidR="00A0425E">
          <w:t xml:space="preserve">6.31 of </w:t>
        </w:r>
      </w:ins>
      <w:r w:rsidR="003B5D87">
        <w:t>TR 24772-1</w:t>
      </w:r>
      <w:del w:id="1475" w:author="Joyce L Tokar" w:date="2018-01-22T15:58:00Z">
        <w:r w:rsidR="003B5D87" w:rsidDel="00A0425E">
          <w:delText xml:space="preserve"> Section </w:delText>
        </w:r>
        <w:r w:rsidR="00AC10CB" w:rsidDel="00A0425E">
          <w:delText>6.3</w:delText>
        </w:r>
        <w:r w:rsidR="00015334" w:rsidDel="00A0425E">
          <w:delText>1</w:delText>
        </w:r>
      </w:del>
      <w:r>
        <w:t xml:space="preserve">: leaving a </w:t>
      </w:r>
      <w:r w:rsidRPr="00BB0808">
        <w:rPr>
          <w:rFonts w:ascii="Times New Roman" w:hAnsi="Times New Roman"/>
          <w:b/>
          <w:bCs/>
        </w:rPr>
        <w:t>loop</w:t>
      </w:r>
      <w:r>
        <w:t xml:space="preserve"> at an arbitrary point, local jumps (</w:t>
      </w:r>
      <w:r w:rsidRPr="00BB0808">
        <w:rPr>
          <w:rFonts w:ascii="Times New Roman" w:hAnsi="Times New Roman"/>
          <w:b/>
          <w:bCs/>
        </w:rPr>
        <w:t>goto</w:t>
      </w:r>
      <w:r>
        <w:t>), and multiple exit points from subprograms.</w:t>
      </w:r>
    </w:p>
    <w:p w14:paraId="423D6432" w14:textId="77777777" w:rsidR="004C770C" w:rsidRDefault="004C770C" w:rsidP="004C770C">
      <w:r>
        <w:t>Ada however does not suffer from non-local jumps and multiple entries to subprograms.</w:t>
      </w:r>
    </w:p>
    <w:p w14:paraId="4839BA04" w14:textId="77777777" w:rsidR="004C770C" w:rsidRDefault="00726AF3" w:rsidP="004C770C">
      <w:pPr>
        <w:pStyle w:val="Heading3"/>
      </w:pPr>
      <w:bookmarkStart w:id="1476" w:name="_Toc508619027"/>
      <w:r>
        <w:t>6</w:t>
      </w:r>
      <w:r w:rsidR="009E501C">
        <w:t>.</w:t>
      </w:r>
      <w:r w:rsidR="004C770C">
        <w:t>3</w:t>
      </w:r>
      <w:r w:rsidR="00015334">
        <w:t>1</w:t>
      </w:r>
      <w:r w:rsidR="004C770C">
        <w:t>.2</w:t>
      </w:r>
      <w:r w:rsidR="00074057">
        <w:t xml:space="preserve"> </w:t>
      </w:r>
      <w:r w:rsidR="004C770C">
        <w:t>Guidance to language users</w:t>
      </w:r>
      <w:bookmarkEnd w:id="1476"/>
    </w:p>
    <w:p w14:paraId="69A1FBD9" w14:textId="77777777" w:rsidR="00F128DF" w:rsidRDefault="003C44DE">
      <w:pPr>
        <w:pStyle w:val="ListParagraph"/>
        <w:numPr>
          <w:ilvl w:val="0"/>
          <w:numId w:val="604"/>
        </w:numPr>
        <w:rPr>
          <w:ins w:id="1477" w:author="Joyce L Tokar" w:date="2018-01-23T17:05:00Z"/>
          <w:szCs w:val="20"/>
        </w:rPr>
      </w:pPr>
      <w:commentRangeStart w:id="1478"/>
      <w:ins w:id="1479" w:author="Joyce L Tokar" w:date="2018-01-23T17:05:00Z">
        <w:r w:rsidRPr="003C44DE">
          <w:t>Follow</w:t>
        </w:r>
      </w:ins>
      <w:commentRangeEnd w:id="1478"/>
      <w:r w:rsidR="0041723E">
        <w:rPr>
          <w:rStyle w:val="CommentReference"/>
        </w:rPr>
        <w:commentReference w:id="1478"/>
      </w:r>
      <w:ins w:id="1480" w:author="Joyce L Tokar" w:date="2018-01-23T17:05:00Z">
        <w:r w:rsidRPr="003C44DE">
          <w:t xml:space="preserve"> the mitigation mechanisms of subclause 6.31.5 of TR 24772-1</w:t>
        </w:r>
        <w:r w:rsidR="00A81DE7">
          <w:t>.</w:t>
        </w:r>
      </w:ins>
    </w:p>
    <w:p w14:paraId="0647B038" w14:textId="77777777" w:rsidR="00F128DF" w:rsidRDefault="00A44331">
      <w:pPr>
        <w:pStyle w:val="ListParagraph"/>
        <w:numPr>
          <w:ilvl w:val="0"/>
          <w:numId w:val="604"/>
        </w:numPr>
        <w:rPr>
          <w:ins w:id="1481" w:author="Joyce L Tokar" w:date="2018-01-23T17:05:00Z"/>
          <w:szCs w:val="20"/>
        </w:rPr>
      </w:pPr>
      <w:r>
        <w:t>Minimize</w:t>
      </w:r>
      <w:r w:rsidR="00006274">
        <w:t xml:space="preserve"> </w:t>
      </w:r>
      <w:r w:rsidR="004C770C">
        <w:t xml:space="preserve">the use of </w:t>
      </w:r>
      <w:r w:rsidR="003C44DE" w:rsidRPr="003C44DE">
        <w:rPr>
          <w:rFonts w:ascii="Times New Roman" w:hAnsi="Times New Roman"/>
          <w:b/>
        </w:rPr>
        <w:t>goto</w:t>
      </w:r>
      <w:r w:rsidR="004C770C">
        <w:t xml:space="preserve">, </w:t>
      </w:r>
      <w:r w:rsidR="003C44DE" w:rsidRPr="003C44DE">
        <w:rPr>
          <w:rFonts w:ascii="Times New Roman" w:hAnsi="Times New Roman"/>
          <w:b/>
          <w:bCs/>
        </w:rPr>
        <w:t>loop exit</w:t>
      </w:r>
      <w:r w:rsidR="004C770C">
        <w:t xml:space="preserve"> statements, </w:t>
      </w:r>
      <w:r w:rsidR="003C44DE" w:rsidRPr="003C44DE">
        <w:rPr>
          <w:rFonts w:ascii="Times New Roman" w:hAnsi="Times New Roman"/>
          <w:b/>
          <w:bCs/>
        </w:rPr>
        <w:t>return</w:t>
      </w:r>
      <w:r w:rsidR="004C770C">
        <w:t xml:space="preserve"> statements in </w:t>
      </w:r>
      <w:r w:rsidR="003C44DE" w:rsidRPr="003C44DE">
        <w:rPr>
          <w:rFonts w:ascii="Times New Roman" w:hAnsi="Times New Roman"/>
          <w:b/>
          <w:bCs/>
        </w:rPr>
        <w:t>procedure</w:t>
      </w:r>
      <w:r w:rsidR="004C770C">
        <w:t xml:space="preserve">s and more than one </w:t>
      </w:r>
      <w:r w:rsidR="003C44DE" w:rsidRPr="003C44DE">
        <w:rPr>
          <w:rFonts w:ascii="Times New Roman" w:hAnsi="Times New Roman"/>
          <w:b/>
          <w:bCs/>
        </w:rPr>
        <w:t>return</w:t>
      </w:r>
      <w:r w:rsidR="004C770C">
        <w:t xml:space="preserve"> statement in a </w:t>
      </w:r>
      <w:r w:rsidR="003C44DE" w:rsidRPr="003C44DE">
        <w:rPr>
          <w:rFonts w:ascii="Times New Roman" w:hAnsi="Times New Roman"/>
          <w:b/>
          <w:bCs/>
        </w:rPr>
        <w:t>function.</w:t>
      </w:r>
      <w:r w:rsidR="004C770C">
        <w:t xml:space="preserve">  </w:t>
      </w:r>
    </w:p>
    <w:p w14:paraId="073FF58A" w14:textId="77777777" w:rsidR="00F128DF" w:rsidRDefault="003C44DE">
      <w:pPr>
        <w:pStyle w:val="ListParagraph"/>
        <w:numPr>
          <w:ilvl w:val="0"/>
          <w:numId w:val="604"/>
        </w:numPr>
        <w:rPr>
          <w:szCs w:val="20"/>
        </w:rPr>
      </w:pPr>
      <w:r w:rsidRPr="003C44DE">
        <w:rPr>
          <w:szCs w:val="20"/>
          <w:lang w:val="en-GB"/>
        </w:rPr>
        <w:t>Use multiple exit points only if it makes the code of the exited construct significantly clearer.</w:t>
      </w:r>
    </w:p>
    <w:p w14:paraId="3BBB7484" w14:textId="77777777" w:rsidR="004C770C" w:rsidRDefault="00726AF3" w:rsidP="004C770C">
      <w:pPr>
        <w:pStyle w:val="Heading2"/>
      </w:pPr>
      <w:bookmarkStart w:id="1482" w:name="_Toc358896517"/>
      <w:bookmarkStart w:id="1483" w:name="_Toc508619028"/>
      <w:r>
        <w:t>6</w:t>
      </w:r>
      <w:r w:rsidR="009E501C">
        <w:t>.</w:t>
      </w:r>
      <w:r w:rsidR="004C770C">
        <w:t>3</w:t>
      </w:r>
      <w:r w:rsidR="00015334">
        <w:t>2</w:t>
      </w:r>
      <w:r w:rsidR="00074057">
        <w:t xml:space="preserve"> </w:t>
      </w:r>
      <w:r w:rsidR="004C770C">
        <w:t>Passing Parameters and Return Values [CSJ]</w:t>
      </w:r>
      <w:bookmarkEnd w:id="1482"/>
      <w:bookmarkEnd w:id="1483"/>
      <w:r w:rsidR="003C44DE">
        <w:fldChar w:fldCharType="begin"/>
      </w:r>
      <w:r w:rsidR="005324E3">
        <w:instrText xml:space="preserve"> XE "</w:instrText>
      </w:r>
      <w:r w:rsidR="005324E3" w:rsidRPr="001E00D4">
        <w:instrText>CSJ</w:instrText>
      </w:r>
      <w:r w:rsidR="00EB0723">
        <w:instrText xml:space="preserve"> </w:instrText>
      </w:r>
      <w:r w:rsidR="005324E3">
        <w:instrText>–</w:instrText>
      </w:r>
      <w:r w:rsidR="005324E3" w:rsidRPr="001E00D4">
        <w:instrText xml:space="preserve"> Passing Parameters and Return Values</w:instrText>
      </w:r>
      <w:r w:rsidR="005324E3">
        <w:instrText xml:space="preserve">" </w:instrText>
      </w:r>
      <w:r w:rsidR="003C44DE">
        <w:fldChar w:fldCharType="end"/>
      </w:r>
      <w:r w:rsidR="003C44DE">
        <w:fldChar w:fldCharType="begin"/>
      </w:r>
      <w:r w:rsidR="005324E3">
        <w:instrText xml:space="preserve"> XE "</w:instrText>
      </w:r>
      <w:r w:rsidR="005324E3" w:rsidRPr="00703140">
        <w:instrText>Language Vulnerabilities:Passing Parameters and Return Values [CSJ]</w:instrText>
      </w:r>
      <w:r w:rsidR="005324E3">
        <w:instrText xml:space="preserve">" </w:instrText>
      </w:r>
      <w:r w:rsidR="003C44DE">
        <w:fldChar w:fldCharType="end"/>
      </w:r>
    </w:p>
    <w:p w14:paraId="2171CD70" w14:textId="77777777" w:rsidR="004C770C" w:rsidRDefault="00726AF3" w:rsidP="004C770C">
      <w:pPr>
        <w:pStyle w:val="Heading3"/>
      </w:pPr>
      <w:bookmarkStart w:id="1484" w:name="_Toc508619029"/>
      <w:r>
        <w:t>6</w:t>
      </w:r>
      <w:r w:rsidR="009E501C">
        <w:t>.</w:t>
      </w:r>
      <w:r w:rsidR="004C770C">
        <w:t>3</w:t>
      </w:r>
      <w:r w:rsidR="00015334">
        <w:t>2</w:t>
      </w:r>
      <w:r w:rsidR="004C770C">
        <w:t>.1</w:t>
      </w:r>
      <w:r w:rsidR="00074057">
        <w:t xml:space="preserve"> </w:t>
      </w:r>
      <w:r w:rsidR="004C770C">
        <w:t>Applicability to language</w:t>
      </w:r>
      <w:bookmarkEnd w:id="1484"/>
    </w:p>
    <w:p w14:paraId="25E3013B" w14:textId="77777777" w:rsidR="004C770C" w:rsidRDefault="004C770C" w:rsidP="004C770C">
      <w:r>
        <w:t>Ada employs the mechanisms (</w:t>
      </w:r>
      <w:r w:rsidR="00142871">
        <w:t>for example</w:t>
      </w:r>
      <w:r>
        <w:t xml:space="preserve">, modes </w:t>
      </w:r>
      <w:r w:rsidRPr="00ED5F0E">
        <w:rPr>
          <w:rFonts w:ascii="Times New Roman" w:hAnsi="Times New Roman"/>
          <w:b/>
          <w:bCs/>
        </w:rPr>
        <w:t>in</w:t>
      </w:r>
      <w:r>
        <w:t xml:space="preserve">, </w:t>
      </w:r>
      <w:r w:rsidRPr="00ED5F0E">
        <w:rPr>
          <w:rFonts w:ascii="Times New Roman" w:hAnsi="Times New Roman"/>
          <w:b/>
          <w:bCs/>
        </w:rPr>
        <w:t>out</w:t>
      </w:r>
      <w:r>
        <w:t xml:space="preserve"> and </w:t>
      </w:r>
      <w:r w:rsidRPr="00ED5F0E">
        <w:rPr>
          <w:rFonts w:ascii="Times New Roman" w:hAnsi="Times New Roman"/>
          <w:b/>
          <w:bCs/>
        </w:rPr>
        <w:t>in out</w:t>
      </w:r>
      <w:r>
        <w:t xml:space="preserve">) that are recommended in </w:t>
      </w:r>
      <w:ins w:id="1485" w:author="Joyce L Tokar" w:date="2018-01-23T16:21:00Z">
        <w:r w:rsidR="004712FA">
          <w:t>s</w:t>
        </w:r>
      </w:ins>
      <w:ins w:id="1486" w:author="Joyce L Tokar" w:date="2018-01-23T15:54:00Z">
        <w:r w:rsidR="009C600D">
          <w:t xml:space="preserve">ubclause </w:t>
        </w:r>
      </w:ins>
      <w:del w:id="1487" w:author="Joyce L Tokar" w:date="2018-01-22T15:58:00Z">
        <w:r w:rsidDel="00A0425E">
          <w:delText xml:space="preserve">Section </w:delText>
        </w:r>
      </w:del>
      <w:r>
        <w:t>6.3</w:t>
      </w:r>
      <w:r w:rsidR="00006274">
        <w:t>2</w:t>
      </w:r>
      <w:r w:rsidR="003B5D87">
        <w:t xml:space="preserve"> of TR 24772-1</w:t>
      </w:r>
      <w:r>
        <w:t xml:space="preserve">. These mode definitions are not optional, mode </w:t>
      </w:r>
      <w:r w:rsidRPr="00ED5F0E">
        <w:rPr>
          <w:rFonts w:ascii="Times New Roman" w:hAnsi="Times New Roman"/>
          <w:b/>
          <w:bCs/>
        </w:rPr>
        <w:t>in</w:t>
      </w:r>
      <w:r>
        <w:t xml:space="preserve"> being the default. The remaining vulnerability is aliasing when a large object is passed by reference.</w:t>
      </w:r>
      <w:r w:rsidR="00427D4E">
        <w:t xml:space="preserve"> </w:t>
      </w:r>
      <w:r w:rsidR="00C23BFA">
        <w:t xml:space="preserve">In addition, in Ada, a function result </w:t>
      </w:r>
      <w:r w:rsidR="00427D4E">
        <w:t xml:space="preserve">type </w:t>
      </w:r>
      <w:r w:rsidR="00C23BFA">
        <w:t>must be specified</w:t>
      </w:r>
      <w:r w:rsidR="00427D4E">
        <w:t xml:space="preserve"> and the return value should be assigned to </w:t>
      </w:r>
      <w:r w:rsidR="00C23BFA">
        <w:t xml:space="preserve">the </w:t>
      </w:r>
      <w:r w:rsidR="00427D4E">
        <w:t>same type</w:t>
      </w:r>
      <w:r w:rsidR="00C23BFA">
        <w:t xml:space="preserve"> variable, making it much more obvious to the reader if a function result is not being used.</w:t>
      </w:r>
    </w:p>
    <w:p w14:paraId="10B2E91D" w14:textId="77777777" w:rsidR="004C770C" w:rsidRDefault="00726AF3" w:rsidP="004C770C">
      <w:pPr>
        <w:pStyle w:val="Heading3"/>
      </w:pPr>
      <w:bookmarkStart w:id="1488" w:name="_Toc508619030"/>
      <w:r>
        <w:t>6</w:t>
      </w:r>
      <w:r w:rsidR="009E501C">
        <w:t>.</w:t>
      </w:r>
      <w:r w:rsidR="004C770C">
        <w:t>3</w:t>
      </w:r>
      <w:r w:rsidR="00015334">
        <w:t>2</w:t>
      </w:r>
      <w:r w:rsidR="004C770C">
        <w:t>.2</w:t>
      </w:r>
      <w:r w:rsidR="00074057">
        <w:t xml:space="preserve"> </w:t>
      </w:r>
      <w:r w:rsidR="004C770C">
        <w:t>Guidance to language users</w:t>
      </w:r>
      <w:bookmarkEnd w:id="1488"/>
    </w:p>
    <w:p w14:paraId="3AA5A53F" w14:textId="77777777" w:rsidR="004C770C" w:rsidRDefault="004C770C" w:rsidP="0027227A">
      <w:pPr>
        <w:numPr>
          <w:ilvl w:val="0"/>
          <w:numId w:val="294"/>
        </w:numPr>
        <w:spacing w:after="0" w:line="240" w:lineRule="auto"/>
      </w:pPr>
      <w:r>
        <w:t xml:space="preserve">Follow avoidance advice in </w:t>
      </w:r>
      <w:ins w:id="1489" w:author="Joyce L Tokar" w:date="2018-01-23T16:21:00Z">
        <w:r w:rsidR="004712FA">
          <w:t xml:space="preserve">subclause </w:t>
        </w:r>
      </w:ins>
      <w:ins w:id="1490" w:author="Joyce L Tokar" w:date="2018-01-22T15:58:00Z">
        <w:r w:rsidR="00A0425E">
          <w:t>6.32</w:t>
        </w:r>
      </w:ins>
      <w:ins w:id="1491" w:author="Joyce L Tokar" w:date="2018-02-26T15:42:00Z">
        <w:r w:rsidR="00AE40E0">
          <w:t>.5</w:t>
        </w:r>
      </w:ins>
      <w:ins w:id="1492" w:author="Joyce L Tokar" w:date="2018-01-22T15:58:00Z">
        <w:r w:rsidR="00A0425E">
          <w:t xml:space="preserve"> of </w:t>
        </w:r>
      </w:ins>
      <w:r w:rsidR="003B5D87">
        <w:t>TR 24772-</w:t>
      </w:r>
      <w:r w:rsidR="003B5D87" w:rsidRPr="00B8456F">
        <w:t>1</w:t>
      </w:r>
      <w:del w:id="1493" w:author="Joyce L Tokar" w:date="2018-01-22T15:58:00Z">
        <w:r w:rsidR="003B5D87" w:rsidRPr="00B8456F" w:rsidDel="00A0425E">
          <w:delText xml:space="preserve"> </w:delText>
        </w:r>
        <w:r w:rsidR="003C44DE" w:rsidRPr="003C44DE">
          <w:delText>Section</w:delText>
        </w:r>
        <w:r w:rsidDel="00A0425E">
          <w:delText xml:space="preserve"> 6.</w:delText>
        </w:r>
        <w:r w:rsidR="00912094" w:rsidDel="00A0425E">
          <w:delText>32</w:delText>
        </w:r>
      </w:del>
      <w:r>
        <w:t>.</w:t>
      </w:r>
    </w:p>
    <w:p w14:paraId="7FC14610" w14:textId="77777777" w:rsidR="004C770C" w:rsidRDefault="00726AF3" w:rsidP="004C770C">
      <w:pPr>
        <w:pStyle w:val="Heading2"/>
      </w:pPr>
      <w:bookmarkStart w:id="1494" w:name="_Ref336414367"/>
      <w:bookmarkStart w:id="1495" w:name="_Toc358896518"/>
      <w:bookmarkStart w:id="1496" w:name="_Toc508619031"/>
      <w:r>
        <w:t>6</w:t>
      </w:r>
      <w:r w:rsidR="009E501C">
        <w:t>.</w:t>
      </w:r>
      <w:r w:rsidR="004C770C">
        <w:t>3</w:t>
      </w:r>
      <w:r w:rsidR="00015334">
        <w:t>3</w:t>
      </w:r>
      <w:r w:rsidR="00074057">
        <w:t xml:space="preserve"> </w:t>
      </w:r>
      <w:r w:rsidR="004C770C">
        <w:t>Dangling References to Stack Frames [DCM]</w:t>
      </w:r>
      <w:bookmarkEnd w:id="1494"/>
      <w:bookmarkEnd w:id="1495"/>
      <w:bookmarkEnd w:id="1496"/>
      <w:r w:rsidR="003C44DE">
        <w:fldChar w:fldCharType="begin"/>
      </w:r>
      <w:r w:rsidR="005324E3">
        <w:instrText xml:space="preserve"> XE "</w:instrText>
      </w:r>
      <w:r w:rsidR="005324E3" w:rsidRPr="00DE45B1">
        <w:instrText>DCM</w:instrText>
      </w:r>
      <w:r w:rsidR="00EB0723">
        <w:instrText xml:space="preserve"> </w:instrText>
      </w:r>
      <w:r w:rsidR="005324E3">
        <w:instrText>–</w:instrText>
      </w:r>
      <w:r w:rsidR="005324E3" w:rsidRPr="00DE45B1">
        <w:instrText xml:space="preserve"> Dangling References to Stack </w:instrText>
      </w:r>
      <w:r w:rsidR="00EB0723">
        <w:instrText>Frames</w:instrText>
      </w:r>
      <w:r w:rsidR="005324E3">
        <w:instrText xml:space="preserve">" </w:instrText>
      </w:r>
      <w:r w:rsidR="003C44DE">
        <w:fldChar w:fldCharType="end"/>
      </w:r>
      <w:r w:rsidR="003C44DE">
        <w:fldChar w:fldCharType="begin"/>
      </w:r>
      <w:r w:rsidR="005324E3">
        <w:instrText xml:space="preserve"> XE "</w:instrText>
      </w:r>
      <w:r w:rsidR="005324E3" w:rsidRPr="00485A02">
        <w:instrText>Language Vulnerabilities:Dangling References to Stack Frames [DCM]</w:instrText>
      </w:r>
      <w:r w:rsidR="005324E3">
        <w:instrText xml:space="preserve">" </w:instrText>
      </w:r>
      <w:r w:rsidR="003C44DE">
        <w:fldChar w:fldCharType="end"/>
      </w:r>
    </w:p>
    <w:p w14:paraId="34A9CE65" w14:textId="77777777" w:rsidR="004C770C" w:rsidRDefault="00726AF3" w:rsidP="004C770C">
      <w:pPr>
        <w:pStyle w:val="Heading3"/>
      </w:pPr>
      <w:bookmarkStart w:id="1497" w:name="_Toc508619032"/>
      <w:r>
        <w:t>6</w:t>
      </w:r>
      <w:r w:rsidR="009E501C">
        <w:t>.</w:t>
      </w:r>
      <w:r w:rsidR="004C770C">
        <w:t>3</w:t>
      </w:r>
      <w:r w:rsidR="00015334">
        <w:t>3</w:t>
      </w:r>
      <w:r w:rsidR="004C770C">
        <w:t>.1</w:t>
      </w:r>
      <w:r w:rsidR="00074057">
        <w:t xml:space="preserve"> </w:t>
      </w:r>
      <w:r w:rsidR="004C770C">
        <w:t>Applicability to language</w:t>
      </w:r>
      <w:bookmarkEnd w:id="1497"/>
    </w:p>
    <w:p w14:paraId="715FD8D2" w14:textId="77777777" w:rsidR="004C770C" w:rsidRPr="00804BB2" w:rsidRDefault="004C770C" w:rsidP="004C770C">
      <w:r w:rsidRPr="009233EA">
        <w:t xml:space="preserve">In Ada, the attribute </w:t>
      </w:r>
      <w:r w:rsidRPr="009233EA">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rsidRPr="009233EA">
        <w:t xml:space="preserve"> yields a value of some system-specific type that is not equivalent to a pointer. The attribute </w:t>
      </w:r>
      <w:r w:rsidRPr="009233EA">
        <w:rPr>
          <w:rFonts w:ascii="Times New Roman" w:hAnsi="Times New Roman"/>
        </w:rPr>
        <w:t>'Access</w:t>
      </w:r>
      <w:r w:rsidR="003C44DE">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3C44DE">
        <w:rPr>
          <w:rFonts w:ascii="Times New Roman" w:hAnsi="Times New Roman"/>
        </w:rPr>
        <w:fldChar w:fldCharType="end"/>
      </w:r>
      <w:r w:rsidRPr="009233EA">
        <w:t xml:space="preserve"> provides an access value (what other languages call a pointer).</w:t>
      </w:r>
      <w:r>
        <w:t xml:space="preserve"> </w:t>
      </w:r>
      <w:r w:rsidRPr="009233EA">
        <w:t>Addresses and access values are not automatically convertible, although a predefined set of generic functions can be used to convert one into the other. Access values are typed, that is to say</w:t>
      </w:r>
      <w:r>
        <w:t>,</w:t>
      </w:r>
      <w:r w:rsidRPr="009233EA">
        <w:t xml:space="preserve"> </w:t>
      </w:r>
      <w:r>
        <w:t xml:space="preserve">they </w:t>
      </w:r>
      <w:r w:rsidRPr="009233EA">
        <w:t xml:space="preserve">can only designate objects of a particular type or class of types. </w:t>
      </w:r>
    </w:p>
    <w:p w14:paraId="050DF238" w14:textId="77777777" w:rsidR="004C770C" w:rsidRDefault="004C770C" w:rsidP="004C770C">
      <w:r>
        <w:t xml:space="preserve">As in other languages, it is possible to apply the </w:t>
      </w:r>
      <w:r w:rsidRPr="009233EA">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t xml:space="preserve"> attribute to a local variable, and to make use of the resulting value outside of the lifetime of the variable. However, </w:t>
      </w:r>
      <w:r w:rsidRPr="009233EA">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t xml:space="preserve"> is very rarely used in this fashion in Ada. Most commonly, programs use </w:t>
      </w:r>
      <w:r w:rsidRPr="009233EA">
        <w:rPr>
          <w:rFonts w:ascii="Times New Roman" w:hAnsi="Times New Roman"/>
        </w:rPr>
        <w:t>'Access</w:t>
      </w:r>
      <w:r w:rsidR="003C44DE">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3C44DE">
        <w:rPr>
          <w:rFonts w:ascii="Times New Roman" w:hAnsi="Times New Roman"/>
        </w:rPr>
        <w:fldChar w:fldCharType="end"/>
      </w:r>
      <w:r>
        <w:t xml:space="preserve"> to </w:t>
      </w:r>
      <w:r w:rsidR="00A645F9">
        <w:t>designate</w:t>
      </w:r>
      <w:r>
        <w:t xml:space="preserve"> objects and subprograms, and the language enforces accessibility checks whenever code attempts to use this attribute to provide access to a local object outside of its scope. These accessibility checks eliminate the possibility of dangling references.</w:t>
      </w:r>
    </w:p>
    <w:p w14:paraId="031200A0" w14:textId="77777777" w:rsidR="004C770C" w:rsidRDefault="004C770C" w:rsidP="004C770C">
      <w:r>
        <w:lastRenderedPageBreak/>
        <w:t xml:space="preserve">As for all other language-defined checks, accessibility checks can be disabled over any portion of a program by using the </w:t>
      </w:r>
      <w:r w:rsidRPr="009233EA">
        <w:rPr>
          <w:rFonts w:ascii="Times New Roman" w:hAnsi="Times New Roman"/>
        </w:rPr>
        <w:t xml:space="preserve">Suppress </w:t>
      </w:r>
      <w:r w:rsidRPr="009233EA">
        <w:rPr>
          <w:rFonts w:ascii="Times New Roman" w:hAnsi="Times New Roman"/>
          <w:b/>
          <w:bCs/>
        </w:rPr>
        <w:t>pragma</w:t>
      </w:r>
      <w:r>
        <w:t xml:space="preserve">. The attribute </w:t>
      </w:r>
      <w:r w:rsidRPr="009233EA">
        <w:rPr>
          <w:rFonts w:ascii="Times New Roman" w:hAnsi="Times New Roman"/>
        </w:rPr>
        <w:t>Unchecked_Access</w:t>
      </w:r>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3C44DE">
        <w:rPr>
          <w:rFonts w:ascii="Times New Roman" w:hAnsi="Times New Roman"/>
        </w:rPr>
        <w:fldChar w:fldCharType="end"/>
      </w:r>
      <w:r>
        <w:t xml:space="preserve"> produces values that are exempt from accessibility checks.</w:t>
      </w:r>
    </w:p>
    <w:p w14:paraId="64AEA907" w14:textId="77777777" w:rsidR="004C770C" w:rsidRDefault="00726AF3" w:rsidP="004C770C">
      <w:pPr>
        <w:pStyle w:val="Heading3"/>
      </w:pPr>
      <w:bookmarkStart w:id="1498" w:name="_Toc508619033"/>
      <w:r>
        <w:t>6</w:t>
      </w:r>
      <w:r w:rsidR="009E501C">
        <w:t>.</w:t>
      </w:r>
      <w:r w:rsidR="004C770C">
        <w:t>3</w:t>
      </w:r>
      <w:r w:rsidR="00015334">
        <w:t>3</w:t>
      </w:r>
      <w:r w:rsidR="004C770C">
        <w:t>.2</w:t>
      </w:r>
      <w:r w:rsidR="00074057">
        <w:t xml:space="preserve"> </w:t>
      </w:r>
      <w:r w:rsidR="004C770C">
        <w:t>Guidance to language users</w:t>
      </w:r>
      <w:bookmarkEnd w:id="1498"/>
    </w:p>
    <w:p w14:paraId="1B976683" w14:textId="77777777" w:rsidR="00540736" w:rsidRDefault="00540736" w:rsidP="003B5D87">
      <w:pPr>
        <w:pStyle w:val="ListParagraph"/>
        <w:numPr>
          <w:ilvl w:val="0"/>
          <w:numId w:val="303"/>
        </w:numPr>
        <w:spacing w:before="120" w:after="120" w:line="240" w:lineRule="auto"/>
        <w:rPr>
          <w:ins w:id="1499" w:author="Joyce L Tokar" w:date="2018-02-26T15:14:00Z"/>
        </w:rPr>
      </w:pPr>
      <w:ins w:id="1500" w:author="Joyce L Tokar" w:date="2018-02-26T15:14:00Z">
        <w:r w:rsidRPr="009739AB">
          <w:t>Follow the mitigation mechanisms of subclause 6.3</w:t>
        </w:r>
        <w:r>
          <w:t>3</w:t>
        </w:r>
        <w:r w:rsidRPr="009739AB">
          <w:t>.5 of TR 24772-1</w:t>
        </w:r>
      </w:ins>
      <w:ins w:id="1501" w:author="Joyce L Tokar" w:date="2018-02-26T15:44:00Z">
        <w:r w:rsidR="00AE40E0">
          <w:t>.</w:t>
        </w:r>
      </w:ins>
    </w:p>
    <w:p w14:paraId="1A446877" w14:textId="77777777" w:rsidR="004C770C" w:rsidRDefault="004C770C" w:rsidP="003B5D87">
      <w:pPr>
        <w:pStyle w:val="ListParagraph"/>
        <w:numPr>
          <w:ilvl w:val="0"/>
          <w:numId w:val="303"/>
        </w:numPr>
        <w:spacing w:before="120" w:after="120" w:line="240" w:lineRule="auto"/>
      </w:pPr>
      <w:r w:rsidRPr="009233EA">
        <w:t>Only use</w:t>
      </w:r>
      <w:r w:rsidR="00A2277D">
        <w:t xml:space="preserve"> the</w:t>
      </w:r>
      <w:r w:rsidRPr="009233EA">
        <w:t xml:space="preserve"> </w:t>
      </w:r>
      <w:r w:rsidRPr="00804BB2">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t xml:space="preserve"> attribut</w:t>
      </w:r>
      <w:r w:rsidRPr="009233EA">
        <w:t>e on static objects (</w:t>
      </w:r>
      <w:r w:rsidR="00142871">
        <w:t>for example</w:t>
      </w:r>
      <w:r>
        <w:t>,</w:t>
      </w:r>
      <w:r w:rsidRPr="009233EA">
        <w:t xml:space="preserve"> a register address). </w:t>
      </w:r>
    </w:p>
    <w:p w14:paraId="4D684B89" w14:textId="77777777" w:rsidR="004C770C" w:rsidRDefault="004C770C" w:rsidP="003B5D87">
      <w:pPr>
        <w:pStyle w:val="ListParagraph"/>
        <w:numPr>
          <w:ilvl w:val="0"/>
          <w:numId w:val="303"/>
        </w:numPr>
        <w:spacing w:before="120" w:after="120" w:line="240" w:lineRule="auto"/>
      </w:pPr>
      <w:r w:rsidRPr="009233EA">
        <w:t xml:space="preserve">Do not use </w:t>
      </w:r>
      <w:r w:rsidRPr="00804BB2">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rsidRPr="009233EA">
        <w:t xml:space="preserve"> to provide indirect untyped access to an object. </w:t>
      </w:r>
    </w:p>
    <w:p w14:paraId="3526AA5A" w14:textId="77777777" w:rsidR="004C770C" w:rsidRDefault="004C770C" w:rsidP="003B5D87">
      <w:pPr>
        <w:pStyle w:val="ListParagraph"/>
        <w:numPr>
          <w:ilvl w:val="0"/>
          <w:numId w:val="303"/>
        </w:numPr>
        <w:spacing w:before="120" w:after="120" w:line="240" w:lineRule="auto"/>
      </w:pPr>
      <w:r w:rsidRPr="009233EA">
        <w:t>Do not conver</w:t>
      </w:r>
      <w:r w:rsidR="00A2277D">
        <w:t>t</w:t>
      </w:r>
      <w:r w:rsidRPr="009233EA">
        <w:t xml:space="preserve"> between</w:t>
      </w:r>
      <w:r w:rsidR="00A2277D" w:rsidRPr="009233EA">
        <w:t xml:space="preserve"> </w:t>
      </w:r>
      <w:r w:rsidR="00A2277D" w:rsidRPr="00804BB2">
        <w:rPr>
          <w:rFonts w:ascii="Times New Roman" w:hAnsi="Times New Roman"/>
        </w:rPr>
        <w:t>'</w:t>
      </w:r>
      <w:r w:rsidRPr="00804BB2">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rsidRPr="009233EA">
        <w:t xml:space="preserve"> and access types. </w:t>
      </w:r>
    </w:p>
    <w:p w14:paraId="27620188" w14:textId="77777777" w:rsidR="004C770C" w:rsidRDefault="004C770C" w:rsidP="003B5D87">
      <w:pPr>
        <w:pStyle w:val="ListParagraph"/>
        <w:numPr>
          <w:ilvl w:val="0"/>
          <w:numId w:val="303"/>
        </w:numPr>
        <w:spacing w:before="120" w:after="120" w:line="240" w:lineRule="auto"/>
      </w:pPr>
      <w:r w:rsidRPr="009233EA">
        <w:t xml:space="preserve">Use access types in all circumstances when indirect access is needed. </w:t>
      </w:r>
    </w:p>
    <w:p w14:paraId="75E19924" w14:textId="77777777" w:rsidR="004C770C" w:rsidRDefault="004C770C" w:rsidP="003B5D87">
      <w:pPr>
        <w:pStyle w:val="ListParagraph"/>
        <w:numPr>
          <w:ilvl w:val="0"/>
          <w:numId w:val="303"/>
        </w:numPr>
        <w:spacing w:before="120" w:after="120" w:line="240" w:lineRule="auto"/>
      </w:pPr>
      <w:r w:rsidRPr="009233EA">
        <w:t xml:space="preserve">Do not suppress accessibility </w:t>
      </w:r>
      <w:r>
        <w:t xml:space="preserve">checks. </w:t>
      </w:r>
    </w:p>
    <w:p w14:paraId="6ABCF901" w14:textId="77777777" w:rsidR="004C770C" w:rsidRDefault="004C770C" w:rsidP="003B5D87">
      <w:pPr>
        <w:pStyle w:val="ListParagraph"/>
        <w:numPr>
          <w:ilvl w:val="0"/>
          <w:numId w:val="303"/>
        </w:numPr>
        <w:spacing w:before="120" w:after="120" w:line="240" w:lineRule="auto"/>
      </w:pPr>
      <w:r w:rsidRPr="009233EA">
        <w:t xml:space="preserve">Avoid use of the attribute </w:t>
      </w:r>
      <w:ins w:id="1502" w:author="Joyce L Tokar" w:date="2018-02-26T15:43:00Z">
        <w:r w:rsidR="00AE40E0" w:rsidRPr="00804BB2">
          <w:rPr>
            <w:rFonts w:ascii="Times New Roman" w:hAnsi="Times New Roman"/>
          </w:rPr>
          <w:t>'</w:t>
        </w:r>
      </w:ins>
      <w:r w:rsidRPr="00804BB2">
        <w:rPr>
          <w:rFonts w:ascii="Times New Roman" w:hAnsi="Times New Roman"/>
        </w:rPr>
        <w:t>Unchecked_Access</w:t>
      </w:r>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3C44DE">
        <w:rPr>
          <w:rFonts w:ascii="Times New Roman" w:hAnsi="Times New Roman"/>
        </w:rPr>
        <w:fldChar w:fldCharType="end"/>
      </w:r>
      <w:r w:rsidRPr="009233EA">
        <w:t>.</w:t>
      </w:r>
    </w:p>
    <w:p w14:paraId="6EA9902D" w14:textId="77777777" w:rsidR="003B5D87" w:rsidRDefault="004C770C" w:rsidP="003B5D87">
      <w:pPr>
        <w:pStyle w:val="ListParagraph"/>
        <w:numPr>
          <w:ilvl w:val="0"/>
          <w:numId w:val="303"/>
        </w:numPr>
        <w:spacing w:before="120" w:after="120" w:line="240" w:lineRule="auto"/>
      </w:pPr>
      <w:r>
        <w:t xml:space="preserve">Use </w:t>
      </w:r>
      <w:ins w:id="1503" w:author="Joyce L Tokar" w:date="2018-02-26T15:43:00Z">
        <w:r w:rsidR="00AE40E0" w:rsidRPr="00804BB2">
          <w:rPr>
            <w:rFonts w:ascii="Times New Roman" w:hAnsi="Times New Roman"/>
          </w:rPr>
          <w:t>'</w:t>
        </w:r>
      </w:ins>
      <w:del w:id="1504" w:author="Joyce L Tokar" w:date="2018-02-26T15:43:00Z">
        <w:r w:rsidR="003C44DE" w:rsidRPr="003C44DE">
          <w:rPr>
            <w:rFonts w:ascii="Times New Roman" w:hAnsi="Times New Roman" w:cs="Times New Roman"/>
          </w:rPr>
          <w:delText>‘</w:delText>
        </w:r>
      </w:del>
      <w:r w:rsidR="003C44DE" w:rsidRPr="003C44DE">
        <w:rPr>
          <w:rFonts w:ascii="Times New Roman" w:hAnsi="Times New Roman" w:cs="Times New Roman"/>
        </w:rPr>
        <w:t>Access</w:t>
      </w:r>
      <w:r w:rsidR="003C44DE" w:rsidRPr="003C44DE">
        <w:rPr>
          <w:rFonts w:ascii="Times New Roman" w:hAnsi="Times New Roman" w:cs="Times New Roman"/>
        </w:rPr>
        <w:fldChar w:fldCharType="begin"/>
      </w:r>
      <w:r w:rsidR="003C44DE" w:rsidRPr="003C44DE">
        <w:rPr>
          <w:rFonts w:ascii="Times New Roman" w:hAnsi="Times New Roman" w:cs="Times New Roman"/>
        </w:rPr>
        <w:instrText xml:space="preserve"> XE "</w:instrText>
      </w:r>
      <w:r w:rsidR="0013647A" w:rsidRPr="00AE40E0">
        <w:rPr>
          <w:rFonts w:ascii="Times New Roman" w:hAnsi="Times New Roman" w:cs="Times New Roman"/>
        </w:rPr>
        <w:instrText>Attribute:</w:instrText>
      </w:r>
      <w:r w:rsidR="003C44DE" w:rsidRPr="003C44DE">
        <w:rPr>
          <w:rFonts w:ascii="Times New Roman" w:hAnsi="Times New Roman" w:cs="Times New Roman"/>
        </w:rPr>
        <w:instrText xml:space="preserve">‘Access" </w:instrText>
      </w:r>
      <w:r w:rsidR="003C44DE" w:rsidRPr="003C44DE">
        <w:rPr>
          <w:rFonts w:ascii="Times New Roman" w:hAnsi="Times New Roman" w:cs="Times New Roman"/>
        </w:rPr>
        <w:fldChar w:fldCharType="end"/>
      </w:r>
      <w:r>
        <w:t xml:space="preserve"> attribute in preference to </w:t>
      </w:r>
      <w:r w:rsidR="00C23BFA" w:rsidRPr="00804BB2">
        <w:rPr>
          <w:rFonts w:ascii="Times New Roman" w:hAnsi="Times New Roman"/>
        </w:rPr>
        <w:t>'</w:t>
      </w:r>
      <w:r w:rsidRPr="00C23BFA">
        <w:rPr>
          <w:rFonts w:ascii="Times New Roman" w:hAnsi="Times New Roman" w:cs="Times New Roman"/>
        </w:rPr>
        <w:t>Address</w:t>
      </w:r>
      <w:r w:rsidR="003C44DE">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fldChar w:fldCharType="end"/>
      </w:r>
      <w:r>
        <w:t>.</w:t>
      </w:r>
    </w:p>
    <w:p w14:paraId="7A0CEF00" w14:textId="77777777" w:rsidR="003B5D87"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No_Use_Of_Attribute(Address)</w:t>
      </w:r>
      <w:r w:rsidRPr="003B5D87">
        <w:rPr>
          <w:rFonts w:cstheme="minorHAnsi"/>
        </w:rPr>
        <w:t xml:space="preserve"> to enforce that </w:t>
      </w:r>
      <w:r w:rsidRPr="003B5D87">
        <w:rPr>
          <w:rFonts w:ascii="Times New Roman" w:hAnsi="Times New Roman"/>
        </w:rPr>
        <w:t>'Address</w:t>
      </w:r>
      <w:r>
        <w:t xml:space="preserve"> is not used.</w:t>
      </w:r>
    </w:p>
    <w:p w14:paraId="5D39DF7D" w14:textId="77777777" w:rsidR="0027227A"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No_Unchecked_Access</w:t>
      </w:r>
      <w:r w:rsidRPr="003B5D87">
        <w:rPr>
          <w:rFonts w:cstheme="minorHAnsi"/>
        </w:rPr>
        <w:t xml:space="preserve"> to enforce that </w:t>
      </w:r>
      <w:ins w:id="1505" w:author="Joyce L Tokar" w:date="2018-02-26T15:43:00Z">
        <w:r w:rsidR="00AE40E0" w:rsidRPr="00804BB2">
          <w:rPr>
            <w:rFonts w:ascii="Times New Roman" w:hAnsi="Times New Roman"/>
          </w:rPr>
          <w:t>'</w:t>
        </w:r>
      </w:ins>
      <w:r w:rsidRPr="003B5D87">
        <w:rPr>
          <w:rFonts w:ascii="Times New Roman" w:hAnsi="Times New Roman" w:cs="Times New Roman"/>
        </w:rPr>
        <w:t>Unchecked_Access</w:t>
      </w:r>
      <w:r w:rsidRPr="003B5D87">
        <w:rPr>
          <w:rFonts w:cstheme="minorHAnsi"/>
        </w:rPr>
        <w:t xml:space="preserve"> is not used.</w:t>
      </w:r>
    </w:p>
    <w:p w14:paraId="103FAE6E" w14:textId="77777777" w:rsidR="004C770C" w:rsidRDefault="00726AF3" w:rsidP="004C770C">
      <w:pPr>
        <w:pStyle w:val="Heading2"/>
      </w:pPr>
      <w:bookmarkStart w:id="1506" w:name="_Ref336425045"/>
      <w:bookmarkStart w:id="1507" w:name="_Toc358896519"/>
      <w:bookmarkStart w:id="1508" w:name="_Toc508619034"/>
      <w:r>
        <w:t>6</w:t>
      </w:r>
      <w:r w:rsidR="009E501C">
        <w:t>.</w:t>
      </w:r>
      <w:r w:rsidR="004C770C">
        <w:t>3</w:t>
      </w:r>
      <w:r w:rsidR="00015334">
        <w:t>4</w:t>
      </w:r>
      <w:r w:rsidR="00074057">
        <w:t xml:space="preserve"> </w:t>
      </w:r>
      <w:r w:rsidR="004C770C">
        <w:t>Subprogram Signature Mismatch [OTR]</w:t>
      </w:r>
      <w:bookmarkEnd w:id="1506"/>
      <w:bookmarkEnd w:id="1507"/>
      <w:bookmarkEnd w:id="1508"/>
      <w:r w:rsidR="003C44DE">
        <w:fldChar w:fldCharType="begin"/>
      </w:r>
      <w:r w:rsidR="005324E3">
        <w:instrText xml:space="preserve"> XE "</w:instrText>
      </w:r>
      <w:r w:rsidR="005324E3" w:rsidRPr="005B5DE3">
        <w:instrText>OTR</w:instrText>
      </w:r>
      <w:r w:rsidR="00EB0723">
        <w:instrText xml:space="preserve"> </w:instrText>
      </w:r>
      <w:r w:rsidR="005324E3">
        <w:instrText>–</w:instrText>
      </w:r>
      <w:r w:rsidR="005324E3" w:rsidRPr="005B5DE3">
        <w:instrText xml:space="preserve"> Subprogram Signature Mismatch</w:instrText>
      </w:r>
      <w:r w:rsidR="005324E3">
        <w:instrText xml:space="preserve">" </w:instrText>
      </w:r>
      <w:r w:rsidR="003C44DE">
        <w:fldChar w:fldCharType="end"/>
      </w:r>
      <w:r w:rsidR="003C44DE">
        <w:fldChar w:fldCharType="begin"/>
      </w:r>
      <w:r w:rsidR="005324E3">
        <w:instrText xml:space="preserve"> XE "</w:instrText>
      </w:r>
      <w:r w:rsidR="005324E3" w:rsidRPr="00914100">
        <w:instrText>Language Vulnerabilities:Subprogram Signature Mismatch [OTR]</w:instrText>
      </w:r>
      <w:r w:rsidR="005324E3">
        <w:instrText xml:space="preserve">" </w:instrText>
      </w:r>
      <w:r w:rsidR="003C44DE">
        <w:fldChar w:fldCharType="end"/>
      </w:r>
    </w:p>
    <w:p w14:paraId="76137AA3" w14:textId="77777777" w:rsidR="004C770C" w:rsidRDefault="00726AF3" w:rsidP="004C770C">
      <w:pPr>
        <w:pStyle w:val="Heading3"/>
      </w:pPr>
      <w:bookmarkStart w:id="1509" w:name="_Toc508619035"/>
      <w:r>
        <w:t>6</w:t>
      </w:r>
      <w:r w:rsidR="009E501C">
        <w:t>.</w:t>
      </w:r>
      <w:r w:rsidR="004C770C">
        <w:t>3</w:t>
      </w:r>
      <w:r w:rsidR="00015334">
        <w:t>4</w:t>
      </w:r>
      <w:r w:rsidR="004C770C">
        <w:t>.1</w:t>
      </w:r>
      <w:r w:rsidR="00074057">
        <w:t xml:space="preserve"> </w:t>
      </w:r>
      <w:r w:rsidR="004C770C">
        <w:t>Applicability to language</w:t>
      </w:r>
      <w:bookmarkEnd w:id="1509"/>
    </w:p>
    <w:p w14:paraId="6454C6C2" w14:textId="77777777" w:rsidR="004C770C" w:rsidRDefault="004C770C" w:rsidP="004C770C">
      <w:r>
        <w:t>There are two concerns identified with this vulnerability. The first is the corruption of the execution stack due to the incorrect number or type of actual parameters. The second is the corruption of the execution stack due to calls to externally compiled modules.</w:t>
      </w:r>
      <w:r w:rsidR="006A4E26">
        <w:t xml:space="preserve">  Ada does not support variadic subprograms, which eliminates a common source for this vulnerability.</w:t>
      </w:r>
    </w:p>
    <w:p w14:paraId="2359F0F2" w14:textId="77777777" w:rsidR="004C770C" w:rsidRDefault="004C770C" w:rsidP="004C770C">
      <w:r>
        <w:t xml:space="preserve">In Ada, at compilation time, the parameter association is checked to ensure that the type of each actual parameter matches the type of the corresponding formal parameter. In addition, the formal parameter specification may include default expressions for a parameter. Hence, the procedure may be called with some actual parameters missing. In this case, if there is a default expression for the missing parameter, then the call will be compiled without any errors. If default expressions are not specified, then the procedure call with insufficient actual parameters will be flagged as an error at compilation time. </w:t>
      </w:r>
    </w:p>
    <w:p w14:paraId="4C7D400A" w14:textId="77777777" w:rsidR="004C770C" w:rsidRDefault="004C770C" w:rsidP="004C770C">
      <w:r>
        <w:t>Caution must be used when specifying default expressions for formal parameters, as their use may result in successful compilation of subprogram calls with an incorrect signature.</w:t>
      </w:r>
      <w:r w:rsidRPr="002F1EEA">
        <w:t xml:space="preserve"> </w:t>
      </w:r>
      <w:r>
        <w:t>The execution stack will not be corrupted in this event but the program may be executing with unexpected values.</w:t>
      </w:r>
      <w:r w:rsidR="00A44331" w:rsidRPr="00A44331">
        <w:t xml:space="preserve"> </w:t>
      </w:r>
      <w:r w:rsidR="00A44331">
        <w:t>The most appropriate use of default expressions is when, without them, there would end up being an overloading of the same name with fewer parameters that performed essentially the same operation.</w:t>
      </w:r>
      <w:r w:rsidR="00006274">
        <w:t xml:space="preserve"> </w:t>
      </w:r>
      <w:r>
        <w:t xml:space="preserve">When calling externally compiled modules that are Ada program units, the type matching and subprogram interface signatures are monitored and checked as part of the compilation and linking of the full application. When calling externally compiled modules in other programming languages, additional steps are needed to ensure that the number and types of the parameters for these external modules are correct. </w:t>
      </w:r>
    </w:p>
    <w:p w14:paraId="7C0EAE73" w14:textId="77777777" w:rsidR="004C770C" w:rsidRDefault="00726AF3" w:rsidP="004C770C">
      <w:pPr>
        <w:pStyle w:val="Heading3"/>
        <w:widowControl w:val="0"/>
        <w:numPr>
          <w:ilvl w:val="2"/>
          <w:numId w:val="0"/>
        </w:numPr>
        <w:tabs>
          <w:tab w:val="num" w:pos="0"/>
        </w:tabs>
        <w:suppressAutoHyphens/>
        <w:spacing w:after="120"/>
        <w:rPr>
          <w:kern w:val="32"/>
        </w:rPr>
      </w:pPr>
      <w:bookmarkStart w:id="1510" w:name="_Toc508619036"/>
      <w:r>
        <w:rPr>
          <w:kern w:val="32"/>
        </w:rPr>
        <w:t>6</w:t>
      </w:r>
      <w:r w:rsidR="009E501C">
        <w:rPr>
          <w:kern w:val="32"/>
        </w:rPr>
        <w:t>.</w:t>
      </w:r>
      <w:r w:rsidR="004C770C">
        <w:rPr>
          <w:kern w:val="32"/>
        </w:rPr>
        <w:t>3</w:t>
      </w:r>
      <w:r w:rsidR="00015334">
        <w:rPr>
          <w:kern w:val="32"/>
        </w:rPr>
        <w:t>4</w:t>
      </w:r>
      <w:r w:rsidR="004C770C">
        <w:rPr>
          <w:kern w:val="32"/>
        </w:rPr>
        <w:t>.2</w:t>
      </w:r>
      <w:r w:rsidR="00074057">
        <w:rPr>
          <w:kern w:val="32"/>
        </w:rPr>
        <w:t xml:space="preserve"> </w:t>
      </w:r>
      <w:r w:rsidR="004C770C">
        <w:rPr>
          <w:kern w:val="32"/>
        </w:rPr>
        <w:t>Guidance to language users</w:t>
      </w:r>
      <w:bookmarkEnd w:id="1510"/>
    </w:p>
    <w:p w14:paraId="5A47646B" w14:textId="77777777" w:rsidR="00E06F1F" w:rsidRDefault="00E06F1F" w:rsidP="003B5D87">
      <w:pPr>
        <w:pStyle w:val="ListParagraph"/>
        <w:numPr>
          <w:ilvl w:val="0"/>
          <w:numId w:val="304"/>
        </w:numPr>
        <w:spacing w:before="120" w:after="120" w:line="240" w:lineRule="auto"/>
        <w:rPr>
          <w:ins w:id="1511" w:author="Joyce L Tokar" w:date="2018-02-26T15:15:00Z"/>
        </w:rPr>
      </w:pPr>
      <w:ins w:id="1512" w:author="Joyce L Tokar" w:date="2018-02-26T15:15:00Z">
        <w:r w:rsidRPr="009739AB">
          <w:t>Follow the mitigation mechanisms of subclause 6.3</w:t>
        </w:r>
        <w:r>
          <w:t>4</w:t>
        </w:r>
        <w:r w:rsidRPr="009739AB">
          <w:t>.5 of TR 24772-1</w:t>
        </w:r>
      </w:ins>
      <w:ins w:id="1513" w:author="Joyce L Tokar" w:date="2018-02-26T15:45:00Z">
        <w:r w:rsidR="00AE40E0">
          <w:t>.</w:t>
        </w:r>
      </w:ins>
    </w:p>
    <w:p w14:paraId="7FE43369" w14:textId="77777777" w:rsidR="004C770C" w:rsidRDefault="00A44331" w:rsidP="003B5D87">
      <w:pPr>
        <w:pStyle w:val="ListParagraph"/>
        <w:numPr>
          <w:ilvl w:val="0"/>
          <w:numId w:val="304"/>
        </w:numPr>
        <w:spacing w:before="120" w:after="120" w:line="240" w:lineRule="auto"/>
      </w:pPr>
      <w:r>
        <w:t>Minimize the use of</w:t>
      </w:r>
      <w:r w:rsidR="004C770C">
        <w:t xml:space="preserve"> default expressions for formal parameters.</w:t>
      </w:r>
    </w:p>
    <w:p w14:paraId="70953B7A" w14:textId="77777777" w:rsidR="004C770C" w:rsidRDefault="00CF591C" w:rsidP="003B5D87">
      <w:pPr>
        <w:pStyle w:val="ListParagraph"/>
        <w:numPr>
          <w:ilvl w:val="0"/>
          <w:numId w:val="304"/>
        </w:numPr>
        <w:spacing w:before="120" w:after="120" w:line="240" w:lineRule="auto"/>
        <w:rPr>
          <w:rFonts w:cs="Arial"/>
        </w:rPr>
      </w:pPr>
      <w:r>
        <w:t>Manage i</w:t>
      </w:r>
      <w:r w:rsidR="004C770C">
        <w:t xml:space="preserve">nterfaces between Ada program units and program units in other languages </w:t>
      </w:r>
      <w:r>
        <w:t xml:space="preserve">by </w:t>
      </w:r>
      <w:r w:rsidR="004C770C">
        <w:t xml:space="preserve">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3C44DE">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3C44DE">
        <w:rPr>
          <w:rFonts w:ascii="Times New Roman" w:hAnsi="Times New Roman"/>
          <w:kern w:val="32"/>
        </w:rPr>
        <w:fldChar w:fldCharType="end"/>
      </w:r>
      <w:r w:rsidR="004C770C">
        <w:t xml:space="preserve"> to specify subprograms that are defined externally and </w:t>
      </w:r>
      <w:r w:rsidR="004C770C" w:rsidRPr="00804BB2">
        <w:rPr>
          <w:rFonts w:ascii="Times New Roman" w:hAnsi="Times New Roman"/>
          <w:b/>
        </w:rPr>
        <w:t xml:space="preserve">pragma </w:t>
      </w:r>
      <w:r w:rsidR="004C770C" w:rsidRPr="00804BB2">
        <w:rPr>
          <w:rFonts w:ascii="Times New Roman" w:hAnsi="Times New Roman"/>
        </w:rPr>
        <w:t>Export</w:t>
      </w:r>
      <w:r w:rsidR="003C44DE">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3C44DE">
        <w:rPr>
          <w:rFonts w:ascii="Times New Roman" w:hAnsi="Times New Roman"/>
        </w:rPr>
        <w:fldChar w:fldCharType="end"/>
      </w:r>
      <w:r w:rsidR="004C770C">
        <w:t xml:space="preserve"> to specify subprograms that are used externally. These </w:t>
      </w:r>
      <w:r w:rsidR="004C770C" w:rsidRPr="00804BB2">
        <w:rPr>
          <w:rFonts w:ascii="Times New Roman" w:hAnsi="Times New Roman"/>
          <w:b/>
        </w:rPr>
        <w:t>pragma</w:t>
      </w:r>
      <w:r w:rsidR="004C770C" w:rsidRPr="00804BB2">
        <w:rPr>
          <w:rFonts w:cs="Arial"/>
        </w:rPr>
        <w:t xml:space="preserve">s specify the imported and exported aspects of the subprograms, </w:t>
      </w:r>
      <w:r w:rsidR="004C770C" w:rsidRPr="00804BB2">
        <w:rPr>
          <w:rFonts w:cs="Arial"/>
        </w:rPr>
        <w:lastRenderedPageBreak/>
        <w:t xml:space="preserve">this includes the calling convention. </w:t>
      </w:r>
      <w:r>
        <w:rPr>
          <w:rFonts w:cs="Arial"/>
        </w:rPr>
        <w:t>A</w:t>
      </w:r>
      <w:r w:rsidR="004C770C" w:rsidRPr="00804BB2">
        <w:rPr>
          <w:rFonts w:cs="Arial"/>
        </w:rPr>
        <w:t xml:space="preserve">ll parameters need to be specified when 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3C44DE">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3C44DE">
        <w:rPr>
          <w:rFonts w:ascii="Times New Roman" w:hAnsi="Times New Roman"/>
          <w:kern w:val="32"/>
        </w:rPr>
        <w:fldChar w:fldCharType="end"/>
      </w:r>
      <w:r w:rsidR="004C770C" w:rsidRPr="00804BB2">
        <w:rPr>
          <w:rFonts w:ascii="Times New Roman" w:hAnsi="Times New Roman"/>
          <w:kern w:val="32"/>
        </w:rPr>
        <w:t xml:space="preserve"> </w:t>
      </w:r>
      <w:r w:rsidR="004C770C" w:rsidRPr="00804BB2">
        <w:rPr>
          <w:rFonts w:cs="Arial"/>
          <w:kern w:val="32"/>
        </w:rPr>
        <w:t xml:space="preserve">and </w:t>
      </w:r>
      <w:r w:rsidR="004C770C" w:rsidRPr="00804BB2">
        <w:rPr>
          <w:rFonts w:ascii="Times New Roman" w:hAnsi="Times New Roman"/>
          <w:b/>
        </w:rPr>
        <w:t xml:space="preserve">pragma </w:t>
      </w:r>
      <w:r w:rsidR="004C770C" w:rsidRPr="00804BB2">
        <w:rPr>
          <w:rFonts w:ascii="Times New Roman" w:hAnsi="Times New Roman"/>
        </w:rPr>
        <w:t>Export</w:t>
      </w:r>
      <w:r w:rsidR="003C44DE">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3C44DE">
        <w:rPr>
          <w:rFonts w:ascii="Times New Roman" w:hAnsi="Times New Roman"/>
        </w:rPr>
        <w:fldChar w:fldCharType="end"/>
      </w:r>
      <w:r w:rsidR="004C770C" w:rsidRPr="00804BB2">
        <w:rPr>
          <w:rFonts w:ascii="Times New Roman" w:hAnsi="Times New Roman"/>
        </w:rPr>
        <w:t>.</w:t>
      </w:r>
    </w:p>
    <w:p w14:paraId="2817ACBC" w14:textId="77777777" w:rsidR="004C770C" w:rsidRDefault="00CF591C" w:rsidP="003B5D87">
      <w:pPr>
        <w:pStyle w:val="ListParagraph"/>
        <w:numPr>
          <w:ilvl w:val="0"/>
          <w:numId w:val="304"/>
        </w:numPr>
        <w:spacing w:before="120" w:after="120" w:line="240" w:lineRule="auto"/>
        <w:rPr>
          <w:rFonts w:cs="Arial"/>
        </w:rPr>
      </w:pPr>
      <w:r>
        <w:rPr>
          <w:rFonts w:cs="Arial"/>
        </w:rPr>
        <w:t>Use t</w:t>
      </w:r>
      <w:r w:rsidR="004C770C" w:rsidRPr="00804BB2">
        <w:rPr>
          <w:rFonts w:cs="Arial"/>
        </w:rPr>
        <w:t xml:space="preserve">he </w:t>
      </w:r>
      <w:r w:rsidR="004C770C" w:rsidRPr="00804BB2">
        <w:rPr>
          <w:rFonts w:ascii="Times New Roman" w:hAnsi="Times New Roman"/>
          <w:b/>
        </w:rPr>
        <w:t xml:space="preserve">pragma </w:t>
      </w:r>
      <w:r w:rsidR="004C770C" w:rsidRPr="00804BB2">
        <w:rPr>
          <w:rFonts w:ascii="Times New Roman" w:hAnsi="Times New Roman"/>
        </w:rPr>
        <w:t>Convention</w:t>
      </w:r>
      <w:r w:rsidR="003C44DE">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3C44DE">
        <w:rPr>
          <w:rFonts w:ascii="Times New Roman" w:hAnsi="Times New Roman"/>
        </w:rPr>
        <w:fldChar w:fldCharType="end"/>
      </w:r>
      <w:r w:rsidR="004C770C" w:rsidRPr="00804BB2">
        <w:rPr>
          <w:rFonts w:cs="Arial"/>
        </w:rPr>
        <w:t xml:space="preserve">  to identify when an Ada entity should use the calling conventions of a different programming language facilitating the correct usage of the execution stack when interfacing with other programming languages. </w:t>
      </w:r>
    </w:p>
    <w:p w14:paraId="2F4A740D" w14:textId="77777777" w:rsidR="004C770C" w:rsidRDefault="00CF591C" w:rsidP="003B5D87">
      <w:pPr>
        <w:pStyle w:val="ListParagraph"/>
        <w:numPr>
          <w:ilvl w:val="0"/>
          <w:numId w:val="304"/>
        </w:numPr>
        <w:spacing w:before="120" w:after="120" w:line="240" w:lineRule="auto"/>
        <w:rPr>
          <w:rFonts w:cs="Arial"/>
        </w:rPr>
      </w:pPr>
      <w:r>
        <w:rPr>
          <w:rFonts w:cs="Arial"/>
        </w:rPr>
        <w:t xml:space="preserve">Use </w:t>
      </w:r>
      <w:r w:rsidR="004C770C" w:rsidRPr="00804BB2">
        <w:rPr>
          <w:rFonts w:cs="Arial"/>
        </w:rPr>
        <w:t xml:space="preserve">the </w:t>
      </w:r>
      <w:ins w:id="1514" w:author="Joyce L Tokar" w:date="2018-02-26T15:45:00Z">
        <w:r w:rsidR="00AE40E0" w:rsidRPr="00804BB2">
          <w:rPr>
            <w:rFonts w:ascii="Times New Roman" w:hAnsi="Times New Roman"/>
          </w:rPr>
          <w:t>'</w:t>
        </w:r>
      </w:ins>
      <w:r w:rsidR="004C770C" w:rsidRPr="00804BB2">
        <w:rPr>
          <w:rFonts w:ascii="Times New Roman" w:hAnsi="Times New Roman"/>
        </w:rPr>
        <w:t>Valid</w:t>
      </w:r>
      <w:r w:rsidR="004C770C" w:rsidRPr="00804BB2">
        <w:rPr>
          <w:rFonts w:cs="Arial"/>
        </w:rPr>
        <w:t xml:space="preserve"> attribute to check if an object that is part of an interface with another language has a valid value </w:t>
      </w:r>
      <w:r>
        <w:rPr>
          <w:rFonts w:cs="Arial"/>
        </w:rPr>
        <w:t>for its</w:t>
      </w:r>
      <w:r w:rsidR="004C770C" w:rsidRPr="00804BB2">
        <w:rPr>
          <w:rFonts w:cs="Arial"/>
        </w:rPr>
        <w:t xml:space="preserve"> type.</w:t>
      </w:r>
    </w:p>
    <w:p w14:paraId="5652E2B3" w14:textId="77777777" w:rsidR="004C770C" w:rsidRDefault="00726AF3" w:rsidP="004C770C">
      <w:pPr>
        <w:pStyle w:val="Heading2"/>
      </w:pPr>
      <w:bookmarkStart w:id="1515" w:name="_Toc358896520"/>
      <w:bookmarkStart w:id="1516" w:name="_Toc508619037"/>
      <w:r>
        <w:t>6</w:t>
      </w:r>
      <w:r w:rsidR="009E501C">
        <w:t>.</w:t>
      </w:r>
      <w:r w:rsidR="004C770C">
        <w:t>3</w:t>
      </w:r>
      <w:r w:rsidR="00015334">
        <w:t>5</w:t>
      </w:r>
      <w:r w:rsidR="00074057">
        <w:t xml:space="preserve"> </w:t>
      </w:r>
      <w:r w:rsidR="004C770C">
        <w:t>Recursion [GDL]</w:t>
      </w:r>
      <w:bookmarkEnd w:id="1515"/>
      <w:bookmarkEnd w:id="1516"/>
      <w:r w:rsidR="003C44DE">
        <w:fldChar w:fldCharType="begin"/>
      </w:r>
      <w:r w:rsidR="005324E3">
        <w:instrText xml:space="preserve"> XE "</w:instrText>
      </w:r>
      <w:r w:rsidR="005324E3" w:rsidRPr="00533D68">
        <w:instrText>GDL</w:instrText>
      </w:r>
      <w:r w:rsidR="00EB0723">
        <w:instrText xml:space="preserve"> </w:instrText>
      </w:r>
      <w:r w:rsidR="005324E3">
        <w:instrText>–</w:instrText>
      </w:r>
      <w:r w:rsidR="005324E3" w:rsidRPr="00533D68">
        <w:instrText xml:space="preserve"> Recursion</w:instrText>
      </w:r>
      <w:r w:rsidR="005324E3">
        <w:instrText xml:space="preserve">" </w:instrText>
      </w:r>
      <w:r w:rsidR="003C44DE">
        <w:fldChar w:fldCharType="end"/>
      </w:r>
      <w:r w:rsidR="003C44DE">
        <w:fldChar w:fldCharType="begin"/>
      </w:r>
      <w:r w:rsidR="005324E3">
        <w:instrText xml:space="preserve"> XE "</w:instrText>
      </w:r>
      <w:r w:rsidR="005324E3" w:rsidRPr="00B22606">
        <w:instrText>Language Vulnerabilities:Recursion [GDL]</w:instrText>
      </w:r>
      <w:r w:rsidR="005324E3">
        <w:instrText xml:space="preserve">" </w:instrText>
      </w:r>
      <w:r w:rsidR="003C44DE">
        <w:fldChar w:fldCharType="end"/>
      </w:r>
    </w:p>
    <w:p w14:paraId="44CFCDE9" w14:textId="77777777" w:rsidR="004C770C" w:rsidRDefault="00726AF3" w:rsidP="004C770C">
      <w:pPr>
        <w:pStyle w:val="Heading3"/>
      </w:pPr>
      <w:bookmarkStart w:id="1517" w:name="_Toc508619038"/>
      <w:r>
        <w:t>6</w:t>
      </w:r>
      <w:r w:rsidR="009E501C">
        <w:t>.</w:t>
      </w:r>
      <w:r w:rsidR="004C770C">
        <w:t>3</w:t>
      </w:r>
      <w:r w:rsidR="00015334">
        <w:t>5</w:t>
      </w:r>
      <w:r w:rsidR="004C770C">
        <w:t>.1</w:t>
      </w:r>
      <w:r w:rsidR="00074057">
        <w:t xml:space="preserve"> </w:t>
      </w:r>
      <w:r w:rsidR="004C770C">
        <w:t>Applicability to language</w:t>
      </w:r>
      <w:bookmarkEnd w:id="1517"/>
    </w:p>
    <w:p w14:paraId="731B3829" w14:textId="77777777" w:rsidR="004C770C" w:rsidRPr="00D305E1" w:rsidRDefault="004C770C" w:rsidP="004C770C">
      <w:pPr>
        <w:rPr>
          <w:rFonts w:cs="Arial"/>
        </w:rPr>
      </w:pPr>
      <w:r>
        <w:t xml:space="preserve">Ada permits recursion. The exception </w:t>
      </w:r>
      <w:r>
        <w:rPr>
          <w:rFonts w:ascii="Times New Roman" w:hAnsi="Times New Roman"/>
        </w:rPr>
        <w:t>Storage_Error</w:t>
      </w:r>
      <w:r w:rsidR="003C44DE">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3C44DE">
        <w:rPr>
          <w:rFonts w:ascii="Times New Roman" w:hAnsi="Times New Roman"/>
        </w:rPr>
        <w:fldChar w:fldCharType="end"/>
      </w:r>
      <w:r>
        <w:rPr>
          <w:rFonts w:cs="Arial"/>
        </w:rPr>
        <w:t xml:space="preserve"> is raised when the recurring execution results in insufficient storage.</w:t>
      </w:r>
    </w:p>
    <w:p w14:paraId="764678E6" w14:textId="77777777" w:rsidR="004C770C" w:rsidRDefault="00726AF3" w:rsidP="004C770C">
      <w:pPr>
        <w:pStyle w:val="Heading3"/>
        <w:rPr>
          <w:kern w:val="32"/>
        </w:rPr>
      </w:pPr>
      <w:bookmarkStart w:id="1518" w:name="_Toc508619039"/>
      <w:r>
        <w:rPr>
          <w:kern w:val="32"/>
        </w:rPr>
        <w:t>6</w:t>
      </w:r>
      <w:r w:rsidR="009E501C">
        <w:rPr>
          <w:kern w:val="32"/>
        </w:rPr>
        <w:t>.</w:t>
      </w:r>
      <w:r w:rsidR="004C770C">
        <w:rPr>
          <w:kern w:val="32"/>
        </w:rPr>
        <w:t>3</w:t>
      </w:r>
      <w:r w:rsidR="00015334">
        <w:rPr>
          <w:kern w:val="32"/>
        </w:rPr>
        <w:t>5</w:t>
      </w:r>
      <w:r w:rsidR="004C770C">
        <w:rPr>
          <w:kern w:val="32"/>
        </w:rPr>
        <w:t>.2</w:t>
      </w:r>
      <w:r w:rsidR="00074057">
        <w:rPr>
          <w:kern w:val="32"/>
        </w:rPr>
        <w:t xml:space="preserve"> </w:t>
      </w:r>
      <w:r w:rsidR="004C770C">
        <w:rPr>
          <w:kern w:val="32"/>
        </w:rPr>
        <w:t>Guidance to language users</w:t>
      </w:r>
      <w:bookmarkEnd w:id="1518"/>
    </w:p>
    <w:p w14:paraId="08990113" w14:textId="77777777" w:rsidR="00E06F1F" w:rsidRDefault="00E06F1F" w:rsidP="003B5D87">
      <w:pPr>
        <w:pStyle w:val="ListParagraph"/>
        <w:numPr>
          <w:ilvl w:val="0"/>
          <w:numId w:val="320"/>
        </w:numPr>
        <w:spacing w:before="120" w:after="120" w:line="240" w:lineRule="auto"/>
        <w:rPr>
          <w:ins w:id="1519" w:author="Joyce L Tokar" w:date="2018-02-26T15:17:00Z"/>
        </w:rPr>
      </w:pPr>
      <w:ins w:id="1520" w:author="Joyce L Tokar" w:date="2018-02-26T15:17:00Z">
        <w:r w:rsidRPr="009739AB">
          <w:t>Follow the mitigation mechanisms of subclause 6.3</w:t>
        </w:r>
        <w:r>
          <w:t>5</w:t>
        </w:r>
        <w:r w:rsidRPr="009739AB">
          <w:t>.5 of TR 24772-1</w:t>
        </w:r>
      </w:ins>
      <w:ins w:id="1521" w:author="Joyce L Tokar" w:date="2018-02-26T15:46:00Z">
        <w:r w:rsidR="00AE40E0">
          <w:t>.</w:t>
        </w:r>
      </w:ins>
    </w:p>
    <w:p w14:paraId="70CAF092" w14:textId="77777777" w:rsidR="004C770C" w:rsidRDefault="004C770C" w:rsidP="003B5D87">
      <w:pPr>
        <w:pStyle w:val="ListParagraph"/>
        <w:numPr>
          <w:ilvl w:val="0"/>
          <w:numId w:val="320"/>
        </w:numPr>
        <w:spacing w:before="120" w:after="120" w:line="240" w:lineRule="auto"/>
      </w:pPr>
      <w:r>
        <w:t xml:space="preserve">If recursion is used, then </w:t>
      </w:r>
      <w:r w:rsidR="004E446E">
        <w:t xml:space="preserve">use </w:t>
      </w:r>
      <w:r>
        <w:t xml:space="preserve">a </w:t>
      </w:r>
      <w:r w:rsidRPr="00B57447">
        <w:rPr>
          <w:rFonts w:ascii="Times New Roman" w:hAnsi="Times New Roman"/>
        </w:rPr>
        <w:t>Storage_Error</w:t>
      </w:r>
      <w:r w:rsidR="003C44DE">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3C44DE">
        <w:rPr>
          <w:rFonts w:ascii="Times New Roman" w:hAnsi="Times New Roman"/>
        </w:rPr>
        <w:fldChar w:fldCharType="end"/>
      </w:r>
      <w:r>
        <w:t xml:space="preserve"> exception handler to handle insufficient storage due to recurring execution. </w:t>
      </w:r>
    </w:p>
    <w:p w14:paraId="347BF37F" w14:textId="77777777" w:rsidR="004C770C" w:rsidRDefault="0027227A" w:rsidP="003B5D87">
      <w:pPr>
        <w:pStyle w:val="ListParagraph"/>
        <w:numPr>
          <w:ilvl w:val="0"/>
          <w:numId w:val="320"/>
        </w:numPr>
        <w:spacing w:before="120" w:after="120" w:line="240" w:lineRule="auto"/>
      </w:pPr>
      <w:r>
        <w:t>U</w:t>
      </w:r>
      <w:r w:rsidR="004E446E">
        <w:t xml:space="preserve">se </w:t>
      </w:r>
      <w:r w:rsidR="004C770C">
        <w:t xml:space="preserve">the asynchronous control construct to time the execution of a recurring call and to terminate the call if the time limit is exceeded. </w:t>
      </w:r>
    </w:p>
    <w:p w14:paraId="12391CB1" w14:textId="77777777" w:rsidR="0027227A" w:rsidRDefault="0027227A" w:rsidP="003B5D87">
      <w:pPr>
        <w:pStyle w:val="ListParagraph"/>
        <w:numPr>
          <w:ilvl w:val="0"/>
          <w:numId w:val="320"/>
        </w:numPr>
        <w:spacing w:before="120" w:after="120" w:line="240" w:lineRule="auto"/>
      </w:pPr>
      <w:r>
        <w:t>Alternatively, monitor the depth of the recursion such as by passing a recursion depth value that is incremented for each level of recursion, and use a subtype constraint or explicit comparison against a maximum depth limit to trigger handling of the situation.</w:t>
      </w:r>
    </w:p>
    <w:p w14:paraId="340E65B4" w14:textId="77777777" w:rsidR="003564AC" w:rsidRDefault="003564AC" w:rsidP="003B5D87">
      <w:pPr>
        <w:pStyle w:val="ListParagraph"/>
        <w:numPr>
          <w:ilvl w:val="0"/>
          <w:numId w:val="320"/>
        </w:numPr>
        <w:spacing w:before="120" w:after="120" w:line="240" w:lineRule="auto"/>
      </w:pPr>
      <w:r>
        <w:t xml:space="preserve">Consider applying the restriction </w:t>
      </w:r>
      <w:r w:rsidR="00CA779F" w:rsidRPr="00CA779F">
        <w:rPr>
          <w:rFonts w:ascii="Times New Roman" w:hAnsi="Times New Roman" w:cs="Times New Roman"/>
        </w:rPr>
        <w:t>No_Recursion</w:t>
      </w:r>
      <w:r>
        <w:t xml:space="preserve"> or </w:t>
      </w:r>
      <w:r w:rsidR="00CA779F" w:rsidRPr="00CA779F">
        <w:rPr>
          <w:rFonts w:ascii="Times New Roman" w:hAnsi="Times New Roman" w:cs="Times New Roman"/>
        </w:rPr>
        <w:t>No_Reentrancy</w:t>
      </w:r>
      <w:r>
        <w:t xml:space="preserve"> to eliminate this vulnerability.</w:t>
      </w:r>
    </w:p>
    <w:p w14:paraId="27607519" w14:textId="77777777" w:rsidR="004C770C" w:rsidRDefault="00726AF3" w:rsidP="004C770C">
      <w:pPr>
        <w:pStyle w:val="Heading2"/>
      </w:pPr>
      <w:bookmarkStart w:id="1522" w:name="_6.36_Ignored_Error"/>
      <w:bookmarkStart w:id="1523" w:name="_Toc358896521"/>
      <w:bookmarkStart w:id="1524" w:name="_Ref447978130"/>
      <w:bookmarkStart w:id="1525" w:name="_Toc508619040"/>
      <w:bookmarkEnd w:id="1522"/>
      <w:r>
        <w:t>6</w:t>
      </w:r>
      <w:r w:rsidR="009E501C">
        <w:t>.</w:t>
      </w:r>
      <w:r w:rsidR="004C770C">
        <w:t>3</w:t>
      </w:r>
      <w:r w:rsidR="00015334">
        <w:t>6</w:t>
      </w:r>
      <w:r w:rsidR="00074057">
        <w:t xml:space="preserve"> </w:t>
      </w:r>
      <w:r w:rsidR="004C770C">
        <w:t>Ignored Error Status and Unhandled Exceptions</w:t>
      </w:r>
      <w:r w:rsidR="00074057">
        <w:t xml:space="preserve"> </w:t>
      </w:r>
      <w:r w:rsidR="004C770C">
        <w:t>[OYB]</w:t>
      </w:r>
      <w:bookmarkEnd w:id="1523"/>
      <w:bookmarkEnd w:id="1524"/>
      <w:bookmarkEnd w:id="1525"/>
      <w:r w:rsidR="003C44DE">
        <w:fldChar w:fldCharType="begin"/>
      </w:r>
      <w:r w:rsidR="005324E3">
        <w:instrText xml:space="preserve"> XE "</w:instrText>
      </w:r>
      <w:r w:rsidR="005324E3" w:rsidRPr="00412E80">
        <w:instrText>OYB</w:instrText>
      </w:r>
      <w:r w:rsidR="00EB0723">
        <w:instrText xml:space="preserve"> </w:instrText>
      </w:r>
      <w:r w:rsidR="005324E3">
        <w:instrText>–</w:instrText>
      </w:r>
      <w:r w:rsidR="005324E3" w:rsidRPr="00412E80">
        <w:instrText xml:space="preserve"> Ignored Error Status and Unhandled Exceptions</w:instrText>
      </w:r>
      <w:r w:rsidR="005324E3">
        <w:instrText xml:space="preserve">" </w:instrText>
      </w:r>
      <w:r w:rsidR="003C44DE">
        <w:fldChar w:fldCharType="end"/>
      </w:r>
      <w:r w:rsidR="003C44DE">
        <w:fldChar w:fldCharType="begin"/>
      </w:r>
      <w:r w:rsidR="005324E3">
        <w:instrText xml:space="preserve"> XE "</w:instrText>
      </w:r>
      <w:r w:rsidR="005324E3" w:rsidRPr="009414CD">
        <w:instrText>Language Vulnerabilities:Ignored Error Status and Unhandled Exceptions [OYB]</w:instrText>
      </w:r>
      <w:r w:rsidR="005324E3">
        <w:instrText xml:space="preserve">" </w:instrText>
      </w:r>
      <w:r w:rsidR="003C44DE">
        <w:fldChar w:fldCharType="end"/>
      </w:r>
    </w:p>
    <w:p w14:paraId="3A78F73B" w14:textId="77777777" w:rsidR="004C770C" w:rsidRDefault="00726AF3" w:rsidP="004C770C">
      <w:pPr>
        <w:pStyle w:val="Heading3"/>
      </w:pPr>
      <w:bookmarkStart w:id="1526" w:name="_Toc508619041"/>
      <w:r>
        <w:t>6</w:t>
      </w:r>
      <w:r w:rsidR="009E501C">
        <w:t>.</w:t>
      </w:r>
      <w:r w:rsidR="004C770C">
        <w:t>3</w:t>
      </w:r>
      <w:r w:rsidR="00015334">
        <w:t>6</w:t>
      </w:r>
      <w:r w:rsidR="004C770C">
        <w:t>.1</w:t>
      </w:r>
      <w:r w:rsidR="00074057">
        <w:t xml:space="preserve"> </w:t>
      </w:r>
      <w:r w:rsidR="004C770C">
        <w:t>Applicability to language</w:t>
      </w:r>
      <w:bookmarkEnd w:id="1526"/>
    </w:p>
    <w:p w14:paraId="4DB16049" w14:textId="77777777" w:rsidR="004C770C" w:rsidRDefault="004C770C" w:rsidP="004C770C">
      <w:r>
        <w:t>Ada offers a set of predefined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for error conditions that may be detected by checks that are compiled into a program. In addition, the programmer may define exceptions that are appropriate for their application. These exceptions are handled using an exception handler. Exceptions may be handled in the environment where the exception occurs or may be propagated out to an enclosing scope. </w:t>
      </w:r>
    </w:p>
    <w:p w14:paraId="28C79FCC" w14:textId="77777777" w:rsidR="004C770C" w:rsidRDefault="00726AF3" w:rsidP="004C770C">
      <w:pPr>
        <w:pStyle w:val="Heading3"/>
        <w:widowControl w:val="0"/>
        <w:numPr>
          <w:ilvl w:val="2"/>
          <w:numId w:val="0"/>
        </w:numPr>
        <w:tabs>
          <w:tab w:val="num" w:pos="0"/>
        </w:tabs>
        <w:suppressAutoHyphens/>
        <w:spacing w:after="120"/>
        <w:rPr>
          <w:kern w:val="32"/>
        </w:rPr>
      </w:pPr>
      <w:bookmarkStart w:id="1527" w:name="_Ref336425085"/>
      <w:bookmarkStart w:id="1528" w:name="_Toc508619042"/>
      <w:r>
        <w:rPr>
          <w:kern w:val="32"/>
        </w:rPr>
        <w:t>6</w:t>
      </w:r>
      <w:r w:rsidR="009E501C">
        <w:rPr>
          <w:kern w:val="32"/>
        </w:rPr>
        <w:t>.</w:t>
      </w:r>
      <w:r w:rsidR="004C770C">
        <w:rPr>
          <w:kern w:val="32"/>
        </w:rPr>
        <w:t>3</w:t>
      </w:r>
      <w:r w:rsidR="00015334">
        <w:rPr>
          <w:kern w:val="32"/>
        </w:rPr>
        <w:t>6</w:t>
      </w:r>
      <w:r w:rsidR="004C770C">
        <w:rPr>
          <w:kern w:val="32"/>
        </w:rPr>
        <w:t>.2</w:t>
      </w:r>
      <w:r w:rsidR="00074057">
        <w:rPr>
          <w:kern w:val="32"/>
        </w:rPr>
        <w:t xml:space="preserve"> </w:t>
      </w:r>
      <w:r w:rsidR="004C770C">
        <w:rPr>
          <w:kern w:val="32"/>
        </w:rPr>
        <w:t>Guidance to language users</w:t>
      </w:r>
      <w:bookmarkEnd w:id="1527"/>
      <w:bookmarkEnd w:id="1528"/>
    </w:p>
    <w:p w14:paraId="0D4A0F55" w14:textId="77777777" w:rsidR="007A2612" w:rsidRDefault="007A2612" w:rsidP="004C770C">
      <w:pPr>
        <w:pStyle w:val="ListParagraph"/>
        <w:numPr>
          <w:ilvl w:val="0"/>
          <w:numId w:val="319"/>
        </w:numPr>
        <w:spacing w:before="120" w:after="120" w:line="240" w:lineRule="auto"/>
        <w:rPr>
          <w:ins w:id="1529" w:author="Joyce L Tokar" w:date="2018-02-26T15:18:00Z"/>
        </w:rPr>
      </w:pPr>
      <w:ins w:id="1530" w:author="Joyce L Tokar" w:date="2018-02-26T15:18:00Z">
        <w:r w:rsidRPr="009739AB">
          <w:t>Follow the mitigation mechanisms of subclause 6.3</w:t>
        </w:r>
      </w:ins>
      <w:ins w:id="1531" w:author="Joyce L Tokar" w:date="2018-02-26T15:21:00Z">
        <w:r w:rsidR="009D5248">
          <w:t>6</w:t>
        </w:r>
      </w:ins>
      <w:ins w:id="1532" w:author="Joyce L Tokar" w:date="2018-02-26T15:18:00Z">
        <w:r w:rsidRPr="009739AB">
          <w:t>.5 of TR 24772-1</w:t>
        </w:r>
      </w:ins>
      <w:ins w:id="1533" w:author="Joyce L Tokar" w:date="2018-02-26T15:21:00Z">
        <w:r w:rsidR="009D5248">
          <w:t>.</w:t>
        </w:r>
      </w:ins>
    </w:p>
    <w:p w14:paraId="6D3AE886" w14:textId="77777777" w:rsidR="004C770C" w:rsidRDefault="004C770C" w:rsidP="004C770C">
      <w:pPr>
        <w:pStyle w:val="ListParagraph"/>
        <w:numPr>
          <w:ilvl w:val="0"/>
          <w:numId w:val="319"/>
        </w:numPr>
        <w:spacing w:before="120" w:after="120" w:line="240" w:lineRule="auto"/>
      </w:pPr>
      <w:del w:id="1534" w:author="Joyce L Tokar" w:date="2018-02-26T15:18:00Z">
        <w:r w:rsidDel="007A2612">
          <w:delText xml:space="preserve">In addition to the mitigations defined in </w:delText>
        </w:r>
        <w:r w:rsidR="00F26340" w:rsidDel="007A2612">
          <w:delText>TR 24772-1</w:delText>
        </w:r>
        <w:r w:rsidDel="007A2612">
          <w:delText xml:space="preserve">, </w:delText>
        </w:r>
      </w:del>
      <w:ins w:id="1535" w:author="Joyce L Tokar" w:date="2018-02-26T15:18:00Z">
        <w:r w:rsidR="007A2612">
          <w:t>Use the result of the</w:t>
        </w:r>
      </w:ins>
      <w:ins w:id="1536" w:author="Joyce L Tokar" w:date="2018-02-26T15:19:00Z">
        <w:r w:rsidR="007A2612" w:rsidRPr="007A2612">
          <w:rPr>
            <w:rFonts w:ascii="Times New Roman" w:hAnsi="Times New Roman"/>
          </w:rPr>
          <w:t xml:space="preserve"> </w:t>
        </w:r>
      </w:ins>
      <w:ins w:id="1537" w:author="Joyce L Tokar" w:date="2018-02-26T15:47:00Z">
        <w:r w:rsidR="003C44DE" w:rsidRPr="003C44DE">
          <w:rPr>
            <w:kern w:val="32"/>
          </w:rPr>
          <w:t>'</w:t>
        </w:r>
      </w:ins>
      <w:ins w:id="1538" w:author="Joyce L Tokar" w:date="2018-02-26T15:19:00Z">
        <w:r w:rsidR="007A2612" w:rsidRPr="00B57447">
          <w:rPr>
            <w:rFonts w:ascii="Times New Roman" w:hAnsi="Times New Roman"/>
          </w:rPr>
          <w:t>Valid</w:t>
        </w:r>
        <w:r w:rsidR="007A2612">
          <w:t xml:space="preserve"> attribute to check for the validity of </w:t>
        </w:r>
      </w:ins>
      <w:r w:rsidRPr="007A2612">
        <w:rPr>
          <w:rFonts w:cstheme="minorHAnsi"/>
        </w:rPr>
        <w:t>values</w:t>
      </w:r>
      <w:r>
        <w:t xml:space="preserve"> delivered to an Ada program from an external device </w:t>
      </w:r>
      <w:del w:id="1539" w:author="Joyce L Tokar" w:date="2018-02-26T15:19:00Z">
        <w:r w:rsidDel="007A2612">
          <w:delText xml:space="preserve">may be checked for validity </w:delText>
        </w:r>
      </w:del>
      <w:r>
        <w:t xml:space="preserve">prior to </w:t>
      </w:r>
      <w:del w:id="1540" w:author="Joyce L Tokar" w:date="2018-02-26T15:19:00Z">
        <w:r w:rsidDel="007A2612">
          <w:delText xml:space="preserve">being </w:delText>
        </w:r>
      </w:del>
      <w:r>
        <w:t>use</w:t>
      </w:r>
      <w:del w:id="1541" w:author="Joyce L Tokar" w:date="2018-02-26T15:19:00Z">
        <w:r w:rsidDel="007A2612">
          <w:delText>d</w:delText>
        </w:r>
      </w:del>
      <w:r>
        <w:t>.</w:t>
      </w:r>
      <w:del w:id="1542" w:author="Joyce L Tokar" w:date="2018-02-26T15:19:00Z">
        <w:r w:rsidDel="007A2612">
          <w:delText xml:space="preserve"> </w:delText>
        </w:r>
        <w:r w:rsidR="004E446E" w:rsidDel="007A2612">
          <w:delText xml:space="preserve">Use the result of </w:delText>
        </w:r>
        <w:r w:rsidDel="007A2612">
          <w:delText xml:space="preserve">the </w:delText>
        </w:r>
        <w:r w:rsidRPr="00B57447" w:rsidDel="007A2612">
          <w:rPr>
            <w:rFonts w:ascii="Times New Roman" w:hAnsi="Times New Roman"/>
          </w:rPr>
          <w:delText>Valid</w:delText>
        </w:r>
        <w:r w:rsidDel="007A2612">
          <w:delText xml:space="preserve"> attribute</w:delText>
        </w:r>
        <w:r w:rsidR="004E446E" w:rsidDel="007A2612">
          <w:delText xml:space="preserve"> for this purpose</w:delText>
        </w:r>
        <w:r w:rsidDel="007A2612">
          <w:delText>.</w:delText>
        </w:r>
      </w:del>
      <w:r>
        <w:t xml:space="preserve"> </w:t>
      </w:r>
    </w:p>
    <w:p w14:paraId="07F742D0" w14:textId="77777777" w:rsidR="00A1048F" w:rsidRDefault="00A1048F" w:rsidP="004C770C">
      <w:pPr>
        <w:pStyle w:val="ListParagraph"/>
        <w:numPr>
          <w:ilvl w:val="0"/>
          <w:numId w:val="319"/>
        </w:numPr>
        <w:spacing w:before="120" w:after="120" w:line="240" w:lineRule="auto"/>
      </w:pPr>
      <w:r>
        <w:t xml:space="preserve">Consider using the call </w:t>
      </w:r>
      <w:r w:rsidR="003C44DE" w:rsidRPr="003C44DE">
        <w:rPr>
          <w:rFonts w:ascii="Times New Roman" w:hAnsi="Times New Roman" w:cs="Times New Roman"/>
        </w:rPr>
        <w:t>Ada.Task_Termination.Set_Dependents_Fallback_Handler</w:t>
      </w:r>
      <w:r>
        <w:t xml:space="preserve"> to install a handler that will be invoked whenever a task terminates.</w:t>
      </w:r>
    </w:p>
    <w:p w14:paraId="33CAC8DB" w14:textId="77777777" w:rsidR="004C770C" w:rsidDel="007C6E67" w:rsidRDefault="00726AF3" w:rsidP="004C770C">
      <w:pPr>
        <w:pStyle w:val="Heading2"/>
        <w:rPr>
          <w:del w:id="1543" w:author="Joyce L Tokar" w:date="2017-06-19T03:00:00Z"/>
          <w:lang w:val="it-IT"/>
        </w:rPr>
      </w:pPr>
      <w:bookmarkStart w:id="1544" w:name="_Toc358896522"/>
      <w:del w:id="1545" w:author="Joyce L Tokar" w:date="2017-06-19T03:00:00Z">
        <w:r w:rsidDel="007C6E67">
          <w:rPr>
            <w:lang w:val="it-IT"/>
          </w:rPr>
          <w:delText>6</w:delText>
        </w:r>
        <w:r w:rsidR="009E501C" w:rsidDel="007C6E67">
          <w:rPr>
            <w:lang w:val="it-IT"/>
          </w:rPr>
          <w:delText>.</w:delText>
        </w:r>
        <w:r w:rsidR="004C770C" w:rsidDel="007C6E67">
          <w:rPr>
            <w:lang w:val="it-IT"/>
          </w:rPr>
          <w:delText>3</w:delText>
        </w:r>
        <w:r w:rsidR="00015334" w:rsidDel="007C6E67">
          <w:rPr>
            <w:lang w:val="it-IT"/>
          </w:rPr>
          <w:delText>7</w:delText>
        </w:r>
        <w:r w:rsidR="00074057" w:rsidDel="007C6E67">
          <w:rPr>
            <w:lang w:val="it-IT"/>
          </w:rPr>
          <w:delText xml:space="preserve"> </w:delText>
        </w:r>
        <w:r w:rsidR="00365064" w:rsidDel="007C6E67">
          <w:delText>Fault Tolerance and Failure</w:delText>
        </w:r>
        <w:r w:rsidR="00365064" w:rsidRPr="001362A6" w:rsidDel="007C6E67">
          <w:delText xml:space="preserve"> Strateg</w:delText>
        </w:r>
        <w:r w:rsidR="00365064" w:rsidDel="007C6E67">
          <w:delText xml:space="preserve">ies </w:delText>
        </w:r>
        <w:r w:rsidR="00365064" w:rsidRPr="001362A6" w:rsidDel="007C6E67">
          <w:delText>[RE</w:delText>
        </w:r>
      </w:del>
      <w:del w:id="1546" w:author="Joyce L Tokar" w:date="2017-06-07T13:32:00Z">
        <w:r w:rsidR="00365064" w:rsidDel="00C6764B">
          <w:delText>W</w:delText>
        </w:r>
      </w:del>
      <w:del w:id="1547" w:author="Joyce L Tokar" w:date="2017-06-19T03:00:00Z">
        <w:r w:rsidR="005324E3" w:rsidDel="007C6E67">
          <w:delText>]</w:delText>
        </w:r>
        <w:r w:rsidR="003C44DE" w:rsidDel="007C6E67">
          <w:rPr>
            <w:b w:val="0"/>
          </w:rPr>
          <w:fldChar w:fldCharType="begin"/>
        </w:r>
        <w:r w:rsidR="005324E3" w:rsidDel="007C6E67">
          <w:delInstrText xml:space="preserve"> XE "</w:delInstrText>
        </w:r>
        <w:r w:rsidR="005324E3" w:rsidRPr="0001294A" w:rsidDel="007C6E67">
          <w:delInstrText>REW</w:delInstrText>
        </w:r>
        <w:r w:rsidR="00EB0723" w:rsidDel="007C6E67">
          <w:delInstrText xml:space="preserve"> </w:delInstrText>
        </w:r>
        <w:r w:rsidR="005324E3" w:rsidDel="007C6E67">
          <w:delInstrText>–</w:delInstrText>
        </w:r>
        <w:r w:rsidR="005324E3" w:rsidRPr="0001294A" w:rsidDel="007C6E67">
          <w:delInstrText xml:space="preserve"> Fault Tolerance and Failu</w:delInstrText>
        </w:r>
        <w:r w:rsidR="00EB0723" w:rsidDel="007C6E67">
          <w:delInstrText>re Strategies</w:delInstrText>
        </w:r>
        <w:r w:rsidR="005324E3" w:rsidDel="007C6E67">
          <w:delInstrText xml:space="preserve">" </w:delInstrText>
        </w:r>
        <w:r w:rsidR="003C44DE" w:rsidDel="007C6E67">
          <w:rPr>
            <w:b w:val="0"/>
          </w:rPr>
          <w:fldChar w:fldCharType="end"/>
        </w:r>
        <w:r w:rsidR="003C44DE" w:rsidDel="007C6E67">
          <w:rPr>
            <w:b w:val="0"/>
          </w:rPr>
          <w:fldChar w:fldCharType="begin"/>
        </w:r>
        <w:r w:rsidR="005324E3" w:rsidDel="007C6E67">
          <w:delInstrText xml:space="preserve"> XE "</w:delInstrText>
        </w:r>
        <w:r w:rsidR="005324E3" w:rsidRPr="00F6015B" w:rsidDel="007C6E67">
          <w:delInstrText>Language Vulnerabilities:Fault Tolerance and Failure Strategies [REW]</w:delInstrText>
        </w:r>
        <w:r w:rsidR="005324E3" w:rsidDel="007C6E67">
          <w:delInstrText xml:space="preserve">" </w:delInstrText>
        </w:r>
        <w:r w:rsidR="003C44DE" w:rsidDel="007C6E67">
          <w:rPr>
            <w:b w:val="0"/>
          </w:rPr>
          <w:fldChar w:fldCharType="end"/>
        </w:r>
        <w:r w:rsidR="003C44DE" w:rsidDel="007C6E67">
          <w:rPr>
            <w:b w:val="0"/>
          </w:rPr>
          <w:fldChar w:fldCharType="begin"/>
        </w:r>
        <w:r w:rsidR="00365064" w:rsidDel="007C6E67">
          <w:delInstrText xml:space="preserve"> XE "</w:delInstrText>
        </w:r>
        <w:r w:rsidR="00365064" w:rsidRPr="008855DA" w:rsidDel="007C6E67">
          <w:delInstrText>REU</w:delInstrText>
        </w:r>
        <w:r w:rsidR="00365064" w:rsidDel="007C6E67">
          <w:delInstrText xml:space="preserve"> – Termination Strategy" </w:delInstrText>
        </w:r>
        <w:r w:rsidR="003C44DE" w:rsidDel="007C6E67">
          <w:rPr>
            <w:b w:val="0"/>
          </w:rPr>
          <w:fldChar w:fldCharType="end"/>
        </w:r>
        <w:bookmarkEnd w:id="1544"/>
      </w:del>
    </w:p>
    <w:p w14:paraId="0588423E" w14:textId="77777777" w:rsidR="004C770C" w:rsidDel="007C6E67" w:rsidRDefault="00726AF3" w:rsidP="004C770C">
      <w:pPr>
        <w:pStyle w:val="Heading3"/>
        <w:rPr>
          <w:del w:id="1548" w:author="Joyce L Tokar" w:date="2017-06-19T03:00:00Z"/>
        </w:rPr>
      </w:pPr>
      <w:del w:id="1549" w:author="Joyce L Tokar" w:date="2017-06-19T03:00:00Z">
        <w:r w:rsidDel="007C6E67">
          <w:delText>6</w:delText>
        </w:r>
        <w:r w:rsidR="009E501C" w:rsidDel="007C6E67">
          <w:delText>.</w:delText>
        </w:r>
        <w:r w:rsidR="004C770C" w:rsidDel="007C6E67">
          <w:delText>3</w:delText>
        </w:r>
        <w:r w:rsidR="00015334" w:rsidDel="007C6E67">
          <w:delText>7</w:delText>
        </w:r>
        <w:r w:rsidR="004C770C" w:rsidDel="007C6E67">
          <w:delText>.1</w:delText>
        </w:r>
        <w:r w:rsidR="00074057" w:rsidDel="007C6E67">
          <w:delText xml:space="preserve"> </w:delText>
        </w:r>
        <w:r w:rsidR="004C770C" w:rsidDel="007C6E67">
          <w:delText>Applicability to language</w:delText>
        </w:r>
      </w:del>
    </w:p>
    <w:p w14:paraId="5761FF57" w14:textId="77777777" w:rsidR="004C770C" w:rsidDel="007C6E67" w:rsidRDefault="004C770C" w:rsidP="004C770C">
      <w:pPr>
        <w:rPr>
          <w:del w:id="1550" w:author="Joyce L Tokar" w:date="2017-06-19T03:00:00Z"/>
        </w:rPr>
      </w:pPr>
      <w:del w:id="1551" w:author="Joyce L Tokar" w:date="2017-06-19T03:00:00Z">
        <w:r w:rsidDel="007C6E67">
          <w:delText>An Ada system that consists of multiple tasks is subject to the same hazards as multithreaded systems in other languages. A task that fails, for example, because its execution violates a language-defined check, terminates quietly</w:delText>
        </w:r>
        <w:r w:rsidR="00A44331" w:rsidDel="007C6E67">
          <w:delText xml:space="preserve">, unless a </w:delText>
        </w:r>
        <w:r w:rsidR="00017A66" w:rsidRPr="00017A66" w:rsidDel="007C6E67">
          <w:rPr>
            <w:rFonts w:ascii="Times New Roman" w:hAnsi="Times New Roman" w:cs="Times New Roman"/>
          </w:rPr>
          <w:delText>Termination</w:delText>
        </w:r>
        <w:r w:rsidR="00A44331" w:rsidDel="007C6E67">
          <w:delText xml:space="preserve"> handler has been established using the </w:delText>
        </w:r>
        <w:r w:rsidR="00017A66" w:rsidRPr="00017A66" w:rsidDel="007C6E67">
          <w:rPr>
            <w:rFonts w:ascii="Times New Roman" w:hAnsi="Times New Roman" w:cs="Times New Roman"/>
          </w:rPr>
          <w:delText>Ada.Task</w:delText>
        </w:r>
        <w:r w:rsidR="003C44DE" w:rsidDel="007C6E67">
          <w:rPr>
            <w:rFonts w:ascii="Times New Roman" w:hAnsi="Times New Roman" w:cs="Times New Roman"/>
          </w:rPr>
          <w:fldChar w:fldCharType="begin"/>
        </w:r>
        <w:r w:rsidR="00986C8B" w:rsidDel="007C6E67">
          <w:delInstrText xml:space="preserve"> XE "</w:delInstrText>
        </w:r>
        <w:r w:rsidR="00986C8B" w:rsidRPr="0008466F" w:rsidDel="007C6E67">
          <w:rPr>
            <w:u w:val="single"/>
            <w:lang w:val="en-GB"/>
          </w:rPr>
          <w:delInstrText>Task</w:delInstrText>
        </w:r>
        <w:r w:rsidR="00986C8B" w:rsidDel="007C6E67">
          <w:delInstrText xml:space="preserve">" </w:delInstrText>
        </w:r>
        <w:r w:rsidR="003C44DE" w:rsidDel="007C6E67">
          <w:rPr>
            <w:rFonts w:ascii="Times New Roman" w:hAnsi="Times New Roman" w:cs="Times New Roman"/>
          </w:rPr>
          <w:fldChar w:fldCharType="end"/>
        </w:r>
        <w:r w:rsidR="00017A66" w:rsidRPr="00017A66" w:rsidDel="007C6E67">
          <w:rPr>
            <w:rFonts w:ascii="Times New Roman" w:hAnsi="Times New Roman" w:cs="Times New Roman"/>
          </w:rPr>
          <w:delText>_Termination</w:delText>
        </w:r>
        <w:r w:rsidR="00A44331" w:rsidDel="007C6E67">
          <w:delText xml:space="preserve"> package.</w:delText>
        </w:r>
      </w:del>
    </w:p>
    <w:p w14:paraId="658D9CFF" w14:textId="77777777" w:rsidR="004C770C" w:rsidDel="007C6E67" w:rsidRDefault="004C770C" w:rsidP="004C770C">
      <w:pPr>
        <w:rPr>
          <w:del w:id="1552" w:author="Joyce L Tokar" w:date="2017-06-19T03:00:00Z"/>
        </w:rPr>
      </w:pPr>
      <w:del w:id="1553" w:author="Joyce L Tokar" w:date="2017-06-19T03:00:00Z">
        <w:r w:rsidDel="007C6E67">
          <w:delText xml:space="preserve">Any other task that attempts to communicate with a terminated task will receive the exception </w:delText>
        </w:r>
        <w:r w:rsidRPr="00785C63" w:rsidDel="007C6E67">
          <w:rPr>
            <w:rFonts w:ascii="Times New Roman" w:hAnsi="Times New Roman"/>
          </w:rPr>
          <w:delText>Tasking_Error</w:delText>
        </w:r>
        <w:r w:rsidR="003C44DE" w:rsidDel="007C6E67">
          <w:rPr>
            <w:rFonts w:ascii="Times New Roman" w:hAnsi="Times New Roman"/>
          </w:rPr>
          <w:fldChar w:fldCharType="begin"/>
        </w:r>
        <w:r w:rsidR="00986C8B" w:rsidDel="007C6E67">
          <w:delInstrText xml:space="preserve"> XE "</w:delInstrText>
        </w:r>
        <w:r w:rsidR="00986C8B" w:rsidRPr="00516E77" w:rsidDel="007C6E67">
          <w:rPr>
            <w:rFonts w:ascii="Times New Roman" w:hAnsi="Times New Roman"/>
          </w:rPr>
          <w:delInstrText>Exception:</w:delInstrText>
        </w:r>
        <w:r w:rsidR="00986C8B" w:rsidRPr="00516E77" w:rsidDel="007C6E67">
          <w:delInstrText>Tasking_Error</w:delInstrText>
        </w:r>
        <w:r w:rsidR="00986C8B" w:rsidDel="007C6E67">
          <w:delInstrText xml:space="preserve">" </w:delInstrText>
        </w:r>
        <w:r w:rsidR="003C44DE" w:rsidDel="007C6E67">
          <w:rPr>
            <w:rFonts w:ascii="Times New Roman" w:hAnsi="Times New Roman"/>
          </w:rPr>
          <w:fldChar w:fldCharType="end"/>
        </w:r>
        <w:r w:rsidDel="007C6E67">
          <w:delText xml:space="preserve">. The undisciplined use of the </w:delText>
        </w:r>
        <w:r w:rsidRPr="00785C63" w:rsidDel="007C6E67">
          <w:rPr>
            <w:rFonts w:ascii="Times New Roman" w:hAnsi="Times New Roman"/>
            <w:b/>
            <w:bCs/>
          </w:rPr>
          <w:delText>abort</w:delText>
        </w:r>
        <w:r w:rsidR="003C44DE" w:rsidDel="007C6E67">
          <w:rPr>
            <w:rFonts w:ascii="Times New Roman" w:hAnsi="Times New Roman"/>
            <w:b/>
            <w:bCs/>
          </w:rPr>
          <w:fldChar w:fldCharType="begin"/>
        </w:r>
        <w:r w:rsidR="00466177" w:rsidDel="007C6E67">
          <w:delInstrText xml:space="preserve"> XE "</w:delInstrText>
        </w:r>
        <w:r w:rsidR="00017A66" w:rsidRPr="00017A66" w:rsidDel="007C6E67">
          <w:rPr>
            <w:rFonts w:ascii="Times New Roman" w:hAnsi="Times New Roman" w:cs="Times New Roman"/>
            <w:b/>
          </w:rPr>
          <w:delInstrText>abort</w:delInstrText>
        </w:r>
        <w:r w:rsidR="00466177" w:rsidDel="007C6E67">
          <w:delInstrText xml:space="preserve">" </w:delInstrText>
        </w:r>
        <w:r w:rsidR="003C44DE" w:rsidDel="007C6E67">
          <w:rPr>
            <w:rFonts w:ascii="Times New Roman" w:hAnsi="Times New Roman"/>
            <w:b/>
            <w:bCs/>
          </w:rPr>
          <w:fldChar w:fldCharType="end"/>
        </w:r>
        <w:r w:rsidDel="007C6E67">
          <w:delText xml:space="preserve"> statement or the asynchronous transfer of control feature may destroy the functionality of a multitasking program.</w:delText>
        </w:r>
      </w:del>
    </w:p>
    <w:p w14:paraId="04CCCE2A" w14:textId="77777777" w:rsidR="004C770C" w:rsidDel="007C6E67" w:rsidRDefault="00726AF3" w:rsidP="004C770C">
      <w:pPr>
        <w:pStyle w:val="Heading3"/>
        <w:rPr>
          <w:del w:id="1554" w:author="Joyce L Tokar" w:date="2017-06-19T03:00:00Z"/>
        </w:rPr>
      </w:pPr>
      <w:del w:id="1555" w:author="Joyce L Tokar" w:date="2017-06-19T03:00:00Z">
        <w:r w:rsidDel="007C6E67">
          <w:delText>6</w:delText>
        </w:r>
        <w:r w:rsidR="009E501C" w:rsidDel="007C6E67">
          <w:delText>.</w:delText>
        </w:r>
        <w:r w:rsidR="004C770C" w:rsidDel="007C6E67">
          <w:delText>3</w:delText>
        </w:r>
        <w:r w:rsidR="00015334" w:rsidDel="007C6E67">
          <w:delText>7</w:delText>
        </w:r>
        <w:r w:rsidR="004C770C" w:rsidDel="007C6E67">
          <w:delText>.2</w:delText>
        </w:r>
        <w:r w:rsidR="00074057" w:rsidDel="007C6E67">
          <w:delText xml:space="preserve"> </w:delText>
        </w:r>
        <w:r w:rsidR="004C770C" w:rsidDel="007C6E67">
          <w:delText>Guidance to language users</w:delText>
        </w:r>
      </w:del>
    </w:p>
    <w:p w14:paraId="400DC779" w14:textId="77777777" w:rsidR="004C770C" w:rsidDel="007C6E67" w:rsidRDefault="004C770C" w:rsidP="003B5D87">
      <w:pPr>
        <w:pStyle w:val="ListParagraph"/>
        <w:numPr>
          <w:ilvl w:val="0"/>
          <w:numId w:val="305"/>
        </w:numPr>
        <w:spacing w:before="120" w:after="120" w:line="240" w:lineRule="auto"/>
        <w:rPr>
          <w:del w:id="1556" w:author="Joyce L Tokar" w:date="2017-06-19T03:00:00Z"/>
        </w:rPr>
      </w:pPr>
      <w:del w:id="1557" w:author="Joyce L Tokar" w:date="2017-06-19T03:00:00Z">
        <w:r w:rsidDel="007C6E67">
          <w:delText>Include exception</w:delText>
        </w:r>
        <w:r w:rsidR="003C44DE" w:rsidDel="007C6E67">
          <w:rPr>
            <w:u w:val="single"/>
          </w:rPr>
          <w:fldChar w:fldCharType="begin"/>
        </w:r>
        <w:r w:rsidR="00983B57" w:rsidDel="007C6E67">
          <w:delInstrText xml:space="preserve"> XE "</w:delInstrText>
        </w:r>
        <w:r w:rsidR="00983B57" w:rsidRPr="00CC1C63" w:rsidDel="007C6E67">
          <w:delInstrText>Exception</w:delInstrText>
        </w:r>
        <w:r w:rsidR="00983B57" w:rsidDel="007C6E67">
          <w:delInstrText xml:space="preserve">" </w:delInstrText>
        </w:r>
        <w:r w:rsidR="003C44DE" w:rsidDel="007C6E67">
          <w:rPr>
            <w:u w:val="single"/>
          </w:rPr>
          <w:fldChar w:fldCharType="end"/>
        </w:r>
        <w:r w:rsidDel="007C6E67">
          <w:delText xml:space="preserve"> handlers for every task, so that their unexpected termination can be handled and possibly communicated to the execution environment</w:delText>
        </w:r>
        <w:r w:rsidR="00A44331" w:rsidDel="007C6E67">
          <w:delText xml:space="preserve">, or establish a </w:delText>
        </w:r>
        <w:r w:rsidR="00017A66" w:rsidRPr="00017A66" w:rsidDel="007C6E67">
          <w:rPr>
            <w:rFonts w:ascii="Times New Roman" w:hAnsi="Times New Roman" w:cs="Times New Roman"/>
          </w:rPr>
          <w:delText>Termination</w:delText>
        </w:r>
        <w:r w:rsidR="00A44331" w:rsidDel="007C6E67">
          <w:delText xml:space="preserve"> handler for all tasks</w:delText>
        </w:r>
        <w:r w:rsidDel="007C6E67">
          <w:delText>.</w:delText>
        </w:r>
        <w:r w:rsidR="00E470B3" w:rsidDel="007C6E67">
          <w:delText xml:space="preserve"> For high-integrity systems, exception handling is </w:delText>
        </w:r>
        <w:r w:rsidR="00A44331" w:rsidDel="007C6E67">
          <w:delText>often</w:delText>
        </w:r>
        <w:r w:rsidR="00E470B3" w:rsidDel="007C6E67">
          <w:delText xml:space="preserve"> forbidden. However, a top-level exception handler </w:delText>
        </w:r>
        <w:r w:rsidR="007C7F65" w:rsidDel="007C6E67">
          <w:delText xml:space="preserve">or </w:delText>
        </w:r>
        <w:r w:rsidR="00017A66" w:rsidRPr="00017A66" w:rsidDel="007C6E67">
          <w:rPr>
            <w:rFonts w:ascii="Times New Roman" w:hAnsi="Times New Roman" w:cs="Times New Roman"/>
          </w:rPr>
          <w:delText>Termination</w:delText>
        </w:r>
        <w:r w:rsidR="007C7F65" w:rsidDel="007C6E67">
          <w:delText xml:space="preserve"> handler </w:delText>
        </w:r>
        <w:r w:rsidR="00E470B3" w:rsidDel="007C6E67">
          <w:delText>can be used to restore the overall system to a coherent state.</w:delText>
        </w:r>
        <w:r w:rsidR="006D7C82" w:rsidDel="007C6E67">
          <w:delText xml:space="preserve"> </w:delText>
        </w:r>
        <w:r w:rsidDel="007C6E67">
          <w:delText>Use objects of controlled types to ensure that resources are properly released if a task terminates unexpectedly.</w:delText>
        </w:r>
      </w:del>
    </w:p>
    <w:p w14:paraId="6BAA38DB" w14:textId="77777777" w:rsidR="006B5DE8" w:rsidDel="007C6E67" w:rsidRDefault="00E470B3" w:rsidP="003B5D87">
      <w:pPr>
        <w:pStyle w:val="ListParagraph"/>
        <w:numPr>
          <w:ilvl w:val="0"/>
          <w:numId w:val="305"/>
        </w:numPr>
        <w:spacing w:before="120" w:after="120" w:line="240" w:lineRule="auto"/>
        <w:rPr>
          <w:del w:id="1558" w:author="Joyce L Tokar" w:date="2017-06-19T03:00:00Z"/>
        </w:rPr>
      </w:pPr>
      <w:del w:id="1559" w:author="Joyce L Tokar" w:date="2017-06-19T03:00:00Z">
        <w:r w:rsidDel="007C6E67">
          <w:delText>Use t</w:delText>
        </w:r>
        <w:r w:rsidR="004C770C" w:rsidDel="007C6E67">
          <w:delText xml:space="preserve">he </w:delText>
        </w:r>
        <w:r w:rsidR="004C770C" w:rsidRPr="00804BB2" w:rsidDel="007C6E67">
          <w:rPr>
            <w:rFonts w:ascii="Times New Roman" w:hAnsi="Times New Roman"/>
            <w:b/>
            <w:bCs/>
          </w:rPr>
          <w:delText>abort</w:delText>
        </w:r>
        <w:r w:rsidR="003C44DE" w:rsidDel="007C6E67">
          <w:rPr>
            <w:rFonts w:ascii="Times New Roman" w:hAnsi="Times New Roman"/>
            <w:b/>
            <w:bCs/>
          </w:rPr>
          <w:fldChar w:fldCharType="begin"/>
        </w:r>
        <w:r w:rsidR="00466177" w:rsidDel="007C6E67">
          <w:delInstrText xml:space="preserve"> XE "</w:delInstrText>
        </w:r>
        <w:r w:rsidR="00017A66" w:rsidRPr="00017A66" w:rsidDel="007C6E67">
          <w:rPr>
            <w:rFonts w:ascii="Times New Roman" w:hAnsi="Times New Roman" w:cs="Times New Roman"/>
            <w:b/>
          </w:rPr>
          <w:delInstrText>abort</w:delInstrText>
        </w:r>
        <w:r w:rsidR="00466177" w:rsidDel="007C6E67">
          <w:delInstrText xml:space="preserve">" </w:delInstrText>
        </w:r>
        <w:r w:rsidR="003C44DE" w:rsidDel="007C6E67">
          <w:rPr>
            <w:rFonts w:ascii="Times New Roman" w:hAnsi="Times New Roman"/>
            <w:b/>
            <w:bCs/>
          </w:rPr>
          <w:fldChar w:fldCharType="end"/>
        </w:r>
        <w:r w:rsidR="004C770C" w:rsidDel="007C6E67">
          <w:delText xml:space="preserve"> statement sparingly, if at all.</w:delText>
        </w:r>
        <w:r w:rsidR="006B5DE8" w:rsidDel="007C6E67">
          <w:delText xml:space="preserve"> </w:delText>
        </w:r>
      </w:del>
    </w:p>
    <w:p w14:paraId="7C5429D5" w14:textId="77777777" w:rsidR="004C770C" w:rsidDel="007C6E67" w:rsidRDefault="004C770C" w:rsidP="003B5D87">
      <w:pPr>
        <w:pStyle w:val="ListParagraph"/>
        <w:numPr>
          <w:ilvl w:val="0"/>
          <w:numId w:val="305"/>
        </w:numPr>
        <w:spacing w:before="120" w:after="120" w:line="240" w:lineRule="auto"/>
        <w:rPr>
          <w:del w:id="1560" w:author="Joyce L Tokar" w:date="2017-06-19T03:00:00Z"/>
        </w:rPr>
      </w:pPr>
      <w:del w:id="1561" w:author="Joyce L Tokar" w:date="2017-06-19T03:00:00Z">
        <w:r w:rsidDel="007C6E67">
          <w:delText>Define interrupt handlers to handle signals that come from the hardware or the operating system. This mechanism can also be used to add robustness to a concurrent program.</w:delText>
        </w:r>
      </w:del>
    </w:p>
    <w:p w14:paraId="43D5CF62" w14:textId="77777777" w:rsidR="004C770C" w:rsidDel="007C6E67" w:rsidRDefault="007C7F65" w:rsidP="003B5D87">
      <w:pPr>
        <w:pStyle w:val="ListParagraph"/>
        <w:numPr>
          <w:ilvl w:val="0"/>
          <w:numId w:val="305"/>
        </w:numPr>
        <w:spacing w:before="120" w:after="120" w:line="240" w:lineRule="auto"/>
        <w:rPr>
          <w:del w:id="1562" w:author="Joyce L Tokar" w:date="2017-06-19T03:00:00Z"/>
        </w:rPr>
      </w:pPr>
      <w:del w:id="1563" w:author="Joyce L Tokar" w:date="2017-06-19T03:00:00Z">
        <w:r w:rsidDel="007C6E67">
          <w:delText xml:space="preserve">Make use of the </w:delText>
        </w:r>
        <w:r w:rsidR="00017A66" w:rsidRPr="00017A66" w:rsidDel="007C6E67">
          <w:rPr>
            <w:rFonts w:ascii="Times New Roman" w:hAnsi="Times New Roman" w:cs="Times New Roman"/>
          </w:rPr>
          <w:delText>Ada.Task</w:delText>
        </w:r>
        <w:r w:rsidR="003C44DE" w:rsidDel="007C6E67">
          <w:rPr>
            <w:rFonts w:ascii="Times New Roman" w:hAnsi="Times New Roman" w:cs="Times New Roman"/>
          </w:rPr>
          <w:fldChar w:fldCharType="begin"/>
        </w:r>
        <w:r w:rsidR="00986C8B" w:rsidDel="007C6E67">
          <w:delInstrText xml:space="preserve"> XE "</w:delInstrText>
        </w:r>
        <w:r w:rsidR="00986C8B" w:rsidRPr="0008466F" w:rsidDel="007C6E67">
          <w:rPr>
            <w:u w:val="single"/>
            <w:lang w:val="en-GB"/>
          </w:rPr>
          <w:delInstrText>Task</w:delInstrText>
        </w:r>
        <w:r w:rsidR="00986C8B" w:rsidDel="007C6E67">
          <w:delInstrText xml:space="preserve">" </w:delInstrText>
        </w:r>
        <w:r w:rsidR="003C44DE" w:rsidDel="007C6E67">
          <w:rPr>
            <w:rFonts w:ascii="Times New Roman" w:hAnsi="Times New Roman" w:cs="Times New Roman"/>
          </w:rPr>
          <w:fldChar w:fldCharType="end"/>
        </w:r>
        <w:r w:rsidR="00017A66" w:rsidRPr="00017A66" w:rsidDel="007C6E67">
          <w:rPr>
            <w:rFonts w:ascii="Times New Roman" w:hAnsi="Times New Roman" w:cs="Times New Roman"/>
          </w:rPr>
          <w:delText>_Termination</w:delText>
        </w:r>
        <w:r w:rsidDel="007C6E67">
          <w:delText xml:space="preserve"> package (defined in the Systems Programming </w:delText>
        </w:r>
        <w:r w:rsidR="004C770C" w:rsidDel="007C6E67">
          <w:delText>Annex of the Ada Reference Manual</w:delText>
        </w:r>
        <w:r w:rsidR="00E35ABE" w:rsidDel="007C6E67">
          <w:delText>)</w:delText>
        </w:r>
        <w:r w:rsidR="004C770C" w:rsidDel="007C6E67">
          <w:delText xml:space="preserve"> to monitor task termination and its causes.</w:delText>
        </w:r>
      </w:del>
    </w:p>
    <w:p w14:paraId="7C81B7F1" w14:textId="77777777" w:rsidR="004C770C" w:rsidDel="007C6E67" w:rsidRDefault="007C7F65" w:rsidP="003B5D87">
      <w:pPr>
        <w:pStyle w:val="ListParagraph"/>
        <w:numPr>
          <w:ilvl w:val="0"/>
          <w:numId w:val="305"/>
        </w:numPr>
        <w:spacing w:before="120" w:after="120" w:line="240" w:lineRule="auto"/>
        <w:rPr>
          <w:del w:id="1564" w:author="Joyce L Tokar" w:date="2017-06-19T03:00:00Z"/>
        </w:rPr>
      </w:pPr>
      <w:del w:id="1565" w:author="Joyce L Tokar" w:date="2017-06-19T03:00:00Z">
        <w:r w:rsidDel="007C6E67">
          <w:delText xml:space="preserve">Make use of the various </w:delText>
        </w:r>
        <w:r w:rsidR="00017A66" w:rsidRPr="00017A66" w:rsidDel="007C6E67">
          <w:rPr>
            <w:rFonts w:ascii="Times New Roman" w:hAnsi="Times New Roman" w:cs="Times New Roman"/>
            <w:b/>
          </w:rPr>
          <w:delText>pragma</w:delText>
        </w:r>
        <w:r w:rsidDel="007C6E67">
          <w:rPr>
            <w:b/>
          </w:rPr>
          <w:delText>s,</w:delText>
        </w:r>
        <w:r w:rsidDel="007C6E67">
          <w:delText xml:space="preserve"> restrictions, and other language features defined in the High Integrity Systems </w:delText>
        </w:r>
        <w:r w:rsidR="004C770C" w:rsidDel="007C6E67">
          <w:delText xml:space="preserve">Annex of the Ada Reference Manual when writing systems for high-reliability applications. For example, the </w:delText>
        </w:r>
        <w:r w:rsidR="004C770C" w:rsidRPr="00804BB2" w:rsidDel="007C6E67">
          <w:rPr>
            <w:rFonts w:ascii="Times New Roman" w:hAnsi="Times New Roman"/>
            <w:b/>
            <w:bCs/>
          </w:rPr>
          <w:delText>pragma</w:delText>
        </w:r>
        <w:r w:rsidR="004C770C" w:rsidRPr="00804BB2" w:rsidDel="007C6E67">
          <w:rPr>
            <w:rFonts w:ascii="Times New Roman" w:hAnsi="Times New Roman"/>
          </w:rPr>
          <w:delText xml:space="preserve"> Detect_Blocking</w:delText>
        </w:r>
        <w:r w:rsidR="004C770C" w:rsidDel="007C6E67">
          <w:delText xml:space="preserve"> </w:delText>
        </w:r>
        <w:r w:rsidDel="007C6E67">
          <w:delText>can be used</w:delText>
        </w:r>
        <w:r w:rsidR="004C770C" w:rsidDel="007C6E67">
          <w:delText xml:space="preserve"> to </w:delText>
        </w:r>
        <w:r w:rsidDel="007C6E67">
          <w:delText xml:space="preserve">ensure </w:delText>
        </w:r>
        <w:r w:rsidR="004C770C" w:rsidDel="007C6E67">
          <w:delText>detect</w:delText>
        </w:r>
        <w:r w:rsidDel="007C6E67">
          <w:delText>ion of</w:delText>
        </w:r>
        <w:r w:rsidR="004C770C" w:rsidDel="007C6E67">
          <w:delText xml:space="preserve"> a potentially blocking operation </w:delText>
        </w:r>
        <w:r w:rsidDel="007C6E67">
          <w:delText xml:space="preserve">occurring </w:delText>
        </w:r>
        <w:r w:rsidR="004C770C" w:rsidDel="007C6E67">
          <w:delText>within a protected operation, and to raise an exception in that case.</w:delText>
        </w:r>
      </w:del>
    </w:p>
    <w:p w14:paraId="177A947C" w14:textId="77777777" w:rsidR="004C770C" w:rsidRDefault="00726AF3" w:rsidP="004C770C">
      <w:pPr>
        <w:pStyle w:val="Heading2"/>
      </w:pPr>
      <w:bookmarkStart w:id="1566" w:name="_Ref336413236"/>
      <w:bookmarkStart w:id="1567" w:name="_Toc358896523"/>
      <w:bookmarkStart w:id="1568" w:name="_Toc508619043"/>
      <w:r>
        <w:t>6</w:t>
      </w:r>
      <w:r w:rsidR="009E501C">
        <w:t>.</w:t>
      </w:r>
      <w:del w:id="1569" w:author="Joyce L Tokar" w:date="2017-06-19T03:00:00Z">
        <w:r w:rsidR="003427F7" w:rsidDel="007C6E67">
          <w:delText>3</w:delText>
        </w:r>
        <w:r w:rsidR="00015334" w:rsidDel="007C6E67">
          <w:delText>8</w:delText>
        </w:r>
        <w:r w:rsidR="00074057" w:rsidDel="007C6E67">
          <w:delText xml:space="preserve"> </w:delText>
        </w:r>
      </w:del>
      <w:ins w:id="1570" w:author="Joyce L Tokar" w:date="2017-06-19T03:00:00Z">
        <w:r w:rsidR="007C6E67">
          <w:t xml:space="preserve">37 </w:t>
        </w:r>
      </w:ins>
      <w:r w:rsidR="004C770C">
        <w:t>Type-breaking Reinterpretation of Data [AMV]</w:t>
      </w:r>
      <w:bookmarkEnd w:id="1566"/>
      <w:bookmarkEnd w:id="1567"/>
      <w:bookmarkEnd w:id="1568"/>
      <w:r w:rsidR="003C44DE">
        <w:fldChar w:fldCharType="begin"/>
      </w:r>
      <w:r w:rsidR="005324E3">
        <w:instrText xml:space="preserve"> XE "</w:instrText>
      </w:r>
      <w:r w:rsidR="005324E3" w:rsidRPr="00C90C53">
        <w:instrText>AMV</w:instrText>
      </w:r>
      <w:r w:rsidR="00EB0723">
        <w:instrText xml:space="preserve"> </w:instrText>
      </w:r>
      <w:r w:rsidR="005324E3">
        <w:instrText>–</w:instrText>
      </w:r>
      <w:r w:rsidR="005324E3" w:rsidRPr="00C90C53">
        <w:instrText xml:space="preserve"> Type-breaking Reinterpretation of Data</w:instrText>
      </w:r>
      <w:r w:rsidR="005324E3">
        <w:instrText xml:space="preserve">" </w:instrText>
      </w:r>
      <w:r w:rsidR="003C44DE">
        <w:fldChar w:fldCharType="end"/>
      </w:r>
      <w:r w:rsidR="003C44DE">
        <w:fldChar w:fldCharType="begin"/>
      </w:r>
      <w:r w:rsidR="005324E3">
        <w:instrText xml:space="preserve"> XE "</w:instrText>
      </w:r>
      <w:r w:rsidR="005324E3" w:rsidRPr="00A42934">
        <w:instrText>Language Vulnerabilities:Type-breaking Reinterpretation of Data [AMV]</w:instrText>
      </w:r>
      <w:r w:rsidR="005324E3">
        <w:instrText xml:space="preserve">" </w:instrText>
      </w:r>
      <w:r w:rsidR="003C44DE">
        <w:fldChar w:fldCharType="end"/>
      </w:r>
    </w:p>
    <w:p w14:paraId="549F1D4E" w14:textId="77777777" w:rsidR="004C770C" w:rsidRDefault="00726AF3" w:rsidP="004C770C">
      <w:pPr>
        <w:pStyle w:val="Heading3"/>
      </w:pPr>
      <w:bookmarkStart w:id="1571" w:name="_Toc508619044"/>
      <w:r>
        <w:t>6</w:t>
      </w:r>
      <w:r w:rsidR="009E501C">
        <w:t>.</w:t>
      </w:r>
      <w:del w:id="1572" w:author="Joyce L Tokar" w:date="2017-06-19T03:00:00Z">
        <w:r w:rsidR="003427F7" w:rsidDel="007C6E67">
          <w:delText>3</w:delText>
        </w:r>
        <w:r w:rsidR="00015334" w:rsidDel="007C6E67">
          <w:delText>8</w:delText>
        </w:r>
      </w:del>
      <w:ins w:id="1573" w:author="Joyce L Tokar" w:date="2017-06-19T03:00:00Z">
        <w:r w:rsidR="007C6E67">
          <w:t>37</w:t>
        </w:r>
      </w:ins>
      <w:r w:rsidR="004C770C">
        <w:t>.1</w:t>
      </w:r>
      <w:r w:rsidR="00074057">
        <w:t xml:space="preserve"> </w:t>
      </w:r>
      <w:r w:rsidR="004C770C">
        <w:t>Applicability to language</w:t>
      </w:r>
      <w:bookmarkEnd w:id="1571"/>
    </w:p>
    <w:p w14:paraId="77342561" w14:textId="77777777" w:rsidR="00017A66" w:rsidRDefault="004C770C" w:rsidP="00017A66">
      <w:pPr>
        <w:spacing w:before="120" w:after="120" w:line="240" w:lineRule="auto"/>
      </w:pPr>
      <w:r w:rsidRPr="00E35ABE">
        <w:rPr>
          <w:rFonts w:ascii="Times New Roman" w:hAnsi="Times New Roman" w:cs="Times New Roman"/>
        </w:rPr>
        <w:t>Unchecked_Conversion</w:t>
      </w:r>
      <w:r w:rsidR="003C44DE" w:rsidRPr="00E35ABE">
        <w:rPr>
          <w:rFonts w:ascii="Times New Roman" w:hAnsi="Times New Roman" w:cs="Times New Roman"/>
        </w:rPr>
        <w:fldChar w:fldCharType="begin"/>
      </w:r>
      <w:r w:rsidR="00E7056B" w:rsidRPr="00E35ABE">
        <w:rPr>
          <w:rFonts w:ascii="Times New Roman" w:hAnsi="Times New Roman" w:cs="Times New Roman"/>
        </w:rPr>
        <w:instrText xml:space="preserve"> XE "</w:instrText>
      </w:r>
      <w:r w:rsidR="00EB0723" w:rsidRPr="00E35ABE">
        <w:rPr>
          <w:rFonts w:ascii="Times New Roman" w:hAnsi="Times New Roman" w:cs="Times New Roman"/>
        </w:rPr>
        <w:instrText>Unchecked_Conversion</w:instrText>
      </w:r>
      <w:r w:rsidR="00E7056B" w:rsidRPr="00E35ABE">
        <w:rPr>
          <w:rFonts w:ascii="Times New Roman" w:hAnsi="Times New Roman" w:cs="Times New Roman"/>
        </w:rPr>
        <w:instrText xml:space="preserve">" </w:instrText>
      </w:r>
      <w:r w:rsidR="003C44DE" w:rsidRPr="00E35ABE">
        <w:rPr>
          <w:rFonts w:ascii="Times New Roman" w:hAnsi="Times New Roman" w:cs="Times New Roman"/>
        </w:rPr>
        <w:fldChar w:fldCharType="end"/>
      </w:r>
      <w:r>
        <w:t xml:space="preserve"> can be used to bypass the type-checking rules, and its use is thus unsafe, as </w:t>
      </w:r>
      <w:r w:rsidR="003E5381">
        <w:t xml:space="preserve">is its equivalent </w:t>
      </w:r>
      <w:r>
        <w:t xml:space="preserve">in any other language. The same applies to the use of </w:t>
      </w:r>
      <w:r w:rsidRPr="00E35ABE">
        <w:rPr>
          <w:rFonts w:ascii="Times New Roman" w:hAnsi="Times New Roman" w:cs="Times New Roman"/>
        </w:rPr>
        <w:t>Unchecked_Union</w:t>
      </w:r>
      <w:r>
        <w:t>, even though the language specifies various inference rules that the compiler must use to catch statically detectable constraint violations.</w:t>
      </w:r>
      <w:r w:rsidR="004E446E">
        <w:t xml:space="preserve"> The fact that </w:t>
      </w:r>
      <w:r w:rsidR="004E446E" w:rsidRPr="00E35ABE">
        <w:rPr>
          <w:rFonts w:ascii="Times New Roman" w:hAnsi="Times New Roman" w:cs="Times New Roman"/>
        </w:rPr>
        <w:t>Unchecked_Conversion</w:t>
      </w:r>
      <w:r w:rsidR="004E446E">
        <w:t xml:space="preserve"> is a generic function that must be instantiated explicitly (and given a meaningful name) hinders its undisciplined use, and places a loud marker in the code wherever it is used. Well-</w:t>
      </w:r>
      <w:r w:rsidR="004E446E">
        <w:lastRenderedPageBreak/>
        <w:t xml:space="preserve">written Ada code will have a small set of instantiations of </w:t>
      </w:r>
      <w:r w:rsidR="004E446E" w:rsidRPr="00E35ABE">
        <w:rPr>
          <w:rFonts w:ascii="Times New Roman" w:hAnsi="Times New Roman" w:cs="Times New Roman"/>
        </w:rPr>
        <w:t>Unchecked_Conversion</w:t>
      </w:r>
      <w:r w:rsidR="004E446E">
        <w:t>.</w:t>
      </w:r>
      <w:r w:rsidR="00C23BFA">
        <w:t xml:space="preserve"> </w:t>
      </w:r>
      <w:r w:rsidR="004E446E">
        <w:t xml:space="preserve">Most implementations require the source and target types to have the same size in bits, to prevent accidental truncation or </w:t>
      </w:r>
      <w:r w:rsidR="00E470B3">
        <w:t xml:space="preserve">missing </w:t>
      </w:r>
      <w:r w:rsidR="004E446E">
        <w:t>sign extension</w:t>
      </w:r>
      <w:r w:rsidR="00E470B3">
        <w:t>s</w:t>
      </w:r>
      <w:r w:rsidR="004E446E">
        <w:t xml:space="preserve">. </w:t>
      </w:r>
    </w:p>
    <w:p w14:paraId="268AF798" w14:textId="77777777" w:rsidR="004C770C" w:rsidRDefault="004C770C" w:rsidP="004C770C">
      <w:r>
        <w:t>Type reinterpretation is a universal programming need, and no usable programming language can exist without some mechanism that bypasses the type model. Ada provides these mechanisms with some additional safeguards, and makes their use purposely verbose, to alert the writer and the reader of a program to the presence of an unchecked operation.</w:t>
      </w:r>
    </w:p>
    <w:p w14:paraId="3C4957B6" w14:textId="77777777" w:rsidR="004C770C" w:rsidRDefault="00726AF3" w:rsidP="004C770C">
      <w:pPr>
        <w:pStyle w:val="Heading3"/>
      </w:pPr>
      <w:bookmarkStart w:id="1574" w:name="_Toc508619045"/>
      <w:r>
        <w:t>6</w:t>
      </w:r>
      <w:r w:rsidR="009E501C">
        <w:t>.</w:t>
      </w:r>
      <w:del w:id="1575" w:author="Joyce L Tokar" w:date="2017-06-19T03:00:00Z">
        <w:r w:rsidR="003427F7" w:rsidDel="007C6E67">
          <w:delText>3</w:delText>
        </w:r>
        <w:r w:rsidR="00015334" w:rsidDel="007C6E67">
          <w:delText>8</w:delText>
        </w:r>
      </w:del>
      <w:ins w:id="1576" w:author="Joyce L Tokar" w:date="2017-06-19T03:00:00Z">
        <w:r w:rsidR="007C6E67">
          <w:t>37</w:t>
        </w:r>
      </w:ins>
      <w:r w:rsidR="004C770C">
        <w:t>.2</w:t>
      </w:r>
      <w:r w:rsidR="00074057">
        <w:t xml:space="preserve"> </w:t>
      </w:r>
      <w:r w:rsidR="004C770C">
        <w:t>Guidance to language users</w:t>
      </w:r>
      <w:bookmarkEnd w:id="1574"/>
    </w:p>
    <w:p w14:paraId="64B6C49F" w14:textId="77777777" w:rsidR="00C56B60" w:rsidRDefault="00C56B60" w:rsidP="003B5D87">
      <w:pPr>
        <w:pStyle w:val="ListParagraph"/>
        <w:numPr>
          <w:ilvl w:val="0"/>
          <w:numId w:val="306"/>
        </w:numPr>
        <w:spacing w:before="120" w:after="120" w:line="240" w:lineRule="auto"/>
        <w:rPr>
          <w:ins w:id="1577" w:author="Joyce L Tokar" w:date="2018-02-26T15:49:00Z"/>
        </w:rPr>
      </w:pPr>
      <w:ins w:id="1578" w:author="Joyce L Tokar" w:date="2018-02-26T15:49:00Z">
        <w:r w:rsidRPr="009739AB">
          <w:t>Follow the mitigation mechanisms of subclause 6.3</w:t>
        </w:r>
        <w:r>
          <w:t>7</w:t>
        </w:r>
        <w:r w:rsidRPr="009739AB">
          <w:t>.5 of TR 24772-1</w:t>
        </w:r>
        <w:r>
          <w:t>.</w:t>
        </w:r>
      </w:ins>
    </w:p>
    <w:p w14:paraId="52A1E9FE" w14:textId="77777777" w:rsidR="004C770C" w:rsidRDefault="004E446E" w:rsidP="003B5D87">
      <w:pPr>
        <w:pStyle w:val="ListParagraph"/>
        <w:numPr>
          <w:ilvl w:val="0"/>
          <w:numId w:val="306"/>
        </w:numPr>
        <w:spacing w:before="120" w:after="120" w:line="240" w:lineRule="auto"/>
      </w:pPr>
      <w:r w:rsidRPr="003F5624">
        <w:rPr>
          <w:rFonts w:ascii="Times New Roman" w:hAnsi="Times New Roman"/>
        </w:rPr>
        <w:t xml:space="preserve">Use </w:t>
      </w:r>
      <w:r w:rsidR="004C770C" w:rsidRPr="003F5624">
        <w:rPr>
          <w:rFonts w:ascii="Times New Roman" w:hAnsi="Times New Roman"/>
        </w:rPr>
        <w:t>Unchecked_Union</w:t>
      </w:r>
      <w:r w:rsidR="004C770C">
        <w:t xml:space="preserve"> only in multi-language programs that need to communicate data between Ada and C or C++. Otherwise the use of discriminated types prevents "punning" between values of two distinct types that happen to share storage.</w:t>
      </w:r>
    </w:p>
    <w:p w14:paraId="289A9422" w14:textId="77777777" w:rsidR="004C770C" w:rsidRDefault="004E446E" w:rsidP="003B5D87">
      <w:pPr>
        <w:pStyle w:val="ListParagraph"/>
        <w:numPr>
          <w:ilvl w:val="0"/>
          <w:numId w:val="306"/>
        </w:numPr>
        <w:spacing w:before="120" w:after="120" w:line="240" w:lineRule="auto"/>
      </w:pPr>
      <w:r>
        <w:t>Avoid u</w:t>
      </w:r>
      <w:r w:rsidR="004C770C">
        <w:t xml:space="preserve">sing address clauses to obtain overlays. If the types of the objects are the same, then a renaming declaration is preferable. Otherwise, </w:t>
      </w:r>
      <w:r>
        <w:t xml:space="preserve">use </w:t>
      </w:r>
      <w:r w:rsidR="004C770C">
        <w:t xml:space="preserve">the </w:t>
      </w:r>
      <w:r w:rsidR="004C770C" w:rsidRPr="00804BB2">
        <w:rPr>
          <w:rFonts w:ascii="Times New Roman" w:hAnsi="Times New Roman"/>
          <w:b/>
          <w:bCs/>
        </w:rPr>
        <w:t>pragma</w:t>
      </w:r>
      <w:r w:rsidR="004C770C" w:rsidRPr="00804BB2">
        <w:rPr>
          <w:rFonts w:ascii="Times New Roman" w:hAnsi="Times New Roman"/>
        </w:rPr>
        <w:t xml:space="preserve"> Import</w:t>
      </w:r>
      <w:r w:rsidR="003C44DE">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3C44DE">
        <w:rPr>
          <w:rFonts w:ascii="Times New Roman" w:hAnsi="Times New Roman"/>
        </w:rPr>
        <w:fldChar w:fldCharType="end"/>
      </w:r>
      <w:r w:rsidR="004C770C">
        <w:t xml:space="preserve"> to inhibit the initialization of one of the entities so that it does not interfere with the initialization of the other one.</w:t>
      </w:r>
    </w:p>
    <w:p w14:paraId="4D31B48B" w14:textId="77777777" w:rsidR="00A16896" w:rsidRDefault="00CA779F" w:rsidP="003B5D87">
      <w:pPr>
        <w:pStyle w:val="ListParagraph"/>
        <w:numPr>
          <w:ilvl w:val="0"/>
          <w:numId w:val="306"/>
        </w:numPr>
        <w:spacing w:before="120" w:after="120" w:line="240" w:lineRule="auto"/>
      </w:pPr>
      <w:r w:rsidRPr="00CA779F">
        <w:t>Con</w:t>
      </w:r>
      <w:r w:rsidR="00A16896">
        <w:t>sider applying the restrictions</w:t>
      </w:r>
      <w:r w:rsidRPr="00CA779F">
        <w:t xml:space="preserve"> </w:t>
      </w:r>
      <w:r w:rsidRPr="00CA779F">
        <w:rPr>
          <w:rFonts w:ascii="Times New Roman" w:hAnsi="Times New Roman" w:cs="Times New Roman"/>
        </w:rPr>
        <w:t>No_Use_Of_Pragma(Unchecked_Union)</w:t>
      </w:r>
      <w:r w:rsidRPr="00CA779F">
        <w:t>,</w:t>
      </w:r>
      <w:r w:rsidRPr="00CA779F">
        <w:br/>
      </w:r>
      <w:r w:rsidRPr="00CA779F">
        <w:rPr>
          <w:rFonts w:ascii="Times New Roman" w:hAnsi="Times New Roman" w:cs="Times New Roman"/>
        </w:rPr>
        <w:t>No_Use_Of_Aspect(Unchecked_Union)</w:t>
      </w:r>
      <w:r w:rsidRPr="00CA779F">
        <w:t xml:space="preserve">, </w:t>
      </w:r>
      <w:r w:rsidRPr="00CA779F">
        <w:rPr>
          <w:rFonts w:ascii="Times New Roman" w:hAnsi="Times New Roman" w:cs="Times New Roman"/>
        </w:rPr>
        <w:t>No_Use_Of_Attribute(Address)</w:t>
      </w:r>
      <w:r w:rsidRPr="00CA779F">
        <w:t>,</w:t>
      </w:r>
      <w:r w:rsidR="00A16896">
        <w:t xml:space="preserve">and </w:t>
      </w:r>
      <w:r w:rsidRPr="00CA779F">
        <w:t xml:space="preserve"> </w:t>
      </w:r>
      <w:r w:rsidRPr="00CA779F">
        <w:rPr>
          <w:rFonts w:ascii="Times New Roman" w:hAnsi="Times New Roman" w:cs="Times New Roman"/>
        </w:rPr>
        <w:t>No_Unchecked_Conversion</w:t>
      </w:r>
      <w:r w:rsidR="00A16896">
        <w:t xml:space="preserve"> </w:t>
      </w:r>
      <w:r w:rsidRPr="00CA779F">
        <w:t>to ensure this vulnerability cannot arise.</w:t>
      </w:r>
    </w:p>
    <w:p w14:paraId="06E80A52" w14:textId="77777777" w:rsidR="00150630" w:rsidRPr="009342EB" w:rsidRDefault="003C44DE" w:rsidP="004C770C">
      <w:pPr>
        <w:pStyle w:val="Heading2"/>
        <w:rPr>
          <w:ins w:id="1579" w:author="Joyce L Tokar" w:date="2017-06-07T12:33:00Z"/>
        </w:rPr>
      </w:pPr>
      <w:bookmarkStart w:id="1580" w:name="_Toc508619046"/>
      <w:bookmarkStart w:id="1581" w:name="_Ref336414390"/>
      <w:bookmarkStart w:id="1582" w:name="_Toc358896524"/>
      <w:ins w:id="1583" w:author="Joyce L Tokar" w:date="2017-06-07T12:32:00Z">
        <w:r w:rsidRPr="003C44DE">
          <w:t>6.3</w:t>
        </w:r>
      </w:ins>
      <w:ins w:id="1584" w:author="Joyce L Tokar" w:date="2017-06-19T03:03:00Z">
        <w:r w:rsidRPr="003C44DE">
          <w:t>8</w:t>
        </w:r>
      </w:ins>
      <w:ins w:id="1585" w:author="Joyce L Tokar" w:date="2017-06-07T12:32:00Z">
        <w:r w:rsidRPr="003C44DE">
          <w:t xml:space="preserve"> Deep vs. Shallow Copying [</w:t>
        </w:r>
      </w:ins>
      <w:ins w:id="1586" w:author="Joyce L Tokar" w:date="2017-06-07T12:33:00Z">
        <w:r w:rsidRPr="003C44DE">
          <w:t>YAN]</w:t>
        </w:r>
        <w:bookmarkEnd w:id="1580"/>
      </w:ins>
    </w:p>
    <w:p w14:paraId="0EE0ACC1" w14:textId="77777777" w:rsidR="00150630" w:rsidRPr="009342EB" w:rsidRDefault="003C44DE" w:rsidP="00150630">
      <w:pPr>
        <w:pStyle w:val="Heading3"/>
        <w:rPr>
          <w:ins w:id="1587" w:author="Joyce L Tokar" w:date="2017-06-07T12:33:00Z"/>
        </w:rPr>
      </w:pPr>
      <w:bookmarkStart w:id="1588" w:name="_Toc508619047"/>
      <w:ins w:id="1589" w:author="Joyce L Tokar" w:date="2017-06-07T12:33:00Z">
        <w:r w:rsidRPr="003C44DE">
          <w:t>6.3</w:t>
        </w:r>
      </w:ins>
      <w:ins w:id="1590" w:author="Joyce L Tokar" w:date="2017-06-19T03:03:00Z">
        <w:r w:rsidRPr="003C44DE">
          <w:t>8</w:t>
        </w:r>
      </w:ins>
      <w:ins w:id="1591" w:author="Joyce L Tokar" w:date="2017-06-07T12:33:00Z">
        <w:r w:rsidRPr="003C44DE">
          <w:t>.1 Applicability to language</w:t>
        </w:r>
        <w:bookmarkEnd w:id="1588"/>
      </w:ins>
    </w:p>
    <w:p w14:paraId="5C502E18" w14:textId="77777777" w:rsidR="00AA1DBA" w:rsidRPr="00123F9A" w:rsidRDefault="00AA1DBA" w:rsidP="00AA1DBA">
      <w:pPr>
        <w:rPr>
          <w:ins w:id="1592" w:author="Joyce L Tokar" w:date="2017-09-13T09:18:00Z"/>
        </w:rPr>
      </w:pPr>
      <w:ins w:id="1593" w:author="Joyce L Tokar" w:date="2017-09-13T09:18:00Z">
        <w:r w:rsidRPr="00123F9A">
          <w:t xml:space="preserve">The vulnerability described in </w:t>
        </w:r>
      </w:ins>
      <w:ins w:id="1594" w:author="Joyce L Tokar" w:date="2018-01-23T16:22:00Z">
        <w:r w:rsidR="004712FA">
          <w:t>s</w:t>
        </w:r>
      </w:ins>
      <w:ins w:id="1595" w:author="Joyce L Tokar" w:date="2018-01-23T15:55:00Z">
        <w:r w:rsidR="009C600D">
          <w:t xml:space="preserve">ubclause </w:t>
        </w:r>
      </w:ins>
      <w:ins w:id="1596" w:author="Joyce L Tokar" w:date="2018-01-22T16:02:00Z">
        <w:r w:rsidR="00A0425E">
          <w:t xml:space="preserve">6.38 </w:t>
        </w:r>
        <w:r w:rsidR="00A0425E" w:rsidRPr="00A0425E">
          <w:t xml:space="preserve">of </w:t>
        </w:r>
      </w:ins>
      <w:ins w:id="1597" w:author="Joyce L Tokar" w:date="2017-09-13T09:18:00Z">
        <w:r w:rsidRPr="00A0425E">
          <w:t>TR 24772-1</w:t>
        </w:r>
      </w:ins>
      <w:ins w:id="1598" w:author="Joyce L Tokar" w:date="2018-01-22T16:02:00Z">
        <w:r w:rsidR="00A0425E">
          <w:t xml:space="preserve"> </w:t>
        </w:r>
      </w:ins>
      <w:ins w:id="1599" w:author="Joyce L Tokar" w:date="2017-09-13T09:18:00Z">
        <w:r w:rsidRPr="00123F9A">
          <w:t xml:space="preserve">applies to Ada. It can </w:t>
        </w:r>
        <w:r>
          <w:t xml:space="preserve">be </w:t>
        </w:r>
        <w:r w:rsidRPr="00123F9A">
          <w:t>mitigated somewhat by language constructs that allow the creation of abstractions and the addition of user-defined copying operations, such that inadvertent aliasing problems can be contained within the abstraction.  The default semantics of assignment create a shallow copy, when applied to the root of a graph structure.</w:t>
        </w:r>
      </w:ins>
    </w:p>
    <w:p w14:paraId="0B054196" w14:textId="77777777" w:rsidR="00150630" w:rsidRPr="009342EB" w:rsidRDefault="003C44DE" w:rsidP="00150630">
      <w:pPr>
        <w:pStyle w:val="Heading3"/>
        <w:rPr>
          <w:ins w:id="1600" w:author="Joyce L Tokar" w:date="2017-06-07T12:34:00Z"/>
        </w:rPr>
      </w:pPr>
      <w:bookmarkStart w:id="1601" w:name="_Toc508619048"/>
      <w:ins w:id="1602" w:author="Joyce L Tokar" w:date="2017-06-07T12:34:00Z">
        <w:r w:rsidRPr="003C44DE">
          <w:t>6.3</w:t>
        </w:r>
      </w:ins>
      <w:ins w:id="1603" w:author="Joyce L Tokar" w:date="2017-06-19T03:03:00Z">
        <w:r w:rsidRPr="003C44DE">
          <w:t>8</w:t>
        </w:r>
      </w:ins>
      <w:ins w:id="1604" w:author="Joyce L Tokar" w:date="2017-06-07T12:34:00Z">
        <w:r w:rsidRPr="003C44DE">
          <w:t>.2 Guidance to language users</w:t>
        </w:r>
        <w:bookmarkEnd w:id="1601"/>
      </w:ins>
    </w:p>
    <w:p w14:paraId="63B1DC6D" w14:textId="77777777" w:rsidR="00B41DC5" w:rsidRDefault="00B41DC5" w:rsidP="00AA1DBA">
      <w:pPr>
        <w:pStyle w:val="ListParagraph"/>
        <w:numPr>
          <w:ilvl w:val="0"/>
          <w:numId w:val="597"/>
        </w:numPr>
        <w:rPr>
          <w:ins w:id="1605" w:author="Joyce L Tokar" w:date="2018-02-26T15:50:00Z"/>
        </w:rPr>
      </w:pPr>
      <w:ins w:id="1606" w:author="Joyce L Tokar" w:date="2018-02-26T15:50:00Z">
        <w:r w:rsidRPr="009739AB">
          <w:t>Follow the mitigation mechanisms of subclause 6.3</w:t>
        </w:r>
      </w:ins>
      <w:ins w:id="1607" w:author="Joyce L Tokar" w:date="2018-02-26T15:52:00Z">
        <w:r w:rsidR="00C44F2A">
          <w:t>8</w:t>
        </w:r>
      </w:ins>
      <w:ins w:id="1608" w:author="Joyce L Tokar" w:date="2018-02-26T15:50:00Z">
        <w:r w:rsidRPr="009739AB">
          <w:t>.5 of TR 24772-1</w:t>
        </w:r>
        <w:r>
          <w:t>.</w:t>
        </w:r>
      </w:ins>
    </w:p>
    <w:p w14:paraId="39621FA2" w14:textId="77777777" w:rsidR="00AA1DBA" w:rsidRPr="00123F9A" w:rsidRDefault="00AA1DBA" w:rsidP="00AA1DBA">
      <w:pPr>
        <w:pStyle w:val="ListParagraph"/>
        <w:numPr>
          <w:ilvl w:val="0"/>
          <w:numId w:val="597"/>
        </w:numPr>
        <w:rPr>
          <w:ins w:id="1609" w:author="Joyce L Tokar" w:date="2017-09-13T09:18:00Z"/>
        </w:rPr>
      </w:pPr>
      <w:ins w:id="1610" w:author="Joyce L Tokar" w:date="2017-09-13T09:18:00Z">
        <w:r w:rsidRPr="00123F9A">
          <w:t xml:space="preserve">Use controlled types and appropriate redefinitions of the </w:t>
        </w:r>
        <w:r w:rsidR="003C44DE" w:rsidRPr="003C44DE">
          <w:rPr>
            <w:rFonts w:ascii="Times New Roman" w:hAnsi="Times New Roman" w:cs="Times New Roman"/>
          </w:rPr>
          <w:t>initialize</w:t>
        </w:r>
        <w:r w:rsidR="003C44DE" w:rsidRPr="003C44DE">
          <w:rPr>
            <w:rFonts w:cstheme="minorHAnsi"/>
          </w:rPr>
          <w:t>,</w:t>
        </w:r>
        <w:r w:rsidRPr="00C44F2A">
          <w:rPr>
            <w:rFonts w:cstheme="minorHAnsi"/>
          </w:rPr>
          <w:t xml:space="preserve"> </w:t>
        </w:r>
        <w:r w:rsidR="003C44DE" w:rsidRPr="003C44DE">
          <w:rPr>
            <w:rFonts w:ascii="Times New Roman" w:hAnsi="Times New Roman" w:cs="Times New Roman"/>
          </w:rPr>
          <w:t>adjust</w:t>
        </w:r>
        <w:r w:rsidR="003C44DE" w:rsidRPr="003C44DE">
          <w:rPr>
            <w:rFonts w:cstheme="minorHAnsi"/>
          </w:rPr>
          <w:t>, and</w:t>
        </w:r>
        <w:r w:rsidR="003C44DE" w:rsidRPr="003C44DE">
          <w:rPr>
            <w:rFonts w:ascii="Times New Roman" w:hAnsi="Times New Roman" w:cs="Times New Roman"/>
          </w:rPr>
          <w:t xml:space="preserve"> finalize</w:t>
        </w:r>
        <w:r w:rsidR="003C44DE" w:rsidRPr="003C44DE">
          <w:rPr>
            <w:rFonts w:cstheme="minorHAnsi"/>
          </w:rPr>
          <w:t xml:space="preserve"> </w:t>
        </w:r>
        <w:r w:rsidRPr="00C44F2A">
          <w:rPr>
            <w:rFonts w:cstheme="minorHAnsi"/>
          </w:rPr>
          <w:t>o</w:t>
        </w:r>
        <w:r w:rsidRPr="00123F9A">
          <w:t>peration to create deep copies when needed.</w:t>
        </w:r>
      </w:ins>
    </w:p>
    <w:p w14:paraId="0464621F" w14:textId="77777777" w:rsidR="00F128DF" w:rsidRDefault="003C44DE">
      <w:pPr>
        <w:pStyle w:val="ListParagraph"/>
        <w:numPr>
          <w:ilvl w:val="0"/>
          <w:numId w:val="597"/>
        </w:numPr>
        <w:rPr>
          <w:ins w:id="1611" w:author="Joyce L Tokar" w:date="2017-06-16T02:43:00Z"/>
        </w:rPr>
      </w:pPr>
      <w:ins w:id="1612" w:author="Joyce L Tokar" w:date="2017-06-16T02:47:00Z">
        <w:r w:rsidRPr="003C44DE">
          <w:t xml:space="preserve">Use a pre-existing </w:t>
        </w:r>
        <w:r w:rsidRPr="003C44DE">
          <w:rPr>
            <w:rFonts w:ascii="Times New Roman" w:hAnsi="Times New Roman" w:cs="Times New Roman"/>
          </w:rPr>
          <w:t>Container</w:t>
        </w:r>
        <w:r w:rsidRPr="003C44DE">
          <w:t xml:space="preserve"> type</w:t>
        </w:r>
      </w:ins>
      <w:ins w:id="1613" w:author="Joyce L Tokar" w:date="2017-06-16T02:48:00Z">
        <w:r w:rsidRPr="003C44DE">
          <w:t xml:space="preserve"> for trees.</w:t>
        </w:r>
      </w:ins>
    </w:p>
    <w:p w14:paraId="1A14F1B1" w14:textId="77777777" w:rsidR="004C770C" w:rsidRDefault="00726AF3" w:rsidP="004C770C">
      <w:pPr>
        <w:pStyle w:val="Heading2"/>
      </w:pPr>
      <w:bookmarkStart w:id="1614" w:name="_Toc508619049"/>
      <w:r>
        <w:t>6</w:t>
      </w:r>
      <w:r w:rsidR="009E501C">
        <w:t>.</w:t>
      </w:r>
      <w:ins w:id="1615" w:author="Joyce L Tokar" w:date="2017-06-19T03:03:00Z">
        <w:r w:rsidR="007C6E67">
          <w:t>39</w:t>
        </w:r>
      </w:ins>
      <w:del w:id="1616" w:author="Joyce L Tokar" w:date="2017-06-07T12:33:00Z">
        <w:r w:rsidR="00015334" w:rsidDel="00150630">
          <w:delText>39</w:delText>
        </w:r>
      </w:del>
      <w:r w:rsidR="00074057">
        <w:t xml:space="preserve"> </w:t>
      </w:r>
      <w:r w:rsidR="004C770C">
        <w:t>Memory Leak</w:t>
      </w:r>
      <w:ins w:id="1617" w:author="Joyce L Tokar" w:date="2017-06-07T12:36:00Z">
        <w:r w:rsidR="00150630">
          <w:t xml:space="preserve"> </w:t>
        </w:r>
        <w:r w:rsidR="00A0425E">
          <w:t>and Heap Fragmentation</w:t>
        </w:r>
      </w:ins>
      <w:ins w:id="1618" w:author="Joyce L Tokar" w:date="2018-01-22T16:03:00Z">
        <w:r w:rsidR="00A0425E">
          <w:t xml:space="preserve"> </w:t>
        </w:r>
      </w:ins>
      <w:del w:id="1619" w:author="Joyce L Tokar" w:date="2018-01-22T16:03:00Z">
        <w:r w:rsidR="004C770C" w:rsidDel="00A0425E">
          <w:delText xml:space="preserve"> </w:delText>
        </w:r>
      </w:del>
      <w:r w:rsidR="004C770C">
        <w:t>[XYL]</w:t>
      </w:r>
      <w:bookmarkEnd w:id="1581"/>
      <w:bookmarkEnd w:id="1582"/>
      <w:bookmarkEnd w:id="1614"/>
      <w:r w:rsidR="003C44DE">
        <w:fldChar w:fldCharType="begin"/>
      </w:r>
      <w:r w:rsidR="005324E3">
        <w:instrText xml:space="preserve"> XE "</w:instrText>
      </w:r>
      <w:r w:rsidR="005324E3" w:rsidRPr="00C61CF6">
        <w:instrText>XYL</w:instrText>
      </w:r>
      <w:r w:rsidR="00EB0723">
        <w:instrText xml:space="preserve"> </w:instrText>
      </w:r>
      <w:r w:rsidR="005324E3">
        <w:instrText>–</w:instrText>
      </w:r>
      <w:r w:rsidR="005324E3" w:rsidRPr="00C61CF6">
        <w:instrText xml:space="preserve"> Memory Leak</w:instrText>
      </w:r>
      <w:r w:rsidR="005324E3">
        <w:instrText xml:space="preserve">" </w:instrText>
      </w:r>
      <w:r w:rsidR="003C44DE">
        <w:fldChar w:fldCharType="end"/>
      </w:r>
      <w:r w:rsidR="003C44DE">
        <w:fldChar w:fldCharType="begin"/>
      </w:r>
      <w:r w:rsidR="005324E3">
        <w:instrText xml:space="preserve"> XE "</w:instrText>
      </w:r>
      <w:r w:rsidR="005324E3" w:rsidRPr="009F0F49">
        <w:instrText>Language Vulnerabilities:Memory Leak [XYL]</w:instrText>
      </w:r>
      <w:r w:rsidR="005324E3">
        <w:instrText xml:space="preserve">" </w:instrText>
      </w:r>
      <w:r w:rsidR="003C44DE">
        <w:fldChar w:fldCharType="end"/>
      </w:r>
    </w:p>
    <w:p w14:paraId="3088D025" w14:textId="77777777" w:rsidR="004C770C" w:rsidRDefault="00726AF3" w:rsidP="004C770C">
      <w:pPr>
        <w:pStyle w:val="Heading3"/>
      </w:pPr>
      <w:bookmarkStart w:id="1620" w:name="_Toc508619050"/>
      <w:r>
        <w:t>6</w:t>
      </w:r>
      <w:r w:rsidR="009E501C">
        <w:t>.</w:t>
      </w:r>
      <w:ins w:id="1621" w:author="Joyce L Tokar" w:date="2017-06-19T03:03:00Z">
        <w:r w:rsidR="007C6E67">
          <w:t>39</w:t>
        </w:r>
      </w:ins>
      <w:del w:id="1622" w:author="Joyce L Tokar" w:date="2017-06-07T12:33:00Z">
        <w:r w:rsidR="00015334" w:rsidDel="00150630">
          <w:delText>39</w:delText>
        </w:r>
      </w:del>
      <w:r w:rsidR="004C770C">
        <w:t>.1</w:t>
      </w:r>
      <w:r w:rsidR="00074057">
        <w:t xml:space="preserve"> </w:t>
      </w:r>
      <w:r w:rsidR="004C770C">
        <w:t>Applicability to language</w:t>
      </w:r>
      <w:bookmarkEnd w:id="1620"/>
    </w:p>
    <w:p w14:paraId="0BA5E1CD" w14:textId="77777777" w:rsidR="004C770C" w:rsidRDefault="004C770C" w:rsidP="004C770C">
      <w:r>
        <w:t>For objects that are allocated from the heap without the use of reference counting, the memory leak vulnerability is possible in Ada. For objects that must allocate from a storage pool</w:t>
      </w:r>
      <w:r w:rsidR="003C44DE">
        <w:rPr>
          <w:u w:val="single"/>
        </w:rPr>
        <w:fldChar w:fldCharType="begin"/>
      </w:r>
      <w:r w:rsidR="00E12E52">
        <w:instrText xml:space="preserve"> XE "Storage p</w:instrText>
      </w:r>
      <w:r w:rsidR="00E12E52" w:rsidRPr="00CC1C63">
        <w:instrText>ool</w:instrText>
      </w:r>
      <w:r w:rsidR="00E12E52">
        <w:instrText xml:space="preserve">" </w:instrText>
      </w:r>
      <w:r w:rsidR="003C44DE">
        <w:rPr>
          <w:u w:val="single"/>
        </w:rPr>
        <w:fldChar w:fldCharType="end"/>
      </w:r>
      <w:r>
        <w:t xml:space="preserve">, the vulnerability </w:t>
      </w:r>
      <w:r w:rsidR="00677DE9">
        <w:t>is</w:t>
      </w:r>
      <w:r>
        <w:t xml:space="preserve"> present but is restricted to </w:t>
      </w:r>
      <w:r w:rsidR="00677DE9">
        <w:t xml:space="preserve">this </w:t>
      </w:r>
      <w:r>
        <w:t>single pool</w:t>
      </w:r>
      <w:r w:rsidR="00677DE9">
        <w:t>,</w:t>
      </w:r>
      <w:r>
        <w:t xml:space="preserve"> which makes it easier to detect </w:t>
      </w:r>
      <w:r w:rsidR="00677DE9">
        <w:t xml:space="preserve">memory leaks </w:t>
      </w:r>
      <w:r>
        <w:t xml:space="preserve">by verification. </w:t>
      </w:r>
      <w:r w:rsidR="007C7F65">
        <w:t>Subpools</w:t>
      </w:r>
      <w:r w:rsidR="003C44DE">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3C44DE">
        <w:rPr>
          <w:u w:val="single"/>
        </w:rPr>
        <w:fldChar w:fldCharType="end"/>
      </w:r>
      <w:r w:rsidR="007C7F65">
        <w:t xml:space="preserve"> may be used to </w:t>
      </w:r>
      <w:r w:rsidR="00677DE9">
        <w:t xml:space="preserve">further </w:t>
      </w:r>
      <w:r w:rsidR="007C7F65">
        <w:t xml:space="preserve">reduce the possibility for memory leaks.  </w:t>
      </w:r>
      <w:r>
        <w:t>For objects of a controlled type that uses referencing counting and that are not part of a cyclic reference structure, the vulnerability does not exist.</w:t>
      </w:r>
    </w:p>
    <w:p w14:paraId="75D43E73" w14:textId="77777777" w:rsidR="00EA4501" w:rsidRDefault="00EA4501" w:rsidP="004C770C">
      <w:r>
        <w:t>Ada ensures that objects designated by an access type declared in a nested scope are finalized when execution leaves the nested scope</w:t>
      </w:r>
      <w:r w:rsidR="004B59A6">
        <w:t>, however, it is implementation defined whether storage is reclaimed for this case.  Associating an access type with a storage pool can ensure that the storage reclamation takes place</w:t>
      </w:r>
      <w:r>
        <w:t>.</w:t>
      </w:r>
    </w:p>
    <w:p w14:paraId="6A6CBED5" w14:textId="77777777" w:rsidR="004C770C" w:rsidRDefault="004C770C" w:rsidP="004C770C">
      <w:r>
        <w:lastRenderedPageBreak/>
        <w:t xml:space="preserve">Ada does not mandate the use of a garbage collector, but Ada implementations are free to provide such memory reclamation. </w:t>
      </w:r>
      <w:r w:rsidR="002E5345">
        <w:t xml:space="preserve"> </w:t>
      </w:r>
      <w:r>
        <w:t>For applications that use and return memory on an implementation that provides garbage collection, the issues associated with garbage collection exist in Ada.</w:t>
      </w:r>
    </w:p>
    <w:p w14:paraId="68E1D15C" w14:textId="77777777" w:rsidR="004C770C" w:rsidRDefault="00726AF3" w:rsidP="004C770C">
      <w:pPr>
        <w:pStyle w:val="Heading3"/>
      </w:pPr>
      <w:bookmarkStart w:id="1623" w:name="_Toc508619051"/>
      <w:r>
        <w:t>6</w:t>
      </w:r>
      <w:r w:rsidR="009E501C">
        <w:t>.</w:t>
      </w:r>
      <w:ins w:id="1624" w:author="Joyce L Tokar" w:date="2017-06-19T03:03:00Z">
        <w:r w:rsidR="007C6E67">
          <w:t>39</w:t>
        </w:r>
      </w:ins>
      <w:del w:id="1625" w:author="Joyce L Tokar" w:date="2017-06-07T12:34:00Z">
        <w:r w:rsidR="00015334" w:rsidDel="00150630">
          <w:delText>39</w:delText>
        </w:r>
      </w:del>
      <w:r w:rsidR="004C770C">
        <w:t>.2</w:t>
      </w:r>
      <w:r w:rsidR="00074057">
        <w:t xml:space="preserve"> </w:t>
      </w:r>
      <w:r w:rsidR="004C770C">
        <w:t>Guidance to language users</w:t>
      </w:r>
      <w:bookmarkEnd w:id="1623"/>
    </w:p>
    <w:p w14:paraId="3A29AA69" w14:textId="77777777" w:rsidR="008844F3" w:rsidRDefault="008844F3" w:rsidP="003B5D87">
      <w:pPr>
        <w:pStyle w:val="ListParagraph"/>
        <w:numPr>
          <w:ilvl w:val="0"/>
          <w:numId w:val="307"/>
        </w:numPr>
        <w:spacing w:before="120" w:after="120" w:line="240" w:lineRule="auto"/>
        <w:rPr>
          <w:ins w:id="1626" w:author="Joyce L Tokar" w:date="2018-02-26T15:55:00Z"/>
        </w:rPr>
      </w:pPr>
      <w:ins w:id="1627" w:author="Joyce L Tokar" w:date="2018-02-26T15:54:00Z">
        <w:r w:rsidRPr="009739AB">
          <w:t>Follow the mitigation mechanisms of subclause 6.3</w:t>
        </w:r>
      </w:ins>
      <w:ins w:id="1628" w:author="Joyce L Tokar" w:date="2018-02-26T15:55:00Z">
        <w:r>
          <w:t>9</w:t>
        </w:r>
      </w:ins>
      <w:ins w:id="1629" w:author="Joyce L Tokar" w:date="2018-02-26T15:54:00Z">
        <w:r w:rsidRPr="009739AB">
          <w:t>.5 of TR 24772-1</w:t>
        </w:r>
        <w:r>
          <w:t>.</w:t>
        </w:r>
      </w:ins>
    </w:p>
    <w:p w14:paraId="6B7B5EE0" w14:textId="77777777" w:rsidR="004C770C" w:rsidDel="00C46C06" w:rsidRDefault="003C44DE" w:rsidP="003B5D87">
      <w:pPr>
        <w:pStyle w:val="ListParagraph"/>
        <w:numPr>
          <w:ilvl w:val="0"/>
          <w:numId w:val="307"/>
        </w:numPr>
        <w:spacing w:before="120" w:after="120" w:line="240" w:lineRule="auto"/>
        <w:rPr>
          <w:del w:id="1630" w:author="Joyce L Tokar" w:date="2018-03-12T11:48:00Z"/>
        </w:rPr>
      </w:pPr>
      <w:commentRangeStart w:id="1631"/>
      <w:del w:id="1632" w:author="Joyce L Tokar" w:date="2018-03-12T11:48:00Z">
        <w:r w:rsidRPr="003C44DE" w:rsidDel="00C46C06">
          <w:rPr>
            <w:highlight w:val="yellow"/>
          </w:rPr>
          <w:delText>Use storage pools</w:delText>
        </w:r>
        <w:r w:rsidRPr="003C44DE" w:rsidDel="00C46C06">
          <w:rPr>
            <w:highlight w:val="yellow"/>
            <w:u w:val="single"/>
          </w:rPr>
          <w:fldChar w:fldCharType="begin"/>
        </w:r>
        <w:r w:rsidRPr="003C44DE" w:rsidDel="00C46C06">
          <w:rPr>
            <w:highlight w:val="yellow"/>
          </w:rPr>
          <w:delInstrText xml:space="preserve"> XE "Storage pool" </w:delInstrText>
        </w:r>
        <w:r w:rsidRPr="003C44DE" w:rsidDel="00C46C06">
          <w:rPr>
            <w:highlight w:val="yellow"/>
            <w:u w:val="single"/>
          </w:rPr>
          <w:fldChar w:fldCharType="end"/>
        </w:r>
        <w:r w:rsidRPr="003C44DE" w:rsidDel="00C46C06">
          <w:rPr>
            <w:highlight w:val="yellow"/>
          </w:rPr>
          <w:delText xml:space="preserve"> and subpools</w:delText>
        </w:r>
        <w:r w:rsidRPr="003C44DE" w:rsidDel="00C46C06">
          <w:rPr>
            <w:highlight w:val="yellow"/>
            <w:u w:val="single"/>
          </w:rPr>
          <w:fldChar w:fldCharType="begin"/>
        </w:r>
        <w:r w:rsidRPr="003C44DE" w:rsidDel="00C46C06">
          <w:rPr>
            <w:highlight w:val="yellow"/>
          </w:rPr>
          <w:delInstrText xml:space="preserve"> XE "Storage subpool" </w:delInstrText>
        </w:r>
        <w:r w:rsidRPr="003C44DE" w:rsidDel="00C46C06">
          <w:rPr>
            <w:highlight w:val="yellow"/>
            <w:u w:val="single"/>
          </w:rPr>
          <w:fldChar w:fldCharType="end"/>
        </w:r>
        <w:r w:rsidRPr="003C44DE" w:rsidDel="00C46C06">
          <w:rPr>
            <w:highlight w:val="yellow"/>
          </w:rPr>
          <w:delText xml:space="preserve"> where possible</w:delText>
        </w:r>
        <w:commentRangeEnd w:id="1631"/>
        <w:r w:rsidR="004E6243" w:rsidDel="00C46C06">
          <w:rPr>
            <w:rStyle w:val="CommentReference"/>
          </w:rPr>
          <w:commentReference w:id="1631"/>
        </w:r>
        <w:r w:rsidRPr="003C44DE" w:rsidDel="00C46C06">
          <w:rPr>
            <w:highlight w:val="yellow"/>
          </w:rPr>
          <w:delText>.</w:delText>
        </w:r>
      </w:del>
    </w:p>
    <w:p w14:paraId="76F3A451" w14:textId="77777777" w:rsidR="004C770C" w:rsidRDefault="004C770C" w:rsidP="003B5D87">
      <w:pPr>
        <w:pStyle w:val="ListParagraph"/>
        <w:numPr>
          <w:ilvl w:val="0"/>
          <w:numId w:val="307"/>
        </w:numPr>
        <w:spacing w:before="120" w:after="120" w:line="240" w:lineRule="auto"/>
      </w:pPr>
      <w:r>
        <w:t xml:space="preserve">Use controlled types and reference counting to implement explicit storage management systems that cannot have storage leaks. </w:t>
      </w:r>
    </w:p>
    <w:p w14:paraId="7BF3BBD2" w14:textId="77777777" w:rsidR="00EA4501" w:rsidRDefault="00EA4501" w:rsidP="003B5D87">
      <w:pPr>
        <w:pStyle w:val="ListParagraph"/>
        <w:numPr>
          <w:ilvl w:val="0"/>
          <w:numId w:val="307"/>
        </w:numPr>
        <w:spacing w:before="120" w:after="120" w:line="240" w:lineRule="auto"/>
      </w:pPr>
      <w:r>
        <w:t>Declare access types in a nested scope where possible.</w:t>
      </w:r>
    </w:p>
    <w:p w14:paraId="507965FE" w14:textId="77777777" w:rsidR="004C770C" w:rsidRDefault="004C770C" w:rsidP="003B5D87">
      <w:pPr>
        <w:pStyle w:val="ListParagraph"/>
        <w:numPr>
          <w:ilvl w:val="0"/>
          <w:numId w:val="307"/>
        </w:numPr>
        <w:spacing w:before="120" w:after="120" w:line="240" w:lineRule="auto"/>
      </w:pPr>
      <w:r>
        <w:t>Use a completely static model where all storage is allocated from global memory and explicitly managed under program control.</w:t>
      </w:r>
    </w:p>
    <w:p w14:paraId="5C4AA11B" w14:textId="77777777" w:rsidR="004C770C" w:rsidRDefault="003C44DE" w:rsidP="004C770C">
      <w:pPr>
        <w:pStyle w:val="Heading2"/>
      </w:pPr>
      <w:bookmarkStart w:id="1633" w:name="_Toc358896525"/>
      <w:bookmarkStart w:id="1634" w:name="_Toc508619052"/>
      <w:r w:rsidRPr="003C44DE">
        <w:t>6.</w:t>
      </w:r>
      <w:ins w:id="1635" w:author="Joyce L Tokar" w:date="2017-06-19T05:54:00Z">
        <w:r w:rsidRPr="003C44DE">
          <w:t>40</w:t>
        </w:r>
      </w:ins>
      <w:del w:id="1636" w:author="Joyce L Tokar" w:date="2017-06-19T05:54:00Z">
        <w:r w:rsidRPr="003C44DE">
          <w:delText>4</w:delText>
        </w:r>
      </w:del>
      <w:del w:id="1637" w:author="Joyce L Tokar" w:date="2017-06-07T12:33:00Z">
        <w:r w:rsidRPr="003C44DE">
          <w:delText>0</w:delText>
        </w:r>
      </w:del>
      <w:r w:rsidRPr="003C44DE">
        <w:t xml:space="preserve"> Templates and Generics [SYM]</w:t>
      </w:r>
      <w:bookmarkEnd w:id="1633"/>
      <w:bookmarkEnd w:id="1634"/>
      <w:r w:rsidRPr="003C44DE">
        <w:fldChar w:fldCharType="begin"/>
      </w:r>
      <w:r w:rsidRPr="003C44DE">
        <w:instrText xml:space="preserve"> XE "SYM – Templates and Generics" </w:instrText>
      </w:r>
      <w:r w:rsidRPr="003C44DE">
        <w:fldChar w:fldCharType="end"/>
      </w:r>
      <w:r w:rsidRPr="003C44DE">
        <w:fldChar w:fldCharType="begin"/>
      </w:r>
      <w:r w:rsidRPr="003C44DE">
        <w:instrText xml:space="preserve"> XE "Language Vulnerabilities:Templates and Generics [SYM]" </w:instrText>
      </w:r>
      <w:r w:rsidRPr="003C44DE">
        <w:fldChar w:fldCharType="end"/>
      </w:r>
    </w:p>
    <w:p w14:paraId="36136EDD" w14:textId="77777777" w:rsidR="004C770C" w:rsidRPr="006065E7" w:rsidRDefault="004C770C" w:rsidP="004C770C">
      <w:r>
        <w:rPr>
          <w:lang w:val="en-GB"/>
        </w:rPr>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w:t>
      </w:r>
      <w:r>
        <w:t xml:space="preserve"> this vulnerability is not applicable to Ada as t</w:t>
      </w:r>
      <w:r w:rsidRPr="006065E7">
        <w:t xml:space="preserve">he Ada generics model is based on imposing a contract on the structure and operations of the types that can be used for instantiation. Also, explicit instantiation of the generic is required for each particular type. </w:t>
      </w:r>
    </w:p>
    <w:p w14:paraId="2290D6E6" w14:textId="77777777" w:rsidR="004C770C" w:rsidRPr="006065E7" w:rsidRDefault="004C770C" w:rsidP="004C770C">
      <w:r w:rsidRPr="006065E7">
        <w:t>Therefore, the compiler is able to check the generic body for programming errors, independently of actual instantiations. At each actual instantiation, the compiler will also check that the instantiated type meets all the requirements of the generic</w:t>
      </w:r>
      <w:r>
        <w:t xml:space="preserve"> contract.</w:t>
      </w:r>
    </w:p>
    <w:p w14:paraId="2990FB64" w14:textId="77777777" w:rsidR="004C770C" w:rsidRDefault="004C770C" w:rsidP="004C770C">
      <w:r w:rsidRPr="006065E7">
        <w:t>Ada also does not allow for ‘special case’ generics for a particular type, therefore behavio</w:t>
      </w:r>
      <w:r>
        <w:t>u</w:t>
      </w:r>
      <w:r w:rsidRPr="006065E7">
        <w:t>r is consistent for all instantiations.</w:t>
      </w:r>
    </w:p>
    <w:p w14:paraId="3A08E9E5" w14:textId="77777777" w:rsidR="004C770C" w:rsidRDefault="00726AF3" w:rsidP="004C770C">
      <w:pPr>
        <w:pStyle w:val="Heading2"/>
      </w:pPr>
      <w:bookmarkStart w:id="1638" w:name="_Ref336414406"/>
      <w:bookmarkStart w:id="1639" w:name="_Toc358896526"/>
      <w:bookmarkStart w:id="1640" w:name="_Toc508619053"/>
      <w:r>
        <w:t>6</w:t>
      </w:r>
      <w:r w:rsidR="009E501C">
        <w:t>.</w:t>
      </w:r>
      <w:r w:rsidR="004C770C">
        <w:t>4</w:t>
      </w:r>
      <w:ins w:id="1641" w:author="Joyce L Tokar" w:date="2017-06-19T05:55:00Z">
        <w:r w:rsidR="001E7506">
          <w:t>1</w:t>
        </w:r>
      </w:ins>
      <w:del w:id="1642" w:author="Joyce L Tokar" w:date="2017-06-07T12:40:00Z">
        <w:r w:rsidR="00015334" w:rsidDel="00150630">
          <w:delText>1</w:delText>
        </w:r>
      </w:del>
      <w:r w:rsidR="00074057">
        <w:t xml:space="preserve"> </w:t>
      </w:r>
      <w:r w:rsidR="004C770C">
        <w:t>Inheritance [RIP]</w:t>
      </w:r>
      <w:bookmarkEnd w:id="1638"/>
      <w:bookmarkEnd w:id="1639"/>
      <w:bookmarkEnd w:id="1640"/>
      <w:r w:rsidR="003C44DE">
        <w:fldChar w:fldCharType="begin"/>
      </w:r>
      <w:r w:rsidR="005324E3">
        <w:instrText xml:space="preserve"> XE "</w:instrText>
      </w:r>
      <w:r w:rsidR="005324E3" w:rsidRPr="00AE61E5">
        <w:instrText>RIP</w:instrText>
      </w:r>
      <w:r w:rsidR="00EB0723">
        <w:instrText xml:space="preserve"> </w:instrText>
      </w:r>
      <w:r w:rsidR="005324E3">
        <w:instrText>–</w:instrText>
      </w:r>
      <w:r w:rsidR="005324E3" w:rsidRPr="00AE61E5">
        <w:instrText xml:space="preserve"> Inheritance</w:instrText>
      </w:r>
      <w:r w:rsidR="005324E3">
        <w:instrText xml:space="preserve">" </w:instrText>
      </w:r>
      <w:r w:rsidR="003C44DE">
        <w:fldChar w:fldCharType="end"/>
      </w:r>
      <w:r w:rsidR="003C44DE">
        <w:fldChar w:fldCharType="begin"/>
      </w:r>
      <w:r w:rsidR="005324E3">
        <w:instrText xml:space="preserve"> XE "</w:instrText>
      </w:r>
      <w:r w:rsidR="005324E3" w:rsidRPr="00D11EAA">
        <w:instrText>Language Vulnerabilities:Inheritance [RIP]</w:instrText>
      </w:r>
      <w:r w:rsidR="005324E3">
        <w:instrText xml:space="preserve">" </w:instrText>
      </w:r>
      <w:r w:rsidR="003C44DE">
        <w:fldChar w:fldCharType="end"/>
      </w:r>
    </w:p>
    <w:p w14:paraId="0301C35F" w14:textId="77777777" w:rsidR="004C770C" w:rsidRDefault="00726AF3" w:rsidP="004C770C">
      <w:pPr>
        <w:pStyle w:val="Heading3"/>
      </w:pPr>
      <w:bookmarkStart w:id="1643" w:name="_Toc508619054"/>
      <w:r>
        <w:t>6</w:t>
      </w:r>
      <w:r w:rsidR="009E501C">
        <w:t>.</w:t>
      </w:r>
      <w:r w:rsidR="004C770C">
        <w:t>4</w:t>
      </w:r>
      <w:ins w:id="1644" w:author="Joyce L Tokar" w:date="2017-06-19T05:55:00Z">
        <w:r w:rsidR="001E7506">
          <w:t>1</w:t>
        </w:r>
      </w:ins>
      <w:del w:id="1645" w:author="Joyce L Tokar" w:date="2017-06-07T12:40:00Z">
        <w:r w:rsidR="0070286D" w:rsidDel="00150630">
          <w:delText>1</w:delText>
        </w:r>
      </w:del>
      <w:r w:rsidR="004C770C">
        <w:t>.1</w:t>
      </w:r>
      <w:r w:rsidR="00074057">
        <w:t xml:space="preserve"> </w:t>
      </w:r>
      <w:r w:rsidR="004C770C">
        <w:t>Applicability to language</w:t>
      </w:r>
      <w:bookmarkEnd w:id="1643"/>
      <w:r w:rsidR="004C770C">
        <w:t xml:space="preserve"> </w:t>
      </w:r>
    </w:p>
    <w:p w14:paraId="75B0CA6E" w14:textId="77777777" w:rsidR="004C770C" w:rsidRDefault="004C770C" w:rsidP="004C770C">
      <w:r>
        <w:t xml:space="preserve">The vulnerability documented in </w:t>
      </w:r>
      <w:r w:rsidR="003B5D87">
        <w:t xml:space="preserve">TR 24772-1 </w:t>
      </w:r>
      <w:del w:id="1646" w:author="Joyce L Tokar" w:date="2018-01-22T15:44:00Z">
        <w:r w:rsidDel="009579D6">
          <w:delText xml:space="preserve">Section </w:delText>
        </w:r>
      </w:del>
      <w:ins w:id="1647" w:author="Joyce L Tokar" w:date="2018-01-22T15:44:00Z">
        <w:r w:rsidR="009579D6">
          <w:t xml:space="preserve">subclause </w:t>
        </w:r>
      </w:ins>
      <w:r>
        <w:t>6.4</w:t>
      </w:r>
      <w:ins w:id="1648" w:author="Joyce L Tokar" w:date="2017-06-19T05:55:00Z">
        <w:r w:rsidR="001E7506">
          <w:t>1</w:t>
        </w:r>
      </w:ins>
      <w:del w:id="1649" w:author="Joyce L Tokar" w:date="2017-06-07T12:42:00Z">
        <w:r w:rsidR="00006274" w:rsidDel="00150630">
          <w:delText>1</w:delText>
        </w:r>
      </w:del>
      <w:r>
        <w:t xml:space="preserve"> applies to Ada. </w:t>
      </w:r>
    </w:p>
    <w:p w14:paraId="1A52E3A3" w14:textId="77777777" w:rsidR="004C770C" w:rsidRDefault="004C770C" w:rsidP="004C770C">
      <w:pPr>
        <w:rPr>
          <w:ins w:id="1650" w:author="Joyce L Tokar" w:date="2017-09-13T09:33:00Z"/>
        </w:rPr>
      </w:pPr>
      <w:r>
        <w:t xml:space="preserve">Ada allows </w:t>
      </w:r>
      <w:r w:rsidR="007C7F65">
        <w:t xml:space="preserve">only </w:t>
      </w:r>
      <w:r>
        <w:t xml:space="preserve">a restricted form of multiple inheritance, where only one of the multiple ancestors (the parent) may </w:t>
      </w:r>
      <w:r w:rsidR="00677DE9">
        <w:t xml:space="preserve">implement </w:t>
      </w:r>
      <w:r>
        <w:t>operations. All other ancestors (interfaces) can only specify the operations’ signature</w:t>
      </w:r>
      <w:ins w:id="1651" w:author="Joyce L Tokar" w:date="2017-09-13T09:33:00Z">
        <w:r w:rsidR="005F1B14">
          <w:t>, and whether the operation must be overridden, or can simply do nothing if never explicitly defined</w:t>
        </w:r>
      </w:ins>
      <w:r>
        <w:t xml:space="preserve">. Therefore, Ada does not suffer from multiple inheritance </w:t>
      </w:r>
      <w:r w:rsidR="007C7F65">
        <w:t xml:space="preserve">related </w:t>
      </w:r>
      <w:r>
        <w:t>vulnerabilities.</w:t>
      </w:r>
    </w:p>
    <w:p w14:paraId="78F3B090" w14:textId="77777777" w:rsidR="005F1B14" w:rsidRDefault="005F1B14" w:rsidP="004C770C">
      <w:ins w:id="1652" w:author="Joyce L Tokar" w:date="2017-09-13T09:34:00Z">
        <w:r>
          <w:t xml:space="preserve">Ada has no preference rules to resolve ambiguities </w:t>
        </w:r>
        <w:r w:rsidR="009579D6">
          <w:t>of calls on primitive operation</w:t>
        </w:r>
        <w:r>
          <w:t>s of tagged types. Hence the related vulnerab</w:t>
        </w:r>
        <w:r w:rsidR="009579D6">
          <w:t xml:space="preserve">ility documented in TR 24772-1 </w:t>
        </w:r>
      </w:ins>
      <w:ins w:id="1653" w:author="Joyce L Tokar" w:date="2018-01-22T15:44:00Z">
        <w:r w:rsidR="009579D6">
          <w:t>subclause</w:t>
        </w:r>
      </w:ins>
      <w:ins w:id="1654" w:author="Joyce L Tokar" w:date="2017-09-13T09:34:00Z">
        <w:r>
          <w:t xml:space="preserve"> 6.41 does not apply to Ada. </w:t>
        </w:r>
      </w:ins>
    </w:p>
    <w:p w14:paraId="37C9880A" w14:textId="77777777" w:rsidR="004C770C" w:rsidRDefault="00726AF3" w:rsidP="004C770C">
      <w:pPr>
        <w:pStyle w:val="Heading3"/>
      </w:pPr>
      <w:bookmarkStart w:id="1655" w:name="_Toc508619055"/>
      <w:r>
        <w:t>6</w:t>
      </w:r>
      <w:r w:rsidR="009E501C">
        <w:t>.</w:t>
      </w:r>
      <w:r w:rsidR="004C770C">
        <w:t>4</w:t>
      </w:r>
      <w:ins w:id="1656" w:author="Joyce L Tokar" w:date="2017-06-19T05:55:00Z">
        <w:r w:rsidR="001E7506">
          <w:t>1</w:t>
        </w:r>
      </w:ins>
      <w:del w:id="1657" w:author="Joyce L Tokar" w:date="2017-06-07T12:40:00Z">
        <w:r w:rsidR="0070286D" w:rsidDel="00150630">
          <w:delText>1</w:delText>
        </w:r>
      </w:del>
      <w:r w:rsidR="004C770C">
        <w:t>.2</w:t>
      </w:r>
      <w:r w:rsidR="00074057">
        <w:t xml:space="preserve"> </w:t>
      </w:r>
      <w:r w:rsidR="004C770C">
        <w:t>Guidance to language users</w:t>
      </w:r>
      <w:bookmarkEnd w:id="1655"/>
      <w:r w:rsidR="004C770C">
        <w:t xml:space="preserve"> </w:t>
      </w:r>
    </w:p>
    <w:p w14:paraId="4974A7B2" w14:textId="77777777" w:rsidR="00652505" w:rsidRDefault="00652505" w:rsidP="004569F6">
      <w:pPr>
        <w:pStyle w:val="ListParagraph"/>
        <w:numPr>
          <w:ilvl w:val="0"/>
          <w:numId w:val="308"/>
        </w:numPr>
        <w:spacing w:before="120" w:after="120" w:line="240" w:lineRule="auto"/>
        <w:rPr>
          <w:ins w:id="1658" w:author="Joyce L Tokar" w:date="2018-02-26T15:59:00Z"/>
        </w:rPr>
      </w:pPr>
      <w:ins w:id="1659" w:author="Joyce L Tokar" w:date="2018-02-26T15:59:00Z">
        <w:r w:rsidRPr="009739AB">
          <w:t>Follow the mitigation mechanisms of subclause 6.</w:t>
        </w:r>
      </w:ins>
      <w:ins w:id="1660" w:author="Joyce L Tokar" w:date="2018-02-26T16:00:00Z">
        <w:r>
          <w:t>41</w:t>
        </w:r>
      </w:ins>
      <w:ins w:id="1661" w:author="Joyce L Tokar" w:date="2018-02-26T15:59:00Z">
        <w:r w:rsidRPr="009739AB">
          <w:t>.5 of TR 24772-1</w:t>
        </w:r>
        <w:r>
          <w:t>.</w:t>
        </w:r>
      </w:ins>
    </w:p>
    <w:p w14:paraId="1B523D1F" w14:textId="77777777" w:rsidR="004569F6" w:rsidRDefault="004C770C" w:rsidP="004569F6">
      <w:pPr>
        <w:pStyle w:val="ListParagraph"/>
        <w:numPr>
          <w:ilvl w:val="0"/>
          <w:numId w:val="308"/>
        </w:numPr>
        <w:spacing w:before="120" w:after="120" w:line="240" w:lineRule="auto"/>
        <w:rPr>
          <w:ins w:id="1662" w:author="Joyce L Tokar" w:date="2017-06-16T02:57:00Z"/>
        </w:rPr>
      </w:pPr>
      <w:r>
        <w:t xml:space="preserve">Use the overriding indicators on potentially inherited subprograms to ensure that the intended </w:t>
      </w:r>
      <w:ins w:id="1663" w:author="Joyce L Tokar" w:date="2017-09-13T09:29:00Z">
        <w:r w:rsidR="005F1B14">
          <w:t>set of operations are overridden,</w:t>
        </w:r>
      </w:ins>
      <w:del w:id="1664" w:author="Joyce L Tokar" w:date="2017-09-13T09:29:00Z">
        <w:r w:rsidDel="005F1B14">
          <w:delText>contract is obeyed</w:delText>
        </w:r>
      </w:del>
      <w:del w:id="1665" w:author="Joyce L Tokar" w:date="2018-01-22T15:45:00Z">
        <w:r w:rsidDel="009579D6">
          <w:delText>,</w:delText>
        </w:r>
      </w:del>
      <w:r>
        <w:t xml:space="preserve"> thus preventing the accidental redefinition or failure to redefine an operation of the parent. </w:t>
      </w:r>
    </w:p>
    <w:p w14:paraId="3CFF7F7D" w14:textId="77777777" w:rsidR="005F1B14" w:rsidRDefault="005F1B14" w:rsidP="005F1B14">
      <w:pPr>
        <w:pStyle w:val="ListParagraph"/>
        <w:numPr>
          <w:ilvl w:val="0"/>
          <w:numId w:val="308"/>
        </w:numPr>
        <w:spacing w:before="120" w:after="120" w:line="240" w:lineRule="auto"/>
        <w:rPr>
          <w:ins w:id="1666" w:author="Joyce L Tokar" w:date="2017-09-13T09:29:00Z"/>
        </w:rPr>
      </w:pPr>
      <w:ins w:id="1667" w:author="Joyce L Tokar" w:date="2017-09-13T09:29:00Z">
        <w:r>
          <w:t>Specify Pre’Class and Post’Class aspects when a primitive operation is initially defined, to indicate the properties of inputs that any overridings must accept, and the properties of outputs that any overridings must produce.</w:t>
        </w:r>
      </w:ins>
    </w:p>
    <w:p w14:paraId="30CAC537" w14:textId="77777777" w:rsidR="004569F6" w:rsidRPr="005F1B14" w:rsidDel="00A26F7C" w:rsidRDefault="004569F6" w:rsidP="005F1B14">
      <w:pPr>
        <w:pStyle w:val="ListParagraph"/>
        <w:numPr>
          <w:ilvl w:val="0"/>
          <w:numId w:val="308"/>
        </w:numPr>
        <w:spacing w:before="120" w:after="120" w:line="240" w:lineRule="auto"/>
        <w:rPr>
          <w:del w:id="1668" w:author="Joyce L Tokar" w:date="2018-01-22T15:52:00Z"/>
        </w:rPr>
      </w:pPr>
    </w:p>
    <w:p w14:paraId="6DFC8A8C" w14:textId="77777777" w:rsidR="004C770C" w:rsidRDefault="004C770C" w:rsidP="003B5D87">
      <w:pPr>
        <w:pStyle w:val="ListParagraph"/>
        <w:numPr>
          <w:ilvl w:val="0"/>
          <w:numId w:val="308"/>
        </w:numPr>
        <w:spacing w:before="120" w:after="120" w:line="240" w:lineRule="auto"/>
      </w:pPr>
      <w:r>
        <w:t xml:space="preserve">Use the mechanisms of mitigation described in </w:t>
      </w:r>
      <w:r w:rsidR="00F26340">
        <w:t>TR 24772-1</w:t>
      </w:r>
      <w:r>
        <w:t>.</w:t>
      </w:r>
    </w:p>
    <w:p w14:paraId="0C5C0636" w14:textId="77777777" w:rsidR="00821DD0" w:rsidRPr="002C6DEF" w:rsidRDefault="003C44DE" w:rsidP="00821DD0">
      <w:pPr>
        <w:pStyle w:val="Heading2"/>
      </w:pPr>
      <w:bookmarkStart w:id="1669" w:name="_Toc508619056"/>
      <w:bookmarkStart w:id="1670" w:name="_Ref336425131"/>
      <w:bookmarkStart w:id="1671" w:name="_Toc358896527"/>
      <w:r w:rsidRPr="003C44DE">
        <w:lastRenderedPageBreak/>
        <w:t>6.42 Violations of the Liskov Substitution  Principle or the Contract Model  [BLP]</w:t>
      </w:r>
      <w:bookmarkEnd w:id="1669"/>
      <w:r w:rsidRPr="003C44DE">
        <w:fldChar w:fldCharType="begin"/>
      </w:r>
      <w:r w:rsidRPr="003C44DE">
        <w:instrText xml:space="preserve"> XE "TRJ – Argument Passing to Library Functions" </w:instrText>
      </w:r>
      <w:r w:rsidRPr="003C44DE">
        <w:fldChar w:fldCharType="end"/>
      </w:r>
      <w:r w:rsidRPr="003C44DE">
        <w:fldChar w:fldCharType="begin"/>
      </w:r>
      <w:r w:rsidRPr="003C44DE">
        <w:instrText xml:space="preserve"> XE "Language Vulnerabilities:Argument Passing to Library Functions [TRJ]" </w:instrText>
      </w:r>
      <w:r w:rsidRPr="003C44DE">
        <w:fldChar w:fldCharType="end"/>
      </w:r>
    </w:p>
    <w:p w14:paraId="41670814" w14:textId="77777777" w:rsidR="00821DD0" w:rsidRPr="002C6DEF" w:rsidRDefault="003C44DE" w:rsidP="00821DD0">
      <w:pPr>
        <w:pStyle w:val="Heading3"/>
      </w:pPr>
      <w:bookmarkStart w:id="1672" w:name="_Toc508619057"/>
      <w:r w:rsidRPr="003C44DE">
        <w:t>6.42.1 Applicability to language</w:t>
      </w:r>
      <w:bookmarkEnd w:id="1672"/>
    </w:p>
    <w:p w14:paraId="28ADC587" w14:textId="77777777" w:rsidR="002C6DEF" w:rsidRDefault="003C44DE" w:rsidP="002C6DEF">
      <w:r w:rsidRPr="003C44DE">
        <w:t>This vulnerability</w:t>
      </w:r>
      <w:r w:rsidR="002C6DEF" w:rsidRPr="002C6DEF">
        <w:t xml:space="preserve"> </w:t>
      </w:r>
      <w:r w:rsidR="002C6DEF">
        <w:t>generally</w:t>
      </w:r>
      <w:r w:rsidRPr="003C44DE">
        <w:t xml:space="preserve"> does apply to Ada</w:t>
      </w:r>
      <w:r w:rsidR="002C6DEF">
        <w:t>, but is mitigated by the language concepts of specified and enforced  pre- and postconditions of methods.</w:t>
      </w:r>
    </w:p>
    <w:p w14:paraId="2D7F92DA" w14:textId="77777777" w:rsidR="00F128DF" w:rsidRDefault="002C6DEF">
      <w:r>
        <w:t xml:space="preserve">When defining one type as a descendant of another and overriding existing primitive operations of the ancestor type, the Liskov Substitution Principle (LSP) argues for ensuring that the important properties of the operations are preserved in the descendant types, according to the rules of </w:t>
      </w:r>
      <w:r w:rsidRPr="00652B16">
        <w:rPr>
          <w:i/>
        </w:rPr>
        <w:t>behavioral subtyping</w:t>
      </w:r>
      <w:r>
        <w:t xml:space="preserve">.  In Ada, this can be enforced by specifying these properties using the Pre’Class and Post’Class aspects when the operation is first defined, to define the relevant pre- and postconditions (respectively) which are to apply to the operations and any overridings.  Run-time checks will be provided by the Ada implementation on all calls of these operations and their overridings, to verify that the inputs provided by the caller satisfy the required preconditions, and that the outputs produced by the operation satisfy the required postconditions.  Ada allows these aspects to be refined in overridings, but only in ways that are consistent with LSP, meaning that the effective class-wide preconditions can only be relaxed in overridings, never made more stringent, and the effective class-wide postconditions can only be tightened, never made looser.  This ensures that if a caller is reaching an operation of a descendant type while being only aware of the Pre’Class and Post’Class aspects of an ancestor operation, any input that satisfies the ancestor Pre’Class will still satisfy the descendant effective Pre’Class, and any output that satisfies the descendant effective Post’Class will also satisfy the ancestor’s Post’Class. </w:t>
      </w:r>
    </w:p>
    <w:p w14:paraId="123181A0" w14:textId="77777777" w:rsidR="00821DD0" w:rsidRPr="002C6DEF" w:rsidRDefault="003C44DE" w:rsidP="00821DD0">
      <w:pPr>
        <w:pStyle w:val="Heading2"/>
      </w:pPr>
      <w:bookmarkStart w:id="1673" w:name="_Toc508619058"/>
      <w:r w:rsidRPr="003C44DE">
        <w:t>6.42.2 Guidance to Language Users</w:t>
      </w:r>
      <w:bookmarkEnd w:id="1673"/>
      <w:r w:rsidR="00821DD0" w:rsidRPr="002C6DEF">
        <w:t xml:space="preserve"> </w:t>
      </w:r>
    </w:p>
    <w:p w14:paraId="10469518" w14:textId="77777777" w:rsidR="00652505" w:rsidRDefault="00652505" w:rsidP="002C6DEF">
      <w:pPr>
        <w:pStyle w:val="ListParagraph"/>
        <w:numPr>
          <w:ilvl w:val="0"/>
          <w:numId w:val="599"/>
        </w:numPr>
      </w:pPr>
      <w:r w:rsidRPr="009739AB">
        <w:t>Follow the mitigation mechanisms of subclause 6.</w:t>
      </w:r>
      <w:r>
        <w:t>42</w:t>
      </w:r>
      <w:r w:rsidRPr="009739AB">
        <w:t>.5 of TR 24772-1</w:t>
      </w:r>
      <w:r>
        <w:t>.</w:t>
      </w:r>
    </w:p>
    <w:p w14:paraId="7ED27582" w14:textId="77777777" w:rsidR="002C6DEF" w:rsidRDefault="002C6DEF" w:rsidP="002C6DEF">
      <w:pPr>
        <w:pStyle w:val="ListParagraph"/>
        <w:numPr>
          <w:ilvl w:val="0"/>
          <w:numId w:val="599"/>
        </w:numPr>
      </w:pPr>
      <w:r>
        <w:t>Specify Pre’Class and ‘Post’Class for all primitive operations of tagged types.</w:t>
      </w:r>
    </w:p>
    <w:p w14:paraId="6AF2FA7A" w14:textId="77777777" w:rsidR="00821DD0" w:rsidRPr="00B21803" w:rsidRDefault="003C44DE" w:rsidP="00821DD0">
      <w:pPr>
        <w:pStyle w:val="Heading2"/>
      </w:pPr>
      <w:bookmarkStart w:id="1674" w:name="_Toc508619059"/>
      <w:r w:rsidRPr="003C44DE">
        <w:t>6.43 Redispatching [PPH]</w:t>
      </w:r>
      <w:bookmarkEnd w:id="1674"/>
      <w:r w:rsidRPr="003C44DE">
        <w:fldChar w:fldCharType="begin"/>
      </w:r>
      <w:r w:rsidRPr="003C44DE">
        <w:instrText xml:space="preserve"> XE "TRJ – Argument Passing to Library Functions" </w:instrText>
      </w:r>
      <w:r w:rsidRPr="003C44DE">
        <w:fldChar w:fldCharType="end"/>
      </w:r>
      <w:r w:rsidRPr="003C44DE">
        <w:fldChar w:fldCharType="begin"/>
      </w:r>
      <w:r w:rsidRPr="003C44DE">
        <w:instrText xml:space="preserve"> XE "Language Vulnerabilities:Argument Passing to Library Functions [TRJ]" </w:instrText>
      </w:r>
      <w:r w:rsidRPr="003C44DE">
        <w:fldChar w:fldCharType="end"/>
      </w:r>
    </w:p>
    <w:p w14:paraId="06801D13" w14:textId="77777777" w:rsidR="00821DD0" w:rsidRPr="00B21803" w:rsidRDefault="003C44DE" w:rsidP="00821DD0">
      <w:pPr>
        <w:pStyle w:val="Heading3"/>
      </w:pPr>
      <w:bookmarkStart w:id="1675" w:name="_Toc508619060"/>
      <w:r w:rsidRPr="003C44DE">
        <w:t>6.43.1 Applicability to language</w:t>
      </w:r>
      <w:bookmarkEnd w:id="1675"/>
    </w:p>
    <w:p w14:paraId="7BE81407" w14:textId="77777777" w:rsidR="00F128DF" w:rsidRDefault="003C44DE">
      <w:r w:rsidRPr="003C44DE">
        <w:t xml:space="preserve">The default behavior </w:t>
      </w:r>
      <w:r w:rsidR="00B21803">
        <w:t>of the relevant calls</w:t>
      </w:r>
      <w:r w:rsidR="00B21803" w:rsidRPr="00980F69">
        <w:t xml:space="preserve"> </w:t>
      </w:r>
      <w:r w:rsidRPr="003C44DE">
        <w:t>is non-dispatching</w:t>
      </w:r>
      <w:r w:rsidR="00B21803">
        <w:t xml:space="preserve"> in Ada</w:t>
      </w:r>
      <w:r w:rsidRPr="003C44DE">
        <w:t>.  But,</w:t>
      </w:r>
      <w:r w:rsidR="00B21803">
        <w:t xml:space="preserve"> upon explicitly coding a redispatching call,</w:t>
      </w:r>
      <w:r w:rsidRPr="003C44DE">
        <w:t xml:space="preserve"> this vulnerability may occur.</w:t>
      </w:r>
    </w:p>
    <w:p w14:paraId="11553E3E" w14:textId="77777777" w:rsidR="00B21803" w:rsidRDefault="00B21803" w:rsidP="00B21803">
      <w:r>
        <w:t xml:space="preserve">Ada distinguishes between a specific type </w:t>
      </w:r>
      <w:r w:rsidR="003C44DE" w:rsidRPr="003C44DE">
        <w:rPr>
          <w:rFonts w:ascii="Times New Roman" w:hAnsi="Times New Roman" w:cs="Times New Roman"/>
        </w:rPr>
        <w:t xml:space="preserve">T </w:t>
      </w:r>
      <w:r>
        <w:t xml:space="preserve">and a class-wide type </w:t>
      </w:r>
      <w:r w:rsidR="003C44DE" w:rsidRPr="003C44DE">
        <w:rPr>
          <w:rFonts w:ascii="Times New Roman" w:hAnsi="Times New Roman" w:cs="Times New Roman"/>
        </w:rPr>
        <w:t>T’Class</w:t>
      </w:r>
      <w:r>
        <w:t>.  If dispatching is being performed within a routine on a particular formal parameter, it is preferable that the parameter be declared as class-wide to document this internal use of dispatching.  Ada permits an explicit conversion from a specific type to a class-wide type to perform re-dispatching, but this should be avoided when possible, and documented explicitly when necessary.</w:t>
      </w:r>
    </w:p>
    <w:p w14:paraId="0E418101" w14:textId="77777777" w:rsidR="00821DD0" w:rsidRPr="00B21803" w:rsidRDefault="003C44DE" w:rsidP="00821DD0">
      <w:pPr>
        <w:pStyle w:val="Heading2"/>
      </w:pPr>
      <w:bookmarkStart w:id="1676" w:name="_Toc508619061"/>
      <w:r w:rsidRPr="003C44DE">
        <w:t>6.43.2 Guidance to Language Users</w:t>
      </w:r>
      <w:bookmarkEnd w:id="1676"/>
      <w:r w:rsidR="00821DD0" w:rsidRPr="00B21803">
        <w:t xml:space="preserve"> </w:t>
      </w:r>
    </w:p>
    <w:p w14:paraId="01FECAD9" w14:textId="77777777" w:rsidR="00F128DF" w:rsidRDefault="00652505" w:rsidP="00C46C06">
      <w:pPr>
        <w:pStyle w:val="ListParagraph"/>
        <w:numPr>
          <w:ilvl w:val="0"/>
          <w:numId w:val="600"/>
        </w:numPr>
      </w:pPr>
      <w:r w:rsidRPr="009739AB">
        <w:t>Follow the mitigation mechanisms of subclause 6.</w:t>
      </w:r>
      <w:r>
        <w:t>43</w:t>
      </w:r>
      <w:r w:rsidRPr="009739AB">
        <w:t>.5 of TR 24772-1</w:t>
      </w:r>
      <w:r>
        <w:t>.</w:t>
      </w:r>
      <w:r w:rsidR="003C44DE" w:rsidRPr="003C44DE">
        <w:t>.</w:t>
      </w:r>
    </w:p>
    <w:p w14:paraId="26B8A540" w14:textId="77777777" w:rsidR="00F128DF" w:rsidRDefault="00B21803">
      <w:pPr>
        <w:pStyle w:val="ListParagraph"/>
        <w:numPr>
          <w:ilvl w:val="0"/>
          <w:numId w:val="600"/>
        </w:numPr>
      </w:pPr>
      <w:r w:rsidRPr="00B21803">
        <w:t>If redispatching is necessary, document the behaviour explicitly.</w:t>
      </w:r>
    </w:p>
    <w:p w14:paraId="14A8477F" w14:textId="77777777" w:rsidR="00821DD0" w:rsidRPr="00A57A04" w:rsidRDefault="003C44DE" w:rsidP="00B21803">
      <w:pPr>
        <w:pStyle w:val="Heading2"/>
      </w:pPr>
      <w:bookmarkStart w:id="1677" w:name="_6.44_Polymorphic_variables"/>
      <w:bookmarkStart w:id="1678" w:name="_Toc508619062"/>
      <w:bookmarkEnd w:id="1677"/>
      <w:r w:rsidRPr="003C44DE">
        <w:lastRenderedPageBreak/>
        <w:t>6.44 Polymorphic variables [BKK]</w:t>
      </w:r>
      <w:bookmarkEnd w:id="1678"/>
      <w:r w:rsidRPr="003C44DE">
        <w:fldChar w:fldCharType="begin"/>
      </w:r>
      <w:r w:rsidRPr="003C44DE">
        <w:instrText xml:space="preserve"> XE "TRJ – Argument Passing to Library Functions" </w:instrText>
      </w:r>
      <w:r w:rsidRPr="003C44DE">
        <w:fldChar w:fldCharType="end"/>
      </w:r>
      <w:r w:rsidRPr="003C44DE">
        <w:fldChar w:fldCharType="begin"/>
      </w:r>
      <w:r w:rsidRPr="003C44DE">
        <w:instrText xml:space="preserve"> XE "Language Vulnerabilities:Argument Passing to Library Functions [TRJ]" </w:instrText>
      </w:r>
      <w:r w:rsidRPr="003C44DE">
        <w:fldChar w:fldCharType="end"/>
      </w:r>
    </w:p>
    <w:p w14:paraId="16CB82F2" w14:textId="77777777" w:rsidR="00821DD0" w:rsidRPr="00A57A04" w:rsidRDefault="003C44DE" w:rsidP="00821DD0">
      <w:pPr>
        <w:pStyle w:val="Heading3"/>
      </w:pPr>
      <w:bookmarkStart w:id="1679" w:name="_Toc508619063"/>
      <w:r w:rsidRPr="003C44DE">
        <w:t>6.44.1 Applicability to language</w:t>
      </w:r>
      <w:bookmarkEnd w:id="1679"/>
    </w:p>
    <w:p w14:paraId="186B2D0C" w14:textId="77777777" w:rsidR="00F128DF" w:rsidRDefault="003C44DE">
      <w:r w:rsidRPr="003C44DE">
        <w:t>Th</w:t>
      </w:r>
      <w:r w:rsidR="00A57A04">
        <w:t>e</w:t>
      </w:r>
      <w:r w:rsidRPr="003C44DE">
        <w:t xml:space="preserve"> vulnerabilit</w:t>
      </w:r>
      <w:r w:rsidR="00A57A04">
        <w:t>ies related to upcasts</w:t>
      </w:r>
      <w:r w:rsidRPr="003C44DE">
        <w:t xml:space="preserve"> apply to Ada.</w:t>
      </w:r>
    </w:p>
    <w:p w14:paraId="62ABE280" w14:textId="77777777" w:rsidR="00A57A04" w:rsidRDefault="00A57A04" w:rsidP="00A57A04">
      <w:r>
        <w:t xml:space="preserve">The vulnerabilities related to unsafe casts do not apply to Ada, except when </w:t>
      </w:r>
      <w:r w:rsidRPr="00262A7C">
        <w:rPr>
          <w:lang w:val="en-GB"/>
        </w:rPr>
        <w:t>unsafe programming</w:t>
      </w:r>
      <w:r w:rsidR="003C44DE">
        <w:rPr>
          <w:rFonts w:cs="Arial"/>
          <w:szCs w:val="20"/>
          <w:u w:val="single"/>
        </w:rPr>
        <w:fldChar w:fldCharType="begin"/>
      </w:r>
      <w:r>
        <w:instrText xml:space="preserve"> XE "</w:instrText>
      </w:r>
      <w:r w:rsidRPr="00E559DA">
        <w:rPr>
          <w:rFonts w:cs="Arial"/>
          <w:szCs w:val="20"/>
        </w:rPr>
        <w:instrText>Unsafe Programming</w:instrText>
      </w:r>
      <w:r>
        <w:instrText xml:space="preserve">" </w:instrText>
      </w:r>
      <w:r w:rsidR="003C44DE">
        <w:rPr>
          <w:rFonts w:cs="Arial"/>
          <w:szCs w:val="20"/>
          <w:u w:val="single"/>
        </w:rPr>
        <w:fldChar w:fldCharType="end"/>
      </w:r>
      <w:r>
        <w:rPr>
          <w:lang w:val="en-GB"/>
        </w:rPr>
        <w:t xml:space="preserve"> (see </w:t>
      </w:r>
      <w:hyperlink w:anchor="_4_Language_concepts" w:history="1">
        <w:r w:rsidRPr="003F5624">
          <w:rPr>
            <w:rStyle w:val="Hyperlink"/>
            <w:lang w:val="en-GB"/>
          </w:rPr>
          <w:t>4 Language concepts</w:t>
        </w:r>
        <w:r w:rsidR="003C44DE">
          <w:rPr>
            <w:rStyle w:val="Hyperlink"/>
            <w:lang w:val="en-GB"/>
          </w:rPr>
          <w:fldChar w:fldCharType="begin"/>
        </w:r>
        <w:r>
          <w:instrText xml:space="preserve"> XE "Language concepts" </w:instrText>
        </w:r>
        <w:r w:rsidR="003C44DE">
          <w:rPr>
            <w:rStyle w:val="Hyperlink"/>
            <w:lang w:val="en-GB"/>
          </w:rPr>
          <w:fldChar w:fldCharType="end"/>
        </w:r>
      </w:hyperlink>
      <w:r>
        <w:rPr>
          <w:lang w:val="en-GB"/>
        </w:rPr>
        <w:t>) is used. The vulnerabilities related to downcasts are mitigated, as run-times checks identify faulty uses.</w:t>
      </w:r>
    </w:p>
    <w:p w14:paraId="771D2ABA" w14:textId="77777777" w:rsidR="00A57A04" w:rsidRPr="00A07498" w:rsidRDefault="00A57A04" w:rsidP="00A57A04">
      <w:r>
        <w:t>Ada checks all conversions to descendant tagged types (</w:t>
      </w:r>
      <w:r>
        <w:rPr>
          <w:i/>
        </w:rPr>
        <w:t>downward</w:t>
      </w:r>
      <w:r>
        <w:t xml:space="preserve"> conversions) to be sure the run-time </w:t>
      </w:r>
      <w:r>
        <w:rPr>
          <w:i/>
        </w:rPr>
        <w:t>tag</w:t>
      </w:r>
      <w:r>
        <w:t xml:space="preserve"> of the object being converted matches that of the target type, or one of its descendants.  To avoid the failure of such a </w:t>
      </w:r>
      <w:r w:rsidRPr="00D51C2F">
        <w:rPr>
          <w:i/>
        </w:rPr>
        <w:t>tag check</w:t>
      </w:r>
      <w:r>
        <w:t xml:space="preserve">, the programmer should use a class-wide membership test (“Obj in Target’Class”) or rely on a dispatching call to perform the appropriate </w:t>
      </w:r>
      <w:r>
        <w:rPr>
          <w:i/>
        </w:rPr>
        <w:t xml:space="preserve">downward </w:t>
      </w:r>
      <w:r>
        <w:t>conversion implicitly.</w:t>
      </w:r>
    </w:p>
    <w:p w14:paraId="34FD26CB" w14:textId="77777777" w:rsidR="00A57A04" w:rsidRDefault="00A57A04" w:rsidP="00A57A04">
      <w:r>
        <w:t xml:space="preserve">Although conversions </w:t>
      </w:r>
      <w:r>
        <w:rPr>
          <w:i/>
        </w:rPr>
        <w:t>up</w:t>
      </w:r>
      <w:r>
        <w:t xml:space="preserve"> to ancestors are always </w:t>
      </w:r>
      <w:r w:rsidRPr="00D51C2F">
        <w:rPr>
          <w:i/>
        </w:rPr>
        <w:t>structurally</w:t>
      </w:r>
      <w:r>
        <w:t xml:space="preserve"> safe (</w:t>
      </w:r>
      <w:r>
        <w:rPr>
          <w:i/>
        </w:rPr>
        <w:t>upward</w:t>
      </w:r>
      <w:r>
        <w:t xml:space="preserve"> conversions), in that the ancestor has a subset of the data components of any descendant, a conversion to a </w:t>
      </w:r>
      <w:r w:rsidRPr="00D51C2F">
        <w:rPr>
          <w:i/>
        </w:rPr>
        <w:t>specific</w:t>
      </w:r>
      <w:r>
        <w:t xml:space="preserve"> (as opposed to </w:t>
      </w:r>
      <w:r w:rsidRPr="00D51C2F">
        <w:rPr>
          <w:i/>
        </w:rPr>
        <w:t>class-wide</w:t>
      </w:r>
      <w:r>
        <w:t xml:space="preserve">) ancestor type might violate semantic requirements of the descendant type, particularly if the descendant type is a private extension of the ancestor and has certain desired relationships between components of the extension and those inherited from the ancestor.  By specifying a </w:t>
      </w:r>
      <w:r w:rsidR="003C44DE" w:rsidRPr="003C44DE">
        <w:rPr>
          <w:rFonts w:ascii="Times New Roman" w:hAnsi="Times New Roman" w:cs="Times New Roman"/>
        </w:rPr>
        <w:t>Type_Invariant</w:t>
      </w:r>
      <w:r>
        <w:t xml:space="preserve"> aspect on a private extension, the programmer can ensure that the semantic requirements of the private extension, as captured by the type invariant, are preserved across such conversions to an ancestor specific type, in that they are re-checked after the construct manipulating the upward conversion is complete.</w:t>
      </w:r>
    </w:p>
    <w:p w14:paraId="6EC61216" w14:textId="77777777" w:rsidR="00821DD0" w:rsidRPr="00A57A04" w:rsidRDefault="003C44DE" w:rsidP="004C770C">
      <w:pPr>
        <w:pStyle w:val="Heading2"/>
      </w:pPr>
      <w:bookmarkStart w:id="1680" w:name="_Toc508619064"/>
      <w:r w:rsidRPr="003C44DE">
        <w:t>6.44.2 Guidance to Language Users</w:t>
      </w:r>
      <w:bookmarkEnd w:id="1680"/>
      <w:r w:rsidR="00821DD0" w:rsidRPr="00A57A04">
        <w:t xml:space="preserve"> </w:t>
      </w:r>
    </w:p>
    <w:p w14:paraId="3FB0B5C0" w14:textId="77777777" w:rsidR="00F128DF" w:rsidRDefault="00C86C87">
      <w:pPr>
        <w:pStyle w:val="ListParagraph"/>
        <w:numPr>
          <w:ilvl w:val="0"/>
          <w:numId w:val="602"/>
        </w:numPr>
      </w:pPr>
      <w:r w:rsidRPr="009739AB">
        <w:t>Follow the mitigation mechanisms of subclause 6.</w:t>
      </w:r>
      <w:r>
        <w:t>44</w:t>
      </w:r>
      <w:r w:rsidRPr="009739AB">
        <w:t>.5 of TR 24772-1</w:t>
      </w:r>
      <w:r>
        <w:t>.</w:t>
      </w:r>
    </w:p>
    <w:p w14:paraId="793965FB" w14:textId="77777777" w:rsidR="00F128DF" w:rsidRDefault="00A57A04">
      <w:pPr>
        <w:pStyle w:val="ListParagraph"/>
        <w:numPr>
          <w:ilvl w:val="0"/>
          <w:numId w:val="602"/>
        </w:numPr>
      </w:pPr>
      <w:r>
        <w:t>Preceed downcasts by a class-wide membership test as needed to avoid possible exceptions.</w:t>
      </w:r>
    </w:p>
    <w:p w14:paraId="2A0A4938" w14:textId="77777777" w:rsidR="00F128DF" w:rsidRDefault="00A57A04">
      <w:pPr>
        <w:pStyle w:val="ListParagraph"/>
        <w:numPr>
          <w:ilvl w:val="0"/>
          <w:numId w:val="601"/>
        </w:numPr>
      </w:pPr>
      <w:r>
        <w:t>Use type invariants where allowed to detect semantic violations caused by upcasts.</w:t>
      </w:r>
    </w:p>
    <w:p w14:paraId="67A7A6B5" w14:textId="77777777" w:rsidR="004C770C" w:rsidRDefault="00726AF3" w:rsidP="004C770C">
      <w:pPr>
        <w:pStyle w:val="Heading2"/>
      </w:pPr>
      <w:bookmarkStart w:id="1681" w:name="_Toc508619065"/>
      <w:r>
        <w:t>6</w:t>
      </w:r>
      <w:r w:rsidR="009E501C">
        <w:t>.</w:t>
      </w:r>
      <w:r w:rsidR="004C770C">
        <w:t>4</w:t>
      </w:r>
      <w:ins w:id="1682" w:author="Joyce L Tokar" w:date="2017-06-19T05:57:00Z">
        <w:r w:rsidR="001E7506">
          <w:t>5</w:t>
        </w:r>
      </w:ins>
      <w:del w:id="1683" w:author="Joyce L Tokar" w:date="2017-06-07T12:43:00Z">
        <w:r w:rsidR="0070286D" w:rsidDel="00821DD0">
          <w:delText>2</w:delText>
        </w:r>
      </w:del>
      <w:r w:rsidR="00074057">
        <w:t xml:space="preserve"> </w:t>
      </w:r>
      <w:r w:rsidR="004C770C">
        <w:t>Extra Intrinsics [LRM]</w:t>
      </w:r>
      <w:bookmarkEnd w:id="1670"/>
      <w:bookmarkEnd w:id="1671"/>
      <w:bookmarkEnd w:id="1681"/>
      <w:r w:rsidR="003C44DE">
        <w:fldChar w:fldCharType="begin"/>
      </w:r>
      <w:r w:rsidR="003B0E71">
        <w:instrText xml:space="preserve"> XE "</w:instrText>
      </w:r>
      <w:r w:rsidR="003B0E71" w:rsidRPr="00482409">
        <w:instrText>LRM</w:instrText>
      </w:r>
      <w:r w:rsidR="00EB0723">
        <w:instrText xml:space="preserve"> </w:instrText>
      </w:r>
      <w:r w:rsidR="003B0E71">
        <w:instrText>–</w:instrText>
      </w:r>
      <w:r w:rsidR="003B0E71" w:rsidRPr="00482409">
        <w:instrText xml:space="preserve"> </w:instrText>
      </w:r>
      <w:r w:rsidR="00EB0723">
        <w:instrText>Extra Intrinsics</w:instrText>
      </w:r>
      <w:r w:rsidR="003B0E71">
        <w:instrText xml:space="preserve">" </w:instrText>
      </w:r>
      <w:r w:rsidR="003C44DE">
        <w:fldChar w:fldCharType="end"/>
      </w:r>
      <w:r w:rsidR="003C44DE">
        <w:fldChar w:fldCharType="begin"/>
      </w:r>
      <w:r w:rsidR="005324E3">
        <w:instrText xml:space="preserve"> XE "</w:instrText>
      </w:r>
      <w:r w:rsidR="005324E3" w:rsidRPr="000E43B9">
        <w:instrText>Language Vulnerabilities:Extra Intrinsics [LRM]</w:instrText>
      </w:r>
      <w:r w:rsidR="005324E3">
        <w:instrText xml:space="preserve">" </w:instrText>
      </w:r>
      <w:r w:rsidR="003C44DE">
        <w:fldChar w:fldCharType="end"/>
      </w:r>
    </w:p>
    <w:p w14:paraId="25B364E4" w14:textId="77777777" w:rsidR="004C770C" w:rsidRDefault="004C770C" w:rsidP="004C770C">
      <w:r>
        <w:t>The vulnerability does not apply to Ada, because all subprograms, whether intrinsic or not, belong to the same name space. This means that all subprograms must be explicitly declared, and the same name resolution rules apply to all of them, whether they are predefined or user-defined. If two subprograms with the same name and signature are visible (that is to say nameable) at the same place in a program, then a call using that name will be rejected as ambiguous by the compiler, and the programmer will have to specify (for example</w:t>
      </w:r>
      <w:r w:rsidR="00677DE9">
        <w:t>,</w:t>
      </w:r>
      <w:r>
        <w:t xml:space="preserve"> by means of a</w:t>
      </w:r>
      <w:r w:rsidR="00677DE9">
        <w:t>n</w:t>
      </w:r>
      <w:r>
        <w:t xml:space="preserve"> </w:t>
      </w:r>
      <w:r w:rsidR="00677DE9">
        <w:t xml:space="preserve">expanded </w:t>
      </w:r>
      <w:r>
        <w:t>name) which subprogram is meant.</w:t>
      </w:r>
    </w:p>
    <w:p w14:paraId="6E325152" w14:textId="77777777" w:rsidR="004C770C" w:rsidRDefault="00726AF3" w:rsidP="004C770C">
      <w:pPr>
        <w:pStyle w:val="Heading2"/>
      </w:pPr>
      <w:bookmarkStart w:id="1684" w:name="_Ref336414420"/>
      <w:bookmarkStart w:id="1685" w:name="_Toc358896528"/>
      <w:bookmarkStart w:id="1686" w:name="_Toc508619066"/>
      <w:r>
        <w:t>6</w:t>
      </w:r>
      <w:r w:rsidR="009E501C">
        <w:t>.</w:t>
      </w:r>
      <w:r w:rsidR="004C770C">
        <w:t>4</w:t>
      </w:r>
      <w:ins w:id="1687" w:author="Joyce L Tokar" w:date="2017-06-19T05:57:00Z">
        <w:r w:rsidR="001E7506">
          <w:t>6</w:t>
        </w:r>
      </w:ins>
      <w:del w:id="1688" w:author="Joyce L Tokar" w:date="2017-06-07T12:51:00Z">
        <w:r w:rsidR="0070286D" w:rsidDel="00821DD0">
          <w:delText>3</w:delText>
        </w:r>
      </w:del>
      <w:r w:rsidR="00074057">
        <w:t xml:space="preserve"> </w:t>
      </w:r>
      <w:r w:rsidR="004C770C" w:rsidRPr="00ED6859">
        <w:t>Argument Passing to Library Functions [TRJ]</w:t>
      </w:r>
      <w:bookmarkEnd w:id="1684"/>
      <w:bookmarkEnd w:id="1685"/>
      <w:bookmarkEnd w:id="1686"/>
      <w:r w:rsidR="003C44DE">
        <w:fldChar w:fldCharType="begin"/>
      </w:r>
      <w:r w:rsidR="003B0E71">
        <w:instrText xml:space="preserve"> XE "</w:instrText>
      </w:r>
      <w:r w:rsidR="003B0E71" w:rsidRPr="00F90069">
        <w:instrText>TRJ</w:instrText>
      </w:r>
      <w:r w:rsidR="00EB0723">
        <w:instrText xml:space="preserve"> </w:instrText>
      </w:r>
      <w:r w:rsidR="003B0E71">
        <w:instrText>–</w:instrText>
      </w:r>
      <w:r w:rsidR="003B0E71" w:rsidRPr="00F90069">
        <w:instrText xml:space="preserve"> </w:instrText>
      </w:r>
      <w:r w:rsidR="00EB0723">
        <w:instrText>Argument Passing to Library Functions</w:instrText>
      </w:r>
      <w:r w:rsidR="003B0E71">
        <w:instrText xml:space="preserve">" </w:instrText>
      </w:r>
      <w:r w:rsidR="003C44DE">
        <w:fldChar w:fldCharType="end"/>
      </w:r>
      <w:r w:rsidR="003C44DE">
        <w:fldChar w:fldCharType="begin"/>
      </w:r>
      <w:r w:rsidR="003B0E71">
        <w:instrText xml:space="preserve"> XE "</w:instrText>
      </w:r>
      <w:r w:rsidR="003B0E71" w:rsidRPr="00A6773B">
        <w:instrText>Language Vulnerabilities:Argument Passing to Library Functions [TRJ]</w:instrText>
      </w:r>
      <w:r w:rsidR="003B0E71">
        <w:instrText xml:space="preserve">" </w:instrText>
      </w:r>
      <w:r w:rsidR="003C44DE">
        <w:fldChar w:fldCharType="end"/>
      </w:r>
    </w:p>
    <w:p w14:paraId="1B66B678" w14:textId="77777777" w:rsidR="004C770C" w:rsidRDefault="00726AF3" w:rsidP="004C770C">
      <w:pPr>
        <w:pStyle w:val="Heading3"/>
      </w:pPr>
      <w:bookmarkStart w:id="1689" w:name="_Toc508619067"/>
      <w:r>
        <w:t>6</w:t>
      </w:r>
      <w:r w:rsidR="009E501C">
        <w:t>.</w:t>
      </w:r>
      <w:r w:rsidR="004C770C">
        <w:t>4</w:t>
      </w:r>
      <w:ins w:id="1690" w:author="Joyce L Tokar" w:date="2017-06-19T05:57:00Z">
        <w:r w:rsidR="001E7506">
          <w:t>6</w:t>
        </w:r>
      </w:ins>
      <w:del w:id="1691" w:author="Joyce L Tokar" w:date="2017-06-07T12:51:00Z">
        <w:r w:rsidR="0070286D" w:rsidDel="00821DD0">
          <w:delText>3</w:delText>
        </w:r>
      </w:del>
      <w:r w:rsidR="004C770C">
        <w:t>.1</w:t>
      </w:r>
      <w:r w:rsidR="00074057">
        <w:t xml:space="preserve"> </w:t>
      </w:r>
      <w:r w:rsidR="004C770C">
        <w:t>Applicability to language</w:t>
      </w:r>
      <w:bookmarkEnd w:id="1689"/>
    </w:p>
    <w:p w14:paraId="4E72E0DA" w14:textId="77777777" w:rsidR="004C770C" w:rsidRDefault="004C770C" w:rsidP="00074163">
      <w:r>
        <w:t>The general vulnerability that parameters might have values precluded by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t xml:space="preserve"> of the called routine applies to Ada as well. </w:t>
      </w:r>
    </w:p>
    <w:p w14:paraId="2828DB12" w14:textId="77777777" w:rsidR="007C7F65" w:rsidRDefault="004C770C" w:rsidP="007C7F65">
      <w:r>
        <w:t>However, to the extent that the preclusion of values can be expressed as part of the type system of Ada, the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t xml:space="preserve"> are checked by the compiler statically or dynamically and thus are no longer vulnerabilities. For example, any range constraint on values of a parameter can be expressed in Ada by means of type or subtype declarations. Type violations are detected at compile time, subtype violations cause run-time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w:t>
      </w:r>
      <w:r w:rsidR="00312CF5">
        <w:t xml:space="preserve"> </w:t>
      </w:r>
      <w:r w:rsidR="007C7F65">
        <w:t xml:space="preserve">In </w:t>
      </w:r>
      <w:r w:rsidR="007C7F65">
        <w:lastRenderedPageBreak/>
        <w:t>addition,</w:t>
      </w:r>
      <w:r w:rsidR="00312CF5">
        <w:t xml:space="preserve">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rsidR="00312CF5">
        <w:t>, postconditions</w:t>
      </w:r>
      <w:r w:rsidR="003C44DE">
        <w:fldChar w:fldCharType="begin"/>
      </w:r>
      <w:r w:rsidR="00E12E52">
        <w:instrText xml:space="preserve"> XE "</w:instrText>
      </w:r>
      <w:r w:rsidR="00EB0723">
        <w:instrText>Postconditions</w:instrText>
      </w:r>
      <w:r w:rsidR="00E12E52">
        <w:instrText xml:space="preserve">" </w:instrText>
      </w:r>
      <w:r w:rsidR="003C44DE">
        <w:fldChar w:fldCharType="end"/>
      </w:r>
      <w:r w:rsidR="007C7F65">
        <w:t>,</w:t>
      </w:r>
      <w:r w:rsidR="00312CF5">
        <w:t xml:space="preserve"> type invariants</w:t>
      </w:r>
      <w:r w:rsidR="003C44DE">
        <w:fldChar w:fldCharType="begin"/>
      </w:r>
      <w:r w:rsidR="00DB064F">
        <w:instrText xml:space="preserve"> XE "</w:instrText>
      </w:r>
      <w:r w:rsidR="00EB0723">
        <w:instrText>Type invariants</w:instrText>
      </w:r>
      <w:r w:rsidR="00DB064F">
        <w:instrText xml:space="preserve">" </w:instrText>
      </w:r>
      <w:r w:rsidR="003C44DE">
        <w:fldChar w:fldCharType="end"/>
      </w:r>
      <w:r w:rsidR="007C7F65">
        <w:t>, and subtype</w:t>
      </w:r>
      <w:r w:rsidR="00312CF5">
        <w:t xml:space="preserve"> </w:t>
      </w:r>
      <w:r w:rsidR="007C7F65">
        <w:t>predicates can be specified explicitly to express more complex</w:t>
      </w:r>
      <w:r w:rsidR="00312CF5">
        <w:t xml:space="preserve"> restrictions to be observed by callers.</w:t>
      </w:r>
      <w:r w:rsidR="007C7F65" w:rsidRPr="007C7F65">
        <w:t xml:space="preserve"> </w:t>
      </w:r>
      <w:r w:rsidR="007C7F65">
        <w:t xml:space="preserve">These are checked at run-time depending on the </w:t>
      </w:r>
      <w:r w:rsidR="00017A66" w:rsidRPr="00017A66">
        <w:rPr>
          <w:rFonts w:ascii="Times New Roman" w:hAnsi="Times New Roman" w:cs="Times New Roman"/>
        </w:rPr>
        <w:t>Assertion_Policy</w:t>
      </w:r>
      <w:r w:rsidR="007C7F65">
        <w:t xml:space="preserve"> in effect, and can be recognized by other static analysis tools as part of program verification</w:t>
      </w:r>
      <w:r w:rsidR="003C44DE">
        <w:fldChar w:fldCharType="begin"/>
      </w:r>
      <w:r w:rsidR="00DA7A08">
        <w:instrText xml:space="preserve"> XE "</w:instrText>
      </w:r>
      <w:r w:rsidR="00074163">
        <w:instrText>P</w:instrText>
      </w:r>
      <w:r w:rsidR="00EB0723">
        <w:instrText>rogram verification</w:instrText>
      </w:r>
      <w:r w:rsidR="00DA7A08">
        <w:instrText xml:space="preserve">" </w:instrText>
      </w:r>
      <w:r w:rsidR="003C44DE">
        <w:fldChar w:fldCharType="end"/>
      </w:r>
      <w:r w:rsidR="007C7F65">
        <w:t>.</w:t>
      </w:r>
    </w:p>
    <w:p w14:paraId="42690D24" w14:textId="77777777" w:rsidR="004C770C" w:rsidRDefault="00726AF3" w:rsidP="004C770C">
      <w:pPr>
        <w:pStyle w:val="Heading3"/>
      </w:pPr>
      <w:bookmarkStart w:id="1692" w:name="_Toc508619068"/>
      <w:r>
        <w:t>6</w:t>
      </w:r>
      <w:r w:rsidR="009E501C">
        <w:t>.</w:t>
      </w:r>
      <w:r w:rsidR="004C770C">
        <w:t>4</w:t>
      </w:r>
      <w:ins w:id="1693" w:author="Joyce L Tokar" w:date="2017-06-19T05:57:00Z">
        <w:r w:rsidR="001E7506">
          <w:t>6</w:t>
        </w:r>
      </w:ins>
      <w:del w:id="1694" w:author="Joyce L Tokar" w:date="2017-06-07T12:51:00Z">
        <w:r w:rsidR="0070286D" w:rsidDel="00821DD0">
          <w:delText>3</w:delText>
        </w:r>
      </w:del>
      <w:r w:rsidR="004C770C">
        <w:t>.2</w:t>
      </w:r>
      <w:r w:rsidR="00074057">
        <w:t xml:space="preserve"> </w:t>
      </w:r>
      <w:r w:rsidR="004C770C">
        <w:t>Guidance to language users</w:t>
      </w:r>
      <w:bookmarkEnd w:id="1692"/>
    </w:p>
    <w:p w14:paraId="532A027B" w14:textId="77777777" w:rsidR="002070C0" w:rsidRDefault="002070C0" w:rsidP="003B5D87">
      <w:pPr>
        <w:pStyle w:val="ListParagraph"/>
        <w:numPr>
          <w:ilvl w:val="0"/>
          <w:numId w:val="309"/>
        </w:numPr>
        <w:spacing w:before="120" w:after="120" w:line="240" w:lineRule="auto"/>
        <w:rPr>
          <w:ins w:id="1695" w:author="Joyce L Tokar" w:date="2018-02-26T16:06:00Z"/>
        </w:rPr>
      </w:pPr>
      <w:ins w:id="1696" w:author="Joyce L Tokar" w:date="2018-02-26T16:06:00Z">
        <w:r w:rsidRPr="009739AB">
          <w:t>Follow the mitigation mechanisms of subclause 6.</w:t>
        </w:r>
        <w:r>
          <w:t>46</w:t>
        </w:r>
        <w:r w:rsidRPr="009739AB">
          <w:t>.5 of TR 24772-1</w:t>
        </w:r>
        <w:r>
          <w:t>.</w:t>
        </w:r>
      </w:ins>
    </w:p>
    <w:p w14:paraId="0DAE11D0" w14:textId="77777777" w:rsidR="004C770C" w:rsidRDefault="004C770C" w:rsidP="003B5D87">
      <w:pPr>
        <w:pStyle w:val="ListParagraph"/>
        <w:numPr>
          <w:ilvl w:val="0"/>
          <w:numId w:val="309"/>
        </w:numPr>
        <w:spacing w:before="120" w:after="120" w:line="240" w:lineRule="auto"/>
      </w:pPr>
      <w:r>
        <w:t xml:space="preserve">Exploit the type and subtype system of Ada to express </w:t>
      </w:r>
      <w:r w:rsidR="00C80E07">
        <w:t>restrictions</w:t>
      </w:r>
      <w:r>
        <w:t xml:space="preserve"> on the values of parameters</w:t>
      </w:r>
      <w:r w:rsidR="00C80E07">
        <w:t xml:space="preserve"> and results</w:t>
      </w:r>
      <w:r>
        <w:t>.</w:t>
      </w:r>
    </w:p>
    <w:p w14:paraId="69EE05F8" w14:textId="77777777" w:rsidR="004C770C" w:rsidRDefault="00C80E07" w:rsidP="003B5D87">
      <w:pPr>
        <w:pStyle w:val="ListParagraph"/>
        <w:numPr>
          <w:ilvl w:val="0"/>
          <w:numId w:val="309"/>
        </w:numPr>
        <w:spacing w:before="120" w:after="120" w:line="240" w:lineRule="auto"/>
      </w:pPr>
      <w:r>
        <w:t>Specify explicit</w:t>
      </w:r>
      <w:r w:rsidR="00312CF5">
        <w:t xml:space="preserve"> preconditions</w:t>
      </w:r>
      <w:r w:rsidR="003C44DE">
        <w:fldChar w:fldCharType="begin"/>
      </w:r>
      <w:r w:rsidR="00DA7A08">
        <w:instrText xml:space="preserve"> XE "</w:instrText>
      </w:r>
      <w:r w:rsidR="00074163">
        <w:instrText>P</w:instrText>
      </w:r>
      <w:r w:rsidR="00EB0723">
        <w:instrText>reconditions</w:instrText>
      </w:r>
      <w:r w:rsidR="00DA7A08">
        <w:instrText xml:space="preserve">" </w:instrText>
      </w:r>
      <w:r w:rsidR="003C44DE">
        <w:fldChar w:fldCharType="end"/>
      </w:r>
      <w:r w:rsidR="00312CF5">
        <w:t xml:space="preserve"> and postconditions</w:t>
      </w:r>
      <w:r w:rsidR="003C44DE">
        <w:fldChar w:fldCharType="begin"/>
      </w:r>
      <w:r w:rsidR="00E12E52">
        <w:instrText xml:space="preserve"> XE "</w:instrText>
      </w:r>
      <w:r w:rsidR="00E12E52" w:rsidRPr="000F0BAF">
        <w:instrText>P</w:instrText>
      </w:r>
      <w:r w:rsidR="00EB0723">
        <w:instrText>ostconditions</w:instrText>
      </w:r>
      <w:r w:rsidR="00E12E52">
        <w:instrText xml:space="preserve">" </w:instrText>
      </w:r>
      <w:r w:rsidR="003C44DE">
        <w:fldChar w:fldCharType="end"/>
      </w:r>
      <w:r w:rsidR="00312CF5">
        <w:t xml:space="preserve"> </w:t>
      </w:r>
      <w:r>
        <w:t xml:space="preserve">for </w:t>
      </w:r>
      <w:r w:rsidR="00312CF5">
        <w:t>subprograms</w:t>
      </w:r>
      <w:r>
        <w:t xml:space="preserve"> wherever practical</w:t>
      </w:r>
      <w:r w:rsidR="00027B28">
        <w:t xml:space="preserve">. </w:t>
      </w:r>
    </w:p>
    <w:p w14:paraId="6B67D7C7" w14:textId="77777777" w:rsidR="00C80E07" w:rsidRDefault="00C80E07" w:rsidP="003B5D87">
      <w:pPr>
        <w:pStyle w:val="ListParagraph"/>
        <w:numPr>
          <w:ilvl w:val="0"/>
          <w:numId w:val="309"/>
        </w:numPr>
        <w:spacing w:before="120" w:after="120" w:line="240" w:lineRule="auto"/>
      </w:pPr>
      <w:r>
        <w:t>Specify subtype predicates and type invariants</w:t>
      </w:r>
      <w:r w:rsidR="003C44DE">
        <w:fldChar w:fldCharType="begin"/>
      </w:r>
      <w:r w:rsidR="00DB064F">
        <w:instrText xml:space="preserve"> XE "</w:instrText>
      </w:r>
      <w:r w:rsidR="00DB064F" w:rsidRPr="00135773">
        <w:instrText>T</w:instrText>
      </w:r>
      <w:r w:rsidR="00EB0723">
        <w:instrText>ype invariants</w:instrText>
      </w:r>
      <w:r w:rsidR="00DB064F">
        <w:instrText xml:space="preserve">" </w:instrText>
      </w:r>
      <w:r w:rsidR="003C44DE">
        <w:fldChar w:fldCharType="end"/>
      </w:r>
      <w:r>
        <w:t xml:space="preserve"> for subtypes and private types when appropriate.</w:t>
      </w:r>
    </w:p>
    <w:p w14:paraId="09CDE196" w14:textId="77777777" w:rsidR="004C770C" w:rsidRDefault="00952B43" w:rsidP="003B5D87">
      <w:pPr>
        <w:pStyle w:val="ListParagraph"/>
        <w:numPr>
          <w:ilvl w:val="0"/>
          <w:numId w:val="309"/>
        </w:numPr>
        <w:spacing w:before="120" w:after="120" w:line="240" w:lineRule="auto"/>
      </w:pPr>
      <w:r>
        <w:t>S</w:t>
      </w:r>
      <w:r w:rsidR="004C770C">
        <w:t xml:space="preserve">pecify the </w:t>
      </w:r>
      <w:r w:rsidR="00C80E07">
        <w:t>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C80E07">
        <w:t xml:space="preserve"> raised or other </w:t>
      </w:r>
      <w:r w:rsidR="004C770C">
        <w:t>response to values</w:t>
      </w:r>
      <w:r w:rsidR="00C80E07" w:rsidRPr="00C80E07">
        <w:t xml:space="preserve"> </w:t>
      </w:r>
      <w:r w:rsidR="00C80E07">
        <w:t>that do not satisfy the precondition</w:t>
      </w:r>
      <w:r w:rsidR="003C44DE">
        <w:fldChar w:fldCharType="begin"/>
      </w:r>
      <w:r w:rsidR="00DA7A08">
        <w:instrText xml:space="preserve"> XE "</w:instrText>
      </w:r>
      <w:r w:rsidR="00074163">
        <w:instrText>P</w:instrText>
      </w:r>
      <w:r w:rsidR="00DA7A08" w:rsidRPr="00DA350C">
        <w:instrText>recondition</w:instrText>
      </w:r>
      <w:r w:rsidR="00EB0723">
        <w:instrText>s</w:instrText>
      </w:r>
      <w:r w:rsidR="00DA7A08">
        <w:instrText xml:space="preserve">" </w:instrText>
      </w:r>
      <w:r w:rsidR="003C44DE">
        <w:fldChar w:fldCharType="end"/>
      </w:r>
      <w:r w:rsidR="004C770C">
        <w:t>.</w:t>
      </w:r>
    </w:p>
    <w:p w14:paraId="3A53E75F" w14:textId="77777777" w:rsidR="004C770C" w:rsidRDefault="00726AF3" w:rsidP="004C770C">
      <w:pPr>
        <w:pStyle w:val="Heading2"/>
      </w:pPr>
      <w:bookmarkStart w:id="1697" w:name="_Ref336425160"/>
      <w:bookmarkStart w:id="1698" w:name="_Toc358896529"/>
      <w:bookmarkStart w:id="1699" w:name="_Toc508619069"/>
      <w:r>
        <w:t>6</w:t>
      </w:r>
      <w:r w:rsidR="009E501C">
        <w:t>.</w:t>
      </w:r>
      <w:r w:rsidR="004C770C">
        <w:t>4</w:t>
      </w:r>
      <w:ins w:id="1700" w:author="Joyce L Tokar" w:date="2017-06-19T05:57:00Z">
        <w:r w:rsidR="001E7506">
          <w:t>7</w:t>
        </w:r>
      </w:ins>
      <w:del w:id="1701" w:author="Joyce L Tokar" w:date="2017-06-07T12:53:00Z">
        <w:r w:rsidR="0070286D" w:rsidDel="001D7408">
          <w:delText>4</w:delText>
        </w:r>
      </w:del>
      <w:r w:rsidR="00074057">
        <w:t xml:space="preserve"> </w:t>
      </w:r>
      <w:r w:rsidR="004C770C">
        <w:t>Inter-language Calling</w:t>
      </w:r>
      <w:r w:rsidR="00074057">
        <w:t xml:space="preserve"> </w:t>
      </w:r>
      <w:r w:rsidR="004C770C">
        <w:t>[DJS]</w:t>
      </w:r>
      <w:bookmarkEnd w:id="1697"/>
      <w:bookmarkEnd w:id="1698"/>
      <w:bookmarkEnd w:id="1699"/>
      <w:r w:rsidR="003C44DE">
        <w:fldChar w:fldCharType="begin"/>
      </w:r>
      <w:r w:rsidR="003B0E71">
        <w:instrText xml:space="preserve"> XE "</w:instrText>
      </w:r>
      <w:r w:rsidR="003B0E71" w:rsidRPr="00E13BBC">
        <w:instrText>DJS</w:instrText>
      </w:r>
      <w:r w:rsidR="00EB0723">
        <w:instrText xml:space="preserve"> </w:instrText>
      </w:r>
      <w:r w:rsidR="003B0E71">
        <w:instrText>–</w:instrText>
      </w:r>
      <w:r w:rsidR="003B0E71" w:rsidRPr="00E13BBC">
        <w:instrText xml:space="preserve"> </w:instrText>
      </w:r>
      <w:r w:rsidR="00EB0723">
        <w:instrText>Inter-language Calling</w:instrText>
      </w:r>
      <w:r w:rsidR="003B0E71">
        <w:instrText xml:space="preserve">" </w:instrText>
      </w:r>
      <w:r w:rsidR="003C44DE">
        <w:fldChar w:fldCharType="end"/>
      </w:r>
      <w:r w:rsidR="003C44DE">
        <w:fldChar w:fldCharType="begin"/>
      </w:r>
      <w:r w:rsidR="003B0E71">
        <w:instrText xml:space="preserve"> XE "</w:instrText>
      </w:r>
      <w:r w:rsidR="003B0E71" w:rsidRPr="00B04D0E">
        <w:instrText>Language Vulnerabilities:Inter-language Calling [DJS]</w:instrText>
      </w:r>
      <w:r w:rsidR="003B0E71">
        <w:instrText xml:space="preserve">" </w:instrText>
      </w:r>
      <w:r w:rsidR="003C44DE">
        <w:fldChar w:fldCharType="end"/>
      </w:r>
    </w:p>
    <w:p w14:paraId="3FE003F9" w14:textId="77777777" w:rsidR="004C770C" w:rsidRPr="005B781F" w:rsidRDefault="00726AF3" w:rsidP="004C770C">
      <w:pPr>
        <w:pStyle w:val="Heading3"/>
      </w:pPr>
      <w:bookmarkStart w:id="1702" w:name="_Toc508619070"/>
      <w:r>
        <w:t>6</w:t>
      </w:r>
      <w:r w:rsidR="009E501C">
        <w:t>.</w:t>
      </w:r>
      <w:r w:rsidR="004C770C" w:rsidRPr="005B781F">
        <w:t>4</w:t>
      </w:r>
      <w:ins w:id="1703" w:author="Joyce L Tokar" w:date="2017-06-19T05:57:00Z">
        <w:r w:rsidR="001E7506">
          <w:t>7</w:t>
        </w:r>
      </w:ins>
      <w:del w:id="1704" w:author="Joyce L Tokar" w:date="2017-06-07T12:54:00Z">
        <w:r w:rsidR="0070286D" w:rsidDel="001D7408">
          <w:delText>4</w:delText>
        </w:r>
      </w:del>
      <w:r w:rsidR="004C770C" w:rsidRPr="005B781F">
        <w:t>.1</w:t>
      </w:r>
      <w:r w:rsidR="00074057">
        <w:t xml:space="preserve"> </w:t>
      </w:r>
      <w:r w:rsidR="004C770C" w:rsidRPr="005B781F">
        <w:t>Applicability to Language</w:t>
      </w:r>
      <w:bookmarkEnd w:id="1702"/>
    </w:p>
    <w:p w14:paraId="100546D8" w14:textId="77777777" w:rsidR="004C770C" w:rsidRDefault="004C770C" w:rsidP="004C770C">
      <w:r>
        <w:t xml:space="preserve">The vulnerability applies to Ada, however Ada provides mechanisms to interface with common languages, such as C, </w:t>
      </w:r>
      <w:r w:rsidR="00EA4501">
        <w:t xml:space="preserve">C++, </w:t>
      </w:r>
      <w:r>
        <w:t>Fortran and COBOL, so that vulnerabilities associated with interfacing with these languages can be avoided.</w:t>
      </w:r>
    </w:p>
    <w:p w14:paraId="357B88B6" w14:textId="77777777" w:rsidR="004C770C" w:rsidRDefault="00726AF3" w:rsidP="004C770C">
      <w:pPr>
        <w:pStyle w:val="Heading3"/>
      </w:pPr>
      <w:bookmarkStart w:id="1705" w:name="_Toc508619071"/>
      <w:r>
        <w:t>6</w:t>
      </w:r>
      <w:r w:rsidR="009E501C">
        <w:t>.</w:t>
      </w:r>
      <w:r w:rsidR="004C770C" w:rsidRPr="005B781F">
        <w:t>4</w:t>
      </w:r>
      <w:ins w:id="1706" w:author="Joyce L Tokar" w:date="2017-06-19T05:57:00Z">
        <w:r w:rsidR="001E7506">
          <w:t>7</w:t>
        </w:r>
      </w:ins>
      <w:del w:id="1707" w:author="Joyce L Tokar" w:date="2017-06-07T12:54:00Z">
        <w:r w:rsidR="0070286D" w:rsidDel="001D7408">
          <w:delText>4</w:delText>
        </w:r>
      </w:del>
      <w:r w:rsidR="004C770C" w:rsidRPr="005B781F">
        <w:t>.2</w:t>
      </w:r>
      <w:r w:rsidR="00074057">
        <w:t xml:space="preserve"> </w:t>
      </w:r>
      <w:r w:rsidR="004C770C" w:rsidRPr="005B781F">
        <w:t>Guidance to Language Users</w:t>
      </w:r>
      <w:bookmarkEnd w:id="1705"/>
    </w:p>
    <w:p w14:paraId="5F388974" w14:textId="77777777" w:rsidR="00F128DF" w:rsidRDefault="0030164F">
      <w:pPr>
        <w:pStyle w:val="ListParagraph"/>
        <w:numPr>
          <w:ilvl w:val="0"/>
          <w:numId w:val="309"/>
        </w:numPr>
        <w:spacing w:before="120" w:after="120" w:line="240" w:lineRule="auto"/>
        <w:rPr>
          <w:ins w:id="1708" w:author="Joyce L Tokar" w:date="2018-02-26T16:07:00Z"/>
        </w:rPr>
      </w:pPr>
      <w:ins w:id="1709" w:author="Joyce L Tokar" w:date="2018-02-26T16:07:00Z">
        <w:r w:rsidRPr="009739AB">
          <w:t>Follow the mitigation mechanisms of subclause 6.</w:t>
        </w:r>
        <w:r>
          <w:t>47</w:t>
        </w:r>
        <w:r w:rsidRPr="009739AB">
          <w:t>.5 of TR 24772-1</w:t>
        </w:r>
        <w:r>
          <w:t>.</w:t>
        </w:r>
      </w:ins>
    </w:p>
    <w:p w14:paraId="16FE1118" w14:textId="77777777" w:rsidR="00F128DF" w:rsidRDefault="003C44DE">
      <w:pPr>
        <w:pStyle w:val="ListParagraph"/>
        <w:numPr>
          <w:ilvl w:val="0"/>
          <w:numId w:val="309"/>
        </w:numPr>
        <w:spacing w:before="120" w:after="120" w:line="240" w:lineRule="auto"/>
      </w:pPr>
      <w:r w:rsidRPr="003C44DE">
        <w:t xml:space="preserve">Use the inter-language methods and syntax specified by </w:t>
      </w:r>
      <w:del w:id="1710" w:author="Joyce L Tokar" w:date="2018-02-26T16:13:00Z">
        <w:r w:rsidRPr="003C44DE">
          <w:delText>the Ada Reference Manual</w:delText>
        </w:r>
      </w:del>
      <w:ins w:id="1711" w:author="Joyce L Tokar" w:date="2018-02-26T16:13:00Z">
        <w:r w:rsidR="00491CBF">
          <w:t>ISO/IEC 8652</w:t>
        </w:r>
      </w:ins>
      <w:r w:rsidRPr="003C44DE">
        <w:t xml:space="preserve"> when the routines to be called are written in languages that </w:t>
      </w:r>
      <w:del w:id="1712" w:author="Joyce L Tokar" w:date="2018-02-26T16:14:00Z">
        <w:r w:rsidRPr="003C44DE">
          <w:delText>the ARM</w:delText>
        </w:r>
      </w:del>
      <w:ins w:id="1713" w:author="Joyce L Tokar" w:date="2018-02-26T16:14:00Z">
        <w:r w:rsidR="00491CBF">
          <w:t>ISO/IEC 8652</w:t>
        </w:r>
      </w:ins>
      <w:r w:rsidRPr="003C44DE">
        <w:t xml:space="preserve"> specifies an interface with.</w:t>
      </w:r>
    </w:p>
    <w:p w14:paraId="2BE2730D" w14:textId="77777777" w:rsidR="00F128DF" w:rsidRDefault="003C44DE">
      <w:pPr>
        <w:pStyle w:val="ListParagraph"/>
        <w:numPr>
          <w:ilvl w:val="0"/>
          <w:numId w:val="309"/>
        </w:numPr>
        <w:spacing w:before="120" w:after="120" w:line="240" w:lineRule="auto"/>
      </w:pPr>
      <w:r w:rsidRPr="003C44DE">
        <w:t xml:space="preserve">Use interfaces to the C programming language where the other language system(s) are not covered by </w:t>
      </w:r>
      <w:del w:id="1714" w:author="Joyce L Tokar" w:date="2018-02-26T16:14:00Z">
        <w:r w:rsidRPr="003C44DE">
          <w:delText>the ARM</w:delText>
        </w:r>
      </w:del>
      <w:ins w:id="1715" w:author="Joyce L Tokar" w:date="2018-02-26T16:14:00Z">
        <w:r w:rsidR="00491CBF">
          <w:t>ISO/IEC 8652</w:t>
        </w:r>
      </w:ins>
      <w:r w:rsidRPr="003C44DE">
        <w:t>, but the other language systems have interfacing to C.</w:t>
      </w:r>
    </w:p>
    <w:p w14:paraId="29648F71" w14:textId="77777777" w:rsidR="00F128DF" w:rsidRDefault="003C44DE">
      <w:pPr>
        <w:pStyle w:val="ListParagraph"/>
        <w:numPr>
          <w:ilvl w:val="0"/>
          <w:numId w:val="309"/>
        </w:numPr>
        <w:spacing w:before="120" w:after="120" w:line="240" w:lineRule="auto"/>
      </w:pPr>
      <w:r w:rsidRPr="003C44DE">
        <w:t>Make explicit checks on all return values from foreign system code artifacts, for example by using the 'Valid</w:t>
      </w:r>
      <w:r w:rsidRPr="003C44DE">
        <w:fldChar w:fldCharType="begin"/>
      </w:r>
      <w:r w:rsidR="0013647A">
        <w:instrText xml:space="preserve"> XE "</w:instrText>
      </w:r>
      <w:r w:rsidRPr="003C44DE">
        <w:instrText>Attribute:</w:instrText>
      </w:r>
      <w:r w:rsidR="0013647A" w:rsidRPr="00507F53">
        <w:instrText>'Valid</w:instrText>
      </w:r>
      <w:r w:rsidR="0013647A">
        <w:instrText xml:space="preserve">" </w:instrText>
      </w:r>
      <w:r w:rsidRPr="003C44DE">
        <w:fldChar w:fldCharType="end"/>
      </w:r>
      <w:r w:rsidRPr="003C44DE">
        <w:t xml:space="preserve"> attribute or by performing explicit tests to ensure that values returned by inter-language calls conform to the expected representation and semantics of the Ada application.</w:t>
      </w:r>
    </w:p>
    <w:p w14:paraId="11DFB41A" w14:textId="77777777" w:rsidR="00F128DF" w:rsidRDefault="00047C5C">
      <w:pPr>
        <w:pStyle w:val="ListParagraph"/>
        <w:numPr>
          <w:ilvl w:val="0"/>
          <w:numId w:val="309"/>
        </w:numPr>
        <w:spacing w:before="120" w:after="120" w:line="240" w:lineRule="auto"/>
      </w:pPr>
      <w:r>
        <w:t>Consider handling any exceptions that might be raised in Ada code before returning to a routine from a foreign language, to prevent possible stack corruption if the foreign language cannot handle exceptions raised in Ada code.</w:t>
      </w:r>
    </w:p>
    <w:p w14:paraId="4E0CF8F3" w14:textId="77777777" w:rsidR="004C770C" w:rsidRDefault="00726AF3" w:rsidP="004C770C">
      <w:pPr>
        <w:pStyle w:val="Heading2"/>
      </w:pPr>
      <w:bookmarkStart w:id="1716" w:name="_Ref336425206"/>
      <w:bookmarkStart w:id="1717" w:name="_Toc358896530"/>
      <w:bookmarkStart w:id="1718" w:name="_Toc508619072"/>
      <w:r>
        <w:t>6</w:t>
      </w:r>
      <w:r w:rsidR="009E501C">
        <w:t>.</w:t>
      </w:r>
      <w:r w:rsidR="004C770C">
        <w:t>4</w:t>
      </w:r>
      <w:ins w:id="1719" w:author="Joyce L Tokar" w:date="2017-06-19T05:58:00Z">
        <w:r w:rsidR="001E7506">
          <w:t>8</w:t>
        </w:r>
      </w:ins>
      <w:del w:id="1720" w:author="Joyce L Tokar" w:date="2017-06-07T12:55:00Z">
        <w:r w:rsidR="0070286D" w:rsidDel="001D7408">
          <w:delText>5</w:delText>
        </w:r>
      </w:del>
      <w:r w:rsidR="00074057">
        <w:t xml:space="preserve"> </w:t>
      </w:r>
      <w:r w:rsidR="004C770C" w:rsidRPr="00ED6859">
        <w:t>Dynamically-linked Code and Self-modifying Code [NYY]</w:t>
      </w:r>
      <w:bookmarkEnd w:id="1716"/>
      <w:bookmarkEnd w:id="1717"/>
      <w:bookmarkEnd w:id="1718"/>
      <w:r w:rsidR="003C44DE">
        <w:fldChar w:fldCharType="begin"/>
      </w:r>
      <w:r w:rsidR="003B0E71">
        <w:instrText xml:space="preserve"> XE "</w:instrText>
      </w:r>
      <w:r w:rsidR="003B0E71" w:rsidRPr="00D13157">
        <w:instrText>NYY</w:instrText>
      </w:r>
      <w:r w:rsidR="00EB0723">
        <w:instrText xml:space="preserve"> </w:instrText>
      </w:r>
      <w:r w:rsidR="003B0E71">
        <w:instrText>–</w:instrText>
      </w:r>
      <w:r w:rsidR="003B0E71" w:rsidRPr="00D13157">
        <w:instrText xml:space="preserve"> </w:instrText>
      </w:r>
      <w:r w:rsidR="00EB0723">
        <w:instrText>Dynamically-linked Code and Self-modifying Code</w:instrText>
      </w:r>
      <w:r w:rsidR="003B0E71">
        <w:instrText xml:space="preserve">" </w:instrText>
      </w:r>
      <w:r w:rsidR="003C44DE">
        <w:fldChar w:fldCharType="end"/>
      </w:r>
      <w:r w:rsidR="003C44DE">
        <w:fldChar w:fldCharType="begin"/>
      </w:r>
      <w:r w:rsidR="003B0E71">
        <w:instrText xml:space="preserve"> XE "</w:instrText>
      </w:r>
      <w:r w:rsidR="003B0E71" w:rsidRPr="00692E33">
        <w:instrText>Language Vulnerabilities:Dynamically-linked Code and Self-modifying Code [NYY]</w:instrText>
      </w:r>
      <w:r w:rsidR="003B0E71">
        <w:instrText xml:space="preserve">" </w:instrText>
      </w:r>
      <w:r w:rsidR="003C44DE">
        <w:fldChar w:fldCharType="end"/>
      </w:r>
    </w:p>
    <w:p w14:paraId="62B76242" w14:textId="77777777" w:rsidR="004C770C" w:rsidRDefault="004C770C" w:rsidP="004C770C">
      <w:r>
        <w:rPr>
          <w:lang w:val="en-GB"/>
        </w:rPr>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3C44DE">
          <w:rPr>
            <w:rStyle w:val="Hyperlink"/>
            <w:lang w:val="en-GB"/>
          </w:rPr>
          <w:fldChar w:fldCharType="begin"/>
        </w:r>
        <w:r w:rsidR="00BA0DB5">
          <w:instrText xml:space="preserve"> XE "</w:instrText>
        </w:r>
        <w:r w:rsidR="00EB0723">
          <w:instrText>Language concepts</w:instrText>
        </w:r>
        <w:r w:rsidR="00BA0DB5">
          <w:instrText xml:space="preserve">" </w:instrText>
        </w:r>
        <w:r w:rsidR="003C44DE">
          <w:rPr>
            <w:rStyle w:val="Hyperlink"/>
            <w:lang w:val="en-GB"/>
          </w:rPr>
          <w:fldChar w:fldCharType="end"/>
        </w:r>
      </w:hyperlink>
      <w:r w:rsidR="00006274">
        <w:rPr>
          <w:lang w:val="en-GB"/>
        </w:rPr>
        <w:t>)</w:t>
      </w:r>
      <w:r w:rsidRPr="00262A7C">
        <w:rPr>
          <w:lang w:val="en-GB"/>
        </w:rPr>
        <w:t>,</w:t>
      </w:r>
      <w:r>
        <w:t xml:space="preserve"> this vulnerability is not applicable to Ada as Ada supports neither dynamic linking nor self-modifying code. The latter is possible only by exploiting other vulnerabilities of the language in the most malicious ways and even then it is still very difficult to achieve.</w:t>
      </w:r>
    </w:p>
    <w:p w14:paraId="304171F8" w14:textId="77777777" w:rsidR="004C770C" w:rsidRDefault="00726AF3" w:rsidP="004C770C">
      <w:pPr>
        <w:pStyle w:val="Heading2"/>
      </w:pPr>
      <w:bookmarkStart w:id="1721" w:name="_Ref336414438"/>
      <w:bookmarkStart w:id="1722" w:name="_Ref336425269"/>
      <w:bookmarkStart w:id="1723" w:name="_Toc358896531"/>
      <w:bookmarkStart w:id="1724" w:name="_Toc508619073"/>
      <w:r>
        <w:t>6</w:t>
      </w:r>
      <w:r w:rsidR="009E501C">
        <w:t>.</w:t>
      </w:r>
      <w:ins w:id="1725" w:author="Joyce L Tokar" w:date="2017-06-19T05:58:00Z">
        <w:r w:rsidR="001E7506">
          <w:t>49</w:t>
        </w:r>
      </w:ins>
      <w:del w:id="1726" w:author="Joyce L Tokar" w:date="2017-06-07T12:57:00Z">
        <w:r w:rsidR="004C770C" w:rsidDel="001D7408">
          <w:delText>4</w:delText>
        </w:r>
        <w:r w:rsidR="0070286D" w:rsidDel="001D7408">
          <w:delText>6</w:delText>
        </w:r>
      </w:del>
      <w:r w:rsidR="00074057">
        <w:t xml:space="preserve"> </w:t>
      </w:r>
      <w:r w:rsidR="004C770C" w:rsidRPr="00553483">
        <w:t>Library Signature [NSQ]</w:t>
      </w:r>
      <w:bookmarkEnd w:id="1721"/>
      <w:bookmarkEnd w:id="1722"/>
      <w:bookmarkEnd w:id="1723"/>
      <w:bookmarkEnd w:id="1724"/>
      <w:r w:rsidR="003C44DE">
        <w:fldChar w:fldCharType="begin"/>
      </w:r>
      <w:r w:rsidR="003B0E71">
        <w:instrText xml:space="preserve"> XE "</w:instrText>
      </w:r>
      <w:r w:rsidR="003B0E71" w:rsidRPr="00A454DC">
        <w:instrText>NSQ</w:instrText>
      </w:r>
      <w:r w:rsidR="00EB0723">
        <w:instrText xml:space="preserve"> </w:instrText>
      </w:r>
      <w:r w:rsidR="003B0E71">
        <w:instrText>–</w:instrText>
      </w:r>
      <w:r w:rsidR="003B0E71" w:rsidRPr="00A454DC">
        <w:instrText xml:space="preserve"> </w:instrText>
      </w:r>
      <w:r w:rsidR="00EB0723">
        <w:instrText>Library Signature</w:instrText>
      </w:r>
      <w:r w:rsidR="003B0E71">
        <w:instrText xml:space="preserve">" </w:instrText>
      </w:r>
      <w:r w:rsidR="003C44DE">
        <w:fldChar w:fldCharType="end"/>
      </w:r>
      <w:r w:rsidR="003C44DE">
        <w:fldChar w:fldCharType="begin"/>
      </w:r>
      <w:r w:rsidR="003B0E71">
        <w:instrText xml:space="preserve"> XE "</w:instrText>
      </w:r>
      <w:r w:rsidR="003B0E71" w:rsidRPr="0029461C">
        <w:instrText>Language Vulnerabilities:Library Signature [NSQ]</w:instrText>
      </w:r>
      <w:r w:rsidR="003B0E71">
        <w:instrText xml:space="preserve">" </w:instrText>
      </w:r>
      <w:r w:rsidR="003C44DE">
        <w:fldChar w:fldCharType="end"/>
      </w:r>
    </w:p>
    <w:p w14:paraId="59BDF176" w14:textId="77777777" w:rsidR="004C770C" w:rsidRDefault="00726AF3" w:rsidP="004C770C">
      <w:pPr>
        <w:pStyle w:val="Heading3"/>
      </w:pPr>
      <w:bookmarkStart w:id="1727" w:name="_Toc508619074"/>
      <w:r>
        <w:t>6</w:t>
      </w:r>
      <w:r w:rsidR="009E501C">
        <w:t>.</w:t>
      </w:r>
      <w:ins w:id="1728" w:author="Joyce L Tokar" w:date="2017-06-19T05:58:00Z">
        <w:r w:rsidR="001E7506">
          <w:t>49</w:t>
        </w:r>
      </w:ins>
      <w:del w:id="1729" w:author="Joyce L Tokar" w:date="2017-06-07T12:57:00Z">
        <w:r w:rsidR="004C770C" w:rsidDel="001D7408">
          <w:delText>4</w:delText>
        </w:r>
        <w:r w:rsidR="0070286D" w:rsidDel="001D7408">
          <w:delText>6</w:delText>
        </w:r>
      </w:del>
      <w:r w:rsidR="004C770C">
        <w:t>.1</w:t>
      </w:r>
      <w:r w:rsidR="00074057">
        <w:t xml:space="preserve"> </w:t>
      </w:r>
      <w:r w:rsidR="004C770C">
        <w:t>Applicability to language</w:t>
      </w:r>
      <w:bookmarkEnd w:id="1727"/>
    </w:p>
    <w:p w14:paraId="66E528D0" w14:textId="77777777" w:rsidR="004C770C" w:rsidRDefault="004C770C" w:rsidP="004C770C">
      <w:r>
        <w:t xml:space="preserve">Ada provides mechanisms to explicitly interface to modules written in other languages. </w:t>
      </w:r>
      <w:r w:rsidR="00017A66" w:rsidRPr="00017A66">
        <w:rPr>
          <w:rFonts w:ascii="Times New Roman" w:hAnsi="Times New Roman" w:cs="Times New Roman"/>
          <w:b/>
        </w:rPr>
        <w:t>Pragma</w:t>
      </w:r>
      <w:r>
        <w:t xml:space="preserve">s </w:t>
      </w:r>
      <w:r w:rsidR="00017A66" w:rsidRPr="00017A66">
        <w:rPr>
          <w:rFonts w:ascii="Times New Roman" w:hAnsi="Times New Roman" w:cs="Times New Roman"/>
        </w:rPr>
        <w:t>Import</w:t>
      </w:r>
      <w:r w:rsidR="003C44DE">
        <w:rPr>
          <w:rFonts w:ascii="Times New Roman" w:hAnsi="Times New Roman" w:cs="Times New Roman"/>
        </w:rPr>
        <w:fldChar w:fldCharType="begin"/>
      </w:r>
      <w:r w:rsidR="0013647A">
        <w:instrText xml:space="preserve"> XE "</w:instrText>
      </w:r>
      <w:r w:rsidR="00017A66" w:rsidRPr="00017A66">
        <w:rPr>
          <w:rFonts w:ascii="Times New Roman" w:hAnsi="Times New Roman" w:cs="Times New Roman"/>
        </w:rPr>
        <w:instrText>Pragma</w:instrText>
      </w:r>
      <w:r w:rsidR="0013647A" w:rsidRPr="00572DEF">
        <w:rPr>
          <w:rFonts w:ascii="Times New Roman" w:hAnsi="Times New Roman" w:cs="Times New Roman"/>
        </w:rPr>
        <w:instrText>:</w:instrText>
      </w:r>
      <w:r w:rsidR="0013647A" w:rsidRPr="00572DEF">
        <w:instrText>pragma Import</w:instrText>
      </w:r>
      <w:r w:rsidR="0013647A">
        <w:instrText xml:space="preserve">" </w:instrText>
      </w:r>
      <w:r w:rsidR="003C44DE">
        <w:rPr>
          <w:rFonts w:ascii="Times New Roman" w:hAnsi="Times New Roman" w:cs="Times New Roman"/>
        </w:rPr>
        <w:fldChar w:fldCharType="end"/>
      </w:r>
      <w:r w:rsidR="00017A66" w:rsidRPr="00017A66">
        <w:rPr>
          <w:rFonts w:ascii="Times New Roman" w:hAnsi="Times New Roman" w:cs="Times New Roman"/>
        </w:rPr>
        <w:t>, Export</w:t>
      </w:r>
      <w:r w:rsidR="003C44DE">
        <w:rPr>
          <w:rFonts w:ascii="Times New Roman" w:hAnsi="Times New Roman" w:cs="Times New Roman"/>
        </w:rPr>
        <w:fldChar w:fldCharType="begin"/>
      </w:r>
      <w:r w:rsidR="0013647A">
        <w:instrText xml:space="preserve"> XE "</w:instrText>
      </w:r>
      <w:r w:rsidR="0013647A" w:rsidRPr="00C21992">
        <w:rPr>
          <w:rFonts w:ascii="Times New Roman" w:hAnsi="Times New Roman" w:cs="Times New Roman"/>
        </w:rPr>
        <w:instrText>Pragma:</w:instrText>
      </w:r>
      <w:r w:rsidR="0013647A" w:rsidRPr="00C21992">
        <w:instrText>pragma Export</w:instrText>
      </w:r>
      <w:r w:rsidR="0013647A">
        <w:instrText xml:space="preserve">" </w:instrText>
      </w:r>
      <w:r w:rsidR="003C44DE">
        <w:rPr>
          <w:rFonts w:ascii="Times New Roman" w:hAnsi="Times New Roman" w:cs="Times New Roman"/>
        </w:rPr>
        <w:fldChar w:fldCharType="end"/>
      </w:r>
      <w:r w:rsidR="00017A66" w:rsidRPr="00017A66">
        <w:rPr>
          <w:rFonts w:ascii="Times New Roman" w:hAnsi="Times New Roman" w:cs="Times New Roman"/>
        </w:rPr>
        <w:t xml:space="preserve"> </w:t>
      </w:r>
      <w:r>
        <w:t xml:space="preserve">and </w:t>
      </w:r>
      <w:r w:rsidR="00017A66" w:rsidRPr="00017A66">
        <w:rPr>
          <w:rFonts w:ascii="Times New Roman" w:hAnsi="Times New Roman" w:cs="Times New Roman"/>
        </w:rPr>
        <w:t>Convention</w:t>
      </w:r>
      <w:r w:rsidR="003C44DE">
        <w:rPr>
          <w:rFonts w:ascii="Times New Roman" w:hAnsi="Times New Roman" w:cs="Times New Roman"/>
        </w:rPr>
        <w:fldChar w:fldCharType="begin"/>
      </w:r>
      <w:r w:rsidR="0013647A">
        <w:instrText xml:space="preserve"> XE "</w:instrText>
      </w:r>
      <w:r w:rsidR="0013647A" w:rsidRPr="002513CD">
        <w:rPr>
          <w:rFonts w:ascii="Times New Roman" w:hAnsi="Times New Roman" w:cs="Times New Roman"/>
        </w:rPr>
        <w:instrText>Pragma:</w:instrText>
      </w:r>
      <w:r w:rsidR="0013647A" w:rsidRPr="002513CD">
        <w:rPr>
          <w:b/>
        </w:rPr>
        <w:instrText xml:space="preserve">pragma </w:instrText>
      </w:r>
      <w:r w:rsidR="00017A66" w:rsidRPr="00017A66">
        <w:instrText>Convention</w:instrText>
      </w:r>
      <w:r w:rsidR="0013647A">
        <w:instrText xml:space="preserve">" </w:instrText>
      </w:r>
      <w:r w:rsidR="003C44DE">
        <w:rPr>
          <w:rFonts w:ascii="Times New Roman" w:hAnsi="Times New Roman" w:cs="Times New Roman"/>
        </w:rPr>
        <w:fldChar w:fldCharType="end"/>
      </w:r>
      <w:r>
        <w:t xml:space="preserve"> permit the name of the external unit and the interfacing convention to be specified. </w:t>
      </w:r>
    </w:p>
    <w:p w14:paraId="005B9174" w14:textId="77777777" w:rsidR="004C770C" w:rsidRDefault="004C770C" w:rsidP="004C770C">
      <w:r>
        <w:t xml:space="preserve">Even with the use of </w:t>
      </w:r>
      <w:r w:rsidRPr="00C56AD8">
        <w:rPr>
          <w:rFonts w:ascii="Times New Roman" w:hAnsi="Times New Roman"/>
          <w:b/>
          <w:bCs/>
        </w:rPr>
        <w:t>pragma</w:t>
      </w:r>
      <w:r w:rsidRPr="00C56AD8">
        <w:rPr>
          <w:rFonts w:ascii="Times New Roman" w:hAnsi="Times New Roman"/>
        </w:rPr>
        <w:t xml:space="preserve"> Import</w:t>
      </w:r>
      <w:r w:rsidR="003C44DE">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3C44DE">
        <w:rPr>
          <w:rFonts w:ascii="Times New Roman" w:hAnsi="Times New Roman"/>
        </w:rPr>
        <w:fldChar w:fldCharType="end"/>
      </w:r>
      <w:r>
        <w:t xml:space="preserve">, </w:t>
      </w:r>
      <w:r w:rsidRPr="00C56AD8">
        <w:rPr>
          <w:rFonts w:ascii="Times New Roman" w:hAnsi="Times New Roman"/>
          <w:b/>
          <w:bCs/>
        </w:rPr>
        <w:t>pragma</w:t>
      </w:r>
      <w:r w:rsidRPr="00C56AD8">
        <w:rPr>
          <w:rFonts w:ascii="Times New Roman" w:hAnsi="Times New Roman"/>
        </w:rPr>
        <w:t xml:space="preserve"> Export</w:t>
      </w:r>
      <w:r w:rsidR="003C44DE">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3C44DE">
        <w:rPr>
          <w:rFonts w:ascii="Times New Roman" w:hAnsi="Times New Roman"/>
        </w:rPr>
        <w:fldChar w:fldCharType="end"/>
      </w:r>
      <w:r>
        <w:t xml:space="preserve"> and </w:t>
      </w:r>
      <w:r w:rsidRPr="00C56AD8">
        <w:rPr>
          <w:rFonts w:ascii="Times New Roman" w:hAnsi="Times New Roman"/>
          <w:b/>
          <w:bCs/>
        </w:rPr>
        <w:t>pragma</w:t>
      </w:r>
      <w:r w:rsidRPr="00C56AD8">
        <w:rPr>
          <w:rFonts w:ascii="Times New Roman" w:hAnsi="Times New Roman"/>
        </w:rPr>
        <w:t xml:space="preserve"> Convention</w:t>
      </w:r>
      <w:r w:rsidR="003C44DE">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3C44DE">
        <w:rPr>
          <w:rFonts w:ascii="Times New Roman" w:hAnsi="Times New Roman"/>
        </w:rPr>
        <w:fldChar w:fldCharType="end"/>
      </w:r>
      <w:r>
        <w:t xml:space="preserve"> the vulnerabilities stated in </w:t>
      </w:r>
      <w:ins w:id="1730" w:author="Joyce L Tokar" w:date="2018-01-23T15:57:00Z">
        <w:r w:rsidR="009C600D">
          <w:t xml:space="preserve">subclause </w:t>
        </w:r>
      </w:ins>
      <w:del w:id="1731" w:author="Joyce L Tokar" w:date="2018-01-22T15:59:00Z">
        <w:r w:rsidDel="00A0425E">
          <w:delText xml:space="preserve">Section </w:delText>
        </w:r>
      </w:del>
      <w:r>
        <w:t>6.</w:t>
      </w:r>
      <w:ins w:id="1732" w:author="Joyce L Tokar" w:date="2017-06-19T05:59:00Z">
        <w:r w:rsidR="001E7506">
          <w:t>49</w:t>
        </w:r>
      </w:ins>
      <w:del w:id="1733" w:author="Joyce L Tokar" w:date="2017-06-07T12:57:00Z">
        <w:r w:rsidDel="001D7408">
          <w:delText>4</w:delText>
        </w:r>
        <w:r w:rsidR="00006274" w:rsidDel="001D7408">
          <w:delText>6</w:delText>
        </w:r>
      </w:del>
      <w:r>
        <w:t xml:space="preserve"> </w:t>
      </w:r>
      <w:ins w:id="1734" w:author="Joyce L Tokar" w:date="2018-01-22T15:59:00Z">
        <w:r w:rsidR="00A0425E">
          <w:t xml:space="preserve">of TR 24772-1 </w:t>
        </w:r>
      </w:ins>
      <w:r>
        <w:t xml:space="preserve">are possible. Names and number of parameters change under maintenance; calling </w:t>
      </w:r>
      <w:r>
        <w:lastRenderedPageBreak/>
        <w:t>conventions change as compilers are updated or replaced, and languages for which Ada does not specify a calling convention may be used.</w:t>
      </w:r>
    </w:p>
    <w:p w14:paraId="53E7B31B" w14:textId="77777777" w:rsidR="004C770C" w:rsidRDefault="00726AF3" w:rsidP="004C770C">
      <w:pPr>
        <w:pStyle w:val="Heading3"/>
      </w:pPr>
      <w:bookmarkStart w:id="1735" w:name="_Toc508619075"/>
      <w:r>
        <w:t>6</w:t>
      </w:r>
      <w:r w:rsidR="009E501C">
        <w:t>.</w:t>
      </w:r>
      <w:ins w:id="1736" w:author="Joyce L Tokar" w:date="2017-06-19T05:58:00Z">
        <w:r w:rsidR="001E7506">
          <w:t>49</w:t>
        </w:r>
      </w:ins>
      <w:del w:id="1737" w:author="Joyce L Tokar" w:date="2017-06-07T12:57:00Z">
        <w:r w:rsidR="004C770C" w:rsidDel="001D7408">
          <w:delText>4</w:delText>
        </w:r>
        <w:r w:rsidR="0070286D" w:rsidDel="001D7408">
          <w:delText>6</w:delText>
        </w:r>
      </w:del>
      <w:r w:rsidR="004C770C">
        <w:t>.2</w:t>
      </w:r>
      <w:r w:rsidR="00074057">
        <w:t xml:space="preserve"> </w:t>
      </w:r>
      <w:r w:rsidR="004C770C">
        <w:t>Guidance to language users</w:t>
      </w:r>
      <w:bookmarkEnd w:id="1735"/>
    </w:p>
    <w:p w14:paraId="7ACEF3D7" w14:textId="77777777" w:rsidR="004C770C" w:rsidRPr="00C46096" w:rsidRDefault="003C44DE" w:rsidP="004C770C">
      <w:pPr>
        <w:pStyle w:val="ListParagraph"/>
        <w:numPr>
          <w:ilvl w:val="0"/>
          <w:numId w:val="324"/>
        </w:numPr>
        <w:spacing w:before="120" w:after="120" w:line="240" w:lineRule="auto"/>
      </w:pPr>
      <w:ins w:id="1738" w:author="Joyce L Tokar" w:date="2018-01-23T15:57:00Z">
        <w:r w:rsidRPr="003C44DE">
          <w:t>Follow t</w:t>
        </w:r>
      </w:ins>
      <w:del w:id="1739" w:author="Joyce L Tokar" w:date="2018-01-23T15:57:00Z">
        <w:r w:rsidRPr="003C44DE">
          <w:delText>T</w:delText>
        </w:r>
      </w:del>
      <w:r w:rsidRPr="003C44DE">
        <w:t xml:space="preserve">he mitigation mechanisms of </w:t>
      </w:r>
      <w:ins w:id="1740" w:author="Joyce L Tokar" w:date="2018-01-23T15:57:00Z">
        <w:r w:rsidRPr="003C44DE">
          <w:t xml:space="preserve">subclause </w:t>
        </w:r>
      </w:ins>
      <w:ins w:id="1741" w:author="Joyce L Tokar" w:date="2018-01-22T16:00:00Z">
        <w:r w:rsidRPr="003C44DE">
          <w:t>6</w:t>
        </w:r>
      </w:ins>
      <w:ins w:id="1742" w:author="Joyce L Tokar" w:date="2018-01-22T15:59:00Z">
        <w:r w:rsidRPr="003C44DE">
          <w:t>.49.5</w:t>
        </w:r>
      </w:ins>
      <w:ins w:id="1743" w:author="Joyce L Tokar" w:date="2018-01-22T16:00:00Z">
        <w:r w:rsidRPr="003C44DE">
          <w:t xml:space="preserve"> of </w:t>
        </w:r>
      </w:ins>
      <w:r w:rsidRPr="003C44DE">
        <w:t>TR 24772-1</w:t>
      </w:r>
      <w:del w:id="1744" w:author="Joyce L Tokar" w:date="2018-01-22T15:59:00Z">
        <w:r w:rsidRPr="003C44DE">
          <w:delText xml:space="preserve"> Section 6.</w:delText>
        </w:r>
      </w:del>
      <w:del w:id="1745" w:author="Joyce L Tokar" w:date="2017-06-07T12:57:00Z">
        <w:r w:rsidRPr="003C44DE">
          <w:delText>46</w:delText>
        </w:r>
      </w:del>
      <w:del w:id="1746" w:author="Joyce L Tokar" w:date="2018-01-22T15:59:00Z">
        <w:r w:rsidRPr="003C44DE">
          <w:delText>.5</w:delText>
        </w:r>
      </w:del>
      <w:del w:id="1747" w:author="Joyce L Tokar" w:date="2018-01-23T15:57:00Z">
        <w:r w:rsidRPr="003C44DE">
          <w:delText xml:space="preserve"> are applicable</w:delText>
        </w:r>
      </w:del>
      <w:r w:rsidRPr="003C44DE">
        <w:t>.</w:t>
      </w:r>
    </w:p>
    <w:p w14:paraId="706D6FF2" w14:textId="77777777" w:rsidR="004C770C" w:rsidRDefault="00726AF3" w:rsidP="004C770C">
      <w:pPr>
        <w:pStyle w:val="Heading2"/>
      </w:pPr>
      <w:bookmarkStart w:id="1748" w:name="_Ref336425300"/>
      <w:bookmarkStart w:id="1749" w:name="_Toc358896532"/>
      <w:bookmarkStart w:id="1750" w:name="_Toc508619076"/>
      <w:r>
        <w:t>6</w:t>
      </w:r>
      <w:r w:rsidR="009E501C">
        <w:t>.</w:t>
      </w:r>
      <w:ins w:id="1751" w:author="Joyce L Tokar" w:date="2017-06-07T12:59:00Z">
        <w:r w:rsidR="001D7408">
          <w:t>5</w:t>
        </w:r>
      </w:ins>
      <w:ins w:id="1752" w:author="Joyce L Tokar" w:date="2017-06-19T06:00:00Z">
        <w:r w:rsidR="001E7506">
          <w:t>0</w:t>
        </w:r>
      </w:ins>
      <w:del w:id="1753" w:author="Joyce L Tokar" w:date="2017-06-07T12:59:00Z">
        <w:r w:rsidR="00047C5C" w:rsidDel="001D7408">
          <w:delText>47</w:delText>
        </w:r>
      </w:del>
      <w:r w:rsidR="00047C5C">
        <w:t xml:space="preserve"> </w:t>
      </w:r>
      <w:r w:rsidR="004C770C">
        <w:t>Unanticipated Exceptions from Library Routines [HJW]</w:t>
      </w:r>
      <w:bookmarkEnd w:id="1748"/>
      <w:bookmarkEnd w:id="1749"/>
      <w:bookmarkEnd w:id="1750"/>
      <w:r w:rsidR="003C44DE">
        <w:fldChar w:fldCharType="begin"/>
      </w:r>
      <w:r w:rsidR="00681F84">
        <w:instrText xml:space="preserve"> XE "</w:instrText>
      </w:r>
      <w:r w:rsidR="00681F84" w:rsidRPr="0068281C">
        <w:instrText>HJW</w:instrText>
      </w:r>
      <w:r w:rsidR="00EB0723">
        <w:instrText xml:space="preserve"> </w:instrText>
      </w:r>
      <w:r w:rsidR="00681F84">
        <w:instrText>–</w:instrText>
      </w:r>
      <w:r w:rsidR="00681F84" w:rsidRPr="0068281C">
        <w:instrText xml:space="preserve"> </w:instrText>
      </w:r>
      <w:r w:rsidR="00EB0723">
        <w:instrText>Unanticipated Exceptions from Library Routines</w:instrText>
      </w:r>
      <w:r w:rsidR="00681F84">
        <w:instrText xml:space="preserve">" </w:instrText>
      </w:r>
      <w:r w:rsidR="003C44DE">
        <w:fldChar w:fldCharType="end"/>
      </w:r>
      <w:r w:rsidR="003C44DE">
        <w:fldChar w:fldCharType="begin"/>
      </w:r>
      <w:r w:rsidR="00681F84">
        <w:instrText xml:space="preserve"> XE "</w:instrText>
      </w:r>
      <w:r w:rsidR="00681F84" w:rsidRPr="00A46914">
        <w:instrText>Language Vulnerabilities:Unanticipated Exceptions from Library Routines [HJW]</w:instrText>
      </w:r>
      <w:r w:rsidR="00681F84">
        <w:instrText xml:space="preserve">" </w:instrText>
      </w:r>
      <w:r w:rsidR="003C44DE">
        <w:fldChar w:fldCharType="end"/>
      </w:r>
    </w:p>
    <w:p w14:paraId="316C8609" w14:textId="77777777" w:rsidR="004C770C" w:rsidRDefault="00726AF3" w:rsidP="004C770C">
      <w:pPr>
        <w:pStyle w:val="Heading3"/>
      </w:pPr>
      <w:bookmarkStart w:id="1754" w:name="_Toc508619077"/>
      <w:r>
        <w:t>6</w:t>
      </w:r>
      <w:r w:rsidR="009E501C">
        <w:t>.</w:t>
      </w:r>
      <w:ins w:id="1755" w:author="Joyce L Tokar" w:date="2017-06-07T12:59:00Z">
        <w:r w:rsidR="001D7408">
          <w:t>5</w:t>
        </w:r>
      </w:ins>
      <w:ins w:id="1756" w:author="Joyce L Tokar" w:date="2017-06-19T06:00:00Z">
        <w:r w:rsidR="001E7506">
          <w:t>0</w:t>
        </w:r>
      </w:ins>
      <w:del w:id="1757" w:author="Joyce L Tokar" w:date="2017-06-07T12:59:00Z">
        <w:r w:rsidR="004C770C" w:rsidDel="001D7408">
          <w:delText>4</w:delText>
        </w:r>
        <w:r w:rsidR="00047C5C" w:rsidDel="001D7408">
          <w:delText>7</w:delText>
        </w:r>
      </w:del>
      <w:r w:rsidR="004C770C">
        <w:t>.1</w:t>
      </w:r>
      <w:r w:rsidR="00074057">
        <w:t xml:space="preserve"> </w:t>
      </w:r>
      <w:r w:rsidR="004C770C">
        <w:t>Applicability to language</w:t>
      </w:r>
      <w:bookmarkEnd w:id="1754"/>
    </w:p>
    <w:p w14:paraId="2B5EC922" w14:textId="77777777" w:rsidR="004C770C" w:rsidRDefault="004C770C" w:rsidP="004C770C">
      <w:r>
        <w:t>Ada programs are capable of handling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at any level in the program, as long as any exception naming and delivery mechanisms are compatible between the Ada program and the library components. In such cases the normal Ada exception handling processes will apply, and either the calling unit or some subprogram or task in its call chain will catch the exception and take appropriate programmed action</w:t>
      </w:r>
      <w:r w:rsidR="004E2264">
        <w:t xml:space="preserve">. If no action is taken to handle the exception, </w:t>
      </w:r>
      <w:r>
        <w:t xml:space="preserve">the task or program </w:t>
      </w:r>
      <w:r w:rsidR="004E2264">
        <w:t xml:space="preserve">where the exception occurred </w:t>
      </w:r>
      <w:r>
        <w:t>will terminate.</w:t>
      </w:r>
    </w:p>
    <w:p w14:paraId="6E56EA3A" w14:textId="77777777" w:rsidR="004C770C" w:rsidRDefault="00677DE9" w:rsidP="004C770C">
      <w:r>
        <w:t xml:space="preserve">If the library convention is to report error </w:t>
      </w:r>
      <w:r w:rsidR="00E86DE2">
        <w:t xml:space="preserve">codes </w:t>
      </w:r>
      <w:r>
        <w:t>and not by exceptions, then , if</w:t>
      </w:r>
      <w:r w:rsidR="004C770C">
        <w:t xml:space="preserve"> the library components themselves are written in Ada, then Ada's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983B57">
        <w:t xml:space="preserve"> </w:t>
      </w:r>
      <w:r w:rsidR="004C770C">
        <w:t>handling mechanisms let all called units trap any exceptions that are generated and return error conditions instead. If such exception handling mechanisms are not put in place, then exceptions can be unexpectedly delivered to a caller.</w:t>
      </w:r>
    </w:p>
    <w:p w14:paraId="17649AD9" w14:textId="77777777" w:rsidR="004C770C" w:rsidRDefault="004C770C" w:rsidP="004C770C">
      <w:r>
        <w:t>If the interface between the Ada units and the library routine being called does not adequately address the issue of naming, generation and delivery of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across the interface, then the vulnerabilities as expressed in </w:t>
      </w:r>
      <w:ins w:id="1758" w:author="Joyce L Tokar" w:date="2018-01-23T15:57:00Z">
        <w:r w:rsidR="009C600D">
          <w:t xml:space="preserve">subclause </w:t>
        </w:r>
      </w:ins>
      <w:ins w:id="1759" w:author="Joyce L Tokar" w:date="2018-01-22T16:00:00Z">
        <w:r w:rsidR="00A0425E">
          <w:t xml:space="preserve">6.50 of </w:t>
        </w:r>
      </w:ins>
      <w:r w:rsidR="003B5D87">
        <w:t>TR 24772-1</w:t>
      </w:r>
      <w:ins w:id="1760" w:author="Joyce L Tokar" w:date="2018-01-22T16:00:00Z">
        <w:r w:rsidR="00A0425E">
          <w:t xml:space="preserve"> </w:t>
        </w:r>
      </w:ins>
      <w:del w:id="1761" w:author="Joyce L Tokar" w:date="2018-01-22T16:00:00Z">
        <w:r w:rsidR="003B5D87" w:rsidDel="00A0425E">
          <w:delText xml:space="preserve"> </w:delText>
        </w:r>
        <w:r w:rsidDel="00A0425E">
          <w:delText>Section 6.</w:delText>
        </w:r>
      </w:del>
      <w:del w:id="1762" w:author="Joyce L Tokar" w:date="2017-06-07T12:59:00Z">
        <w:r w:rsidR="00B353DD" w:rsidDel="001D7408">
          <w:delText>47</w:delText>
        </w:r>
      </w:del>
      <w:del w:id="1763" w:author="Joyce L Tokar" w:date="2018-01-22T16:00:00Z">
        <w:r w:rsidR="00B353DD" w:rsidDel="00A0425E">
          <w:delText xml:space="preserve"> </w:delText>
        </w:r>
      </w:del>
      <w:r>
        <w:t xml:space="preserve">apply. </w:t>
      </w:r>
    </w:p>
    <w:p w14:paraId="09954057" w14:textId="77777777" w:rsidR="004C770C" w:rsidRDefault="00A90342" w:rsidP="004C770C">
      <w:pPr>
        <w:pStyle w:val="Heading3"/>
      </w:pPr>
      <w:bookmarkStart w:id="1764" w:name="_Toc508619078"/>
      <w:r>
        <w:t>6</w:t>
      </w:r>
      <w:r w:rsidR="009E501C">
        <w:t>.</w:t>
      </w:r>
      <w:ins w:id="1765" w:author="Joyce L Tokar" w:date="2017-06-07T12:59:00Z">
        <w:r w:rsidR="001E7506">
          <w:t>5</w:t>
        </w:r>
      </w:ins>
      <w:ins w:id="1766" w:author="Joyce L Tokar" w:date="2017-06-19T06:00:00Z">
        <w:r w:rsidR="001E7506">
          <w:t>0</w:t>
        </w:r>
      </w:ins>
      <w:del w:id="1767" w:author="Joyce L Tokar" w:date="2017-06-07T12:59:00Z">
        <w:r w:rsidR="004C770C" w:rsidDel="001D7408">
          <w:delText>4</w:delText>
        </w:r>
        <w:r w:rsidR="0070286D" w:rsidDel="001D7408">
          <w:delText>7</w:delText>
        </w:r>
      </w:del>
      <w:r w:rsidR="004C770C">
        <w:t>.2</w:t>
      </w:r>
      <w:r w:rsidR="00074057">
        <w:t xml:space="preserve"> </w:t>
      </w:r>
      <w:r w:rsidR="004C770C">
        <w:t>Guidance to language users</w:t>
      </w:r>
      <w:bookmarkEnd w:id="1764"/>
    </w:p>
    <w:p w14:paraId="3DD2045A" w14:textId="77777777" w:rsidR="00C46096" w:rsidRPr="0030164F" w:rsidRDefault="00C46096" w:rsidP="00C46096">
      <w:pPr>
        <w:pStyle w:val="ListParagraph"/>
        <w:numPr>
          <w:ilvl w:val="0"/>
          <w:numId w:val="310"/>
        </w:numPr>
        <w:spacing w:before="120" w:after="120" w:line="240" w:lineRule="auto"/>
        <w:rPr>
          <w:ins w:id="1768" w:author="Joyce L Tokar" w:date="2018-02-26T16:15:00Z"/>
        </w:rPr>
      </w:pPr>
      <w:ins w:id="1769" w:author="Joyce L Tokar" w:date="2018-02-26T16:15:00Z">
        <w:r w:rsidRPr="009739AB">
          <w:t>Follow the mitigation mechanisms of subclause 6.</w:t>
        </w:r>
        <w:r>
          <w:t>50</w:t>
        </w:r>
        <w:r w:rsidRPr="009739AB">
          <w:t>.5 of TR 24772-1</w:t>
        </w:r>
        <w:r>
          <w:t>.</w:t>
        </w:r>
      </w:ins>
    </w:p>
    <w:p w14:paraId="3CFDB3C2" w14:textId="77777777" w:rsidR="004C770C" w:rsidRDefault="004C770C" w:rsidP="003B5D87">
      <w:pPr>
        <w:pStyle w:val="ListParagraph"/>
        <w:numPr>
          <w:ilvl w:val="0"/>
          <w:numId w:val="310"/>
        </w:numPr>
        <w:spacing w:before="120" w:after="120" w:line="240" w:lineRule="auto"/>
      </w:pPr>
      <w:r>
        <w:t>Ensure that the interfaces with libraries written in other languages are compatible in the naming and generation of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w:t>
      </w:r>
    </w:p>
    <w:p w14:paraId="6BE5E2C1" w14:textId="77777777" w:rsidR="004C770C" w:rsidRPr="00047C5C" w:rsidRDefault="004C770C" w:rsidP="003B5D87">
      <w:pPr>
        <w:pStyle w:val="ListParagraph"/>
        <w:numPr>
          <w:ilvl w:val="0"/>
          <w:numId w:val="310"/>
        </w:numPr>
        <w:spacing w:before="120" w:after="120" w:line="240" w:lineRule="auto"/>
        <w:rPr>
          <w:color w:val="000000"/>
        </w:rPr>
      </w:pPr>
      <w:r>
        <w:t>Put appropriate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00983B57">
        <w:t xml:space="preserve"> </w:t>
      </w:r>
      <w:r>
        <w:t xml:space="preserve">handlers in all routines that call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6D38F8AD" w14:textId="77777777" w:rsidR="00047C5C" w:rsidRPr="00047C5C" w:rsidRDefault="00047C5C" w:rsidP="003B5D87">
      <w:pPr>
        <w:pStyle w:val="ListParagraph"/>
        <w:numPr>
          <w:ilvl w:val="0"/>
          <w:numId w:val="310"/>
        </w:numPr>
        <w:spacing w:before="120" w:after="120" w:line="240" w:lineRule="auto"/>
        <w:rPr>
          <w:color w:val="000000"/>
        </w:rPr>
      </w:pPr>
      <w:r>
        <w:t>Put appropriate exception</w:t>
      </w:r>
      <w:r w:rsidR="003C44DE">
        <w:rPr>
          <w:u w:val="single"/>
        </w:rPr>
        <w:fldChar w:fldCharType="begin"/>
      </w:r>
      <w:r>
        <w:instrText xml:space="preserve"> XE "</w:instrText>
      </w:r>
      <w:r w:rsidRPr="00CC1C63">
        <w:instrText>Exception</w:instrText>
      </w:r>
      <w:r>
        <w:instrText xml:space="preserve">" </w:instrText>
      </w:r>
      <w:r w:rsidR="003C44DE">
        <w:rPr>
          <w:u w:val="single"/>
        </w:rPr>
        <w:fldChar w:fldCharType="end"/>
      </w:r>
      <w:r>
        <w:t xml:space="preserve"> handlers in all routines that are called by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14:paraId="3DA8FAB6" w14:textId="77777777" w:rsidR="004C770C" w:rsidRDefault="004C770C" w:rsidP="003B5D87">
      <w:pPr>
        <w:pStyle w:val="ListParagraph"/>
        <w:numPr>
          <w:ilvl w:val="0"/>
          <w:numId w:val="310"/>
        </w:numPr>
        <w:spacing w:before="120" w:after="120" w:line="240" w:lineRule="auto"/>
        <w:rPr>
          <w:color w:val="000000"/>
        </w:rPr>
      </w:pPr>
      <w:r w:rsidRPr="00B63EC0">
        <w:rPr>
          <w:color w:val="000000"/>
        </w:rPr>
        <w:t>Document any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sidRPr="00B63EC0">
        <w:rPr>
          <w:color w:val="000000"/>
        </w:rPr>
        <w:t xml:space="preserve"> that may be raised by any Ada units being used as library routines. </w:t>
      </w:r>
    </w:p>
    <w:p w14:paraId="16A6E752" w14:textId="77777777" w:rsidR="004C770C" w:rsidRDefault="00A90342" w:rsidP="004C770C">
      <w:pPr>
        <w:pStyle w:val="Heading2"/>
        <w:rPr>
          <w:lang w:val="pt-BR"/>
        </w:rPr>
      </w:pPr>
      <w:bookmarkStart w:id="1770" w:name="_Ref336425330"/>
      <w:bookmarkStart w:id="1771" w:name="_Toc358896533"/>
      <w:bookmarkStart w:id="1772" w:name="_Toc508619079"/>
      <w:r>
        <w:rPr>
          <w:lang w:val="pt-BR"/>
        </w:rPr>
        <w:t>6</w:t>
      </w:r>
      <w:r w:rsidR="009E501C">
        <w:rPr>
          <w:lang w:val="pt-BR"/>
        </w:rPr>
        <w:t>.</w:t>
      </w:r>
      <w:ins w:id="1773" w:author="Joyce L Tokar" w:date="2017-06-07T13:01:00Z">
        <w:r w:rsidR="001D7408">
          <w:rPr>
            <w:lang w:val="pt-BR"/>
          </w:rPr>
          <w:t>5</w:t>
        </w:r>
      </w:ins>
      <w:ins w:id="1774" w:author="Joyce L Tokar" w:date="2017-06-19T06:00:00Z">
        <w:r w:rsidR="001E7506">
          <w:rPr>
            <w:lang w:val="pt-BR"/>
          </w:rPr>
          <w:t>1</w:t>
        </w:r>
      </w:ins>
      <w:del w:id="1775" w:author="Joyce L Tokar" w:date="2017-06-07T13:01:00Z">
        <w:r w:rsidR="003427F7" w:rsidDel="001D7408">
          <w:rPr>
            <w:lang w:val="pt-BR"/>
          </w:rPr>
          <w:delText>4</w:delText>
        </w:r>
        <w:r w:rsidR="0070286D" w:rsidDel="001D7408">
          <w:rPr>
            <w:lang w:val="pt-BR"/>
          </w:rPr>
          <w:delText>8</w:delText>
        </w:r>
      </w:del>
      <w:r w:rsidR="00074057">
        <w:rPr>
          <w:lang w:val="pt-BR"/>
        </w:rPr>
        <w:t xml:space="preserve"> </w:t>
      </w:r>
      <w:r w:rsidR="004C770C" w:rsidRPr="00ED4747">
        <w:rPr>
          <w:lang w:val="pt-BR"/>
        </w:rPr>
        <w:t>Pre-Processor Directives [NMP]</w:t>
      </w:r>
      <w:bookmarkEnd w:id="1770"/>
      <w:bookmarkEnd w:id="1771"/>
      <w:bookmarkEnd w:id="1772"/>
    </w:p>
    <w:p w14:paraId="1C04E80B" w14:textId="77777777" w:rsidR="004C770C" w:rsidRDefault="004C770C" w:rsidP="004C770C">
      <w:r>
        <w:t>This vulnerability is not applicable to Ada as Ada does not have a pre-processor.</w:t>
      </w:r>
    </w:p>
    <w:p w14:paraId="0346AAC4" w14:textId="77777777" w:rsidR="004C770C" w:rsidRDefault="00A90342" w:rsidP="004C770C">
      <w:pPr>
        <w:pStyle w:val="Heading2"/>
      </w:pPr>
      <w:bookmarkStart w:id="1776" w:name="_Toc358896534"/>
      <w:bookmarkStart w:id="1777" w:name="_Toc508619080"/>
      <w:r>
        <w:t>6</w:t>
      </w:r>
      <w:r w:rsidR="009E501C">
        <w:t>.</w:t>
      </w:r>
      <w:ins w:id="1778" w:author="Joyce L Tokar" w:date="2017-06-07T13:02:00Z">
        <w:r w:rsidR="00435669">
          <w:t>5</w:t>
        </w:r>
      </w:ins>
      <w:ins w:id="1779" w:author="Joyce L Tokar" w:date="2017-06-19T06:00:00Z">
        <w:r w:rsidR="001E7506">
          <w:t>2</w:t>
        </w:r>
      </w:ins>
      <w:del w:id="1780" w:author="Joyce L Tokar" w:date="2017-06-07T13:02:00Z">
        <w:r w:rsidR="0070286D" w:rsidDel="00435669">
          <w:delText>49</w:delText>
        </w:r>
      </w:del>
      <w:r w:rsidR="00074057">
        <w:t xml:space="preserve"> </w:t>
      </w:r>
      <w:r w:rsidR="004C770C">
        <w:t>Suppression of Language-defined Run-time Checking</w:t>
      </w:r>
      <w:r w:rsidR="00074057">
        <w:t xml:space="preserve"> </w:t>
      </w:r>
      <w:r w:rsidR="004C770C">
        <w:t>[MXB]</w:t>
      </w:r>
      <w:bookmarkEnd w:id="1776"/>
      <w:bookmarkEnd w:id="1777"/>
      <w:r w:rsidR="003C44DE">
        <w:fldChar w:fldCharType="begin"/>
      </w:r>
      <w:r w:rsidR="00681F84">
        <w:instrText xml:space="preserve"> XE "</w:instrText>
      </w:r>
      <w:r w:rsidR="00681F84" w:rsidRPr="00B869F7">
        <w:instrText>MXB</w:instrText>
      </w:r>
      <w:r w:rsidR="00EB0723">
        <w:instrText xml:space="preserve"> </w:instrText>
      </w:r>
      <w:r w:rsidR="003B1FEF">
        <w:instrText>–</w:instrText>
      </w:r>
      <w:r w:rsidR="00681F84" w:rsidRPr="00B869F7">
        <w:instrText xml:space="preserve"> </w:instrText>
      </w:r>
      <w:r w:rsidR="00EB0723">
        <w:instrText>Suppression of Language-defined Run-time Checking</w:instrText>
      </w:r>
      <w:r w:rsidR="00681F84">
        <w:instrText xml:space="preserve">" </w:instrText>
      </w:r>
      <w:r w:rsidR="003C44DE">
        <w:fldChar w:fldCharType="end"/>
      </w:r>
      <w:r w:rsidR="003C44DE">
        <w:fldChar w:fldCharType="begin"/>
      </w:r>
      <w:r w:rsidR="00681F84">
        <w:instrText xml:space="preserve"> XE "</w:instrText>
      </w:r>
      <w:r w:rsidR="00681F84" w:rsidRPr="00CC1FF0">
        <w:instrText>Language Vulnerabilities:Suppression of Language-defined Run-time Checking [MXB]</w:instrText>
      </w:r>
      <w:r w:rsidR="00681F84">
        <w:instrText xml:space="preserve">" </w:instrText>
      </w:r>
      <w:r w:rsidR="003C44DE">
        <w:fldChar w:fldCharType="end"/>
      </w:r>
    </w:p>
    <w:p w14:paraId="4911E098" w14:textId="77777777" w:rsidR="004C770C" w:rsidRDefault="00A90342" w:rsidP="004C770C">
      <w:pPr>
        <w:pStyle w:val="Heading3"/>
      </w:pPr>
      <w:bookmarkStart w:id="1781" w:name="_Toc508619081"/>
      <w:r>
        <w:t>6</w:t>
      </w:r>
      <w:r w:rsidR="009E501C">
        <w:t>.</w:t>
      </w:r>
      <w:ins w:id="1782" w:author="Joyce L Tokar" w:date="2017-06-07T13:03:00Z">
        <w:r w:rsidR="00435669">
          <w:t>5</w:t>
        </w:r>
      </w:ins>
      <w:ins w:id="1783" w:author="Joyce L Tokar" w:date="2017-06-19T06:00:00Z">
        <w:r w:rsidR="001E7506">
          <w:t>2</w:t>
        </w:r>
      </w:ins>
      <w:del w:id="1784" w:author="Joyce L Tokar" w:date="2017-06-07T13:03:00Z">
        <w:r w:rsidR="0070286D" w:rsidDel="00435669">
          <w:delText>49</w:delText>
        </w:r>
      </w:del>
      <w:r w:rsidR="004C770C">
        <w:t>.1</w:t>
      </w:r>
      <w:r w:rsidR="00074057">
        <w:t xml:space="preserve"> </w:t>
      </w:r>
      <w:r w:rsidR="004C770C">
        <w:t>Applicability to Language</w:t>
      </w:r>
      <w:bookmarkEnd w:id="1781"/>
    </w:p>
    <w:p w14:paraId="4DE1F452" w14:textId="77777777" w:rsidR="004C770C" w:rsidRDefault="004C770C" w:rsidP="004C770C">
      <w:r>
        <w:t xml:space="preserve">The vulnerability exists in Ada since </w:t>
      </w:r>
      <w:r w:rsidR="00017A66" w:rsidRPr="00017A66">
        <w:rPr>
          <w:rFonts w:ascii="Times New Roman" w:hAnsi="Times New Roman" w:cs="Times New Roman"/>
          <w:b/>
        </w:rPr>
        <w:t xml:space="preserve">pragma </w:t>
      </w:r>
      <w:r w:rsidR="00017A66" w:rsidRPr="00017A66">
        <w:rPr>
          <w:rFonts w:ascii="Times New Roman" w:hAnsi="Times New Roman" w:cs="Times New Roman"/>
        </w:rPr>
        <w:t>Suppress</w:t>
      </w:r>
      <w:r w:rsidR="003C44DE">
        <w:rPr>
          <w:rFonts w:ascii="Times New Roman" w:hAnsi="Times New Roman" w:cs="Times New Roman"/>
        </w:rPr>
        <w:fldChar w:fldCharType="begin"/>
      </w:r>
      <w:r w:rsidR="00C904B6">
        <w:instrText xml:space="preserve"> XE "</w:instrText>
      </w:r>
      <w:r w:rsidR="00C904B6" w:rsidRPr="00CE4582">
        <w:instrText>Pragma:pragma Suppress</w:instrText>
      </w:r>
      <w:r w:rsidR="00C904B6">
        <w:instrText xml:space="preserve">" </w:instrText>
      </w:r>
      <w:r w:rsidR="003C44DE">
        <w:rPr>
          <w:rFonts w:ascii="Times New Roman" w:hAnsi="Times New Roman" w:cs="Times New Roman"/>
        </w:rPr>
        <w:fldChar w:fldCharType="end"/>
      </w:r>
      <w:r>
        <w:t xml:space="preserve"> permits explicit suppression of language-defined checks on a unit-by-unit basis or on partitions or programs as a whole. (The language-defined default, however, is to perform the runtime checks that prevent the </w:t>
      </w:r>
      <w:r w:rsidR="00A26B3D">
        <w:t xml:space="preserve">runtime </w:t>
      </w:r>
      <w:r>
        <w:t xml:space="preserve">vulnerabilities.) </w:t>
      </w:r>
      <w:r w:rsidR="00017A66" w:rsidRPr="00017A66">
        <w:rPr>
          <w:rFonts w:ascii="Times New Roman" w:hAnsi="Times New Roman" w:cs="Times New Roman"/>
          <w:b/>
        </w:rPr>
        <w:t>Pragma</w:t>
      </w:r>
      <w:r w:rsidR="003C44DE">
        <w:rPr>
          <w:rFonts w:ascii="Times New Roman" w:hAnsi="Times New Roman" w:cs="Times New Roman"/>
          <w:b/>
        </w:rPr>
        <w:fldChar w:fldCharType="begin"/>
      </w:r>
      <w:r w:rsidR="00986C8B">
        <w:instrText xml:space="preserve"> XE "</w:instrText>
      </w:r>
      <w:r w:rsidR="00EB0723">
        <w:rPr>
          <w:rFonts w:cs="Arial"/>
          <w:kern w:val="32"/>
          <w:szCs w:val="20"/>
          <w:u w:val="single"/>
        </w:rPr>
        <w:instrText>Pragma</w:instrText>
      </w:r>
      <w:r w:rsidR="00986C8B">
        <w:instrText xml:space="preserve">" </w:instrText>
      </w:r>
      <w:r w:rsidR="003C44DE">
        <w:rPr>
          <w:rFonts w:ascii="Times New Roman" w:hAnsi="Times New Roman" w:cs="Times New Roman"/>
          <w:b/>
        </w:rPr>
        <w:fldChar w:fldCharType="end"/>
      </w:r>
      <w:r w:rsidR="00017A66" w:rsidRPr="00017A66">
        <w:rPr>
          <w:rFonts w:ascii="Times New Roman" w:hAnsi="Times New Roman" w:cs="Times New Roman"/>
        </w:rPr>
        <w:t xml:space="preserve"> Suppress</w:t>
      </w:r>
      <w:r>
        <w:t xml:space="preserve"> can suppress all language-defined checks or 12 individual categories of checks</w:t>
      </w:r>
      <w:r w:rsidR="00A26B3D">
        <w:t xml:space="preserve"> (see </w:t>
      </w:r>
      <w:del w:id="1785" w:author="Joyce L Tokar" w:date="2018-01-22T16:00:00Z">
        <w:r w:rsidR="00A26B3D" w:rsidDel="00A0425E">
          <w:delText>Section</w:delText>
        </w:r>
      </w:del>
      <w:ins w:id="1786" w:author="Joyce L Tokar" w:date="2018-03-12T12:30:00Z">
        <w:r w:rsidR="003B31DD">
          <w:t>s</w:t>
        </w:r>
      </w:ins>
      <w:ins w:id="1787" w:author="Joyce L Tokar" w:date="2018-01-22T16:00:00Z">
        <w:r w:rsidR="00A0425E">
          <w:t>ubclause</w:t>
        </w:r>
      </w:ins>
      <w:r w:rsidR="00A26B3D">
        <w:t xml:space="preserve"> 11.5 of </w:t>
      </w:r>
      <w:ins w:id="1788" w:author="Joyce L Tokar" w:date="2018-02-26T16:13:00Z">
        <w:r w:rsidR="00491CBF">
          <w:t>ISO/IEC 8652</w:t>
        </w:r>
      </w:ins>
      <w:del w:id="1789" w:author="Joyce L Tokar" w:date="2018-02-26T16:10:00Z">
        <w:r w:rsidR="00A26B3D" w:rsidDel="0030164F">
          <w:delText>the Ada language reference manual</w:delText>
        </w:r>
      </w:del>
      <w:r w:rsidR="00A26B3D">
        <w:t>)</w:t>
      </w:r>
      <w:r>
        <w:t>.</w:t>
      </w:r>
    </w:p>
    <w:p w14:paraId="7066DB1B" w14:textId="77777777" w:rsidR="004C770C" w:rsidRDefault="00A90342" w:rsidP="004C770C">
      <w:pPr>
        <w:pStyle w:val="Heading3"/>
      </w:pPr>
      <w:bookmarkStart w:id="1790" w:name="_Toc508619082"/>
      <w:r>
        <w:lastRenderedPageBreak/>
        <w:t>6</w:t>
      </w:r>
      <w:r w:rsidR="009E501C">
        <w:t>.</w:t>
      </w:r>
      <w:ins w:id="1791" w:author="Joyce L Tokar" w:date="2017-06-07T13:03:00Z">
        <w:r w:rsidR="00435669">
          <w:t>5</w:t>
        </w:r>
      </w:ins>
      <w:ins w:id="1792" w:author="Joyce L Tokar" w:date="2017-06-19T06:00:00Z">
        <w:r w:rsidR="001E7506">
          <w:t>2</w:t>
        </w:r>
      </w:ins>
      <w:del w:id="1793" w:author="Joyce L Tokar" w:date="2017-06-07T13:03:00Z">
        <w:r w:rsidR="0070286D" w:rsidDel="00435669">
          <w:delText>49</w:delText>
        </w:r>
      </w:del>
      <w:r w:rsidR="004C770C">
        <w:t>.2</w:t>
      </w:r>
      <w:r w:rsidR="00074057">
        <w:t xml:space="preserve"> </w:t>
      </w:r>
      <w:r w:rsidR="004C770C">
        <w:t>Guidance to Language Users</w:t>
      </w:r>
      <w:bookmarkEnd w:id="1790"/>
    </w:p>
    <w:p w14:paraId="34F09B89" w14:textId="77777777" w:rsidR="00F128DF" w:rsidRDefault="00C46096">
      <w:pPr>
        <w:pStyle w:val="ListParagraph"/>
        <w:numPr>
          <w:ilvl w:val="0"/>
          <w:numId w:val="310"/>
        </w:numPr>
        <w:spacing w:before="120" w:after="120" w:line="240" w:lineRule="auto"/>
        <w:rPr>
          <w:ins w:id="1794" w:author="Joyce L Tokar" w:date="2018-02-26T16:16:00Z"/>
        </w:rPr>
      </w:pPr>
      <w:ins w:id="1795" w:author="Joyce L Tokar" w:date="2018-02-26T16:16:00Z">
        <w:r w:rsidRPr="009739AB">
          <w:t>Follow the mitigation mechanisms of subclause 6.</w:t>
        </w:r>
        <w:r>
          <w:t>52</w:t>
        </w:r>
        <w:r w:rsidRPr="009739AB">
          <w:t>.5 of TR 24772-1</w:t>
        </w:r>
        <w:r>
          <w:t>.</w:t>
        </w:r>
      </w:ins>
    </w:p>
    <w:p w14:paraId="0D8BB302" w14:textId="77777777" w:rsidR="00F128DF" w:rsidRDefault="003C44DE">
      <w:pPr>
        <w:pStyle w:val="ListParagraph"/>
        <w:numPr>
          <w:ilvl w:val="0"/>
          <w:numId w:val="310"/>
        </w:numPr>
        <w:spacing w:before="120" w:after="120" w:line="240" w:lineRule="auto"/>
      </w:pPr>
      <w:r w:rsidRPr="003C44DE">
        <w:t>Do not suppress language defined checks.</w:t>
      </w:r>
    </w:p>
    <w:p w14:paraId="435F1E35" w14:textId="77777777" w:rsidR="00F128DF" w:rsidRDefault="003C44DE">
      <w:pPr>
        <w:pStyle w:val="ListParagraph"/>
        <w:numPr>
          <w:ilvl w:val="0"/>
          <w:numId w:val="310"/>
        </w:numPr>
        <w:spacing w:before="120" w:after="120" w:line="240" w:lineRule="auto"/>
      </w:pPr>
      <w:r w:rsidRPr="003C44DE">
        <w:t>If language-defined checks must be suppressed, use static analysis to prove that the code is correct for all combinations of inputs.</w:t>
      </w:r>
    </w:p>
    <w:p w14:paraId="33169FDC" w14:textId="77777777" w:rsidR="00F128DF" w:rsidRDefault="003C44DE">
      <w:pPr>
        <w:pStyle w:val="ListParagraph"/>
        <w:numPr>
          <w:ilvl w:val="0"/>
          <w:numId w:val="310"/>
        </w:numPr>
        <w:spacing w:before="120" w:after="120" w:line="240" w:lineRule="auto"/>
      </w:pPr>
      <w:r w:rsidRPr="003C44DE">
        <w:t>If language-defined checks must be suppressed, use explicit checks at appropriate places in the code to ensure that errors are detected before any processing that relies on the correct values.</w:t>
      </w:r>
    </w:p>
    <w:p w14:paraId="05FF9524" w14:textId="77777777" w:rsidR="004C770C" w:rsidRDefault="00A90342" w:rsidP="004C770C">
      <w:pPr>
        <w:pStyle w:val="Heading2"/>
      </w:pPr>
      <w:bookmarkStart w:id="1796" w:name="_Ref336425360"/>
      <w:bookmarkStart w:id="1797" w:name="_Toc358896535"/>
      <w:bookmarkStart w:id="1798" w:name="_Toc508619083"/>
      <w:r>
        <w:t>6</w:t>
      </w:r>
      <w:r w:rsidR="009E501C">
        <w:t>.</w:t>
      </w:r>
      <w:r w:rsidR="004C770C">
        <w:t>5</w:t>
      </w:r>
      <w:ins w:id="1799" w:author="Joyce L Tokar" w:date="2017-06-19T06:01:00Z">
        <w:r w:rsidR="001E7506">
          <w:t>3</w:t>
        </w:r>
      </w:ins>
      <w:del w:id="1800" w:author="Joyce L Tokar" w:date="2017-06-07T13:04:00Z">
        <w:r w:rsidR="0070286D" w:rsidDel="00435669">
          <w:delText>0</w:delText>
        </w:r>
      </w:del>
      <w:r w:rsidR="00074057">
        <w:t xml:space="preserve"> </w:t>
      </w:r>
      <w:r w:rsidR="004C770C">
        <w:t>Provision of Inherently Unsafe Operations</w:t>
      </w:r>
      <w:r w:rsidR="00074057">
        <w:t xml:space="preserve"> </w:t>
      </w:r>
      <w:r w:rsidR="004C770C">
        <w:t>[SKL]</w:t>
      </w:r>
      <w:bookmarkEnd w:id="1796"/>
      <w:bookmarkEnd w:id="1797"/>
      <w:bookmarkEnd w:id="1798"/>
      <w:r w:rsidR="003C44DE">
        <w:fldChar w:fldCharType="begin"/>
      </w:r>
      <w:r w:rsidR="003B1FEF">
        <w:instrText xml:space="preserve"> XE "</w:instrText>
      </w:r>
      <w:r w:rsidR="003B1FEF" w:rsidRPr="00955483">
        <w:instrText xml:space="preserve">SKL </w:instrText>
      </w:r>
      <w:r w:rsidR="003B1FEF">
        <w:instrText>–</w:instrText>
      </w:r>
      <w:r w:rsidR="003B1FEF" w:rsidRPr="00955483">
        <w:instrText xml:space="preserve"> Provision of Inherently Unsafe Operations</w:instrText>
      </w:r>
      <w:r w:rsidR="003B1FEF">
        <w:instrText xml:space="preserve">" </w:instrText>
      </w:r>
      <w:r w:rsidR="003C44DE">
        <w:fldChar w:fldCharType="end"/>
      </w:r>
      <w:r w:rsidR="003C44DE">
        <w:fldChar w:fldCharType="begin"/>
      </w:r>
      <w:r w:rsidR="003B1FEF">
        <w:instrText xml:space="preserve"> XE "</w:instrText>
      </w:r>
      <w:r w:rsidR="003B1FEF" w:rsidRPr="007E2E84">
        <w:instrText>Language Vulnerabilities:Provision of Inherently Unsafe Operations [SKL]</w:instrText>
      </w:r>
      <w:r w:rsidR="003B1FEF">
        <w:instrText xml:space="preserve">" </w:instrText>
      </w:r>
      <w:r w:rsidR="003C44DE">
        <w:fldChar w:fldCharType="end"/>
      </w:r>
    </w:p>
    <w:p w14:paraId="39092DDE" w14:textId="77777777" w:rsidR="004C770C" w:rsidRDefault="00A90342" w:rsidP="004C770C">
      <w:pPr>
        <w:pStyle w:val="Heading3"/>
      </w:pPr>
      <w:bookmarkStart w:id="1801" w:name="_Toc508619084"/>
      <w:r>
        <w:t>6</w:t>
      </w:r>
      <w:r w:rsidR="009E501C">
        <w:t>.</w:t>
      </w:r>
      <w:r w:rsidR="004C770C">
        <w:t>5</w:t>
      </w:r>
      <w:ins w:id="1802" w:author="Joyce L Tokar" w:date="2017-06-19T06:01:00Z">
        <w:r w:rsidR="001E7506">
          <w:t>3</w:t>
        </w:r>
      </w:ins>
      <w:del w:id="1803" w:author="Joyce L Tokar" w:date="2017-06-07T13:04:00Z">
        <w:r w:rsidR="0070286D" w:rsidDel="00435669">
          <w:delText>0</w:delText>
        </w:r>
      </w:del>
      <w:r w:rsidR="004C770C">
        <w:t>.1</w:t>
      </w:r>
      <w:r w:rsidR="00074057">
        <w:t xml:space="preserve"> </w:t>
      </w:r>
      <w:r w:rsidR="004C770C">
        <w:t>Applicability to Language</w:t>
      </w:r>
      <w:bookmarkEnd w:id="1801"/>
    </w:p>
    <w:p w14:paraId="3031626F" w14:textId="77777777" w:rsidR="004C770C" w:rsidRDefault="004C770C" w:rsidP="004C770C">
      <w:r>
        <w:rPr>
          <w:rFonts w:cs="Arial"/>
          <w:szCs w:val="20"/>
        </w:rPr>
        <w:t xml:space="preserve">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3C44DE">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3C44DE">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Pr>
          <w:rFonts w:cs="Arial"/>
          <w:szCs w:val="20"/>
        </w:rPr>
        <w:t xml:space="preserve">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3C44DE">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3C44DE">
        <w:rPr>
          <w:rFonts w:ascii="Times New Roman" w:hAnsi="Times New Roman"/>
        </w:rPr>
        <w:fldChar w:fldCharType="end"/>
      </w:r>
      <w:r>
        <w:t xml:space="preserve"> attribute.</w:t>
      </w:r>
    </w:p>
    <w:p w14:paraId="719A0C6B" w14:textId="77777777" w:rsidR="00246C75" w:rsidRDefault="00246C75" w:rsidP="00246C75">
      <w:pPr>
        <w:pStyle w:val="Heading3"/>
        <w:widowControl w:val="0"/>
        <w:tabs>
          <w:tab w:val="num" w:pos="0"/>
        </w:tabs>
        <w:suppressAutoHyphens/>
        <w:spacing w:after="120"/>
        <w:rPr>
          <w:kern w:val="32"/>
        </w:rPr>
      </w:pPr>
      <w:bookmarkStart w:id="1804" w:name="_Toc508619085"/>
      <w:r>
        <w:rPr>
          <w:kern w:val="32"/>
        </w:rPr>
        <w:t>6.5</w:t>
      </w:r>
      <w:ins w:id="1805" w:author="Joyce L Tokar" w:date="2017-06-19T06:01:00Z">
        <w:r w:rsidR="001E7506">
          <w:rPr>
            <w:kern w:val="32"/>
          </w:rPr>
          <w:t>3</w:t>
        </w:r>
      </w:ins>
      <w:del w:id="1806" w:author="Joyce L Tokar" w:date="2017-06-07T13:04:00Z">
        <w:r w:rsidDel="00435669">
          <w:rPr>
            <w:kern w:val="32"/>
          </w:rPr>
          <w:delText>0</w:delText>
        </w:r>
      </w:del>
      <w:r>
        <w:rPr>
          <w:kern w:val="32"/>
        </w:rPr>
        <w:t>.2 Guidance to language users</w:t>
      </w:r>
      <w:bookmarkEnd w:id="1804"/>
    </w:p>
    <w:p w14:paraId="3DDB6BBE" w14:textId="77777777" w:rsidR="00F128DF" w:rsidRDefault="00BE4568">
      <w:pPr>
        <w:pStyle w:val="ListParagraph"/>
        <w:numPr>
          <w:ilvl w:val="0"/>
          <w:numId w:val="310"/>
        </w:numPr>
        <w:spacing w:before="120" w:after="120" w:line="240" w:lineRule="auto"/>
        <w:rPr>
          <w:ins w:id="1807" w:author="Joyce L Tokar" w:date="2018-02-26T16:18:00Z"/>
        </w:rPr>
      </w:pPr>
      <w:ins w:id="1808" w:author="Joyce L Tokar" w:date="2018-02-26T16:18:00Z">
        <w:r w:rsidRPr="009739AB">
          <w:t>Follow the mitigation mechanisms of subclause 6.</w:t>
        </w:r>
        <w:r>
          <w:t>53</w:t>
        </w:r>
        <w:r w:rsidRPr="009739AB">
          <w:t>.5 of TR 24772-1</w:t>
        </w:r>
        <w:r>
          <w:t>.</w:t>
        </w:r>
      </w:ins>
    </w:p>
    <w:p w14:paraId="25C13011" w14:textId="77777777" w:rsidR="00F128DF" w:rsidRDefault="00246C75">
      <w:pPr>
        <w:pStyle w:val="ListParagraph"/>
        <w:numPr>
          <w:ilvl w:val="0"/>
          <w:numId w:val="310"/>
        </w:numPr>
        <w:spacing w:before="120" w:after="120" w:line="240" w:lineRule="auto"/>
      </w:pPr>
      <w:r>
        <w:t>Avoid the use of unsafe programming practices.</w:t>
      </w:r>
    </w:p>
    <w:p w14:paraId="7F5DC00F" w14:textId="77777777" w:rsidR="00F128DF" w:rsidRDefault="00246C75">
      <w:pPr>
        <w:pStyle w:val="ListParagraph"/>
        <w:numPr>
          <w:ilvl w:val="0"/>
          <w:numId w:val="310"/>
        </w:numPr>
        <w:spacing w:before="120" w:after="120" w:line="240" w:lineRule="auto"/>
      </w:pPr>
      <w:bookmarkStart w:id="1809" w:name="here"/>
      <w:bookmarkEnd w:id="1809"/>
      <w:r>
        <w:t xml:space="preserve">Use the </w:t>
      </w:r>
      <w:ins w:id="1810" w:author="Joyce L Tokar" w:date="2018-02-26T16:20:00Z">
        <w:r w:rsidR="002928D4" w:rsidRPr="00CA779F">
          <w:rPr>
            <w:rFonts w:ascii="Times New Roman" w:eastAsia="Helvetica" w:hAnsi="Times New Roman" w:cs="Times New Roman"/>
            <w:b/>
            <w:color w:val="000000"/>
          </w:rPr>
          <w:t>pragma</w:t>
        </w:r>
        <w:r w:rsidR="002928D4" w:rsidRPr="00CA779F">
          <w:rPr>
            <w:rFonts w:ascii="Times New Roman" w:eastAsia="Helvetica" w:hAnsi="Times New Roman" w:cs="Times New Roman"/>
            <w:color w:val="000000"/>
          </w:rPr>
          <w:t xml:space="preserve"> Restrictions</w:t>
        </w:r>
        <w:r w:rsidR="003C44DE" w:rsidRPr="00CA779F">
          <w:rPr>
            <w:rFonts w:eastAsia="Helvetica" w:cs="Helvetica"/>
            <w:color w:val="000000"/>
          </w:rPr>
          <w:fldChar w:fldCharType="begin"/>
        </w:r>
        <w:r w:rsidR="002928D4" w:rsidRPr="00CA779F">
          <w:rPr>
            <w:rFonts w:eastAsia="Helvetica" w:cs="Helvetica"/>
            <w:color w:val="000000"/>
          </w:rPr>
          <w:instrText xml:space="preserve"> XE "Pragma:pragma Restrictions" </w:instrText>
        </w:r>
        <w:r w:rsidR="003C44DE" w:rsidRPr="00CA779F">
          <w:rPr>
            <w:rFonts w:eastAsia="Helvetica" w:cs="Helvetica"/>
            <w:color w:val="000000"/>
          </w:rPr>
          <w:fldChar w:fldCharType="end"/>
        </w:r>
        <w:r w:rsidR="002928D4" w:rsidRPr="00CA779F">
          <w:rPr>
            <w:rFonts w:eastAsia="Helvetica" w:cs="Helvetica"/>
            <w:color w:val="000000"/>
          </w:rPr>
          <w:t xml:space="preserve">  </w:t>
        </w:r>
      </w:ins>
      <w:del w:id="1811" w:author="Joyce L Tokar" w:date="2018-02-26T16:20:00Z">
        <w:r w:rsidR="003C44DE" w:rsidRPr="003C44DE">
          <w:delText>Restrictions</w:delText>
        </w:r>
        <w:r w:rsidDel="002928D4">
          <w:delText xml:space="preserve"> </w:delText>
        </w:r>
        <w:r w:rsidR="003C44DE" w:rsidRPr="003C44DE">
          <w:rPr>
            <w:rFonts w:ascii="Times New Roman" w:hAnsi="Times New Roman" w:cs="Times New Roman"/>
            <w:b/>
          </w:rPr>
          <w:delText>pragma</w:delText>
        </w:r>
        <w:r w:rsidDel="002928D4">
          <w:delText xml:space="preserve"> </w:delText>
        </w:r>
      </w:del>
      <w:r>
        <w:t>to prevent the inadvertent use of unsafe language constructs.</w:t>
      </w:r>
    </w:p>
    <w:p w14:paraId="4A9DEF04" w14:textId="77777777" w:rsidR="00F128DF" w:rsidRDefault="00246C75">
      <w:pPr>
        <w:pStyle w:val="ListParagraph"/>
        <w:numPr>
          <w:ilvl w:val="0"/>
          <w:numId w:val="310"/>
        </w:numPr>
        <w:spacing w:before="120" w:after="120" w:line="240" w:lineRule="auto"/>
      </w:pPr>
      <w:r>
        <w:t>Carefully scrutinize any code that refers to a program unit explicitly designated to provide unchecked operations.</w:t>
      </w:r>
    </w:p>
    <w:p w14:paraId="27E75820" w14:textId="77777777" w:rsidR="004C770C" w:rsidRDefault="00A90342" w:rsidP="004C770C">
      <w:pPr>
        <w:pStyle w:val="Heading2"/>
      </w:pPr>
      <w:bookmarkStart w:id="1812" w:name="_Toc358896536"/>
      <w:bookmarkStart w:id="1813" w:name="_Toc508619086"/>
      <w:r>
        <w:t>6</w:t>
      </w:r>
      <w:r w:rsidR="009E501C">
        <w:t>.</w:t>
      </w:r>
      <w:r w:rsidR="004C770C">
        <w:t>5</w:t>
      </w:r>
      <w:ins w:id="1814" w:author="Joyce L Tokar" w:date="2017-06-19T06:01:00Z">
        <w:r w:rsidR="001E7506">
          <w:t>4</w:t>
        </w:r>
      </w:ins>
      <w:del w:id="1815" w:author="Joyce L Tokar" w:date="2017-06-07T13:06:00Z">
        <w:r w:rsidR="0070286D" w:rsidDel="00435669">
          <w:delText>1</w:delText>
        </w:r>
      </w:del>
      <w:r w:rsidR="00074057">
        <w:t xml:space="preserve"> </w:t>
      </w:r>
      <w:r w:rsidR="004C770C">
        <w:t>Obscure Language Features [BRS]</w:t>
      </w:r>
      <w:bookmarkEnd w:id="1812"/>
      <w:bookmarkEnd w:id="1813"/>
      <w:r w:rsidR="003C44DE">
        <w:fldChar w:fldCharType="begin"/>
      </w:r>
      <w:r w:rsidR="003B1FEF">
        <w:instrText xml:space="preserve"> XE "</w:instrText>
      </w:r>
      <w:r w:rsidR="003B1FEF" w:rsidRPr="0088610E">
        <w:instrText xml:space="preserve">BRS </w:instrText>
      </w:r>
      <w:r w:rsidR="003B1FEF">
        <w:instrText>–</w:instrText>
      </w:r>
      <w:r w:rsidR="003B1FEF" w:rsidRPr="0088610E">
        <w:instrText xml:space="preserve"> Obscure Language Features</w:instrText>
      </w:r>
      <w:r w:rsidR="003B1FEF">
        <w:instrText xml:space="preserve">" </w:instrText>
      </w:r>
      <w:r w:rsidR="003C44DE">
        <w:fldChar w:fldCharType="end"/>
      </w:r>
      <w:r w:rsidR="003C44DE">
        <w:fldChar w:fldCharType="begin"/>
      </w:r>
      <w:r w:rsidR="003B1FEF">
        <w:instrText xml:space="preserve"> XE "</w:instrText>
      </w:r>
      <w:r w:rsidR="003B1FEF" w:rsidRPr="00297423">
        <w:instrText>Language Vulnerabilities:Obscure Language Features [BRS]</w:instrText>
      </w:r>
      <w:r w:rsidR="003B1FEF">
        <w:instrText xml:space="preserve">" </w:instrText>
      </w:r>
      <w:r w:rsidR="003C44DE">
        <w:fldChar w:fldCharType="end"/>
      </w:r>
    </w:p>
    <w:p w14:paraId="712C9E23" w14:textId="77777777" w:rsidR="004C770C" w:rsidRDefault="00A90342" w:rsidP="004C770C">
      <w:pPr>
        <w:pStyle w:val="Heading3"/>
      </w:pPr>
      <w:bookmarkStart w:id="1816" w:name="_Toc508619087"/>
      <w:r>
        <w:t>6</w:t>
      </w:r>
      <w:r w:rsidR="009E501C">
        <w:t>.</w:t>
      </w:r>
      <w:r w:rsidR="004C770C">
        <w:t>5</w:t>
      </w:r>
      <w:del w:id="1817" w:author="Joyce L Tokar" w:date="2017-06-07T13:06:00Z">
        <w:r w:rsidR="0070286D" w:rsidDel="00435669">
          <w:delText>1</w:delText>
        </w:r>
      </w:del>
      <w:ins w:id="1818" w:author="Joyce L Tokar" w:date="2017-06-19T06:01:00Z">
        <w:r w:rsidR="001E7506">
          <w:t>4</w:t>
        </w:r>
      </w:ins>
      <w:r w:rsidR="004C770C">
        <w:t>.1</w:t>
      </w:r>
      <w:r w:rsidR="00074057">
        <w:t xml:space="preserve"> </w:t>
      </w:r>
      <w:r w:rsidR="004C770C">
        <w:t>Applicability to language</w:t>
      </w:r>
      <w:bookmarkEnd w:id="1816"/>
    </w:p>
    <w:p w14:paraId="57BB8EBD" w14:textId="77777777" w:rsidR="004C770C" w:rsidRDefault="004C770C" w:rsidP="004C770C">
      <w:r>
        <w:t>Ada is a rich language and provides facilities for a wide range of application areas. Because some areas are specialized, it is likely that a programmer not versed in a special area might misuse features for that area.  For example, the use of tasking features for concurrent programming requires knowledge of this domain. Similarly, the use of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t xml:space="preserve"> and exception propagation and handling requires a deeper understanding of control flow issues than some programmers possess.</w:t>
      </w:r>
    </w:p>
    <w:p w14:paraId="515FC366" w14:textId="77777777" w:rsidR="004C770C" w:rsidRDefault="00A90342" w:rsidP="004C770C">
      <w:pPr>
        <w:pStyle w:val="Heading3"/>
        <w:widowControl w:val="0"/>
        <w:tabs>
          <w:tab w:val="num" w:pos="0"/>
        </w:tabs>
        <w:suppressAutoHyphens/>
        <w:spacing w:after="120"/>
        <w:rPr>
          <w:kern w:val="32"/>
        </w:rPr>
      </w:pPr>
      <w:bookmarkStart w:id="1819" w:name="_Toc508619088"/>
      <w:r>
        <w:rPr>
          <w:kern w:val="32"/>
        </w:rPr>
        <w:t>6</w:t>
      </w:r>
      <w:r w:rsidR="009E501C">
        <w:rPr>
          <w:kern w:val="32"/>
        </w:rPr>
        <w:t>.</w:t>
      </w:r>
      <w:r w:rsidR="004C770C">
        <w:rPr>
          <w:kern w:val="32"/>
        </w:rPr>
        <w:t>5</w:t>
      </w:r>
      <w:del w:id="1820" w:author="Joyce L Tokar" w:date="2017-06-07T13:06:00Z">
        <w:r w:rsidR="0070286D" w:rsidDel="00435669">
          <w:rPr>
            <w:kern w:val="32"/>
          </w:rPr>
          <w:delText>1</w:delText>
        </w:r>
      </w:del>
      <w:ins w:id="1821" w:author="Joyce L Tokar" w:date="2017-06-19T06:01:00Z">
        <w:r w:rsidR="001E7506">
          <w:rPr>
            <w:kern w:val="32"/>
          </w:rPr>
          <w:t>4</w:t>
        </w:r>
      </w:ins>
      <w:r w:rsidR="004C770C">
        <w:rPr>
          <w:kern w:val="32"/>
        </w:rPr>
        <w:t>.2</w:t>
      </w:r>
      <w:r w:rsidR="00074057">
        <w:rPr>
          <w:kern w:val="32"/>
        </w:rPr>
        <w:t xml:space="preserve"> </w:t>
      </w:r>
      <w:r w:rsidR="004C770C">
        <w:rPr>
          <w:kern w:val="32"/>
        </w:rPr>
        <w:t>Guidance to language users</w:t>
      </w:r>
      <w:bookmarkEnd w:id="1819"/>
    </w:p>
    <w:p w14:paraId="61D7F89E" w14:textId="77777777" w:rsidR="00F128DF" w:rsidRDefault="002928D4">
      <w:pPr>
        <w:pStyle w:val="ListParagraph"/>
        <w:numPr>
          <w:ilvl w:val="0"/>
          <w:numId w:val="310"/>
        </w:numPr>
        <w:spacing w:before="120" w:after="120" w:line="240" w:lineRule="auto"/>
        <w:rPr>
          <w:ins w:id="1822" w:author="Joyce L Tokar" w:date="2018-02-26T16:20:00Z"/>
        </w:rPr>
      </w:pPr>
      <w:ins w:id="1823" w:author="Joyce L Tokar" w:date="2018-02-26T16:20:00Z">
        <w:r w:rsidRPr="009739AB">
          <w:t>Follow the mitigation mechanisms of subclause 6.</w:t>
        </w:r>
        <w:r>
          <w:t>54</w:t>
        </w:r>
        <w:r w:rsidRPr="009739AB">
          <w:t>.5 of TR 24772-1</w:t>
        </w:r>
        <w:r>
          <w:t>.</w:t>
        </w:r>
      </w:ins>
    </w:p>
    <w:p w14:paraId="3569BA10" w14:textId="77777777" w:rsidR="00F128DF" w:rsidRDefault="003C44DE">
      <w:pPr>
        <w:pStyle w:val="ListParagraph"/>
        <w:numPr>
          <w:ilvl w:val="0"/>
          <w:numId w:val="310"/>
        </w:numPr>
        <w:spacing w:before="120" w:after="120" w:line="240" w:lineRule="auto"/>
      </w:pPr>
      <w:r w:rsidRPr="003C44DE">
        <w:t xml:space="preserve">Use the </w:t>
      </w:r>
      <w:r w:rsidR="00BD17B8" w:rsidRPr="00CA779F">
        <w:rPr>
          <w:rFonts w:ascii="Times New Roman" w:eastAsia="Helvetica" w:hAnsi="Times New Roman" w:cs="Times New Roman"/>
          <w:b/>
          <w:color w:val="000000"/>
        </w:rPr>
        <w:t>pragma</w:t>
      </w:r>
      <w:r w:rsidR="00BD17B8" w:rsidRPr="00CA779F">
        <w:rPr>
          <w:rFonts w:ascii="Times New Roman" w:eastAsia="Helvetica" w:hAnsi="Times New Roman" w:cs="Times New Roman"/>
          <w:color w:val="000000"/>
        </w:rPr>
        <w:t xml:space="preserve"> Restrictions</w:t>
      </w:r>
      <w:r w:rsidRPr="00CA779F">
        <w:rPr>
          <w:rFonts w:eastAsia="Helvetica" w:cs="Helvetica"/>
          <w:color w:val="000000"/>
        </w:rPr>
        <w:fldChar w:fldCharType="begin"/>
      </w:r>
      <w:r w:rsidR="00BD17B8" w:rsidRPr="00CA779F">
        <w:rPr>
          <w:rFonts w:eastAsia="Helvetica" w:cs="Helvetica"/>
          <w:color w:val="000000"/>
        </w:rPr>
        <w:instrText xml:space="preserve"> XE "Pragma:pragma Restrictions" </w:instrText>
      </w:r>
      <w:r w:rsidRPr="00CA779F">
        <w:rPr>
          <w:rFonts w:eastAsia="Helvetica" w:cs="Helvetica"/>
          <w:color w:val="000000"/>
        </w:rPr>
        <w:fldChar w:fldCharType="end"/>
      </w:r>
      <w:r w:rsidR="00BD17B8" w:rsidRPr="00CA779F">
        <w:rPr>
          <w:rFonts w:eastAsia="Helvetica" w:cs="Helvetica"/>
          <w:color w:val="000000"/>
        </w:rPr>
        <w:t xml:space="preserve">  </w:t>
      </w:r>
      <w:del w:id="1824" w:author="Joyce L Tokar" w:date="2018-02-26T16:21:00Z">
        <w:r w:rsidRPr="003C44DE">
          <w:delText>pragma Restrictions</w:delText>
        </w:r>
        <w:r w:rsidRPr="003C44DE" w:rsidDel="00BD17B8">
          <w:fldChar w:fldCharType="begin"/>
        </w:r>
        <w:r w:rsidRPr="003C44DE">
          <w:delInstrText xml:space="preserve"> XE "Pragma:pragma Restrictions" </w:delInstrText>
        </w:r>
        <w:r w:rsidRPr="003C44DE" w:rsidDel="00BD17B8">
          <w:fldChar w:fldCharType="end"/>
        </w:r>
        <w:r w:rsidRPr="003C44DE">
          <w:delText xml:space="preserve">  </w:delText>
        </w:r>
      </w:del>
      <w:r w:rsidRPr="003C44DE">
        <w:t xml:space="preserve">to prevent the use of obscure features of the language. </w:t>
      </w:r>
    </w:p>
    <w:p w14:paraId="3413CA89" w14:textId="77777777" w:rsidR="00F128DF" w:rsidRDefault="003C44DE">
      <w:pPr>
        <w:pStyle w:val="ListParagraph"/>
        <w:numPr>
          <w:ilvl w:val="0"/>
          <w:numId w:val="310"/>
        </w:numPr>
        <w:spacing w:before="120" w:after="120" w:line="240" w:lineRule="auto"/>
      </w:pPr>
      <w:r w:rsidRPr="003C44DE">
        <w:t xml:space="preserve">Similarly, avoid features in a Specialized Needs Annex of </w:t>
      </w:r>
      <w:ins w:id="1825" w:author="Joyce L Tokar" w:date="2018-02-26T16:13:00Z">
        <w:r w:rsidR="00491CBF">
          <w:t>ISO/IEC 8652</w:t>
        </w:r>
      </w:ins>
      <w:ins w:id="1826" w:author="Joyce L Tokar" w:date="2018-02-26T16:21:00Z">
        <w:r w:rsidR="00BD17B8">
          <w:t xml:space="preserve"> </w:t>
        </w:r>
      </w:ins>
      <w:del w:id="1827" w:author="Joyce L Tokar" w:date="2018-02-26T16:10:00Z">
        <w:r w:rsidRPr="003C44DE">
          <w:delText xml:space="preserve">the Ada language reference manual </w:delText>
        </w:r>
      </w:del>
      <w:r w:rsidRPr="003C44DE">
        <w:t>unless the application area concerned is well-understood.</w:t>
      </w:r>
    </w:p>
    <w:p w14:paraId="764DB19F" w14:textId="77777777" w:rsidR="00F128DF" w:rsidRDefault="00CA779F">
      <w:pPr>
        <w:pStyle w:val="ListParagraph"/>
        <w:numPr>
          <w:ilvl w:val="0"/>
          <w:numId w:val="310"/>
        </w:numPr>
        <w:spacing w:before="120" w:after="120" w:line="240" w:lineRule="auto"/>
      </w:pPr>
      <w:r w:rsidRPr="00CA779F">
        <w:t>The restriction</w:t>
      </w:r>
      <w:r w:rsidR="003C44DE" w:rsidRPr="003C44DE">
        <w:t xml:space="preserve"> </w:t>
      </w:r>
      <w:r w:rsidR="003C44DE" w:rsidRPr="003C44DE">
        <w:rPr>
          <w:rFonts w:ascii="Times New Roman" w:hAnsi="Times New Roman" w:cs="Times New Roman"/>
        </w:rPr>
        <w:t>No_Dependence</w:t>
      </w:r>
      <w:r w:rsidR="003C44DE" w:rsidRPr="003C44DE">
        <w:t xml:space="preserve"> </w:t>
      </w:r>
      <w:r w:rsidRPr="00CA779F">
        <w:t>prevents the use of specified pre-defined or user-defined libraries.</w:t>
      </w:r>
    </w:p>
    <w:p w14:paraId="1DA42862" w14:textId="77777777" w:rsidR="004C770C" w:rsidRDefault="00A90342" w:rsidP="004C770C">
      <w:pPr>
        <w:pStyle w:val="Heading2"/>
      </w:pPr>
      <w:bookmarkStart w:id="1828" w:name="_Ref336414226"/>
      <w:bookmarkStart w:id="1829" w:name="_Toc358896537"/>
      <w:bookmarkStart w:id="1830" w:name="_Toc508619089"/>
      <w:r>
        <w:t>6</w:t>
      </w:r>
      <w:r w:rsidR="009E501C">
        <w:t>.</w:t>
      </w:r>
      <w:r w:rsidR="004C770C">
        <w:t>5</w:t>
      </w:r>
      <w:ins w:id="1831" w:author="Joyce L Tokar" w:date="2017-06-19T06:02:00Z">
        <w:r w:rsidR="001E7506">
          <w:t>5</w:t>
        </w:r>
      </w:ins>
      <w:del w:id="1832" w:author="Joyce L Tokar" w:date="2017-06-07T13:08:00Z">
        <w:r w:rsidR="0070286D" w:rsidDel="00435669">
          <w:delText>2</w:delText>
        </w:r>
      </w:del>
      <w:r w:rsidR="00074057">
        <w:t xml:space="preserve"> </w:t>
      </w:r>
      <w:r w:rsidR="004C770C">
        <w:t>Unspecified Behaviour [BQF]</w:t>
      </w:r>
      <w:bookmarkEnd w:id="1828"/>
      <w:bookmarkEnd w:id="1829"/>
      <w:bookmarkEnd w:id="1830"/>
      <w:r w:rsidR="003C44DE">
        <w:fldChar w:fldCharType="begin"/>
      </w:r>
      <w:r w:rsidR="003B1FEF">
        <w:instrText xml:space="preserve"> XE "</w:instrText>
      </w:r>
      <w:r w:rsidR="003B1FEF" w:rsidRPr="00704E63">
        <w:instrText>BQF</w:instrText>
      </w:r>
      <w:r w:rsidR="00EB0723">
        <w:instrText xml:space="preserve"> </w:instrText>
      </w:r>
      <w:r w:rsidR="003B1FEF">
        <w:instrText>–</w:instrText>
      </w:r>
      <w:r w:rsidR="003B1FEF" w:rsidRPr="00704E63">
        <w:instrText xml:space="preserve"> Unspecified Behaviour</w:instrText>
      </w:r>
      <w:r w:rsidR="003B1FEF">
        <w:instrText xml:space="preserve">" </w:instrText>
      </w:r>
      <w:r w:rsidR="003C44DE">
        <w:fldChar w:fldCharType="end"/>
      </w:r>
      <w:r w:rsidR="003C44DE">
        <w:fldChar w:fldCharType="begin"/>
      </w:r>
      <w:r w:rsidR="003B1FEF">
        <w:instrText xml:space="preserve"> XE "</w:instrText>
      </w:r>
      <w:r w:rsidR="003B1FEF" w:rsidRPr="00165BCF">
        <w:instrText>Language Vulnerabilities:Unspecified Behaviour [BQF]</w:instrText>
      </w:r>
      <w:r w:rsidR="003B1FEF">
        <w:instrText xml:space="preserve">" </w:instrText>
      </w:r>
      <w:r w:rsidR="003C44DE">
        <w:fldChar w:fldCharType="end"/>
      </w:r>
    </w:p>
    <w:p w14:paraId="3DAE08C0" w14:textId="77777777" w:rsidR="004C770C" w:rsidRDefault="00A90342" w:rsidP="004C770C">
      <w:pPr>
        <w:pStyle w:val="Heading3"/>
      </w:pPr>
      <w:bookmarkStart w:id="1833" w:name="_Toc508619090"/>
      <w:r>
        <w:t>6</w:t>
      </w:r>
      <w:r w:rsidR="009E501C">
        <w:t>.</w:t>
      </w:r>
      <w:r w:rsidR="004C770C">
        <w:t>5</w:t>
      </w:r>
      <w:ins w:id="1834" w:author="Joyce L Tokar" w:date="2017-06-19T06:02:00Z">
        <w:r w:rsidR="001E7506">
          <w:t>5</w:t>
        </w:r>
      </w:ins>
      <w:del w:id="1835" w:author="Joyce L Tokar" w:date="2017-06-07T13:08:00Z">
        <w:r w:rsidR="0070286D" w:rsidDel="00435669">
          <w:delText>2</w:delText>
        </w:r>
      </w:del>
      <w:r w:rsidR="004C770C">
        <w:t>.1</w:t>
      </w:r>
      <w:r w:rsidR="00074057">
        <w:t xml:space="preserve"> </w:t>
      </w:r>
      <w:r w:rsidR="004C770C">
        <w:t>Applicability to language</w:t>
      </w:r>
      <w:bookmarkEnd w:id="1833"/>
    </w:p>
    <w:p w14:paraId="58927CB9" w14:textId="77777777" w:rsidR="004C770C" w:rsidRDefault="004C770C" w:rsidP="004C770C">
      <w:pPr>
        <w:rPr>
          <w:rFonts w:cs="Arial"/>
          <w:kern w:val="32"/>
          <w:szCs w:val="20"/>
        </w:rPr>
      </w:pPr>
      <w:r>
        <w:rPr>
          <w:rFonts w:cs="Arial"/>
          <w:kern w:val="32"/>
          <w:szCs w:val="20"/>
        </w:rPr>
        <w:t xml:space="preserve">In Ada, there are two main categories of unspecified behaviour, one having to do with unspecified aspects of normal run-time behaviour, and one having to do with </w:t>
      </w:r>
      <w:r>
        <w:rPr>
          <w:rFonts w:cs="Arial"/>
          <w:i/>
          <w:kern w:val="32"/>
          <w:szCs w:val="20"/>
        </w:rPr>
        <w:t>bounded errors</w:t>
      </w:r>
      <w:r>
        <w:rPr>
          <w:rFonts w:cs="Arial"/>
          <w:kern w:val="32"/>
          <w:szCs w:val="20"/>
        </w:rPr>
        <w:t>, errors that need not be detected at run-</w:t>
      </w:r>
      <w:r>
        <w:rPr>
          <w:rFonts w:cs="Arial"/>
          <w:kern w:val="32"/>
          <w:szCs w:val="20"/>
        </w:rPr>
        <w:lastRenderedPageBreak/>
        <w:t xml:space="preserve">time but for which there is a limited number of possible run-time effects (though always including the possibility of raising </w:t>
      </w:r>
      <w:r w:rsidRPr="00783F1B">
        <w:rPr>
          <w:rFonts w:ascii="Times New Roman" w:hAnsi="Times New Roman" w:cs="Arial"/>
          <w:kern w:val="32"/>
          <w:szCs w:val="20"/>
        </w:rPr>
        <w:t>Program_Error</w:t>
      </w:r>
      <w:r w:rsidR="006B5DE8">
        <w:rPr>
          <w:rFonts w:ascii="Times New Roman" w:hAnsi="Times New Roman" w:cs="Arial"/>
          <w:kern w:val="32"/>
          <w:szCs w:val="20"/>
        </w:rPr>
        <w:t xml:space="preserve"> </w:t>
      </w:r>
      <w:r w:rsidR="006B5DE8">
        <w:rPr>
          <w:rFonts w:cstheme="minorHAnsi"/>
          <w:kern w:val="32"/>
          <w:szCs w:val="20"/>
        </w:rPr>
        <w:t>exception</w:t>
      </w:r>
      <w:r w:rsidR="003C44DE">
        <w:rPr>
          <w:rFonts w:ascii="Times New Roman" w:hAnsi="Times New Roman" w:cs="Arial"/>
          <w:kern w:val="32"/>
          <w:szCs w:val="20"/>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3C44DE">
        <w:rPr>
          <w:rFonts w:ascii="Times New Roman" w:hAnsi="Times New Roman" w:cs="Arial"/>
          <w:kern w:val="32"/>
          <w:szCs w:val="20"/>
        </w:rPr>
        <w:fldChar w:fldCharType="end"/>
      </w:r>
      <w:r>
        <w:rPr>
          <w:rFonts w:cs="Arial"/>
          <w:kern w:val="32"/>
          <w:szCs w:val="20"/>
        </w:rPr>
        <w:t>).</w:t>
      </w:r>
    </w:p>
    <w:p w14:paraId="06C7B049" w14:textId="77777777" w:rsidR="004C770C" w:rsidRDefault="004C770C" w:rsidP="004C770C">
      <w:pPr>
        <w:rPr>
          <w:rFonts w:cs="Arial"/>
          <w:kern w:val="32"/>
          <w:szCs w:val="20"/>
        </w:rPr>
      </w:pPr>
      <w:r>
        <w:rPr>
          <w:rFonts w:cs="Arial"/>
          <w:kern w:val="32"/>
          <w:szCs w:val="20"/>
        </w:rPr>
        <w:t>For the normal behaviour category, there are several distinct aspects of run-time behaviour that might be unspecified, including:</w:t>
      </w:r>
    </w:p>
    <w:p w14:paraId="35C2834A" w14:textId="77777777" w:rsidR="004C770C" w:rsidRDefault="004C770C" w:rsidP="003B5D87">
      <w:pPr>
        <w:pStyle w:val="ListParagraph"/>
        <w:numPr>
          <w:ilvl w:val="0"/>
          <w:numId w:val="311"/>
        </w:numPr>
        <w:spacing w:before="120" w:after="120" w:line="240" w:lineRule="auto"/>
        <w:rPr>
          <w:kern w:val="32"/>
        </w:rPr>
      </w:pPr>
      <w:r w:rsidRPr="00B63EC0">
        <w:rPr>
          <w:kern w:val="32"/>
        </w:rPr>
        <w:t>Order in which certain actions are performed at run-time;</w:t>
      </w:r>
    </w:p>
    <w:p w14:paraId="02336C27" w14:textId="77777777" w:rsidR="004C770C" w:rsidRDefault="004C770C" w:rsidP="003B5D87">
      <w:pPr>
        <w:pStyle w:val="ListParagraph"/>
        <w:numPr>
          <w:ilvl w:val="0"/>
          <w:numId w:val="311"/>
        </w:numPr>
        <w:spacing w:before="120" w:after="120" w:line="240" w:lineRule="auto"/>
        <w:rPr>
          <w:kern w:val="32"/>
        </w:rPr>
      </w:pPr>
      <w:r w:rsidRPr="00B63EC0">
        <w:rPr>
          <w:kern w:val="32"/>
        </w:rPr>
        <w:t>Number of times a given element operation is performed within an operation invoked on a composite or container object;</w:t>
      </w:r>
    </w:p>
    <w:p w14:paraId="09C8C579" w14:textId="77777777" w:rsidR="004C770C" w:rsidRDefault="004C770C" w:rsidP="003B5D87">
      <w:pPr>
        <w:pStyle w:val="ListParagraph"/>
        <w:numPr>
          <w:ilvl w:val="0"/>
          <w:numId w:val="311"/>
        </w:numPr>
        <w:spacing w:before="120" w:after="120" w:line="240" w:lineRule="auto"/>
        <w:rPr>
          <w:kern w:val="32"/>
        </w:rPr>
      </w:pPr>
      <w:r w:rsidRPr="00B63EC0">
        <w:rPr>
          <w:kern w:val="32"/>
        </w:rPr>
        <w:t>Results of certain operations within a language-defined generic package if the actual associated with a particular formal subprogram does not meet stated expectations (such as “&lt;” providing a strict weak ordering relationship);</w:t>
      </w:r>
    </w:p>
    <w:p w14:paraId="764C7A5D" w14:textId="77777777" w:rsidR="004C770C" w:rsidRDefault="004C770C" w:rsidP="003B5D87">
      <w:pPr>
        <w:pStyle w:val="ListParagraph"/>
        <w:numPr>
          <w:ilvl w:val="0"/>
          <w:numId w:val="311"/>
        </w:numPr>
        <w:spacing w:before="120" w:after="120" w:line="240" w:lineRule="auto"/>
        <w:rPr>
          <w:kern w:val="32"/>
        </w:rPr>
      </w:pPr>
      <w:r w:rsidRPr="00B63EC0">
        <w:rPr>
          <w:kern w:val="32"/>
        </w:rPr>
        <w:t>Whether distinct instantiations of a generic or distinct invocations of an operation produce distinct values for tags or access-to-subprogram values.</w:t>
      </w:r>
    </w:p>
    <w:p w14:paraId="6EFF3696" w14:textId="77777777" w:rsidR="004C770C" w:rsidRPr="00D3259A" w:rsidRDefault="004C770C" w:rsidP="004C770C">
      <w:pPr>
        <w:rPr>
          <w:rFonts w:cs="Arial"/>
          <w:kern w:val="32"/>
          <w:szCs w:val="20"/>
        </w:rPr>
      </w:pPr>
      <w:r>
        <w:rPr>
          <w:rFonts w:cs="Arial"/>
          <w:kern w:val="32"/>
          <w:szCs w:val="20"/>
        </w:rPr>
        <w:t xml:space="preserve">The index entry in the </w:t>
      </w:r>
      <w:ins w:id="1836" w:author="Joyce L Tokar" w:date="2018-02-26T16:13:00Z">
        <w:r w:rsidR="00491CBF">
          <w:t>ISO/IEC 8652</w:t>
        </w:r>
      </w:ins>
      <w:del w:id="1837" w:author="Joyce L Tokar" w:date="2018-02-26T16:10:00Z">
        <w:r w:rsidDel="0030164F">
          <w:rPr>
            <w:rFonts w:cs="Arial"/>
            <w:kern w:val="32"/>
            <w:szCs w:val="20"/>
          </w:rPr>
          <w:delText xml:space="preserve">Ada </w:delText>
        </w:r>
        <w:r w:rsidR="001E56B4" w:rsidDel="0030164F">
          <w:rPr>
            <w:rFonts w:cs="Arial"/>
            <w:kern w:val="32"/>
            <w:szCs w:val="20"/>
          </w:rPr>
          <w:delText>language reference manual</w:delText>
        </w:r>
      </w:del>
      <w:r w:rsidR="001E56B4">
        <w:rPr>
          <w:rFonts w:cs="Arial"/>
          <w:kern w:val="32"/>
          <w:szCs w:val="20"/>
        </w:rPr>
        <w:t xml:space="preserve"> </w:t>
      </w:r>
      <w:r>
        <w:rPr>
          <w:rFonts w:cs="Arial"/>
          <w:kern w:val="32"/>
          <w:szCs w:val="20"/>
        </w:rPr>
        <w:t xml:space="preserve">for </w:t>
      </w:r>
      <w:r>
        <w:rPr>
          <w:rFonts w:cs="Arial"/>
          <w:i/>
          <w:kern w:val="32"/>
          <w:szCs w:val="20"/>
        </w:rPr>
        <w:t>unspecified</w:t>
      </w:r>
      <w:r>
        <w:rPr>
          <w:rFonts w:cs="Arial"/>
          <w:kern w:val="32"/>
          <w:szCs w:val="20"/>
        </w:rPr>
        <w:t xml:space="preserve"> provides the full list. Similarly, the index entry for </w:t>
      </w:r>
      <w:r>
        <w:rPr>
          <w:rFonts w:cs="Arial"/>
          <w:i/>
          <w:kern w:val="32"/>
          <w:szCs w:val="20"/>
        </w:rPr>
        <w:t>bounded error</w:t>
      </w:r>
      <w:r>
        <w:rPr>
          <w:rFonts w:cs="Arial"/>
          <w:kern w:val="32"/>
          <w:szCs w:val="20"/>
        </w:rPr>
        <w:t xml:space="preserve"> provides the full list of references to places in </w:t>
      </w:r>
      <w:ins w:id="1838" w:author="Joyce L Tokar" w:date="2018-02-26T16:13:00Z">
        <w:r w:rsidR="00491CBF">
          <w:t>ISO/IEC 8652</w:t>
        </w:r>
      </w:ins>
      <w:ins w:id="1839" w:author="Joyce L Tokar" w:date="2018-02-26T16:21:00Z">
        <w:r w:rsidR="00FF06AC">
          <w:t xml:space="preserve"> </w:t>
        </w:r>
      </w:ins>
      <w:del w:id="1840" w:author="Joyce L Tokar" w:date="2018-02-26T16:11:00Z">
        <w:r w:rsidDel="00491CBF">
          <w:rPr>
            <w:rFonts w:cs="Arial"/>
            <w:kern w:val="32"/>
            <w:szCs w:val="20"/>
          </w:rPr>
          <w:delText xml:space="preserve">the Ada </w:delText>
        </w:r>
        <w:r w:rsidR="001E56B4" w:rsidDel="00491CBF">
          <w:rPr>
            <w:rFonts w:cs="Arial"/>
            <w:kern w:val="32"/>
            <w:szCs w:val="20"/>
          </w:rPr>
          <w:delText xml:space="preserve">language reference manual </w:delText>
        </w:r>
      </w:del>
      <w:r>
        <w:rPr>
          <w:rFonts w:cs="Arial"/>
          <w:kern w:val="32"/>
          <w:szCs w:val="20"/>
        </w:rPr>
        <w:t>where a bounded error is described.</w:t>
      </w:r>
    </w:p>
    <w:p w14:paraId="4FDE104D" w14:textId="77777777" w:rsidR="004C770C" w:rsidRDefault="004C770C" w:rsidP="004C770C">
      <w:pPr>
        <w:rPr>
          <w:rFonts w:cs="Arial"/>
          <w:kern w:val="32"/>
          <w:szCs w:val="20"/>
        </w:rPr>
      </w:pPr>
      <w:r>
        <w:rPr>
          <w:rFonts w:cs="Arial"/>
          <w:iCs/>
          <w:kern w:val="32"/>
          <w:szCs w:val="20"/>
        </w:rPr>
        <w:t>Failure can occur due to unspecified behaviour when the programmer did not fully account for the possible outcomes, and the program is executed in a context where the actual outcome was not one of those handled, resulting in the program producing an unintended result.</w:t>
      </w:r>
    </w:p>
    <w:p w14:paraId="152444E6" w14:textId="77777777" w:rsidR="004C770C" w:rsidRDefault="00A90342" w:rsidP="004C770C">
      <w:pPr>
        <w:pStyle w:val="Heading3"/>
      </w:pPr>
      <w:bookmarkStart w:id="1841" w:name="_Toc508619091"/>
      <w:r>
        <w:t>6</w:t>
      </w:r>
      <w:r w:rsidR="009E501C">
        <w:t>.</w:t>
      </w:r>
      <w:del w:id="1842" w:author="Joyce L Tokar" w:date="2017-06-07T13:08:00Z">
        <w:r w:rsidR="004C770C" w:rsidDel="00435669">
          <w:delText>5</w:delText>
        </w:r>
        <w:r w:rsidR="0070286D" w:rsidDel="00435669">
          <w:delText>2</w:delText>
        </w:r>
      </w:del>
      <w:ins w:id="1843" w:author="Joyce L Tokar" w:date="2017-06-07T13:08:00Z">
        <w:r w:rsidR="00435669">
          <w:t>5</w:t>
        </w:r>
      </w:ins>
      <w:ins w:id="1844" w:author="Joyce L Tokar" w:date="2017-06-19T06:02:00Z">
        <w:r w:rsidR="003A390E">
          <w:t>5</w:t>
        </w:r>
      </w:ins>
      <w:r w:rsidR="004C770C">
        <w:t>.2</w:t>
      </w:r>
      <w:r w:rsidR="00074057">
        <w:t xml:space="preserve"> </w:t>
      </w:r>
      <w:r w:rsidR="004C770C">
        <w:t>Guidance to language users</w:t>
      </w:r>
      <w:bookmarkEnd w:id="1841"/>
      <w:r w:rsidR="004C770C">
        <w:t xml:space="preserve"> </w:t>
      </w:r>
    </w:p>
    <w:p w14:paraId="2B73E6C0" w14:textId="77777777" w:rsidR="00FF06AC" w:rsidRPr="0030164F" w:rsidRDefault="00FF06AC" w:rsidP="00FF06AC">
      <w:pPr>
        <w:pStyle w:val="ListParagraph"/>
        <w:numPr>
          <w:ilvl w:val="0"/>
          <w:numId w:val="312"/>
        </w:numPr>
        <w:spacing w:before="120" w:after="120" w:line="240" w:lineRule="auto"/>
        <w:rPr>
          <w:ins w:id="1845" w:author="Joyce L Tokar" w:date="2018-02-26T16:22:00Z"/>
        </w:rPr>
      </w:pPr>
      <w:ins w:id="1846" w:author="Joyce L Tokar" w:date="2018-02-26T16:22:00Z">
        <w:r w:rsidRPr="009739AB">
          <w:t>Follow the mitigation mechanisms of subclause 6.</w:t>
        </w:r>
        <w:r>
          <w:t>55</w:t>
        </w:r>
        <w:r w:rsidRPr="009739AB">
          <w:t>.5 of TR 24772-1</w:t>
        </w:r>
        <w:r>
          <w:t>.</w:t>
        </w:r>
      </w:ins>
    </w:p>
    <w:p w14:paraId="18681A43" w14:textId="77777777" w:rsidR="004C770C" w:rsidDel="00FF06AC" w:rsidRDefault="004C770C" w:rsidP="004C770C">
      <w:pPr>
        <w:rPr>
          <w:del w:id="1847" w:author="Joyce L Tokar" w:date="2018-02-26T16:22:00Z"/>
          <w:rFonts w:cs="Arial"/>
          <w:kern w:val="32"/>
          <w:szCs w:val="20"/>
        </w:rPr>
      </w:pPr>
      <w:del w:id="1848" w:author="Joyce L Tokar" w:date="2018-02-26T16:22:00Z">
        <w:r w:rsidDel="00FF06AC">
          <w:rPr>
            <w:rFonts w:cs="Arial"/>
            <w:kern w:val="32"/>
            <w:szCs w:val="20"/>
          </w:rPr>
          <w:delText>As in any language, the vulnerability can be reduced in Ada by avoiding situations that have unspecified behaviour, or by fully accounting for the possible outcomes.</w:delText>
        </w:r>
      </w:del>
    </w:p>
    <w:p w14:paraId="6CC42CE4" w14:textId="77777777" w:rsidR="004C770C" w:rsidDel="00FF06AC" w:rsidRDefault="004C770C" w:rsidP="004C770C">
      <w:pPr>
        <w:rPr>
          <w:del w:id="1849" w:author="Joyce L Tokar" w:date="2018-02-26T16:22:00Z"/>
          <w:rFonts w:cs="Arial"/>
          <w:kern w:val="32"/>
          <w:szCs w:val="20"/>
        </w:rPr>
      </w:pPr>
      <w:del w:id="1850" w:author="Joyce L Tokar" w:date="2018-02-26T16:22:00Z">
        <w:r w:rsidDel="00FF06AC">
          <w:rPr>
            <w:rFonts w:cs="Arial"/>
            <w:kern w:val="32"/>
            <w:szCs w:val="20"/>
          </w:rPr>
          <w:delText>Particular instances of this vulnerability can be avoided or mitigated in Ada in the following ways:</w:delText>
        </w:r>
      </w:del>
    </w:p>
    <w:p w14:paraId="3CFB1BA4" w14:textId="77777777" w:rsidR="004C770C" w:rsidRDefault="004C770C" w:rsidP="003B5D87">
      <w:pPr>
        <w:pStyle w:val="ListParagraph"/>
        <w:numPr>
          <w:ilvl w:val="0"/>
          <w:numId w:val="312"/>
        </w:numPr>
        <w:spacing w:before="120" w:after="120" w:line="240" w:lineRule="auto"/>
      </w:pPr>
      <w:r>
        <w:t>For situation where order of evaluation or number of evaluations is unspecified, us</w:t>
      </w:r>
      <w:r w:rsidR="00454530">
        <w:t>e</w:t>
      </w:r>
      <w:r>
        <w:t xml:space="preserve"> only operations with no side-effects, or idempotent behaviour, </w:t>
      </w:r>
      <w:r w:rsidR="00454530">
        <w:t>to</w:t>
      </w:r>
      <w:r>
        <w:t xml:space="preserve"> avoid the vulnerability</w:t>
      </w:r>
      <w:ins w:id="1851" w:author="Joyce L Tokar" w:date="2018-02-26T16:23:00Z">
        <w:r w:rsidR="00E2505E">
          <w:t>.</w:t>
        </w:r>
      </w:ins>
      <w:del w:id="1852" w:author="Joyce L Tokar" w:date="2018-02-26T16:23:00Z">
        <w:r w:rsidDel="00E2505E">
          <w:delText>;</w:delText>
        </w:r>
      </w:del>
    </w:p>
    <w:p w14:paraId="08604350" w14:textId="77777777" w:rsidR="004C770C" w:rsidRDefault="004C770C" w:rsidP="003B5D87">
      <w:pPr>
        <w:pStyle w:val="ListParagraph"/>
        <w:numPr>
          <w:ilvl w:val="0"/>
          <w:numId w:val="312"/>
        </w:numPr>
        <w:spacing w:before="120" w:after="120" w:line="240" w:lineRule="auto"/>
      </w:pPr>
      <w:r>
        <w:t xml:space="preserve">For situations involving generic formal subprograms, </w:t>
      </w:r>
      <w:r w:rsidR="00454530">
        <w:t xml:space="preserve">ensure </w:t>
      </w:r>
      <w:r>
        <w:t>that the actual subprogram satisfies all of the stated expectations</w:t>
      </w:r>
      <w:ins w:id="1853" w:author="Joyce L Tokar" w:date="2018-02-26T16:23:00Z">
        <w:r w:rsidR="00E2505E">
          <w:t>.</w:t>
        </w:r>
      </w:ins>
      <w:del w:id="1854" w:author="Joyce L Tokar" w:date="2018-02-26T16:23:00Z">
        <w:r w:rsidDel="00E2505E">
          <w:delText>;</w:delText>
        </w:r>
      </w:del>
    </w:p>
    <w:p w14:paraId="70031AA4" w14:textId="77777777" w:rsidR="004C770C" w:rsidRDefault="004C770C" w:rsidP="003B5D87">
      <w:pPr>
        <w:pStyle w:val="ListParagraph"/>
        <w:numPr>
          <w:ilvl w:val="0"/>
          <w:numId w:val="312"/>
        </w:numPr>
        <w:spacing w:before="120" w:after="120" w:line="240" w:lineRule="auto"/>
      </w:pPr>
      <w:r>
        <w:t xml:space="preserve">For situations involving unspecified values, </w:t>
      </w:r>
      <w:r w:rsidR="00454530">
        <w:t xml:space="preserve">avoid </w:t>
      </w:r>
      <w:r>
        <w:t>depend</w:t>
      </w:r>
      <w:r w:rsidR="00454530">
        <w:t>ing</w:t>
      </w:r>
      <w:r>
        <w:t xml:space="preserve"> on equality between potentially distinct values</w:t>
      </w:r>
      <w:ins w:id="1855" w:author="Joyce L Tokar" w:date="2018-02-26T16:23:00Z">
        <w:r w:rsidR="00E2505E">
          <w:t>.</w:t>
        </w:r>
      </w:ins>
      <w:del w:id="1856" w:author="Joyce L Tokar" w:date="2018-02-26T16:23:00Z">
        <w:r w:rsidDel="00E2505E">
          <w:delText>;</w:delText>
        </w:r>
      </w:del>
    </w:p>
    <w:p w14:paraId="422209D4" w14:textId="77777777" w:rsidR="004C770C" w:rsidRDefault="004C770C" w:rsidP="003B5D87">
      <w:pPr>
        <w:pStyle w:val="ListParagraph"/>
        <w:numPr>
          <w:ilvl w:val="0"/>
          <w:numId w:val="312"/>
        </w:numPr>
        <w:spacing w:before="120" w:after="120" w:line="240" w:lineRule="auto"/>
      </w:pPr>
      <w:r>
        <w:t xml:space="preserve">For situations involving bounded errors, avoid the </w:t>
      </w:r>
      <w:r w:rsidR="00C94C7D">
        <w:t>problem</w:t>
      </w:r>
      <w:r>
        <w:t xml:space="preserve"> completely, by ensuring in other ways that all requirements for correct operation are satisfied before invoking an operation that might result in a bounded error. See </w:t>
      </w:r>
      <w:ins w:id="1857" w:author="Joyce L Tokar" w:date="2018-01-23T15:58:00Z">
        <w:r w:rsidR="009C600D">
          <w:t xml:space="preserve">subclause </w:t>
        </w:r>
      </w:ins>
      <w:hyperlink w:anchor="_6.22_Initialization_of" w:history="1">
        <w:r w:rsidR="00C32627" w:rsidRPr="00C32627">
          <w:rPr>
            <w:rStyle w:val="Hyperlink"/>
          </w:rPr>
          <w:t>6.22 Initialization of Variables [LAV]</w:t>
        </w:r>
      </w:hyperlink>
      <w:r w:rsidR="00C32627">
        <w:t xml:space="preserve"> </w:t>
      </w:r>
      <w:r>
        <w:t>for a discussion of uninitialized variables in Ada, a common cause of a bounded error.</w:t>
      </w:r>
    </w:p>
    <w:p w14:paraId="2EDFD46C" w14:textId="77777777" w:rsidR="004C770C" w:rsidRDefault="00A90342" w:rsidP="004C770C">
      <w:pPr>
        <w:pStyle w:val="Heading2"/>
      </w:pPr>
      <w:bookmarkStart w:id="1858" w:name="_Ref336414272"/>
      <w:bookmarkStart w:id="1859" w:name="_Toc358896538"/>
      <w:bookmarkStart w:id="1860" w:name="_Toc508619092"/>
      <w:r>
        <w:t>6</w:t>
      </w:r>
      <w:r w:rsidR="009E501C">
        <w:t>.</w:t>
      </w:r>
      <w:r w:rsidR="004C770C">
        <w:t>5</w:t>
      </w:r>
      <w:ins w:id="1861" w:author="Joyce L Tokar" w:date="2017-06-19T06:03:00Z">
        <w:r w:rsidR="003A390E">
          <w:t>6</w:t>
        </w:r>
      </w:ins>
      <w:del w:id="1862" w:author="Joyce L Tokar" w:date="2017-06-07T13:10:00Z">
        <w:r w:rsidR="0070286D" w:rsidDel="00435669">
          <w:delText>3</w:delText>
        </w:r>
      </w:del>
      <w:r w:rsidR="00074057">
        <w:t xml:space="preserve"> </w:t>
      </w:r>
      <w:r w:rsidR="004C770C">
        <w:t>Undefined Behaviour [EWF]</w:t>
      </w:r>
      <w:bookmarkEnd w:id="1858"/>
      <w:bookmarkEnd w:id="1859"/>
      <w:bookmarkEnd w:id="1860"/>
      <w:r w:rsidR="003C44DE">
        <w:fldChar w:fldCharType="begin"/>
      </w:r>
      <w:r w:rsidR="003B1FEF">
        <w:instrText xml:space="preserve"> XE "</w:instrText>
      </w:r>
      <w:r w:rsidR="003B1FEF" w:rsidRPr="00285252">
        <w:instrText xml:space="preserve">EWF </w:instrText>
      </w:r>
      <w:r w:rsidR="003B1FEF">
        <w:instrText>–</w:instrText>
      </w:r>
      <w:r w:rsidR="003B1FEF" w:rsidRPr="00285252">
        <w:instrText xml:space="preserve"> Undefined Behaviour</w:instrText>
      </w:r>
      <w:r w:rsidR="003B1FEF">
        <w:instrText xml:space="preserve">" </w:instrText>
      </w:r>
      <w:r w:rsidR="003C44DE">
        <w:fldChar w:fldCharType="end"/>
      </w:r>
      <w:r w:rsidR="003C44DE">
        <w:fldChar w:fldCharType="begin"/>
      </w:r>
      <w:r w:rsidR="003B1FEF">
        <w:instrText xml:space="preserve"> XE "</w:instrText>
      </w:r>
      <w:r w:rsidR="003B1FEF" w:rsidRPr="007C125D">
        <w:instrText>Language Vulnerabilities:Undefined Behaviour [EWF]</w:instrText>
      </w:r>
      <w:r w:rsidR="003B1FEF">
        <w:instrText xml:space="preserve">" </w:instrText>
      </w:r>
      <w:r w:rsidR="003C44DE">
        <w:fldChar w:fldCharType="end"/>
      </w:r>
    </w:p>
    <w:p w14:paraId="5BE4F4DF" w14:textId="77777777" w:rsidR="004C770C" w:rsidRDefault="00A90342" w:rsidP="004C770C">
      <w:pPr>
        <w:pStyle w:val="Heading3"/>
      </w:pPr>
      <w:bookmarkStart w:id="1863" w:name="_Toc508619093"/>
      <w:r>
        <w:t>6</w:t>
      </w:r>
      <w:r w:rsidR="009E501C">
        <w:t>.</w:t>
      </w:r>
      <w:r w:rsidR="004C770C">
        <w:t>5</w:t>
      </w:r>
      <w:ins w:id="1864" w:author="Joyce L Tokar" w:date="2017-06-19T06:03:00Z">
        <w:r w:rsidR="003A390E">
          <w:t>6</w:t>
        </w:r>
      </w:ins>
      <w:del w:id="1865" w:author="Joyce L Tokar" w:date="2017-06-07T13:10:00Z">
        <w:r w:rsidR="0070286D" w:rsidDel="00435669">
          <w:delText>3</w:delText>
        </w:r>
      </w:del>
      <w:r w:rsidR="004C770C">
        <w:t>.1</w:t>
      </w:r>
      <w:r w:rsidR="00074057">
        <w:t xml:space="preserve"> </w:t>
      </w:r>
      <w:r w:rsidR="004C770C">
        <w:t>Applicability to language</w:t>
      </w:r>
      <w:bookmarkEnd w:id="1863"/>
    </w:p>
    <w:p w14:paraId="7992ED58" w14:textId="77777777" w:rsidR="004C770C" w:rsidRDefault="004C770C" w:rsidP="004C770C">
      <w:pPr>
        <w:rPr>
          <w:rFonts w:cs="Arial"/>
          <w:kern w:val="32"/>
          <w:szCs w:val="20"/>
        </w:rPr>
      </w:pPr>
      <w:r>
        <w:rPr>
          <w:rFonts w:cs="Arial"/>
          <w:kern w:val="32"/>
          <w:szCs w:val="20"/>
        </w:rPr>
        <w:t xml:space="preserve">In Ada, undefined behaviour is called </w:t>
      </w:r>
      <w:r>
        <w:rPr>
          <w:rFonts w:cs="Arial"/>
          <w:i/>
          <w:kern w:val="32"/>
          <w:szCs w:val="20"/>
        </w:rPr>
        <w:t>erroneous execution</w:t>
      </w:r>
      <w:r>
        <w:rPr>
          <w:rFonts w:cs="Arial"/>
          <w:kern w:val="32"/>
          <w:szCs w:val="20"/>
        </w:rPr>
        <w:t>, and can arise from certain errors that are not required to be detected by the implementation, and whose effects are not in general predictable.</w:t>
      </w:r>
    </w:p>
    <w:p w14:paraId="14A83D1C" w14:textId="77777777" w:rsidR="004C770C" w:rsidRDefault="004C770C" w:rsidP="004C770C">
      <w:pPr>
        <w:rPr>
          <w:rFonts w:cs="Arial"/>
          <w:kern w:val="32"/>
          <w:szCs w:val="20"/>
        </w:rPr>
      </w:pPr>
      <w:r>
        <w:rPr>
          <w:rFonts w:cs="Arial"/>
          <w:kern w:val="32"/>
          <w:szCs w:val="20"/>
        </w:rPr>
        <w:t>There are various kinds of errors that can lead to erroneous execution, including:</w:t>
      </w:r>
    </w:p>
    <w:p w14:paraId="153D23A1" w14:textId="77777777" w:rsidR="004C770C" w:rsidRDefault="004C770C" w:rsidP="003B5D87">
      <w:pPr>
        <w:pStyle w:val="ListParagraph"/>
        <w:numPr>
          <w:ilvl w:val="0"/>
          <w:numId w:val="321"/>
        </w:numPr>
        <w:spacing w:before="120" w:after="120" w:line="240" w:lineRule="auto"/>
        <w:rPr>
          <w:kern w:val="32"/>
        </w:rPr>
      </w:pPr>
      <w:r w:rsidRPr="003A20BB">
        <w:rPr>
          <w:kern w:val="32"/>
        </w:rPr>
        <w:t>Changing a discriminant of a record (by assigning to the record as a whole) while there remain active references to subcomponents of the record that depend on the discriminant;</w:t>
      </w:r>
    </w:p>
    <w:p w14:paraId="658CA3C3" w14:textId="77777777" w:rsidR="004C770C" w:rsidRDefault="004C770C" w:rsidP="003B5D87">
      <w:pPr>
        <w:pStyle w:val="ListParagraph"/>
        <w:numPr>
          <w:ilvl w:val="0"/>
          <w:numId w:val="321"/>
        </w:numPr>
        <w:spacing w:before="120" w:after="120" w:line="240" w:lineRule="auto"/>
        <w:rPr>
          <w:kern w:val="32"/>
        </w:rPr>
      </w:pPr>
      <w:r w:rsidRPr="003A20BB">
        <w:rPr>
          <w:kern w:val="32"/>
        </w:rPr>
        <w:t>Referring via an access value, task id, or tag, to an object, task, or type that no longer exists at the time of the reference;</w:t>
      </w:r>
    </w:p>
    <w:p w14:paraId="5F736C98" w14:textId="77777777" w:rsidR="004C770C" w:rsidRDefault="004C770C" w:rsidP="003B5D87">
      <w:pPr>
        <w:pStyle w:val="ListParagraph"/>
        <w:numPr>
          <w:ilvl w:val="0"/>
          <w:numId w:val="321"/>
        </w:numPr>
        <w:spacing w:before="120" w:after="120" w:line="240" w:lineRule="auto"/>
        <w:rPr>
          <w:kern w:val="32"/>
        </w:rPr>
      </w:pPr>
      <w:r w:rsidRPr="003A20BB">
        <w:rPr>
          <w:kern w:val="32"/>
        </w:rPr>
        <w:t>Referring to an object whose assignment was disrupted by an abort</w:t>
      </w:r>
      <w:r w:rsidR="003C44DE">
        <w:rPr>
          <w:kern w:val="32"/>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3C44DE">
        <w:rPr>
          <w:kern w:val="32"/>
        </w:rPr>
        <w:fldChar w:fldCharType="end"/>
      </w:r>
      <w:r w:rsidRPr="003A20BB">
        <w:rPr>
          <w:kern w:val="32"/>
        </w:rPr>
        <w:t xml:space="preserve"> statement, prior to invoking a new assignment to the object;</w:t>
      </w:r>
    </w:p>
    <w:p w14:paraId="6A19ED9D" w14:textId="77777777" w:rsidR="004C770C" w:rsidRDefault="004C770C" w:rsidP="003B5D87">
      <w:pPr>
        <w:pStyle w:val="ListParagraph"/>
        <w:numPr>
          <w:ilvl w:val="0"/>
          <w:numId w:val="321"/>
        </w:numPr>
        <w:spacing w:before="120" w:after="120" w:line="240" w:lineRule="auto"/>
        <w:rPr>
          <w:kern w:val="32"/>
        </w:rPr>
      </w:pPr>
      <w:r w:rsidRPr="003A20BB">
        <w:rPr>
          <w:kern w:val="32"/>
        </w:rPr>
        <w:t>Sharing an object between multiple tasks without adequate synchronization;</w:t>
      </w:r>
    </w:p>
    <w:p w14:paraId="7FBD9D89" w14:textId="77777777" w:rsidR="004C770C" w:rsidRDefault="004C770C" w:rsidP="003B5D87">
      <w:pPr>
        <w:pStyle w:val="ListParagraph"/>
        <w:numPr>
          <w:ilvl w:val="0"/>
          <w:numId w:val="321"/>
        </w:numPr>
        <w:spacing w:before="120" w:after="120" w:line="240" w:lineRule="auto"/>
        <w:rPr>
          <w:kern w:val="32"/>
        </w:rPr>
      </w:pPr>
      <w:r w:rsidRPr="003A20BB">
        <w:rPr>
          <w:kern w:val="32"/>
        </w:rPr>
        <w:t>Suppressing a language-defined check that is in fact violated at run-time;</w:t>
      </w:r>
    </w:p>
    <w:p w14:paraId="28519A7D" w14:textId="77777777" w:rsidR="004C770C" w:rsidRDefault="004C770C" w:rsidP="003B5D87">
      <w:pPr>
        <w:pStyle w:val="ListParagraph"/>
        <w:numPr>
          <w:ilvl w:val="0"/>
          <w:numId w:val="321"/>
        </w:numPr>
        <w:spacing w:before="120" w:after="120" w:line="240" w:lineRule="auto"/>
        <w:rPr>
          <w:kern w:val="32"/>
        </w:rPr>
      </w:pPr>
      <w:r w:rsidRPr="003A20BB">
        <w:rPr>
          <w:kern w:val="32"/>
        </w:rPr>
        <w:lastRenderedPageBreak/>
        <w:t>Specifying the address or alignment of an object in an inappropriate way;</w:t>
      </w:r>
    </w:p>
    <w:p w14:paraId="5DA081DA" w14:textId="77777777" w:rsidR="004C770C" w:rsidRDefault="004C770C" w:rsidP="003B5D87">
      <w:pPr>
        <w:pStyle w:val="ListParagraph"/>
        <w:numPr>
          <w:ilvl w:val="0"/>
          <w:numId w:val="321"/>
        </w:numPr>
        <w:spacing w:before="120" w:after="120" w:line="240" w:lineRule="auto"/>
        <w:rPr>
          <w:kern w:val="32"/>
        </w:rPr>
      </w:pPr>
      <w:r w:rsidRPr="003A20BB">
        <w:rPr>
          <w:kern w:val="32"/>
        </w:rPr>
        <w:t xml:space="preserve">Using </w:t>
      </w:r>
      <w:r w:rsidRPr="003A20BB">
        <w:rPr>
          <w:rFonts w:ascii="Times New Roman" w:hAnsi="Times New Roman"/>
          <w:kern w:val="32"/>
        </w:rPr>
        <w:t>Unchecked_Conversion</w:t>
      </w:r>
      <w:r w:rsidR="003C44DE">
        <w:rPr>
          <w:rFonts w:ascii="Times New Roman" w:hAnsi="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3C44DE">
        <w:rPr>
          <w:rFonts w:ascii="Times New Roman" w:hAnsi="Times New Roman"/>
          <w:kern w:val="32"/>
        </w:rPr>
        <w:fldChar w:fldCharType="end"/>
      </w:r>
      <w:r w:rsidRPr="003A20BB">
        <w:rPr>
          <w:kern w:val="32"/>
        </w:rPr>
        <w:t xml:space="preserve">, </w:t>
      </w:r>
      <w:r w:rsidRPr="003A20BB">
        <w:rPr>
          <w:rFonts w:ascii="Times New Roman" w:hAnsi="Times New Roman"/>
          <w:kern w:val="32"/>
        </w:rPr>
        <w:t>Address_To_Access_Conversions</w:t>
      </w:r>
      <w:r w:rsidRPr="003A20BB">
        <w:rPr>
          <w:kern w:val="32"/>
        </w:rPr>
        <w:t xml:space="preserve">, or calling an imported subprogram to create a value, or reference to a value, that has an </w:t>
      </w:r>
      <w:r w:rsidRPr="003A20BB">
        <w:rPr>
          <w:i/>
          <w:kern w:val="32"/>
        </w:rPr>
        <w:t xml:space="preserve">abnormal </w:t>
      </w:r>
      <w:r w:rsidRPr="003A20BB">
        <w:rPr>
          <w:kern w:val="32"/>
        </w:rPr>
        <w:t>representation.</w:t>
      </w:r>
    </w:p>
    <w:p w14:paraId="71A27D3B" w14:textId="77777777" w:rsidR="004C770C" w:rsidRPr="00D3259A" w:rsidRDefault="004C770C" w:rsidP="004C770C">
      <w:pPr>
        <w:rPr>
          <w:rFonts w:cs="Arial"/>
          <w:kern w:val="32"/>
          <w:szCs w:val="20"/>
        </w:rPr>
      </w:pPr>
      <w:r>
        <w:rPr>
          <w:rFonts w:cs="Arial"/>
          <w:kern w:val="32"/>
          <w:szCs w:val="20"/>
        </w:rPr>
        <w:t xml:space="preserve">The full list is given in the index of </w:t>
      </w:r>
      <w:ins w:id="1866" w:author="Joyce L Tokar" w:date="2018-02-26T16:13:00Z">
        <w:r w:rsidR="00491CBF">
          <w:t>ISO/IEC 8652</w:t>
        </w:r>
      </w:ins>
      <w:ins w:id="1867" w:author="Joyce L Tokar" w:date="2018-02-26T19:32:00Z">
        <w:r w:rsidR="006E2D53">
          <w:t xml:space="preserve"> </w:t>
        </w:r>
      </w:ins>
      <w:del w:id="1868" w:author="Joyce L Tokar" w:date="2018-02-26T16:11:00Z">
        <w:r w:rsidDel="00491CBF">
          <w:rPr>
            <w:rFonts w:cs="Arial"/>
            <w:kern w:val="32"/>
            <w:szCs w:val="20"/>
          </w:rPr>
          <w:delText xml:space="preserve">the Ada </w:delText>
        </w:r>
        <w:r w:rsidR="001E56B4" w:rsidDel="00491CBF">
          <w:rPr>
            <w:rFonts w:cs="Arial"/>
            <w:kern w:val="32"/>
            <w:szCs w:val="20"/>
          </w:rPr>
          <w:delText xml:space="preserve">language reference manual </w:delText>
        </w:r>
      </w:del>
      <w:r>
        <w:rPr>
          <w:rFonts w:cs="Arial"/>
          <w:kern w:val="32"/>
          <w:szCs w:val="20"/>
        </w:rPr>
        <w:t xml:space="preserve">under </w:t>
      </w:r>
      <w:r>
        <w:rPr>
          <w:rFonts w:cs="Arial"/>
          <w:i/>
          <w:kern w:val="32"/>
          <w:szCs w:val="20"/>
        </w:rPr>
        <w:t>erroneous execution</w:t>
      </w:r>
      <w:r>
        <w:rPr>
          <w:rFonts w:cs="Arial"/>
          <w:kern w:val="32"/>
          <w:szCs w:val="20"/>
        </w:rPr>
        <w:t>.</w:t>
      </w:r>
    </w:p>
    <w:p w14:paraId="01AB3600" w14:textId="77777777" w:rsidR="004C770C" w:rsidRDefault="004C770C" w:rsidP="004C770C">
      <w:pPr>
        <w:rPr>
          <w:rFonts w:cs="Arial"/>
          <w:kern w:val="32"/>
          <w:szCs w:val="20"/>
        </w:rPr>
      </w:pPr>
      <w:r>
        <w:rPr>
          <w:rFonts w:cs="Arial"/>
          <w:iCs/>
          <w:kern w:val="32"/>
          <w:szCs w:val="20"/>
        </w:rPr>
        <w:t xml:space="preserve">Any occurrence of erroneous execution represents a failure situation, as the results are unpredictable, and may involve overwriting of memory, jumping to unintended locations within memory, </w:t>
      </w:r>
      <w:r w:rsidR="00142871">
        <w:rPr>
          <w:rFonts w:cs="Arial"/>
          <w:iCs/>
          <w:kern w:val="32"/>
          <w:szCs w:val="20"/>
        </w:rPr>
        <w:t>and other uncontrolled events</w:t>
      </w:r>
      <w:r>
        <w:rPr>
          <w:rFonts w:cs="Arial"/>
          <w:iCs/>
          <w:kern w:val="32"/>
          <w:szCs w:val="20"/>
        </w:rPr>
        <w:t>.</w:t>
      </w:r>
    </w:p>
    <w:p w14:paraId="20435154" w14:textId="77777777" w:rsidR="004C770C" w:rsidRDefault="00A90342" w:rsidP="004C770C">
      <w:pPr>
        <w:pStyle w:val="Heading3"/>
      </w:pPr>
      <w:bookmarkStart w:id="1869" w:name="_Toc508619094"/>
      <w:r>
        <w:t>6</w:t>
      </w:r>
      <w:r w:rsidR="00B50B51">
        <w:t>.</w:t>
      </w:r>
      <w:del w:id="1870" w:author="Joyce L Tokar" w:date="2017-06-07T13:10:00Z">
        <w:r w:rsidR="004C770C" w:rsidDel="00435669">
          <w:delText>5</w:delText>
        </w:r>
        <w:r w:rsidR="0070286D" w:rsidDel="00435669">
          <w:delText>3</w:delText>
        </w:r>
      </w:del>
      <w:ins w:id="1871" w:author="Joyce L Tokar" w:date="2017-06-07T13:10:00Z">
        <w:r w:rsidR="00435669">
          <w:t>5</w:t>
        </w:r>
      </w:ins>
      <w:ins w:id="1872" w:author="Joyce L Tokar" w:date="2017-06-19T06:03:00Z">
        <w:r w:rsidR="003A390E">
          <w:t>6</w:t>
        </w:r>
      </w:ins>
      <w:r w:rsidR="004C770C">
        <w:t>.2</w:t>
      </w:r>
      <w:r w:rsidR="00074057">
        <w:t xml:space="preserve"> </w:t>
      </w:r>
      <w:r w:rsidR="004C770C">
        <w:t>Guidance to language users</w:t>
      </w:r>
      <w:bookmarkEnd w:id="1869"/>
    </w:p>
    <w:p w14:paraId="5193C741" w14:textId="77777777" w:rsidR="004C770C" w:rsidDel="00E2505E" w:rsidRDefault="004C770C" w:rsidP="004C770C">
      <w:pPr>
        <w:rPr>
          <w:del w:id="1873" w:author="Joyce L Tokar" w:date="2018-02-26T16:23:00Z"/>
          <w:rFonts w:cs="Arial"/>
          <w:kern w:val="32"/>
          <w:szCs w:val="20"/>
        </w:rPr>
      </w:pPr>
      <w:del w:id="1874" w:author="Joyce L Tokar" w:date="2018-02-26T16:23:00Z">
        <w:r w:rsidDel="00E2505E">
          <w:rPr>
            <w:rFonts w:cs="Arial"/>
            <w:kern w:val="32"/>
            <w:szCs w:val="20"/>
          </w:rPr>
          <w:delText>The common errors that result in erroneous execution can be avoided in the following ways:</w:delText>
        </w:r>
      </w:del>
    </w:p>
    <w:p w14:paraId="2D4FDAE3" w14:textId="77777777" w:rsidR="00E2505E" w:rsidRPr="0030164F" w:rsidRDefault="00E2505E" w:rsidP="00E2505E">
      <w:pPr>
        <w:pStyle w:val="ListParagraph"/>
        <w:numPr>
          <w:ilvl w:val="0"/>
          <w:numId w:val="310"/>
        </w:numPr>
        <w:spacing w:before="120" w:after="120" w:line="240" w:lineRule="auto"/>
        <w:rPr>
          <w:ins w:id="1875" w:author="Joyce L Tokar" w:date="2018-02-26T16:23:00Z"/>
        </w:rPr>
      </w:pPr>
      <w:ins w:id="1876" w:author="Joyce L Tokar" w:date="2018-02-26T16:23:00Z">
        <w:r w:rsidRPr="009739AB">
          <w:t>Follow the mitigation mechanisms of subclause 6.</w:t>
        </w:r>
        <w:r>
          <w:t>5</w:t>
        </w:r>
      </w:ins>
      <w:ins w:id="1877" w:author="Joyce L Tokar" w:date="2018-02-26T16:24:00Z">
        <w:r>
          <w:t>6</w:t>
        </w:r>
      </w:ins>
      <w:ins w:id="1878" w:author="Joyce L Tokar" w:date="2018-02-26T16:23:00Z">
        <w:r w:rsidRPr="009739AB">
          <w:t>.5 of TR 24772-1</w:t>
        </w:r>
        <w:r>
          <w:t>.</w:t>
        </w:r>
      </w:ins>
    </w:p>
    <w:p w14:paraId="6B8CFADF" w14:textId="77777777" w:rsidR="004C770C" w:rsidRDefault="00C80E07" w:rsidP="00E862CA">
      <w:pPr>
        <w:pStyle w:val="ListParagraph"/>
        <w:numPr>
          <w:ilvl w:val="0"/>
          <w:numId w:val="313"/>
        </w:numPr>
        <w:spacing w:before="120" w:after="120" w:line="240" w:lineRule="auto"/>
      </w:pPr>
      <w:r>
        <w:rPr>
          <w:kern w:val="32"/>
        </w:rPr>
        <w:t>E</w:t>
      </w:r>
      <w:r w:rsidR="00C94C7D">
        <w:rPr>
          <w:kern w:val="32"/>
        </w:rPr>
        <w:t>nsure that a</w:t>
      </w:r>
      <w:r w:rsidR="004C770C" w:rsidRPr="00B63EC0">
        <w:rPr>
          <w:kern w:val="32"/>
        </w:rPr>
        <w:t xml:space="preserve">ll data shared between tasks </w:t>
      </w:r>
      <w:r w:rsidR="00C94C7D">
        <w:rPr>
          <w:kern w:val="32"/>
        </w:rPr>
        <w:t xml:space="preserve">are either private </w:t>
      </w:r>
      <w:del w:id="1879" w:author="Joyce L Tokar" w:date="2018-01-22T16:13:00Z">
        <w:r w:rsidR="004C770C" w:rsidRPr="00B63EC0" w:rsidDel="00632805">
          <w:rPr>
            <w:kern w:val="32"/>
          </w:rPr>
          <w:delText xml:space="preserve"> </w:delText>
        </w:r>
      </w:del>
      <w:r w:rsidR="004C770C" w:rsidRPr="00B63EC0">
        <w:rPr>
          <w:kern w:val="32"/>
        </w:rPr>
        <w:t>within a protected object or marked Atomic</w:t>
      </w:r>
      <w:r w:rsidR="003C44DE">
        <w:rPr>
          <w:kern w:val="32"/>
        </w:rPr>
        <w:fldChar w:fldCharType="begin"/>
      </w:r>
      <w:r w:rsidR="002A55F1">
        <w:instrText xml:space="preserve"> XE "</w:instrText>
      </w:r>
      <w:r w:rsidR="002A55F1" w:rsidRPr="0001160E">
        <w:rPr>
          <w:u w:val="single"/>
        </w:rPr>
        <w:instrText>Atomic</w:instrText>
      </w:r>
      <w:r w:rsidR="002A55F1">
        <w:instrText xml:space="preserve">" </w:instrText>
      </w:r>
      <w:r w:rsidR="003C44DE">
        <w:rPr>
          <w:kern w:val="32"/>
        </w:rPr>
        <w:fldChar w:fldCharType="end"/>
      </w:r>
      <w:r w:rsidR="004C770C" w:rsidRPr="00B63EC0">
        <w:rPr>
          <w:kern w:val="32"/>
        </w:rPr>
        <w:t>;</w:t>
      </w:r>
    </w:p>
    <w:p w14:paraId="1A8136FF" w14:textId="77777777" w:rsidR="004C770C" w:rsidRDefault="00C80E07" w:rsidP="00E862CA">
      <w:pPr>
        <w:pStyle w:val="ListParagraph"/>
        <w:numPr>
          <w:ilvl w:val="0"/>
          <w:numId w:val="313"/>
        </w:numPr>
        <w:spacing w:before="120" w:after="120" w:line="240" w:lineRule="auto"/>
      </w:pPr>
      <w:r>
        <w:rPr>
          <w:kern w:val="32"/>
        </w:rPr>
        <w:t>U</w:t>
      </w:r>
      <w:r w:rsidR="00C94C7D">
        <w:rPr>
          <w:kern w:val="32"/>
        </w:rPr>
        <w:t>pon a</w:t>
      </w:r>
      <w:r w:rsidR="004C770C" w:rsidRPr="00B63EC0">
        <w:rPr>
          <w:kern w:val="32"/>
        </w:rPr>
        <w:t xml:space="preserve">ny use of </w:t>
      </w:r>
      <w:r w:rsidR="004C770C" w:rsidRPr="00B63EC0">
        <w:rPr>
          <w:rFonts w:ascii="Times New Roman" w:hAnsi="Times New Roman"/>
          <w:kern w:val="32"/>
        </w:rPr>
        <w:t>Unchecked_Deallocation</w:t>
      </w:r>
      <w:r w:rsidR="00C94C7D">
        <w:rPr>
          <w:kern w:val="32"/>
        </w:rPr>
        <w:t>,</w:t>
      </w:r>
      <w:r w:rsidR="001B153E">
        <w:rPr>
          <w:kern w:val="32"/>
        </w:rPr>
        <w:t xml:space="preserve"> </w:t>
      </w:r>
      <w:r w:rsidR="004C770C" w:rsidRPr="00B63EC0">
        <w:rPr>
          <w:kern w:val="32"/>
        </w:rPr>
        <w:t>carefully check to be sure that there are no remaining references to the object;</w:t>
      </w:r>
    </w:p>
    <w:p w14:paraId="6A27A362" w14:textId="77777777" w:rsidR="00F128DF" w:rsidRDefault="00CA779F">
      <w:pPr>
        <w:pStyle w:val="ListParagraph"/>
        <w:numPr>
          <w:ilvl w:val="0"/>
          <w:numId w:val="313"/>
        </w:numPr>
        <w:spacing w:before="120" w:after="120" w:line="240" w:lineRule="auto"/>
        <w:rPr>
          <w:del w:id="1880" w:author="Joyce L Tokar" w:date="2018-02-26T16:24:00Z"/>
        </w:rPr>
      </w:pPr>
      <w:r w:rsidRPr="00CA779F">
        <w:rPr>
          <w:rFonts w:cstheme="minorHAnsi"/>
          <w:bCs/>
          <w:kern w:val="32"/>
        </w:rPr>
        <w:t>Use</w:t>
      </w:r>
      <w:r w:rsidR="00C94C7D">
        <w:rPr>
          <w:rFonts w:ascii="Times New Roman" w:hAnsi="Times New Roman"/>
          <w:b/>
          <w:bCs/>
          <w:kern w:val="32"/>
        </w:rPr>
        <w:t xml:space="preserve"> </w:t>
      </w:r>
      <w:r w:rsidR="004C770C" w:rsidRPr="00B63EC0">
        <w:rPr>
          <w:rFonts w:ascii="Times New Roman" w:hAnsi="Times New Roman"/>
          <w:b/>
          <w:bCs/>
          <w:kern w:val="32"/>
        </w:rPr>
        <w:t>pragma</w:t>
      </w:r>
      <w:r w:rsidR="004C770C" w:rsidRPr="00B63EC0">
        <w:rPr>
          <w:rFonts w:ascii="Times New Roman" w:hAnsi="Times New Roman"/>
          <w:kern w:val="32"/>
        </w:rPr>
        <w:t xml:space="preserve"> Suppress</w:t>
      </w:r>
      <w:r w:rsidR="003C44DE">
        <w:rPr>
          <w:rFonts w:ascii="Times New Roman" w:hAnsi="Times New Roman"/>
          <w:kern w:val="32"/>
        </w:rPr>
        <w:fldChar w:fldCharType="begin"/>
      </w:r>
      <w:r w:rsidR="00C904B6">
        <w:instrText xml:space="preserve"> XE "</w:instrText>
      </w:r>
      <w:r w:rsidR="00C904B6" w:rsidRPr="00CE4582">
        <w:instrText>Pragma:pragma Suppress</w:instrText>
      </w:r>
      <w:r w:rsidR="00C904B6">
        <w:instrText xml:space="preserve">" </w:instrText>
      </w:r>
      <w:r w:rsidR="003C44DE">
        <w:rPr>
          <w:rFonts w:ascii="Times New Roman" w:hAnsi="Times New Roman"/>
          <w:kern w:val="32"/>
        </w:rPr>
        <w:fldChar w:fldCharType="end"/>
      </w:r>
      <w:r w:rsidR="004C770C" w:rsidRPr="00B63EC0">
        <w:rPr>
          <w:kern w:val="32"/>
        </w:rPr>
        <w:t xml:space="preserve"> sparingly, and only after the code has undergone extensive verification. </w:t>
      </w:r>
    </w:p>
    <w:p w14:paraId="0DB3E323" w14:textId="77777777" w:rsidR="00F128DF" w:rsidRDefault="004C770C">
      <w:pPr>
        <w:pStyle w:val="ListParagraph"/>
        <w:numPr>
          <w:ilvl w:val="0"/>
          <w:numId w:val="313"/>
        </w:numPr>
        <w:spacing w:before="120" w:after="120" w:line="240" w:lineRule="auto"/>
        <w:rPr>
          <w:rFonts w:cs="Arial"/>
          <w:kern w:val="32"/>
          <w:szCs w:val="20"/>
        </w:rPr>
      </w:pPr>
      <w:r w:rsidRPr="00E2505E">
        <w:rPr>
          <w:rFonts w:cs="Arial"/>
          <w:kern w:val="32"/>
          <w:szCs w:val="20"/>
        </w:rPr>
        <w:t>The other errors that can lead to erroneous execution are less common, but clearly in any given Ada application, care must be taken when using features such as:</w:t>
      </w:r>
    </w:p>
    <w:p w14:paraId="491D64D8"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b/>
          <w:kern w:val="32"/>
        </w:rPr>
        <w:t>abort</w:t>
      </w:r>
      <w:r w:rsidR="003C44DE">
        <w:rPr>
          <w:rFonts w:ascii="Times New Roman" w:hAnsi="Times New Roman" w:cs="Times New Roman"/>
          <w:b/>
          <w:kern w:val="32"/>
        </w:rPr>
        <w:fldChar w:fldCharType="begin"/>
      </w:r>
      <w:r w:rsidR="00466177">
        <w:instrText xml:space="preserve"> XE "</w:instrText>
      </w:r>
      <w:r w:rsidRPr="00017A66">
        <w:rPr>
          <w:rFonts w:ascii="Times New Roman" w:hAnsi="Times New Roman" w:cs="Times New Roman"/>
          <w:b/>
        </w:rPr>
        <w:instrText>abort</w:instrText>
      </w:r>
      <w:r w:rsidR="00466177">
        <w:instrText xml:space="preserve">" </w:instrText>
      </w:r>
      <w:r w:rsidR="003C44DE">
        <w:rPr>
          <w:rFonts w:ascii="Times New Roman" w:hAnsi="Times New Roman" w:cs="Times New Roman"/>
          <w:b/>
          <w:kern w:val="32"/>
        </w:rPr>
        <w:fldChar w:fldCharType="end"/>
      </w:r>
      <w:r w:rsidR="004C770C" w:rsidRPr="00B63EC0">
        <w:rPr>
          <w:kern w:val="32"/>
        </w:rPr>
        <w:t xml:space="preserve">; </w:t>
      </w:r>
    </w:p>
    <w:p w14:paraId="07B295FA"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Unchecked_Conversion</w:t>
      </w:r>
      <w:r w:rsidR="003C44DE">
        <w:rPr>
          <w:rFonts w:ascii="Times New Roman" w:hAnsi="Times New Roman" w:cs="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3C44DE">
        <w:rPr>
          <w:rFonts w:ascii="Times New Roman" w:hAnsi="Times New Roman" w:cs="Times New Roman"/>
          <w:kern w:val="32"/>
        </w:rPr>
        <w:fldChar w:fldCharType="end"/>
      </w:r>
      <w:r w:rsidR="004C770C" w:rsidRPr="00B63EC0">
        <w:rPr>
          <w:kern w:val="32"/>
        </w:rPr>
        <w:t xml:space="preserve">; </w:t>
      </w:r>
    </w:p>
    <w:p w14:paraId="693053B0" w14:textId="77777777"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Address_To_Access_Conversions</w:t>
      </w:r>
      <w:r w:rsidR="004C770C" w:rsidRPr="00B63EC0">
        <w:rPr>
          <w:kern w:val="32"/>
        </w:rPr>
        <w:t xml:space="preserve">; </w:t>
      </w:r>
    </w:p>
    <w:p w14:paraId="7E0765CB" w14:textId="77777777" w:rsidR="004C770C" w:rsidRDefault="004C770C" w:rsidP="00E862CA">
      <w:pPr>
        <w:pStyle w:val="ListParagraph"/>
        <w:numPr>
          <w:ilvl w:val="0"/>
          <w:numId w:val="314"/>
        </w:numPr>
        <w:spacing w:before="120" w:after="120" w:line="240" w:lineRule="auto"/>
      </w:pPr>
      <w:r w:rsidRPr="00B63EC0">
        <w:rPr>
          <w:kern w:val="32"/>
        </w:rPr>
        <w:t xml:space="preserve">The results of imported subprograms; </w:t>
      </w:r>
    </w:p>
    <w:p w14:paraId="7CD91B4C" w14:textId="77777777" w:rsidR="004C770C" w:rsidRDefault="004C770C" w:rsidP="00E862CA">
      <w:pPr>
        <w:pStyle w:val="ListParagraph"/>
        <w:numPr>
          <w:ilvl w:val="0"/>
          <w:numId w:val="314"/>
        </w:numPr>
        <w:spacing w:before="120" w:after="120" w:line="240" w:lineRule="auto"/>
        <w:rPr>
          <w:kern w:val="32"/>
        </w:rPr>
      </w:pPr>
      <w:r w:rsidRPr="00B63EC0">
        <w:rPr>
          <w:kern w:val="32"/>
        </w:rPr>
        <w:t>Discriminant</w:t>
      </w:r>
      <w:r w:rsidR="003C44DE">
        <w:rPr>
          <w:kern w:val="32"/>
        </w:rPr>
        <w:fldChar w:fldCharType="begin"/>
      </w:r>
      <w:r w:rsidR="002A55F1">
        <w:instrText xml:space="preserve"> XE "</w:instrText>
      </w:r>
      <w:r w:rsidR="002A55F1" w:rsidRPr="002F3A08">
        <w:rPr>
          <w:u w:val="single"/>
        </w:rPr>
        <w:instrText>Discriminant</w:instrText>
      </w:r>
      <w:r w:rsidR="002A55F1">
        <w:instrText xml:space="preserve">" </w:instrText>
      </w:r>
      <w:r w:rsidR="003C44DE">
        <w:rPr>
          <w:kern w:val="32"/>
        </w:rPr>
        <w:fldChar w:fldCharType="end"/>
      </w:r>
      <w:r w:rsidRPr="00B63EC0">
        <w:rPr>
          <w:kern w:val="32"/>
        </w:rPr>
        <w:t>-changing assignments to global variables.</w:t>
      </w:r>
    </w:p>
    <w:p w14:paraId="2FF92ADF" w14:textId="77777777" w:rsidR="004C770C" w:rsidRDefault="004C770C" w:rsidP="004C770C">
      <w:pPr>
        <w:rPr>
          <w:rFonts w:cs="Arial"/>
          <w:kern w:val="32"/>
          <w:szCs w:val="20"/>
        </w:rPr>
      </w:pPr>
      <w:r>
        <w:rPr>
          <w:rFonts w:cs="Arial"/>
          <w:szCs w:val="20"/>
        </w:rPr>
        <w:t xml:space="preserve">The mitigations described in </w:t>
      </w:r>
      <w:ins w:id="1881" w:author="Joyce L Tokar" w:date="2018-01-23T15:58:00Z">
        <w:r w:rsidR="009C600D">
          <w:rPr>
            <w:rFonts w:cs="Arial"/>
            <w:szCs w:val="20"/>
          </w:rPr>
          <w:t xml:space="preserve">subclause </w:t>
        </w:r>
      </w:ins>
      <w:ins w:id="1882" w:author="Joyce L Tokar" w:date="2018-01-22T16:00:00Z">
        <w:r w:rsidR="00A0425E">
          <w:rPr>
            <w:rFonts w:cs="Arial"/>
            <w:szCs w:val="20"/>
          </w:rPr>
          <w:t xml:space="preserve">6.56.5 of </w:t>
        </w:r>
      </w:ins>
      <w:r w:rsidR="00E862CA">
        <w:t xml:space="preserve">TR 24772-1 </w:t>
      </w:r>
      <w:del w:id="1883" w:author="Joyce L Tokar" w:date="2018-01-22T16:01:00Z">
        <w:r w:rsidDel="00A0425E">
          <w:rPr>
            <w:rFonts w:cs="Arial"/>
            <w:szCs w:val="20"/>
          </w:rPr>
          <w:delText>Section 6.</w:delText>
        </w:r>
      </w:del>
      <w:del w:id="1884" w:author="Joyce L Tokar" w:date="2017-06-07T13:10:00Z">
        <w:r w:rsidDel="00435669">
          <w:rPr>
            <w:rFonts w:cs="Arial"/>
            <w:szCs w:val="20"/>
          </w:rPr>
          <w:delText>55</w:delText>
        </w:r>
      </w:del>
      <w:del w:id="1885" w:author="Joyce L Tokar" w:date="2018-01-22T16:01:00Z">
        <w:r w:rsidDel="00A0425E">
          <w:rPr>
            <w:rFonts w:cs="Arial"/>
            <w:szCs w:val="20"/>
          </w:rPr>
          <w:delText xml:space="preserve">.5 </w:delText>
        </w:r>
      </w:del>
      <w:r>
        <w:rPr>
          <w:rFonts w:cs="Arial"/>
          <w:szCs w:val="20"/>
        </w:rPr>
        <w:t>are applicable here.</w:t>
      </w:r>
    </w:p>
    <w:p w14:paraId="04EE7506" w14:textId="77777777" w:rsidR="004C770C" w:rsidRDefault="00A90342" w:rsidP="004C770C">
      <w:pPr>
        <w:pStyle w:val="Heading2"/>
      </w:pPr>
      <w:bookmarkStart w:id="1886" w:name="_Ref336414530"/>
      <w:bookmarkStart w:id="1887" w:name="_Toc358896539"/>
      <w:bookmarkStart w:id="1888" w:name="_Toc508619095"/>
      <w:r>
        <w:t>6.</w:t>
      </w:r>
      <w:r w:rsidR="004C770C">
        <w:t>5</w:t>
      </w:r>
      <w:ins w:id="1889" w:author="Joyce L Tokar" w:date="2017-06-19T06:03:00Z">
        <w:r w:rsidR="003A390E">
          <w:t>7</w:t>
        </w:r>
      </w:ins>
      <w:del w:id="1890" w:author="Joyce L Tokar" w:date="2017-06-07T13:12:00Z">
        <w:r w:rsidR="0070286D" w:rsidDel="00435669">
          <w:delText>4</w:delText>
        </w:r>
      </w:del>
      <w:r w:rsidR="00074057">
        <w:t xml:space="preserve"> </w:t>
      </w:r>
      <w:r w:rsidR="004C770C">
        <w:t>Implementation-Defined Behaviour [FAB]</w:t>
      </w:r>
      <w:bookmarkEnd w:id="1886"/>
      <w:bookmarkEnd w:id="1887"/>
      <w:bookmarkEnd w:id="1888"/>
      <w:r w:rsidR="003C44DE">
        <w:fldChar w:fldCharType="begin"/>
      </w:r>
      <w:r w:rsidR="003B1FEF">
        <w:instrText xml:space="preserve"> XE "</w:instrText>
      </w:r>
      <w:r w:rsidR="003B1FEF" w:rsidRPr="001F7B97">
        <w:instrText>FAB</w:instrText>
      </w:r>
      <w:r w:rsidR="00EB0723">
        <w:instrText xml:space="preserve"> </w:instrText>
      </w:r>
      <w:r w:rsidR="003B1FEF">
        <w:instrText>–</w:instrText>
      </w:r>
      <w:r w:rsidR="003B1FEF" w:rsidRPr="001F7B97">
        <w:instrText xml:space="preserve"> </w:instrText>
      </w:r>
      <w:r w:rsidR="00EB0723">
        <w:instrText>Implementation-Defined Behaviour</w:instrText>
      </w:r>
      <w:r w:rsidR="003B1FEF">
        <w:instrText xml:space="preserve">" </w:instrText>
      </w:r>
      <w:r w:rsidR="003C44DE">
        <w:fldChar w:fldCharType="end"/>
      </w:r>
      <w:r w:rsidR="003C44DE">
        <w:fldChar w:fldCharType="begin"/>
      </w:r>
      <w:r w:rsidR="003B1FEF">
        <w:instrText xml:space="preserve"> XE "</w:instrText>
      </w:r>
      <w:r w:rsidR="003B1FEF" w:rsidRPr="00FA29A1">
        <w:instrText>Language Vulnerabilities:Implementation-Defined Behaviour [FAB]</w:instrText>
      </w:r>
      <w:r w:rsidR="003B1FEF">
        <w:instrText xml:space="preserve">" </w:instrText>
      </w:r>
      <w:r w:rsidR="003C44DE">
        <w:fldChar w:fldCharType="end"/>
      </w:r>
    </w:p>
    <w:p w14:paraId="4B0C09A5" w14:textId="77777777" w:rsidR="004C770C" w:rsidRDefault="00A90342" w:rsidP="004C770C">
      <w:pPr>
        <w:pStyle w:val="Heading3"/>
      </w:pPr>
      <w:bookmarkStart w:id="1891" w:name="_Toc508619096"/>
      <w:r>
        <w:t>6.</w:t>
      </w:r>
      <w:r w:rsidR="004C770C">
        <w:t>5</w:t>
      </w:r>
      <w:ins w:id="1892" w:author="Joyce L Tokar" w:date="2017-06-19T06:04:00Z">
        <w:r w:rsidR="003A390E">
          <w:t>7</w:t>
        </w:r>
      </w:ins>
      <w:del w:id="1893" w:author="Joyce L Tokar" w:date="2017-06-07T13:12:00Z">
        <w:r w:rsidR="0070286D" w:rsidDel="00435669">
          <w:delText>4</w:delText>
        </w:r>
      </w:del>
      <w:r w:rsidR="004C770C">
        <w:t>.1</w:t>
      </w:r>
      <w:r w:rsidR="00074057">
        <w:t xml:space="preserve"> </w:t>
      </w:r>
      <w:r w:rsidR="004C770C">
        <w:t>Applicability to language</w:t>
      </w:r>
      <w:bookmarkEnd w:id="1891"/>
    </w:p>
    <w:p w14:paraId="27DAEE10" w14:textId="77777777" w:rsidR="004C770C" w:rsidRDefault="004C770C" w:rsidP="004C770C">
      <w:pPr>
        <w:rPr>
          <w:rFonts w:cs="Arial"/>
          <w:kern w:val="32"/>
          <w:szCs w:val="20"/>
        </w:rPr>
      </w:pPr>
      <w:r>
        <w:rPr>
          <w:rFonts w:cs="Arial"/>
          <w:kern w:val="32"/>
          <w:szCs w:val="20"/>
        </w:rPr>
        <w:t xml:space="preserve">There are a number of situations in Ada where the language semantics are implementation defined, to allow the implementation to choose an efficient mechanism, or to match the capabilities of the target environment. Each of these situations is identified in Annex M of </w:t>
      </w:r>
      <w:ins w:id="1894" w:author="Joyce L Tokar" w:date="2018-02-26T16:13:00Z">
        <w:r w:rsidR="00491CBF">
          <w:t>ISO/IEC 8652</w:t>
        </w:r>
      </w:ins>
      <w:del w:id="1895" w:author="Joyce L Tokar" w:date="2018-02-26T16:11:00Z">
        <w:r w:rsidDel="00491CBF">
          <w:rPr>
            <w:rFonts w:cs="Arial"/>
            <w:kern w:val="32"/>
            <w:szCs w:val="20"/>
          </w:rPr>
          <w:delText xml:space="preserve">the Ada </w:delText>
        </w:r>
        <w:r w:rsidR="00E862CA" w:rsidDel="00491CBF">
          <w:rPr>
            <w:rFonts w:cs="Arial"/>
            <w:kern w:val="32"/>
            <w:szCs w:val="20"/>
          </w:rPr>
          <w:delText>language reference manual</w:delText>
        </w:r>
      </w:del>
      <w:r>
        <w:rPr>
          <w:rFonts w:cs="Arial"/>
          <w:kern w:val="32"/>
          <w:szCs w:val="20"/>
        </w:rPr>
        <w:t>, and implementations are required to provide documentation associated with each item in Annex M to provide the programmer with guidance on the implementation choices.</w:t>
      </w:r>
    </w:p>
    <w:p w14:paraId="14EB9D9A" w14:textId="77777777" w:rsidR="004C770C" w:rsidRDefault="004C770C" w:rsidP="004C770C">
      <w:pPr>
        <w:rPr>
          <w:rFonts w:cs="Arial"/>
          <w:kern w:val="32"/>
          <w:szCs w:val="20"/>
        </w:rPr>
      </w:pPr>
      <w:r>
        <w:rPr>
          <w:rFonts w:cs="Arial"/>
          <w:kern w:val="32"/>
          <w:szCs w:val="20"/>
        </w:rPr>
        <w:t>A failure can occur in an Ada application due to implementation-defined behaviour if the programmer presumed the implementation made one choice, when in fact it made a different choice that affected the results of the execution. In many cases, a compile-time message or a run-time exception</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Pr>
          <w:rFonts w:cs="Arial"/>
          <w:kern w:val="32"/>
          <w:szCs w:val="20"/>
        </w:rPr>
        <w:t xml:space="preserve"> will indicate the presence of such a problem. For example, the range of integers supported by a given compiler is implementation defined. However, if the programmer specifies a range for an integer type that exceeds that supported by the implementation, then a compile-time error will be indicated, and if at run time a computation exceeds the base range of an integer type, then a </w:t>
      </w:r>
      <w:r w:rsidRPr="001B213D">
        <w:rPr>
          <w:rFonts w:ascii="Times New Roman" w:hAnsi="Times New Roman" w:cs="Arial"/>
          <w:kern w:val="32"/>
          <w:szCs w:val="20"/>
        </w:rPr>
        <w:t>Constraint_Error</w:t>
      </w:r>
      <w:r w:rsidR="003C44DE">
        <w:rPr>
          <w:rFonts w:ascii="Times New Roman" w:hAnsi="Times New Roman" w:cs="Arial"/>
          <w:kern w:val="32"/>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3C44DE">
        <w:rPr>
          <w:rFonts w:ascii="Times New Roman" w:hAnsi="Times New Roman" w:cs="Arial"/>
          <w:kern w:val="32"/>
          <w:szCs w:val="20"/>
        </w:rPr>
        <w:fldChar w:fldCharType="end"/>
      </w:r>
      <w:r>
        <w:rPr>
          <w:rFonts w:cs="Arial"/>
          <w:kern w:val="32"/>
          <w:szCs w:val="20"/>
        </w:rPr>
        <w:t xml:space="preserve"> is raised.</w:t>
      </w:r>
    </w:p>
    <w:p w14:paraId="2E09E2DB" w14:textId="77777777" w:rsidR="004C770C" w:rsidRDefault="004C770C" w:rsidP="004C770C">
      <w:pPr>
        <w:rPr>
          <w:rFonts w:cs="Arial"/>
          <w:iCs/>
          <w:kern w:val="32"/>
          <w:szCs w:val="20"/>
        </w:rPr>
      </w:pPr>
      <w:r>
        <w:rPr>
          <w:rFonts w:cs="Arial"/>
          <w:iCs/>
          <w:kern w:val="32"/>
          <w:szCs w:val="20"/>
        </w:rPr>
        <w:t>Failure due to implementation-defined behaviour is generally due to the programmer presuming a particular effect that is not matched by the choice made by the implementation. As indicated above, many such failures are indicated by compile-time error messages or run-time exceptions</w:t>
      </w:r>
      <w:r w:rsidR="003C44DE">
        <w:rPr>
          <w:u w:val="single"/>
        </w:rPr>
        <w:fldChar w:fldCharType="begin"/>
      </w:r>
      <w:r w:rsidR="00983B57">
        <w:instrText xml:space="preserve"> XE "</w:instrText>
      </w:r>
      <w:r w:rsidR="00983B57" w:rsidRPr="00CC1C63">
        <w:instrText>Exception</w:instrText>
      </w:r>
      <w:r w:rsidR="00983B57">
        <w:instrText xml:space="preserve">" </w:instrText>
      </w:r>
      <w:r w:rsidR="003C44DE">
        <w:rPr>
          <w:u w:val="single"/>
        </w:rPr>
        <w:fldChar w:fldCharType="end"/>
      </w:r>
      <w:r>
        <w:rPr>
          <w:rFonts w:cs="Arial"/>
          <w:iCs/>
          <w:kern w:val="32"/>
          <w:szCs w:val="20"/>
        </w:rPr>
        <w:t xml:space="preserve">. However, there are cases where the implementation-defined behaviour might be silently misconstrued, such as if the implementation presumes </w:t>
      </w:r>
      <w:r w:rsidRPr="001B213D">
        <w:rPr>
          <w:rFonts w:ascii="Times New Roman" w:hAnsi="Times New Roman" w:cs="Arial"/>
          <w:iCs/>
          <w:kern w:val="32"/>
          <w:szCs w:val="20"/>
        </w:rPr>
        <w:t>Ada.Exceptions.Exception_Information</w:t>
      </w:r>
      <w:r w:rsidR="003C44DE">
        <w:rPr>
          <w:rFonts w:ascii="Times New Roman" w:hAnsi="Times New Roman" w:cs="Arial"/>
          <w:iCs/>
          <w:kern w:val="32"/>
          <w:szCs w:val="20"/>
        </w:rPr>
        <w:fldChar w:fldCharType="begin"/>
      </w:r>
      <w:r w:rsidR="00080388">
        <w:instrText xml:space="preserve"> XE "</w:instrText>
      </w:r>
      <w:r w:rsidR="00EB0723">
        <w:instrText>Exception Information</w:instrText>
      </w:r>
      <w:r w:rsidR="00080388">
        <w:instrText xml:space="preserve">" </w:instrText>
      </w:r>
      <w:r w:rsidR="003C44DE">
        <w:rPr>
          <w:rFonts w:ascii="Times New Roman" w:hAnsi="Times New Roman" w:cs="Arial"/>
          <w:iCs/>
          <w:kern w:val="32"/>
          <w:szCs w:val="20"/>
        </w:rPr>
        <w:fldChar w:fldCharType="end"/>
      </w:r>
      <w:r>
        <w:rPr>
          <w:rFonts w:cs="Arial"/>
          <w:iCs/>
          <w:kern w:val="32"/>
          <w:szCs w:val="20"/>
        </w:rPr>
        <w:t xml:space="preserve"> returns a string with a particular format, when in fact the implementation does not use the expected format. If a program is attempting to extract information from </w:t>
      </w:r>
      <w:r w:rsidRPr="001B213D">
        <w:rPr>
          <w:rFonts w:ascii="Times New Roman" w:hAnsi="Times New Roman" w:cs="Arial"/>
          <w:iCs/>
          <w:kern w:val="32"/>
          <w:szCs w:val="20"/>
        </w:rPr>
        <w:t>Exception_Information</w:t>
      </w:r>
      <w:r w:rsidR="003C44DE">
        <w:rPr>
          <w:rFonts w:ascii="Times New Roman" w:hAnsi="Times New Roman" w:cs="Arial"/>
          <w:iCs/>
          <w:kern w:val="32"/>
          <w:szCs w:val="20"/>
        </w:rPr>
        <w:fldChar w:fldCharType="begin"/>
      </w:r>
      <w:r w:rsidR="00080388">
        <w:instrText xml:space="preserve"> XE "</w:instrText>
      </w:r>
      <w:r w:rsidR="00080388" w:rsidRPr="008F4EEF">
        <w:instrText>Exception Information</w:instrText>
      </w:r>
      <w:r w:rsidR="00080388">
        <w:instrText xml:space="preserve">" </w:instrText>
      </w:r>
      <w:r w:rsidR="003C44DE">
        <w:rPr>
          <w:rFonts w:ascii="Times New Roman" w:hAnsi="Times New Roman" w:cs="Arial"/>
          <w:iCs/>
          <w:kern w:val="32"/>
          <w:szCs w:val="20"/>
        </w:rPr>
        <w:fldChar w:fldCharType="end"/>
      </w:r>
      <w:r w:rsidR="00080388">
        <w:rPr>
          <w:rFonts w:cs="Arial"/>
          <w:iCs/>
          <w:kern w:val="32"/>
          <w:szCs w:val="20"/>
        </w:rPr>
        <w:t xml:space="preserve"> </w:t>
      </w:r>
      <w:r>
        <w:rPr>
          <w:rFonts w:cs="Arial"/>
          <w:iCs/>
          <w:kern w:val="32"/>
          <w:szCs w:val="20"/>
        </w:rPr>
        <w:t xml:space="preserve"> for the purposes of logging propagated exceptions, then the log might end up with misleading or useless </w:t>
      </w:r>
      <w:r>
        <w:rPr>
          <w:rFonts w:cs="Arial"/>
          <w:iCs/>
          <w:kern w:val="32"/>
          <w:szCs w:val="20"/>
        </w:rPr>
        <w:lastRenderedPageBreak/>
        <w:t>information if there is a mismatch between the programmer’s expectation and the actual implementation-defined format.</w:t>
      </w:r>
    </w:p>
    <w:p w14:paraId="4C50B117" w14:textId="77777777" w:rsidR="00952B43" w:rsidRDefault="00952B43" w:rsidP="004C770C">
      <w:pPr>
        <w:rPr>
          <w:rFonts w:cs="Arial"/>
          <w:kern w:val="32"/>
          <w:szCs w:val="20"/>
        </w:rPr>
      </w:pPr>
      <w:r>
        <w:rPr>
          <w:rFonts w:cs="Arial"/>
          <w:kern w:val="32"/>
          <w:szCs w:val="20"/>
        </w:rPr>
        <w:t xml:space="preserve">Many implementation-defined limits have associated constants declared in language-defined packages, generally </w:t>
      </w:r>
      <w:r w:rsidRPr="001B213D">
        <w:rPr>
          <w:rFonts w:ascii="Times New Roman" w:hAnsi="Times New Roman" w:cs="Arial"/>
          <w:b/>
          <w:bCs/>
          <w:kern w:val="32"/>
          <w:szCs w:val="20"/>
        </w:rPr>
        <w:t>package</w:t>
      </w:r>
      <w:r w:rsidRPr="001B213D">
        <w:rPr>
          <w:rFonts w:ascii="Times New Roman" w:hAnsi="Times New Roman" w:cs="Arial"/>
          <w:kern w:val="32"/>
          <w:szCs w:val="20"/>
        </w:rPr>
        <w:t xml:space="preserve"> System</w:t>
      </w:r>
      <w:r>
        <w:rPr>
          <w:rFonts w:cs="Arial"/>
          <w:kern w:val="32"/>
          <w:szCs w:val="20"/>
        </w:rPr>
        <w:t xml:space="preserve">. In particular, the maximum range of integers is given by </w:t>
      </w:r>
      <w:r w:rsidRPr="001B213D">
        <w:rPr>
          <w:rFonts w:ascii="Times New Roman" w:hAnsi="Times New Roman" w:cs="Arial"/>
          <w:kern w:val="32"/>
          <w:szCs w:val="20"/>
        </w:rPr>
        <w:t>System.Min_Int .. System.Max_Int</w:t>
      </w:r>
      <w:r>
        <w:rPr>
          <w:rFonts w:cs="Arial"/>
          <w:kern w:val="32"/>
          <w:szCs w:val="20"/>
        </w:rPr>
        <w:t xml:space="preserve">, and other limits are indicated by constants such as </w:t>
      </w:r>
      <w:r w:rsidRPr="001B213D">
        <w:rPr>
          <w:rFonts w:ascii="Times New Roman" w:hAnsi="Times New Roman" w:cs="Arial"/>
          <w:kern w:val="32"/>
          <w:szCs w:val="20"/>
        </w:rPr>
        <w:t>System.Max_Binary_Modulus</w:t>
      </w:r>
      <w:r>
        <w:rPr>
          <w:rFonts w:cs="Arial"/>
          <w:kern w:val="32"/>
          <w:szCs w:val="20"/>
        </w:rPr>
        <w:t xml:space="preserve">, </w:t>
      </w:r>
      <w:r w:rsidRPr="001B213D">
        <w:rPr>
          <w:rFonts w:ascii="Times New Roman" w:hAnsi="Times New Roman" w:cs="Arial"/>
          <w:kern w:val="32"/>
          <w:szCs w:val="20"/>
        </w:rPr>
        <w:t>System.Memory_Size</w:t>
      </w:r>
      <w:r>
        <w:rPr>
          <w:rFonts w:cs="Arial"/>
          <w:kern w:val="32"/>
          <w:szCs w:val="20"/>
        </w:rPr>
        <w:t xml:space="preserve">, </w:t>
      </w:r>
      <w:r w:rsidRPr="001B213D">
        <w:rPr>
          <w:rFonts w:ascii="Times New Roman" w:hAnsi="Times New Roman" w:cs="Arial"/>
          <w:kern w:val="32"/>
          <w:szCs w:val="20"/>
        </w:rPr>
        <w:t>System.Max_Mantissa</w:t>
      </w:r>
      <w:r>
        <w:rPr>
          <w:rFonts w:cs="Arial"/>
          <w:kern w:val="32"/>
          <w:szCs w:val="20"/>
        </w:rPr>
        <w:t xml:space="preserve">, and similar. Other implementation-defined limits are implicit in normal </w:t>
      </w:r>
      <w:r w:rsidRPr="001B213D">
        <w:rPr>
          <w:rFonts w:ascii="Times New Roman" w:hAnsi="Times New Roman" w:cs="Arial"/>
          <w:kern w:val="32"/>
          <w:szCs w:val="20"/>
        </w:rPr>
        <w:t>‘First</w:t>
      </w:r>
      <w:r w:rsidR="003C44DE">
        <w:rPr>
          <w:rFonts w:ascii="Times New Roman" w:hAnsi="Times New Roman" w:cs="Arial"/>
          <w:kern w:val="32"/>
          <w:szCs w:val="20"/>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3C44DE">
        <w:rPr>
          <w:rFonts w:ascii="Times New Roman" w:hAnsi="Times New Roman" w:cs="Arial"/>
          <w:kern w:val="32"/>
          <w:szCs w:val="20"/>
        </w:rPr>
        <w:fldChar w:fldCharType="end"/>
      </w:r>
      <w:r>
        <w:rPr>
          <w:rFonts w:cs="Arial"/>
          <w:kern w:val="32"/>
          <w:szCs w:val="20"/>
        </w:rPr>
        <w:t xml:space="preserve"> and </w:t>
      </w:r>
      <w:r w:rsidRPr="001B213D">
        <w:rPr>
          <w:rFonts w:ascii="Times New Roman" w:hAnsi="Times New Roman" w:cs="Arial"/>
          <w:kern w:val="32"/>
          <w:szCs w:val="20"/>
        </w:rPr>
        <w:t>‘Last</w:t>
      </w:r>
      <w:r w:rsidR="003C44DE">
        <w:rPr>
          <w:rFonts w:ascii="Times New Roman" w:hAnsi="Times New Roman" w:cs="Arial"/>
          <w:kern w:val="32"/>
          <w:szCs w:val="20"/>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3C44DE">
        <w:rPr>
          <w:rFonts w:ascii="Times New Roman" w:hAnsi="Times New Roman" w:cs="Arial"/>
          <w:kern w:val="32"/>
          <w:szCs w:val="20"/>
        </w:rPr>
        <w:fldChar w:fldCharType="end"/>
      </w:r>
      <w:r>
        <w:rPr>
          <w:rFonts w:cs="Arial"/>
          <w:kern w:val="32"/>
          <w:szCs w:val="20"/>
        </w:rPr>
        <w:t xml:space="preserve"> attributes of language-defined (sub) types, such as </w:t>
      </w:r>
      <w:r w:rsidRPr="001B213D">
        <w:rPr>
          <w:rFonts w:ascii="Times New Roman" w:hAnsi="Times New Roman" w:cs="Arial"/>
          <w:kern w:val="32"/>
          <w:szCs w:val="20"/>
        </w:rPr>
        <w:t>System.Priority</w:t>
      </w:r>
      <w:ins w:id="1896" w:author="Joyce L Tokar" w:date="2018-02-26T19:33:00Z">
        <w:r w:rsidR="006E2D53" w:rsidRPr="006E2D53">
          <w:rPr>
            <w:kern w:val="32"/>
          </w:rPr>
          <w:t>'</w:t>
        </w:r>
      </w:ins>
      <w:del w:id="1897" w:author="Joyce L Tokar" w:date="2018-02-26T19:33:00Z">
        <w:r w:rsidRPr="001B213D" w:rsidDel="006E2D53">
          <w:rPr>
            <w:rFonts w:ascii="Times New Roman" w:hAnsi="Times New Roman" w:cs="Arial"/>
            <w:kern w:val="32"/>
            <w:szCs w:val="20"/>
          </w:rPr>
          <w:delText>’</w:delText>
        </w:r>
      </w:del>
      <w:r w:rsidRPr="001B213D">
        <w:rPr>
          <w:rFonts w:ascii="Times New Roman" w:hAnsi="Times New Roman" w:cs="Arial"/>
          <w:kern w:val="32"/>
          <w:szCs w:val="20"/>
        </w:rPr>
        <w:t>First</w:t>
      </w:r>
      <w:r>
        <w:rPr>
          <w:rFonts w:cs="Arial"/>
          <w:kern w:val="32"/>
          <w:szCs w:val="20"/>
        </w:rPr>
        <w:t xml:space="preserve"> and </w:t>
      </w:r>
      <w:r w:rsidRPr="001B213D">
        <w:rPr>
          <w:rFonts w:ascii="Times New Roman" w:hAnsi="Times New Roman" w:cs="Arial"/>
          <w:kern w:val="32"/>
          <w:szCs w:val="20"/>
        </w:rPr>
        <w:t>System.Priority</w:t>
      </w:r>
      <w:ins w:id="1898" w:author="Joyce L Tokar" w:date="2018-02-26T19:33:00Z">
        <w:r w:rsidR="006E2D53" w:rsidRPr="006E2D53">
          <w:rPr>
            <w:kern w:val="32"/>
          </w:rPr>
          <w:t>'</w:t>
        </w:r>
      </w:ins>
      <w:del w:id="1899" w:author="Joyce L Tokar" w:date="2018-02-26T19:33:00Z">
        <w:r w:rsidRPr="001B213D" w:rsidDel="006E2D53">
          <w:rPr>
            <w:rFonts w:ascii="Times New Roman" w:hAnsi="Times New Roman" w:cs="Arial"/>
            <w:kern w:val="32"/>
            <w:szCs w:val="20"/>
          </w:rPr>
          <w:delText>’</w:delText>
        </w:r>
      </w:del>
      <w:r w:rsidRPr="001B213D">
        <w:rPr>
          <w:rFonts w:ascii="Times New Roman" w:hAnsi="Times New Roman" w:cs="Arial"/>
          <w:kern w:val="32"/>
          <w:szCs w:val="20"/>
        </w:rPr>
        <w:t>Last</w:t>
      </w:r>
      <w:r>
        <w:rPr>
          <w:rFonts w:cs="Arial"/>
          <w:kern w:val="32"/>
          <w:szCs w:val="20"/>
        </w:rPr>
        <w:t>. Furthermore, the implementation-defined representation aspects of types and subtypes can be queried by language-defined attributes. Thus, code can be parameterized to adjust to implementation-defined properties without modifying the code.</w:t>
      </w:r>
    </w:p>
    <w:p w14:paraId="4EA6AEC6" w14:textId="77777777" w:rsidR="00017A66" w:rsidRDefault="00A90342" w:rsidP="00E862CA">
      <w:pPr>
        <w:pStyle w:val="Heading3"/>
      </w:pPr>
      <w:bookmarkStart w:id="1900" w:name="_Toc508619097"/>
      <w:r>
        <w:t>6.</w:t>
      </w:r>
      <w:r w:rsidR="004C770C">
        <w:t>5</w:t>
      </w:r>
      <w:ins w:id="1901" w:author="Joyce L Tokar" w:date="2017-06-19T06:05:00Z">
        <w:r w:rsidR="003A390E">
          <w:t>7</w:t>
        </w:r>
      </w:ins>
      <w:del w:id="1902" w:author="Joyce L Tokar" w:date="2017-06-07T13:12:00Z">
        <w:r w:rsidR="0070286D" w:rsidDel="00435669">
          <w:delText>4</w:delText>
        </w:r>
      </w:del>
      <w:r w:rsidR="004C770C">
        <w:t>.2</w:t>
      </w:r>
      <w:r w:rsidR="00074057">
        <w:t xml:space="preserve"> </w:t>
      </w:r>
      <w:r w:rsidR="004C770C">
        <w:t>Guidance to language users</w:t>
      </w:r>
      <w:bookmarkEnd w:id="1900"/>
      <w:r w:rsidR="004C770C">
        <w:t xml:space="preserve"> </w:t>
      </w:r>
    </w:p>
    <w:p w14:paraId="6B8BBF96" w14:textId="77777777" w:rsidR="00F128DF" w:rsidRDefault="003C44DE">
      <w:pPr>
        <w:pStyle w:val="ListParagraph"/>
        <w:numPr>
          <w:ilvl w:val="0"/>
          <w:numId w:val="321"/>
        </w:numPr>
        <w:spacing w:before="120" w:after="120" w:line="240" w:lineRule="auto"/>
        <w:rPr>
          <w:ins w:id="1903" w:author="Joyce L Tokar" w:date="2018-02-26T19:24:00Z"/>
          <w:kern w:val="32"/>
        </w:rPr>
      </w:pPr>
      <w:ins w:id="1904" w:author="Joyce L Tokar" w:date="2018-02-26T19:24:00Z">
        <w:r w:rsidRPr="003C44DE">
          <w:rPr>
            <w:kern w:val="32"/>
          </w:rPr>
          <w:t>Follow the mitigation mechanisms of subclause 6.57.5 of TR 24772-1.</w:t>
        </w:r>
      </w:ins>
    </w:p>
    <w:p w14:paraId="6B41DFA4" w14:textId="77777777" w:rsidR="00F128DF" w:rsidRDefault="004C770C">
      <w:pPr>
        <w:pStyle w:val="ListParagraph"/>
        <w:numPr>
          <w:ilvl w:val="0"/>
          <w:numId w:val="321"/>
        </w:numPr>
        <w:spacing w:before="120" w:after="120" w:line="240" w:lineRule="auto"/>
        <w:rPr>
          <w:kern w:val="32"/>
        </w:rPr>
      </w:pPr>
      <w:del w:id="1905" w:author="Joyce L Tokar" w:date="2018-02-26T19:24:00Z">
        <w:r w:rsidRPr="009705BD" w:rsidDel="00AB0FE8">
          <w:rPr>
            <w:kern w:val="32"/>
          </w:rPr>
          <w:delText xml:space="preserve"> </w:delText>
        </w:r>
      </w:del>
      <w:r w:rsidR="00274963">
        <w:rPr>
          <w:kern w:val="32"/>
        </w:rPr>
        <w:t>B</w:t>
      </w:r>
      <w:r w:rsidRPr="009705BD">
        <w:rPr>
          <w:kern w:val="32"/>
        </w:rPr>
        <w:t xml:space="preserve">e aware of the contents of Annex M of </w:t>
      </w:r>
      <w:ins w:id="1906" w:author="Joyce L Tokar" w:date="2018-02-26T16:13:00Z">
        <w:r w:rsidR="003C44DE" w:rsidRPr="003C44DE">
          <w:rPr>
            <w:kern w:val="32"/>
          </w:rPr>
          <w:t>ISO/IEC 8652</w:t>
        </w:r>
      </w:ins>
      <w:ins w:id="1907" w:author="Joyce L Tokar" w:date="2018-02-26T19:20:00Z">
        <w:r w:rsidR="003C44DE" w:rsidRPr="003C44DE">
          <w:rPr>
            <w:kern w:val="32"/>
          </w:rPr>
          <w:t xml:space="preserve"> </w:t>
        </w:r>
      </w:ins>
      <w:del w:id="1908" w:author="Joyce L Tokar" w:date="2018-02-26T16:11:00Z">
        <w:r w:rsidRPr="009705BD" w:rsidDel="00491CBF">
          <w:rPr>
            <w:kern w:val="32"/>
          </w:rPr>
          <w:delText xml:space="preserve">the Ada </w:delText>
        </w:r>
        <w:r w:rsidR="001E56B4" w:rsidDel="00491CBF">
          <w:rPr>
            <w:kern w:val="32"/>
          </w:rPr>
          <w:delText>language reference manual</w:delText>
        </w:r>
        <w:r w:rsidR="001E56B4" w:rsidRPr="009705BD" w:rsidDel="00491CBF">
          <w:rPr>
            <w:kern w:val="32"/>
          </w:rPr>
          <w:delText xml:space="preserve"> </w:delText>
        </w:r>
      </w:del>
      <w:r w:rsidRPr="009705BD">
        <w:rPr>
          <w:kern w:val="32"/>
        </w:rPr>
        <w:t xml:space="preserve">and avoid implementation-defined behaviour whenever possible. </w:t>
      </w:r>
    </w:p>
    <w:p w14:paraId="592D840C" w14:textId="77777777" w:rsidR="00F128DF" w:rsidRDefault="00274963">
      <w:pPr>
        <w:pStyle w:val="ListParagraph"/>
        <w:numPr>
          <w:ilvl w:val="0"/>
          <w:numId w:val="321"/>
        </w:numPr>
        <w:spacing w:before="120" w:after="120" w:line="240" w:lineRule="auto"/>
        <w:rPr>
          <w:kern w:val="32"/>
        </w:rPr>
      </w:pPr>
      <w:r>
        <w:rPr>
          <w:kern w:val="32"/>
        </w:rPr>
        <w:t>Make</w:t>
      </w:r>
      <w:r w:rsidR="004C770C" w:rsidRPr="009705BD">
        <w:rPr>
          <w:kern w:val="32"/>
        </w:rPr>
        <w:t xml:space="preserve"> use of the constants and subtype attributes provided in package System and elsewhere to avoid exceeding implementation-defined limits. </w:t>
      </w:r>
    </w:p>
    <w:p w14:paraId="422FA8BC" w14:textId="77777777" w:rsidR="00F128DF" w:rsidRDefault="00274963">
      <w:pPr>
        <w:pStyle w:val="ListParagraph"/>
        <w:numPr>
          <w:ilvl w:val="0"/>
          <w:numId w:val="321"/>
        </w:numPr>
        <w:spacing w:before="120" w:after="120" w:line="240" w:lineRule="auto"/>
        <w:rPr>
          <w:kern w:val="32"/>
        </w:rPr>
      </w:pPr>
      <w:r>
        <w:rPr>
          <w:kern w:val="32"/>
        </w:rPr>
        <w:t>M</w:t>
      </w:r>
      <w:r w:rsidR="004C770C" w:rsidRPr="009705BD">
        <w:rPr>
          <w:kern w:val="32"/>
        </w:rPr>
        <w:t xml:space="preserve">inimize use of any predefined numeric types, as the ranges and precisions of these are all implementation defined. Instead, declare </w:t>
      </w:r>
      <w:r>
        <w:rPr>
          <w:kern w:val="32"/>
        </w:rPr>
        <w:t>your</w:t>
      </w:r>
      <w:r w:rsidR="004C770C" w:rsidRPr="009705BD">
        <w:rPr>
          <w:kern w:val="32"/>
        </w:rPr>
        <w:t xml:space="preserve"> own numeric types to match </w:t>
      </w:r>
      <w:r w:rsidR="00E619D4">
        <w:rPr>
          <w:kern w:val="32"/>
        </w:rPr>
        <w:t>your</w:t>
      </w:r>
      <w:r w:rsidR="004C770C" w:rsidRPr="009705BD">
        <w:rPr>
          <w:kern w:val="32"/>
        </w:rPr>
        <w:t xml:space="preserve"> particular application needs.</w:t>
      </w:r>
    </w:p>
    <w:p w14:paraId="39690F1C" w14:textId="77777777" w:rsidR="00F128DF" w:rsidRDefault="004C770C">
      <w:pPr>
        <w:pStyle w:val="ListParagraph"/>
        <w:numPr>
          <w:ilvl w:val="0"/>
          <w:numId w:val="321"/>
        </w:numPr>
        <w:spacing w:before="120" w:after="120" w:line="240" w:lineRule="auto"/>
        <w:rPr>
          <w:kern w:val="32"/>
        </w:rPr>
      </w:pPr>
      <w:r w:rsidRPr="009705BD">
        <w:rPr>
          <w:kern w:val="32"/>
        </w:rPr>
        <w:t xml:space="preserve">When there are implementation-defined formats for strings, such as </w:t>
      </w:r>
      <w:r w:rsidRPr="006E2D53">
        <w:rPr>
          <w:rFonts w:ascii="Times New Roman" w:hAnsi="Times New Roman" w:cs="Times New Roman"/>
          <w:kern w:val="32"/>
        </w:rPr>
        <w:t>Exception_Information</w:t>
      </w:r>
      <w:r w:rsidRPr="009705BD">
        <w:rPr>
          <w:kern w:val="32"/>
        </w:rPr>
        <w:t xml:space="preserve">, </w:t>
      </w:r>
      <w:r w:rsidR="00274963">
        <w:rPr>
          <w:kern w:val="32"/>
        </w:rPr>
        <w:t xml:space="preserve">localize </w:t>
      </w:r>
      <w:r w:rsidRPr="009705BD">
        <w:rPr>
          <w:kern w:val="32"/>
        </w:rPr>
        <w:t xml:space="preserve">any necessary processing in packages with implementation-specific variants. </w:t>
      </w:r>
    </w:p>
    <w:p w14:paraId="0E7584B5" w14:textId="77777777" w:rsidR="004C770C" w:rsidRDefault="00A90342" w:rsidP="004C770C">
      <w:pPr>
        <w:pStyle w:val="Heading2"/>
      </w:pPr>
      <w:bookmarkStart w:id="1909" w:name="_Ref336425434"/>
      <w:bookmarkStart w:id="1910" w:name="_Toc358896540"/>
      <w:bookmarkStart w:id="1911" w:name="_Toc508619098"/>
      <w:r>
        <w:t>6.</w:t>
      </w:r>
      <w:r w:rsidR="004C770C">
        <w:t>5</w:t>
      </w:r>
      <w:ins w:id="1912" w:author="Joyce L Tokar" w:date="2017-06-19T06:06:00Z">
        <w:r w:rsidR="003A390E">
          <w:t>8</w:t>
        </w:r>
      </w:ins>
      <w:del w:id="1913" w:author="Joyce L Tokar" w:date="2017-06-07T13:14:00Z">
        <w:r w:rsidR="0070286D" w:rsidDel="00435669">
          <w:delText>5</w:delText>
        </w:r>
      </w:del>
      <w:r w:rsidR="00074057">
        <w:t xml:space="preserve"> </w:t>
      </w:r>
      <w:r w:rsidR="004C770C">
        <w:t>Deprecated Language Features [MEM]</w:t>
      </w:r>
      <w:bookmarkEnd w:id="1909"/>
      <w:bookmarkEnd w:id="1910"/>
      <w:bookmarkEnd w:id="1911"/>
      <w:r w:rsidR="003C44DE">
        <w:fldChar w:fldCharType="begin"/>
      </w:r>
      <w:r w:rsidR="003B1FEF">
        <w:instrText xml:space="preserve"> XE "</w:instrText>
      </w:r>
      <w:r w:rsidR="003B1FEF" w:rsidRPr="000C7C3C">
        <w:instrText>M</w:instrText>
      </w:r>
      <w:r w:rsidR="00EB0723">
        <w:instrText xml:space="preserve">EM </w:instrText>
      </w:r>
      <w:r w:rsidR="003B1FEF">
        <w:instrText>–</w:instrText>
      </w:r>
      <w:r w:rsidR="003B1FEF" w:rsidRPr="000C7C3C">
        <w:instrText xml:space="preserve"> </w:instrText>
      </w:r>
      <w:r w:rsidR="00EB0723">
        <w:instrText>Deprecated Language Features</w:instrText>
      </w:r>
      <w:r w:rsidR="003B1FEF">
        <w:instrText xml:space="preserve">" </w:instrText>
      </w:r>
      <w:r w:rsidR="003C44DE">
        <w:fldChar w:fldCharType="end"/>
      </w:r>
      <w:r w:rsidR="003C44DE">
        <w:fldChar w:fldCharType="begin"/>
      </w:r>
      <w:r w:rsidR="003B1FEF">
        <w:instrText xml:space="preserve"> XE "</w:instrText>
      </w:r>
      <w:r w:rsidR="003B1FEF" w:rsidRPr="00A61E9E">
        <w:instrText>Language Vulnerabilities:Deprecated Language Features [MEM]</w:instrText>
      </w:r>
      <w:r w:rsidR="003B1FEF">
        <w:instrText xml:space="preserve">" </w:instrText>
      </w:r>
      <w:r w:rsidR="003C44DE">
        <w:fldChar w:fldCharType="end"/>
      </w:r>
    </w:p>
    <w:p w14:paraId="4D70DDEF" w14:textId="77777777" w:rsidR="004C770C" w:rsidRDefault="00A90342" w:rsidP="004C770C">
      <w:pPr>
        <w:pStyle w:val="Heading3"/>
        <w:spacing w:after="120"/>
      </w:pPr>
      <w:bookmarkStart w:id="1914" w:name="_Toc508619099"/>
      <w:r>
        <w:t>6.</w:t>
      </w:r>
      <w:r w:rsidR="004C770C">
        <w:t>5</w:t>
      </w:r>
      <w:del w:id="1915" w:author="Joyce L Tokar" w:date="2017-06-07T13:14:00Z">
        <w:r w:rsidR="0070286D" w:rsidDel="00F91F29">
          <w:delText>5</w:delText>
        </w:r>
      </w:del>
      <w:ins w:id="1916" w:author="Joyce L Tokar" w:date="2017-06-19T06:06:00Z">
        <w:r w:rsidR="003A390E">
          <w:t>8</w:t>
        </w:r>
      </w:ins>
      <w:r w:rsidR="004C770C">
        <w:t>.1</w:t>
      </w:r>
      <w:r w:rsidR="00074057">
        <w:t xml:space="preserve"> </w:t>
      </w:r>
      <w:r w:rsidR="004C770C">
        <w:t>Applicability to language</w:t>
      </w:r>
      <w:bookmarkEnd w:id="1914"/>
      <w:r w:rsidR="004C770C">
        <w:t xml:space="preserve"> </w:t>
      </w:r>
    </w:p>
    <w:p w14:paraId="7DFEECEB" w14:textId="77777777" w:rsidR="004C770C" w:rsidRDefault="004C770C" w:rsidP="004C770C">
      <w:r>
        <w:t xml:space="preserve">If obsolescent language features are used, then the mechanism of failure for the vulnerability is as described in </w:t>
      </w:r>
      <w:ins w:id="1917" w:author="Joyce L Tokar" w:date="2018-01-23T15:58:00Z">
        <w:r w:rsidR="009C600D">
          <w:t xml:space="preserve">subclause </w:t>
        </w:r>
      </w:ins>
      <w:del w:id="1918" w:author="Joyce L Tokar" w:date="2018-01-22T16:01:00Z">
        <w:r w:rsidDel="00A0425E">
          <w:delText xml:space="preserve">Section </w:delText>
        </w:r>
      </w:del>
      <w:r>
        <w:t>6.5</w:t>
      </w:r>
      <w:del w:id="1919" w:author="Joyce L Tokar" w:date="2017-06-07T13:14:00Z">
        <w:r w:rsidR="0070286D" w:rsidDel="00F91F29">
          <w:delText>5</w:delText>
        </w:r>
      </w:del>
      <w:ins w:id="1920" w:author="Joyce L Tokar" w:date="2017-06-19T06:06:00Z">
        <w:r w:rsidR="003A390E">
          <w:t>8</w:t>
        </w:r>
      </w:ins>
      <w:r>
        <w:t>.3</w:t>
      </w:r>
      <w:r w:rsidR="00E862CA">
        <w:t xml:space="preserve"> of TR 24772-1</w:t>
      </w:r>
      <w:r>
        <w:t>.</w:t>
      </w:r>
    </w:p>
    <w:p w14:paraId="37D3DE12" w14:textId="77777777" w:rsidR="004C770C" w:rsidRDefault="00A90342" w:rsidP="004C770C">
      <w:pPr>
        <w:pStyle w:val="Heading3"/>
        <w:spacing w:after="120"/>
      </w:pPr>
      <w:bookmarkStart w:id="1921" w:name="_Toc508619100"/>
      <w:r>
        <w:t>6.</w:t>
      </w:r>
      <w:r w:rsidR="004C770C">
        <w:t>5</w:t>
      </w:r>
      <w:ins w:id="1922" w:author="Joyce L Tokar" w:date="2017-06-19T06:06:00Z">
        <w:r w:rsidR="003A390E">
          <w:t>8</w:t>
        </w:r>
      </w:ins>
      <w:del w:id="1923" w:author="Joyce L Tokar" w:date="2017-06-07T13:14:00Z">
        <w:r w:rsidR="0070286D" w:rsidDel="00F91F29">
          <w:delText>5</w:delText>
        </w:r>
      </w:del>
      <w:r w:rsidR="004C770C">
        <w:t>.2</w:t>
      </w:r>
      <w:r w:rsidR="00074057">
        <w:t xml:space="preserve"> </w:t>
      </w:r>
      <w:r w:rsidR="004C770C">
        <w:t>Guidance to language users</w:t>
      </w:r>
      <w:bookmarkEnd w:id="1921"/>
      <w:r w:rsidR="004C770C">
        <w:t xml:space="preserve"> </w:t>
      </w:r>
    </w:p>
    <w:p w14:paraId="55FB2531" w14:textId="77777777" w:rsidR="00F128DF" w:rsidRDefault="003C44DE">
      <w:pPr>
        <w:pStyle w:val="ListParagraph"/>
        <w:numPr>
          <w:ilvl w:val="0"/>
          <w:numId w:val="321"/>
        </w:numPr>
        <w:spacing w:before="120" w:after="120" w:line="240" w:lineRule="auto"/>
        <w:rPr>
          <w:ins w:id="1924" w:author="Joyce L Tokar" w:date="2018-02-26T19:24:00Z"/>
          <w:kern w:val="32"/>
        </w:rPr>
      </w:pPr>
      <w:ins w:id="1925" w:author="Joyce L Tokar" w:date="2018-02-26T19:24:00Z">
        <w:r w:rsidRPr="003C44DE">
          <w:rPr>
            <w:kern w:val="32"/>
          </w:rPr>
          <w:t>Follow the mitigation mechanisms of subclause 6.58.5 of TR 24772-1.</w:t>
        </w:r>
      </w:ins>
    </w:p>
    <w:p w14:paraId="1ECE9BAC" w14:textId="77777777" w:rsidR="00F128DF" w:rsidRDefault="003C44DE">
      <w:pPr>
        <w:pStyle w:val="ListParagraph"/>
        <w:numPr>
          <w:ilvl w:val="0"/>
          <w:numId w:val="321"/>
        </w:numPr>
        <w:spacing w:before="120" w:after="120" w:line="240" w:lineRule="auto"/>
        <w:rPr>
          <w:kern w:val="32"/>
        </w:rPr>
      </w:pPr>
      <w:r w:rsidRPr="003C44DE">
        <w:rPr>
          <w:kern w:val="32"/>
        </w:rPr>
        <w:t xml:space="preserve">Use </w:t>
      </w:r>
      <w:r w:rsidRPr="003C44DE">
        <w:rPr>
          <w:rFonts w:ascii="Times New Roman" w:hAnsi="Times New Roman" w:cs="Times New Roman"/>
          <w:b/>
          <w:kern w:val="32"/>
        </w:rPr>
        <w:t>pragma</w:t>
      </w:r>
      <w:r w:rsidRPr="003C44DE">
        <w:rPr>
          <w:rFonts w:ascii="Times New Roman" w:hAnsi="Times New Roman" w:cs="Times New Roman"/>
          <w:kern w:val="32"/>
        </w:rPr>
        <w:t xml:space="preserve"> Restrictions</w:t>
      </w:r>
      <w:r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"Pragma:pragma Restrictions" </w:instrText>
      </w:r>
      <w:r w:rsidRPr="003C44DE">
        <w:rPr>
          <w:rFonts w:ascii="Times New Roman" w:hAnsi="Times New Roman" w:cs="Times New Roman"/>
          <w:kern w:val="32"/>
        </w:rPr>
        <w:fldChar w:fldCharType="end"/>
      </w:r>
      <w:r w:rsidRPr="003C44DE">
        <w:rPr>
          <w:rFonts w:ascii="Times New Roman" w:hAnsi="Times New Roman" w:cs="Times New Roman"/>
          <w:kern w:val="32"/>
        </w:rPr>
        <w:t xml:space="preserve"> (No_Obsolescent_Features)</w:t>
      </w:r>
      <w:r w:rsidRPr="003C44DE">
        <w:rPr>
          <w:kern w:val="32"/>
        </w:rPr>
        <w:t xml:space="preserve"> to prevent the use of any obsolescent features.</w:t>
      </w:r>
    </w:p>
    <w:p w14:paraId="7736EB46" w14:textId="77777777" w:rsidR="00F128DF" w:rsidRDefault="003C44DE">
      <w:pPr>
        <w:pStyle w:val="ListParagraph"/>
        <w:numPr>
          <w:ilvl w:val="0"/>
          <w:numId w:val="321"/>
        </w:numPr>
        <w:spacing w:before="120" w:after="120" w:line="240" w:lineRule="auto"/>
      </w:pPr>
      <w:r w:rsidRPr="003C44DE">
        <w:rPr>
          <w:kern w:val="32"/>
        </w:rPr>
        <w:t xml:space="preserve">Refer to Annex J of the </w:t>
      </w:r>
      <w:ins w:id="1926" w:author="Joyce L Tokar" w:date="2018-02-26T16:13:00Z">
        <w:r w:rsidRPr="003C44DE">
          <w:rPr>
            <w:kern w:val="32"/>
          </w:rPr>
          <w:t>ISO/IEC 8652</w:t>
        </w:r>
      </w:ins>
      <w:del w:id="1927" w:author="Joyce L Tokar" w:date="2018-02-26T16:11:00Z">
        <w:r w:rsidRPr="003C44DE">
          <w:rPr>
            <w:kern w:val="32"/>
          </w:rPr>
          <w:delText>Ada language reference manual</w:delText>
        </w:r>
      </w:del>
      <w:r w:rsidRPr="003C44DE">
        <w:rPr>
          <w:kern w:val="32"/>
        </w:rPr>
        <w:t xml:space="preserve"> to determine whether a feature is obsolescent</w:t>
      </w:r>
      <w:r w:rsidR="004C770C" w:rsidRPr="00540EDC">
        <w:t>.</w:t>
      </w:r>
    </w:p>
    <w:p w14:paraId="10ECDBD0" w14:textId="77777777" w:rsidR="00A90342" w:rsidRDefault="00274B3D" w:rsidP="00A90342">
      <w:pPr>
        <w:pStyle w:val="Heading2"/>
      </w:pPr>
      <w:bookmarkStart w:id="1928" w:name="_Toc358896436"/>
      <w:bookmarkStart w:id="1929" w:name="_Toc508619101"/>
      <w:bookmarkStart w:id="1930" w:name="_Ref336425443"/>
      <w:bookmarkStart w:id="1931" w:name="_Toc358896541"/>
      <w:r>
        <w:t>6.</w:t>
      </w:r>
      <w:ins w:id="1932" w:author="Joyce L Tokar" w:date="2017-06-19T06:06:00Z">
        <w:r w:rsidR="003A390E">
          <w:t>59</w:t>
        </w:r>
      </w:ins>
      <w:del w:id="1933" w:author="Joyce L Tokar" w:date="2017-06-07T13:16:00Z">
        <w:r w:rsidDel="00F91F29">
          <w:delText>5</w:delText>
        </w:r>
        <w:r w:rsidR="0070286D" w:rsidDel="00F91F29">
          <w:delText>6</w:delText>
        </w:r>
      </w:del>
      <w:r w:rsidR="00A90342">
        <w:t xml:space="preserve"> Concurrency – Activation [CGA]</w:t>
      </w:r>
      <w:bookmarkEnd w:id="1928"/>
      <w:bookmarkEnd w:id="1929"/>
    </w:p>
    <w:p w14:paraId="69B965F2" w14:textId="77777777" w:rsidR="00A90342" w:rsidRDefault="003C44DE" w:rsidP="00A90342">
      <w:pPr>
        <w:pStyle w:val="Heading2"/>
      </w:pPr>
      <w:r>
        <w:fldChar w:fldCharType="begin"/>
      </w:r>
      <w:r w:rsidR="00A90342">
        <w:instrText xml:space="preserve"> XE "</w:instrText>
      </w:r>
      <w:r w:rsidR="00A90342" w:rsidRPr="00B53360">
        <w:instrText>Language</w:instrText>
      </w:r>
      <w:r w:rsidR="00A90342" w:rsidRPr="00DF260F">
        <w:instrText xml:space="preserve"> Vulnerabilities:Concurrency – Activation</w:instrText>
      </w:r>
      <w:r w:rsidR="00A90342">
        <w:instrText xml:space="preserve"> </w:instrText>
      </w:r>
      <w:r w:rsidR="00A90342" w:rsidRPr="00DF260F">
        <w:instrText>[CGA]</w:instrText>
      </w:r>
      <w:r w:rsidR="00A90342">
        <w:instrText xml:space="preserve">" </w:instrText>
      </w:r>
      <w:r>
        <w:fldChar w:fldCharType="end"/>
      </w:r>
      <w:r>
        <w:fldChar w:fldCharType="begin"/>
      </w:r>
      <w:r w:rsidR="00A90342">
        <w:instrText xml:space="preserve"> XE "</w:instrText>
      </w:r>
      <w:r w:rsidR="00A90342" w:rsidRPr="0096557B">
        <w:instrText xml:space="preserve">CGA </w:instrText>
      </w:r>
      <w:r w:rsidR="003B1FEF">
        <w:instrText>–</w:instrText>
      </w:r>
      <w:r w:rsidR="00A90342" w:rsidRPr="0096557B">
        <w:instrText xml:space="preserve"> Concurrency – Activation</w:instrText>
      </w:r>
      <w:r w:rsidR="00A90342">
        <w:instrText xml:space="preserve">" </w:instrText>
      </w:r>
      <w:r>
        <w:fldChar w:fldCharType="end"/>
      </w:r>
    </w:p>
    <w:p w14:paraId="0888D547" w14:textId="77777777" w:rsidR="00A90342" w:rsidRDefault="00274B3D" w:rsidP="0009389C">
      <w:pPr>
        <w:pStyle w:val="Heading2"/>
      </w:pPr>
      <w:bookmarkStart w:id="1934" w:name="_Toc508619102"/>
      <w:r>
        <w:t>6.</w:t>
      </w:r>
      <w:ins w:id="1935" w:author="Joyce L Tokar" w:date="2017-06-19T06:07:00Z">
        <w:r w:rsidR="003A390E">
          <w:t>59</w:t>
        </w:r>
      </w:ins>
      <w:del w:id="1936" w:author="Joyce L Tokar" w:date="2017-06-07T13:16:00Z">
        <w:r w:rsidDel="00F91F29">
          <w:delText>5</w:delText>
        </w:r>
        <w:r w:rsidR="0070286D" w:rsidDel="00F91F29">
          <w:delText>6</w:delText>
        </w:r>
      </w:del>
      <w:r w:rsidR="00A90342">
        <w:t>.1 Applicability to language</w:t>
      </w:r>
      <w:bookmarkEnd w:id="1934"/>
    </w:p>
    <w:p w14:paraId="046AA88A" w14:textId="77777777" w:rsidR="002D2018" w:rsidRPr="00784622" w:rsidRDefault="002D2018" w:rsidP="002D2018">
      <w:r>
        <w:t>Ada is open to this vulnerability but provides features for its mitigation. A task failing during activation will always raise an ex</w:t>
      </w:r>
      <w:r w:rsidR="006D7C82">
        <w:t>ception</w:t>
      </w:r>
      <w:r w:rsidR="003C44DE">
        <w:fldChar w:fldCharType="begin"/>
      </w:r>
      <w:r w:rsidR="006D7C82">
        <w:instrText xml:space="preserve"> XE "</w:instrText>
      </w:r>
      <w:r w:rsidR="006D7C82" w:rsidRPr="00C91FC9">
        <w:instrText>E</w:instrText>
      </w:r>
      <w:r w:rsidR="00EB0723">
        <w:instrText>xception</w:instrText>
      </w:r>
      <w:r w:rsidR="006D7C82">
        <w:instrText xml:space="preserve">" </w:instrText>
      </w:r>
      <w:r w:rsidR="003C44DE">
        <w:fldChar w:fldCharType="end"/>
      </w:r>
      <w:r w:rsidR="006D7C82">
        <w:t xml:space="preserve"> in the activating task (</w:t>
      </w:r>
      <w:r>
        <w:t xml:space="preserve">e.g., </w:t>
      </w:r>
      <w:r w:rsidR="003C44DE" w:rsidRPr="003C44DE">
        <w:rPr>
          <w:rFonts w:ascii="Times New Roman" w:hAnsi="Times New Roman" w:cs="Times New Roman"/>
        </w:rPr>
        <w:t>Tasking_Error</w:t>
      </w:r>
      <w:r w:rsidR="003C44DE">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3C44DE">
        <w:fldChar w:fldCharType="end"/>
      </w:r>
      <w:r w:rsidR="006D7C82">
        <w:t>)</w:t>
      </w:r>
      <w:r>
        <w:t>.  The activating task does not continue executing until all its dependent tasks have completed activation.  A task can always check that another task is executable (i.e., not terminated).</w:t>
      </w:r>
    </w:p>
    <w:p w14:paraId="0AD05BE6" w14:textId="77777777" w:rsidR="00A90342" w:rsidRDefault="00274B3D" w:rsidP="00A90342">
      <w:pPr>
        <w:pStyle w:val="Heading3"/>
      </w:pPr>
      <w:bookmarkStart w:id="1937" w:name="_Toc508619103"/>
      <w:r>
        <w:t>6.</w:t>
      </w:r>
      <w:ins w:id="1938" w:author="Joyce L Tokar" w:date="2017-06-19T06:07:00Z">
        <w:r w:rsidR="003A390E">
          <w:t>59</w:t>
        </w:r>
      </w:ins>
      <w:del w:id="1939" w:author="Joyce L Tokar" w:date="2017-06-07T13:16:00Z">
        <w:r w:rsidDel="00F91F29">
          <w:delText>5</w:delText>
        </w:r>
        <w:r w:rsidR="0070286D" w:rsidDel="00F91F29">
          <w:delText>6</w:delText>
        </w:r>
      </w:del>
      <w:r w:rsidR="00A90342">
        <w:t>.2 Guidance to language users</w:t>
      </w:r>
      <w:bookmarkEnd w:id="1937"/>
    </w:p>
    <w:p w14:paraId="76624F02" w14:textId="77777777" w:rsidR="00F128DF" w:rsidRDefault="003C44DE">
      <w:pPr>
        <w:pStyle w:val="ListParagraph"/>
        <w:numPr>
          <w:ilvl w:val="0"/>
          <w:numId w:val="321"/>
        </w:numPr>
        <w:spacing w:before="120" w:after="120" w:line="240" w:lineRule="auto"/>
        <w:rPr>
          <w:ins w:id="1940" w:author="Joyce L Tokar" w:date="2018-02-26T19:25:00Z"/>
          <w:kern w:val="32"/>
        </w:rPr>
      </w:pPr>
      <w:ins w:id="1941" w:author="Joyce L Tokar" w:date="2018-02-26T19:25:00Z">
        <w:r w:rsidRPr="003C44DE">
          <w:rPr>
            <w:kern w:val="32"/>
          </w:rPr>
          <w:t>Follow the mitigation mechanisms of subclause 6.59.5 of TR 24772-1.</w:t>
        </w:r>
      </w:ins>
    </w:p>
    <w:p w14:paraId="347DF25E" w14:textId="77777777" w:rsidR="00F128DF" w:rsidRDefault="003C44DE">
      <w:pPr>
        <w:pStyle w:val="ListParagraph"/>
        <w:numPr>
          <w:ilvl w:val="0"/>
          <w:numId w:val="321"/>
        </w:numPr>
        <w:spacing w:before="120" w:after="120" w:line="240" w:lineRule="auto"/>
        <w:rPr>
          <w:kern w:val="32"/>
        </w:rPr>
      </w:pPr>
      <w:r w:rsidRPr="003C44DE">
        <w:rPr>
          <w:kern w:val="32"/>
        </w:rPr>
        <w:t>Always have a handler to catch activation failures.</w:t>
      </w:r>
    </w:p>
    <w:p w14:paraId="5EC7D6B0" w14:textId="77777777" w:rsidR="00F128DF" w:rsidRDefault="003C44DE">
      <w:pPr>
        <w:pStyle w:val="ListParagraph"/>
        <w:numPr>
          <w:ilvl w:val="0"/>
          <w:numId w:val="321"/>
        </w:numPr>
        <w:spacing w:before="120" w:after="120" w:line="240" w:lineRule="auto"/>
        <w:rPr>
          <w:lang w:val="en-CA"/>
        </w:rPr>
      </w:pPr>
      <w:r w:rsidRPr="003C44DE">
        <w:rPr>
          <w:kern w:val="32"/>
        </w:rPr>
        <w:lastRenderedPageBreak/>
        <w:t>If possible declare all tasks statically at the library level</w:t>
      </w:r>
      <w:r w:rsidR="002D2018">
        <w:t>.</w:t>
      </w:r>
    </w:p>
    <w:p w14:paraId="33841646" w14:textId="77777777" w:rsidR="00A90342" w:rsidRDefault="00274B3D" w:rsidP="00A90342">
      <w:pPr>
        <w:pStyle w:val="Heading2"/>
      </w:pPr>
      <w:bookmarkStart w:id="1942" w:name="_Toc358896437"/>
      <w:bookmarkStart w:id="1943" w:name="_Ref411808169"/>
      <w:bookmarkStart w:id="1944" w:name="_Ref411809401"/>
      <w:bookmarkStart w:id="1945" w:name="_Toc508619104"/>
      <w:r>
        <w:rPr>
          <w:lang w:val="en-CA"/>
        </w:rPr>
        <w:t>6.</w:t>
      </w:r>
      <w:ins w:id="1946" w:author="Joyce L Tokar" w:date="2017-06-07T13:18:00Z">
        <w:r w:rsidR="00F91F29">
          <w:rPr>
            <w:lang w:val="en-CA"/>
          </w:rPr>
          <w:t>6</w:t>
        </w:r>
      </w:ins>
      <w:ins w:id="1947" w:author="Joyce L Tokar" w:date="2017-06-19T06:07:00Z">
        <w:r w:rsidR="003A390E">
          <w:rPr>
            <w:lang w:val="en-CA"/>
          </w:rPr>
          <w:t>0</w:t>
        </w:r>
      </w:ins>
      <w:del w:id="1948" w:author="Joyce L Tokar" w:date="2017-06-07T13:17:00Z">
        <w:r w:rsidDel="00F91F29">
          <w:rPr>
            <w:lang w:val="en-CA"/>
          </w:rPr>
          <w:delText>5</w:delText>
        </w:r>
        <w:r w:rsidR="0070286D" w:rsidDel="00F91F29">
          <w:rPr>
            <w:lang w:val="en-CA"/>
          </w:rPr>
          <w:delText>7</w:delText>
        </w:r>
      </w:del>
      <w:r w:rsidR="00A90342">
        <w:rPr>
          <w:lang w:val="en-CA"/>
        </w:rPr>
        <w:t xml:space="preserve"> Concurrency – Directed termination [CGT]</w:t>
      </w:r>
      <w:bookmarkEnd w:id="1942"/>
      <w:bookmarkEnd w:id="1943"/>
      <w:bookmarkEnd w:id="1944"/>
      <w:bookmarkEnd w:id="1945"/>
      <w:r w:rsidR="003C44DE">
        <w:rPr>
          <w:lang w:val="en-CA"/>
        </w:rPr>
        <w:fldChar w:fldCharType="begin"/>
      </w:r>
      <w:r w:rsidR="00C32627">
        <w:instrText xml:space="preserve"> XE "</w:instrText>
      </w:r>
      <w:r w:rsidR="00C32627" w:rsidRPr="00D13512">
        <w:rPr>
          <w:lang w:val="en-CA"/>
        </w:rPr>
        <w:instrText>CGT</w:instrText>
      </w:r>
      <w:r w:rsidR="00EB0723">
        <w:rPr>
          <w:lang w:val="en-CA"/>
        </w:rPr>
        <w:instrText xml:space="preserve"> </w:instrText>
      </w:r>
      <w:r w:rsidR="00C32627">
        <w:instrText>–</w:instrText>
      </w:r>
      <w:r w:rsidR="00C32627" w:rsidRPr="00D13512">
        <w:rPr>
          <w:lang w:val="en-CA"/>
        </w:rPr>
        <w:instrText xml:space="preserve"> </w:instrText>
      </w:r>
      <w:r w:rsidR="00EB0723">
        <w:rPr>
          <w:lang w:val="en-CA"/>
        </w:rPr>
        <w:instrText>Concurrency – Directed termination</w:instrText>
      </w:r>
      <w:r w:rsidR="00C32627">
        <w:instrText xml:space="preserve">" </w:instrText>
      </w:r>
      <w:r w:rsidR="003C44DE">
        <w:rPr>
          <w:lang w:val="en-CA"/>
        </w:rPr>
        <w:fldChar w:fldCharType="end"/>
      </w:r>
      <w:r w:rsidR="003C44DE">
        <w:rPr>
          <w:lang w:val="en-CA"/>
        </w:rPr>
        <w:fldChar w:fldCharType="begin"/>
      </w:r>
      <w:r w:rsidR="00C32627">
        <w:instrText xml:space="preserve"> XE "</w:instrText>
      </w:r>
      <w:r w:rsidR="00C32627" w:rsidRPr="00D2022C">
        <w:rPr>
          <w:lang w:val="en-CA"/>
        </w:rPr>
        <w:instrText>Language Vulnerabilities:</w:instrText>
      </w:r>
      <w:r w:rsidR="00C32627" w:rsidRPr="00D2022C">
        <w:instrText>Concurrency – Directed termination [CGT]</w:instrText>
      </w:r>
      <w:r w:rsidR="00C32627">
        <w:instrText xml:space="preserve">" </w:instrText>
      </w:r>
      <w:r w:rsidR="003C44DE">
        <w:rPr>
          <w:lang w:val="en-CA"/>
        </w:rPr>
        <w:fldChar w:fldCharType="end"/>
      </w:r>
    </w:p>
    <w:p w14:paraId="6D574A54" w14:textId="77777777" w:rsidR="00A90342" w:rsidRDefault="00A90342" w:rsidP="004C770C">
      <w:pPr>
        <w:pStyle w:val="Heading2"/>
      </w:pPr>
    </w:p>
    <w:p w14:paraId="48CB5C9F" w14:textId="77777777" w:rsidR="00A90342" w:rsidRDefault="00274B3D" w:rsidP="00A90342">
      <w:pPr>
        <w:pStyle w:val="Heading2"/>
      </w:pPr>
      <w:bookmarkStart w:id="1949" w:name="_Toc508619105"/>
      <w:r>
        <w:t>6.</w:t>
      </w:r>
      <w:ins w:id="1950" w:author="Joyce L Tokar" w:date="2017-06-07T13:18:00Z">
        <w:r w:rsidR="00F91F29">
          <w:t>6</w:t>
        </w:r>
      </w:ins>
      <w:ins w:id="1951" w:author="Joyce L Tokar" w:date="2017-06-19T06:07:00Z">
        <w:r w:rsidR="003A390E">
          <w:t>0</w:t>
        </w:r>
      </w:ins>
      <w:del w:id="1952" w:author="Joyce L Tokar" w:date="2017-06-07T13:18:00Z">
        <w:r w:rsidDel="00F91F29">
          <w:delText>5</w:delText>
        </w:r>
        <w:r w:rsidR="0070286D" w:rsidDel="00F91F29">
          <w:delText>7</w:delText>
        </w:r>
      </w:del>
      <w:r w:rsidR="00A90342">
        <w:t>.1 Applicability to language</w:t>
      </w:r>
      <w:bookmarkEnd w:id="1949"/>
    </w:p>
    <w:p w14:paraId="3CAD0D03" w14:textId="77777777" w:rsidR="00017A66" w:rsidRDefault="002D2018" w:rsidP="00017A66">
      <w:r>
        <w:t>Ada defines abort</w:t>
      </w:r>
      <w:r w:rsidR="003C44DE">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3C44DE">
        <w:fldChar w:fldCharType="end"/>
      </w:r>
      <w:r>
        <w:t>-deferred regions in which task termination will not occur. On a single processor, abort is defined to be immediate if the task in not is such a region. On multiprocessors abort may not be immediate but will be before any synchronization (dispatching) point.</w:t>
      </w:r>
    </w:p>
    <w:p w14:paraId="55D91058" w14:textId="77777777" w:rsidR="00A90342" w:rsidRDefault="00274B3D" w:rsidP="0009389C">
      <w:pPr>
        <w:pStyle w:val="Heading3"/>
      </w:pPr>
      <w:bookmarkStart w:id="1953" w:name="_Toc508619106"/>
      <w:r>
        <w:t>6.</w:t>
      </w:r>
      <w:ins w:id="1954" w:author="Joyce L Tokar" w:date="2017-06-07T13:18:00Z">
        <w:r w:rsidR="00F91F29">
          <w:t>6</w:t>
        </w:r>
      </w:ins>
      <w:ins w:id="1955" w:author="Joyce L Tokar" w:date="2017-06-19T06:07:00Z">
        <w:r w:rsidR="003A390E">
          <w:t>0</w:t>
        </w:r>
      </w:ins>
      <w:del w:id="1956" w:author="Joyce L Tokar" w:date="2017-06-07T13:18:00Z">
        <w:r w:rsidDel="00F91F29">
          <w:delText>5</w:delText>
        </w:r>
        <w:r w:rsidR="0070286D" w:rsidDel="00F91F29">
          <w:delText>7</w:delText>
        </w:r>
      </w:del>
      <w:r w:rsidR="00A90342">
        <w:t>.2 Guidance to language users</w:t>
      </w:r>
      <w:bookmarkEnd w:id="1953"/>
    </w:p>
    <w:p w14:paraId="0354DB29" w14:textId="77777777" w:rsidR="00F128DF" w:rsidRDefault="003C44DE">
      <w:pPr>
        <w:pStyle w:val="ListParagraph"/>
        <w:numPr>
          <w:ilvl w:val="0"/>
          <w:numId w:val="321"/>
        </w:numPr>
        <w:spacing w:before="120" w:after="120" w:line="240" w:lineRule="auto"/>
        <w:rPr>
          <w:ins w:id="1957" w:author="Joyce L Tokar" w:date="2018-02-26T19:26:00Z"/>
          <w:kern w:val="32"/>
        </w:rPr>
      </w:pPr>
      <w:ins w:id="1958" w:author="Joyce L Tokar" w:date="2018-02-26T19:26:00Z">
        <w:r w:rsidRPr="003C44DE">
          <w:rPr>
            <w:kern w:val="32"/>
          </w:rPr>
          <w:t>Follow the mitigation mechanisms of subclause 6.60.5 of TR 24772-1.</w:t>
        </w:r>
      </w:ins>
    </w:p>
    <w:p w14:paraId="6968698A" w14:textId="77777777" w:rsidR="00F128DF" w:rsidRDefault="003C44DE">
      <w:pPr>
        <w:pStyle w:val="ListParagraph"/>
        <w:numPr>
          <w:ilvl w:val="0"/>
          <w:numId w:val="321"/>
        </w:numPr>
        <w:spacing w:before="120" w:after="120" w:line="240" w:lineRule="auto"/>
        <w:rPr>
          <w:kern w:val="32"/>
        </w:rPr>
      </w:pPr>
      <w:r w:rsidRPr="003C44DE">
        <w:rPr>
          <w:kern w:val="32"/>
        </w:rPr>
        <w:t xml:space="preserve">Use the </w:t>
      </w:r>
      <w:del w:id="1959" w:author="Joyce L Tokar" w:date="2018-02-26T19:26:00Z">
        <w:r w:rsidRPr="003C44DE">
          <w:rPr>
            <w:rFonts w:ascii="Times New Roman" w:hAnsi="Times New Roman" w:cs="Times New Roman"/>
            <w:kern w:val="32"/>
          </w:rPr>
          <w:delText>‘</w:delText>
        </w:r>
      </w:del>
      <w:ins w:id="1960" w:author="Joyce L Tokar" w:date="2018-02-26T19:34:00Z">
        <w:r w:rsidRPr="003C44DE">
          <w:rPr>
            <w:rFonts w:ascii="Times New Roman" w:hAnsi="Times New Roman" w:cs="Times New Roman"/>
            <w:kern w:val="32"/>
          </w:rPr>
          <w:t>'</w:t>
        </w:r>
      </w:ins>
      <w:r w:rsidRPr="003C44DE">
        <w:rPr>
          <w:rFonts w:ascii="Times New Roman" w:hAnsi="Times New Roman" w:cs="Times New Roman"/>
          <w:kern w:val="32"/>
        </w:rPr>
        <w:t>Terminated</w:t>
      </w:r>
      <w:r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"Attribute:‘Terminated" </w:instrText>
      </w:r>
      <w:r w:rsidRPr="003C44DE">
        <w:rPr>
          <w:rFonts w:ascii="Times New Roman" w:hAnsi="Times New Roman" w:cs="Times New Roman"/>
          <w:kern w:val="32"/>
        </w:rPr>
        <w:fldChar w:fldCharType="end"/>
      </w:r>
      <w:r w:rsidRPr="003C44DE">
        <w:rPr>
          <w:rFonts w:ascii="Times New Roman" w:hAnsi="Times New Roman" w:cs="Times New Roman"/>
          <w:kern w:val="32"/>
        </w:rPr>
        <w:t xml:space="preserve"> </w:t>
      </w:r>
      <w:r w:rsidRPr="003C44DE">
        <w:rPr>
          <w:kern w:val="32"/>
        </w:rPr>
        <w:t xml:space="preserve">and </w:t>
      </w:r>
      <w:ins w:id="1961" w:author="Joyce L Tokar" w:date="2018-02-26T19:34:00Z">
        <w:r w:rsidR="006E2D53" w:rsidRPr="006E2D53">
          <w:rPr>
            <w:kern w:val="32"/>
          </w:rPr>
          <w:t>'</w:t>
        </w:r>
      </w:ins>
      <w:del w:id="1962" w:author="Joyce L Tokar" w:date="2018-02-26T19:34:00Z">
        <w:r w:rsidRPr="003C44DE">
          <w:rPr>
            <w:rFonts w:ascii="Times New Roman" w:hAnsi="Times New Roman" w:cs="Times New Roman"/>
            <w:kern w:val="32"/>
          </w:rPr>
          <w:delText>‘</w:delText>
        </w:r>
      </w:del>
      <w:r w:rsidRPr="003C44DE">
        <w:rPr>
          <w:rFonts w:ascii="Times New Roman" w:hAnsi="Times New Roman" w:cs="Times New Roman"/>
          <w:kern w:val="32"/>
        </w:rPr>
        <w:t>Callable</w:t>
      </w:r>
      <w:r w:rsidRPr="003C44DE">
        <w:rPr>
          <w:kern w:val="32"/>
        </w:rPr>
        <w:fldChar w:fldCharType="begin"/>
      </w:r>
      <w:r w:rsidRPr="003C44DE">
        <w:rPr>
          <w:kern w:val="32"/>
        </w:rPr>
        <w:instrText xml:space="preserve"> XE "Attribute:‘Callable" </w:instrText>
      </w:r>
      <w:r w:rsidRPr="003C44DE">
        <w:rPr>
          <w:kern w:val="32"/>
        </w:rPr>
        <w:fldChar w:fldCharType="end"/>
      </w:r>
      <w:r w:rsidRPr="003C44DE">
        <w:rPr>
          <w:kern w:val="32"/>
        </w:rPr>
        <w:t xml:space="preserve"> attributes to check that a task has terminated.</w:t>
      </w:r>
    </w:p>
    <w:p w14:paraId="65A5D56F" w14:textId="77777777" w:rsidR="00F128DF" w:rsidRDefault="003C44DE">
      <w:pPr>
        <w:pStyle w:val="ListParagraph"/>
        <w:numPr>
          <w:ilvl w:val="0"/>
          <w:numId w:val="321"/>
        </w:numPr>
        <w:spacing w:before="120" w:after="120" w:line="240" w:lineRule="auto"/>
        <w:rPr>
          <w:kern w:val="32"/>
        </w:rPr>
      </w:pPr>
      <w:r w:rsidRPr="003C44DE">
        <w:rPr>
          <w:kern w:val="32"/>
        </w:rPr>
        <w:t>Minimize the size of any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-deferred region.</w:t>
      </w:r>
    </w:p>
    <w:p w14:paraId="25F9EF4C" w14:textId="77777777" w:rsidR="00F128DF" w:rsidRDefault="003C44DE">
      <w:pPr>
        <w:pStyle w:val="ListParagraph"/>
        <w:numPr>
          <w:ilvl w:val="0"/>
          <w:numId w:val="321"/>
        </w:numPr>
        <w:spacing w:before="120" w:after="120" w:line="240" w:lineRule="auto"/>
        <w:rPr>
          <w:kern w:val="32"/>
        </w:rPr>
      </w:pPr>
      <w:r w:rsidRPr="003C44DE">
        <w:rPr>
          <w:kern w:val="32"/>
        </w:rPr>
        <w:t>Remove any possibility of unbounded loops in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-deferred regions.</w:t>
      </w:r>
    </w:p>
    <w:p w14:paraId="005E06A3" w14:textId="77777777" w:rsidR="00F128DF" w:rsidRDefault="003C44DE">
      <w:pPr>
        <w:pStyle w:val="ListParagraph"/>
        <w:numPr>
          <w:ilvl w:val="0"/>
          <w:numId w:val="321"/>
        </w:numPr>
        <w:spacing w:before="120" w:after="120" w:line="240" w:lineRule="auto"/>
      </w:pPr>
      <w:r w:rsidRPr="003C44DE">
        <w:rPr>
          <w:kern w:val="32"/>
        </w:rPr>
        <w:t>Where possible do not use forced termination (</w:t>
      </w:r>
      <w:r w:rsidRPr="003C44DE">
        <w:rPr>
          <w:rFonts w:ascii="Times New Roman" w:hAnsi="Times New Roman" w:cs="Times New Roman"/>
          <w:b/>
          <w:kern w:val="32"/>
        </w:rPr>
        <w:t>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 xml:space="preserve">), or apply the restriction </w:t>
      </w:r>
      <w:r w:rsidRPr="003C44DE">
        <w:rPr>
          <w:rFonts w:ascii="Times New Roman" w:hAnsi="Times New Roman" w:cs="Times New Roman"/>
          <w:kern w:val="32"/>
        </w:rPr>
        <w:t>No_Abort_Statements</w:t>
      </w:r>
      <w:r w:rsidRPr="003C44DE">
        <w:rPr>
          <w:kern w:val="32"/>
        </w:rPr>
        <w:t xml:space="preserve"> to eliminate the use of this construct</w:t>
      </w:r>
      <w:r w:rsidR="002D2018">
        <w:t>.</w:t>
      </w:r>
    </w:p>
    <w:p w14:paraId="32314E64" w14:textId="77777777" w:rsidR="00A90342" w:rsidRDefault="00274B3D" w:rsidP="00A90342">
      <w:pPr>
        <w:pStyle w:val="Heading2"/>
      </w:pPr>
      <w:bookmarkStart w:id="1963" w:name="_Toc358896438"/>
      <w:bookmarkStart w:id="1964" w:name="_Ref358977270"/>
      <w:bookmarkStart w:id="1965" w:name="_Toc508619107"/>
      <w:r>
        <w:t>6.</w:t>
      </w:r>
      <w:ins w:id="1966" w:author="Joyce L Tokar" w:date="2017-06-07T13:19:00Z">
        <w:r w:rsidR="00F91F29">
          <w:t>6</w:t>
        </w:r>
      </w:ins>
      <w:ins w:id="1967" w:author="Joyce L Tokar" w:date="2017-06-19T06:07:00Z">
        <w:r w:rsidR="003A390E">
          <w:t>1</w:t>
        </w:r>
      </w:ins>
      <w:del w:id="1968" w:author="Joyce L Tokar" w:date="2017-06-07T13:19:00Z">
        <w:r w:rsidDel="00F91F29">
          <w:delText>5</w:delText>
        </w:r>
        <w:r w:rsidR="0070286D" w:rsidDel="00F91F29">
          <w:delText>8</w:delText>
        </w:r>
      </w:del>
      <w:r w:rsidR="00A90342">
        <w:t xml:space="preserve"> Concurrent Data Access [CGX]</w:t>
      </w:r>
      <w:bookmarkEnd w:id="1963"/>
      <w:bookmarkEnd w:id="1964"/>
      <w:bookmarkEnd w:id="1965"/>
      <w:r w:rsidR="003C44DE">
        <w:fldChar w:fldCharType="begin"/>
      </w:r>
      <w:r w:rsidR="00C32627">
        <w:instrText xml:space="preserve"> XE "</w:instrText>
      </w:r>
      <w:r w:rsidR="00C32627" w:rsidRPr="00674F69">
        <w:instrText>CGX</w:instrText>
      </w:r>
      <w:r w:rsidR="00EB0723">
        <w:instrText xml:space="preserve"> </w:instrText>
      </w:r>
      <w:r w:rsidR="00C32627">
        <w:instrText>–</w:instrText>
      </w:r>
      <w:r w:rsidR="00C32627" w:rsidRPr="00674F69">
        <w:instrText xml:space="preserve"> </w:instrText>
      </w:r>
      <w:r w:rsidR="00EB0723">
        <w:instrText>Concurrent Data Access</w:instrText>
      </w:r>
      <w:r w:rsidR="00C32627">
        <w:instrText xml:space="preserve">" </w:instrText>
      </w:r>
      <w:r w:rsidR="003C44DE">
        <w:fldChar w:fldCharType="end"/>
      </w:r>
      <w:r w:rsidR="003C44DE">
        <w:fldChar w:fldCharType="begin"/>
      </w:r>
      <w:r w:rsidR="00C32627">
        <w:instrText xml:space="preserve"> XE "Lang</w:instrText>
      </w:r>
      <w:r w:rsidR="00C32627" w:rsidRPr="001D7F3B">
        <w:instrText>u</w:instrText>
      </w:r>
      <w:r w:rsidR="00C32627">
        <w:instrText>a</w:instrText>
      </w:r>
      <w:r w:rsidR="00C32627" w:rsidRPr="001D7F3B">
        <w:instrText>ge Vulnerabilities:Concurrent Data Access [CGX]</w:instrText>
      </w:r>
      <w:r w:rsidR="00C32627">
        <w:instrText xml:space="preserve">" </w:instrText>
      </w:r>
      <w:r w:rsidR="003C44DE">
        <w:fldChar w:fldCharType="end"/>
      </w:r>
    </w:p>
    <w:p w14:paraId="28992E7E" w14:textId="77777777" w:rsidR="00A90342" w:rsidRDefault="00A90342" w:rsidP="00A90342">
      <w:pPr>
        <w:pStyle w:val="Heading2"/>
      </w:pPr>
    </w:p>
    <w:p w14:paraId="179969AC" w14:textId="77777777" w:rsidR="00A90342" w:rsidRDefault="00274B3D" w:rsidP="00A90342">
      <w:pPr>
        <w:pStyle w:val="Heading2"/>
      </w:pPr>
      <w:bookmarkStart w:id="1969" w:name="_Toc508619108"/>
      <w:r>
        <w:t>6.</w:t>
      </w:r>
      <w:ins w:id="1970" w:author="Joyce L Tokar" w:date="2017-06-07T13:19:00Z">
        <w:r w:rsidR="00F91F29">
          <w:t>6</w:t>
        </w:r>
      </w:ins>
      <w:ins w:id="1971" w:author="Joyce L Tokar" w:date="2017-06-19T06:07:00Z">
        <w:r w:rsidR="003A390E">
          <w:t>1</w:t>
        </w:r>
      </w:ins>
      <w:del w:id="1972" w:author="Joyce L Tokar" w:date="2017-06-07T13:19:00Z">
        <w:r w:rsidDel="00F91F29">
          <w:delText>5</w:delText>
        </w:r>
        <w:r w:rsidR="0070286D" w:rsidDel="00F91F29">
          <w:delText>8</w:delText>
        </w:r>
      </w:del>
      <w:r w:rsidR="00A90342">
        <w:t>.1 Applicability to language</w:t>
      </w:r>
      <w:bookmarkEnd w:id="1969"/>
    </w:p>
    <w:p w14:paraId="7377B36A" w14:textId="77777777" w:rsidR="00017A66" w:rsidRDefault="002D2018" w:rsidP="00017A66">
      <w:r>
        <w:t>Ada does allow tasks to access unprotected shared variables. However the standard means of programming data that is shared between tasks is to use a protected object that enforces serial access. Atomic</w:t>
      </w:r>
      <w:r w:rsidR="003C44DE">
        <w:fldChar w:fldCharType="begin"/>
      </w:r>
      <w:r w:rsidR="002A55F1">
        <w:instrText xml:space="preserve"> XE "</w:instrText>
      </w:r>
      <w:r w:rsidR="002A55F1" w:rsidRPr="0001160E">
        <w:rPr>
          <w:u w:val="single"/>
        </w:rPr>
        <w:instrText>Atomic</w:instrText>
      </w:r>
      <w:r w:rsidR="002A55F1">
        <w:instrText xml:space="preserve">" </w:instrText>
      </w:r>
      <w:r w:rsidR="003C44DE">
        <w:fldChar w:fldCharType="end"/>
      </w:r>
      <w:r>
        <w:t xml:space="preserve"> updates on some simple types are supported (if supported by the hardware).</w:t>
      </w:r>
    </w:p>
    <w:p w14:paraId="522AD1BB" w14:textId="77777777" w:rsidR="00A90342" w:rsidRDefault="00274B3D" w:rsidP="00A90342">
      <w:pPr>
        <w:pStyle w:val="Heading3"/>
      </w:pPr>
      <w:bookmarkStart w:id="1973" w:name="_Toc508619109"/>
      <w:r>
        <w:t>6.</w:t>
      </w:r>
      <w:ins w:id="1974" w:author="Joyce L Tokar" w:date="2017-06-07T13:19:00Z">
        <w:r w:rsidR="00F91F29">
          <w:t>6</w:t>
        </w:r>
      </w:ins>
      <w:ins w:id="1975" w:author="Joyce L Tokar" w:date="2017-06-19T06:07:00Z">
        <w:r w:rsidR="003A390E">
          <w:t>1</w:t>
        </w:r>
      </w:ins>
      <w:del w:id="1976" w:author="Joyce L Tokar" w:date="2017-06-07T13:19:00Z">
        <w:r w:rsidDel="00F91F29">
          <w:delText>5</w:delText>
        </w:r>
        <w:r w:rsidR="0070286D" w:rsidDel="00F91F29">
          <w:delText>8</w:delText>
        </w:r>
      </w:del>
      <w:r w:rsidR="00A90342">
        <w:t>.2 Guidance to language users</w:t>
      </w:r>
      <w:bookmarkEnd w:id="1973"/>
    </w:p>
    <w:p w14:paraId="4FBCE63F" w14:textId="77777777" w:rsidR="00F128DF" w:rsidRDefault="003C44DE">
      <w:pPr>
        <w:pStyle w:val="ListParagraph"/>
        <w:numPr>
          <w:ilvl w:val="0"/>
          <w:numId w:val="321"/>
        </w:numPr>
        <w:spacing w:before="120" w:after="120" w:line="240" w:lineRule="auto"/>
        <w:rPr>
          <w:ins w:id="1977" w:author="Joyce L Tokar" w:date="2018-02-26T19:28:00Z"/>
          <w:kern w:val="32"/>
        </w:rPr>
      </w:pPr>
      <w:ins w:id="1978" w:author="Joyce L Tokar" w:date="2018-02-26T19:28:00Z">
        <w:r w:rsidRPr="003C44DE">
          <w:rPr>
            <w:kern w:val="32"/>
          </w:rPr>
          <w:t>Follow the mitigation mechanisms of subclause 6.61.5 of TR 24772-1.</w:t>
        </w:r>
      </w:ins>
    </w:p>
    <w:p w14:paraId="1CD9EDA2" w14:textId="77777777" w:rsidR="00F128DF" w:rsidRDefault="003C44DE">
      <w:pPr>
        <w:pStyle w:val="ListParagraph"/>
        <w:numPr>
          <w:ilvl w:val="0"/>
          <w:numId w:val="321"/>
        </w:numPr>
        <w:spacing w:before="120" w:after="120" w:line="240" w:lineRule="auto"/>
        <w:rPr>
          <w:kern w:val="32"/>
        </w:rPr>
      </w:pPr>
      <w:r w:rsidRPr="003C44DE">
        <w:rPr>
          <w:kern w:val="32"/>
        </w:rPr>
        <w:t>When possible, use protected objects for shared data.</w:t>
      </w:r>
    </w:p>
    <w:p w14:paraId="6F7E2528" w14:textId="77777777" w:rsidR="00F128DF" w:rsidRDefault="003C44DE">
      <w:pPr>
        <w:pStyle w:val="ListParagraph"/>
        <w:numPr>
          <w:ilvl w:val="0"/>
          <w:numId w:val="321"/>
        </w:numPr>
        <w:spacing w:before="120" w:after="120" w:line="240" w:lineRule="auto"/>
        <w:rPr>
          <w:kern w:val="32"/>
        </w:rPr>
      </w:pPr>
      <w:r w:rsidRPr="003C44DE">
        <w:rPr>
          <w:kern w:val="32"/>
        </w:rPr>
        <w:t>Statically determine that no unprotected data is used directly by more than one task.</w:t>
      </w:r>
    </w:p>
    <w:p w14:paraId="55647068" w14:textId="77777777" w:rsidR="00F128DF" w:rsidRDefault="003C44DE">
      <w:pPr>
        <w:pStyle w:val="ListParagraph"/>
        <w:numPr>
          <w:ilvl w:val="0"/>
          <w:numId w:val="321"/>
        </w:numPr>
        <w:spacing w:before="120" w:after="120" w:line="240" w:lineRule="auto"/>
        <w:rPr>
          <w:lang w:val="en-CA"/>
        </w:rPr>
      </w:pPr>
      <w:r w:rsidRPr="003C44DE">
        <w:rPr>
          <w:kern w:val="32"/>
        </w:rPr>
        <w:t>When shared variables are used, employ model checking or equivalent methodologies to prove the absence of race conditions</w:t>
      </w:r>
      <w:r w:rsidR="00445546">
        <w:rPr>
          <w:lang w:val="en-CA"/>
        </w:rPr>
        <w:t>.</w:t>
      </w:r>
      <w:bookmarkStart w:id="1979" w:name="_Toc358896439"/>
      <w:bookmarkStart w:id="1980" w:name="_Ref411808187"/>
      <w:bookmarkStart w:id="1981" w:name="_Ref411808224"/>
      <w:bookmarkStart w:id="1982" w:name="_Ref411809438"/>
    </w:p>
    <w:p w14:paraId="09392FCF" w14:textId="77777777" w:rsidR="00017A66" w:rsidRDefault="00274B3D" w:rsidP="00017A66">
      <w:pPr>
        <w:pStyle w:val="Heading3"/>
        <w:rPr>
          <w:lang w:val="en-CA"/>
        </w:rPr>
      </w:pPr>
      <w:bookmarkStart w:id="1983" w:name="_Toc508619110"/>
      <w:r w:rsidRPr="00445546">
        <w:rPr>
          <w:lang w:val="en-CA"/>
        </w:rPr>
        <w:t>6.</w:t>
      </w:r>
      <w:ins w:id="1984" w:author="Joyce L Tokar" w:date="2017-06-07T13:21:00Z">
        <w:r w:rsidR="00F91F29">
          <w:rPr>
            <w:lang w:val="en-CA"/>
          </w:rPr>
          <w:t>6</w:t>
        </w:r>
      </w:ins>
      <w:ins w:id="1985" w:author="Joyce L Tokar" w:date="2017-06-19T06:08:00Z">
        <w:r w:rsidR="003A390E">
          <w:rPr>
            <w:lang w:val="en-CA"/>
          </w:rPr>
          <w:t>2</w:t>
        </w:r>
      </w:ins>
      <w:del w:id="1986" w:author="Joyce L Tokar" w:date="2017-06-07T13:21:00Z">
        <w:r w:rsidR="0070286D" w:rsidRPr="00445546" w:rsidDel="00F91F29">
          <w:rPr>
            <w:lang w:val="en-CA"/>
          </w:rPr>
          <w:delText>59</w:delText>
        </w:r>
      </w:del>
      <w:r w:rsidR="00017A66" w:rsidRPr="00017A66">
        <w:rPr>
          <w:lang w:val="en-CA"/>
        </w:rPr>
        <w:t xml:space="preserve"> Concurrency – Premature Termination [CGS]</w:t>
      </w:r>
      <w:bookmarkEnd w:id="1979"/>
      <w:bookmarkEnd w:id="1980"/>
      <w:bookmarkEnd w:id="1981"/>
      <w:bookmarkEnd w:id="1982"/>
      <w:bookmarkEnd w:id="1983"/>
      <w:r w:rsidR="003C44DE" w:rsidRPr="00445546">
        <w:rPr>
          <w:lang w:val="en-CA"/>
        </w:rPr>
        <w:fldChar w:fldCharType="begin"/>
      </w:r>
      <w:r w:rsidR="00017A66" w:rsidRPr="00017A66">
        <w:rPr>
          <w:lang w:val="en-CA"/>
        </w:rPr>
        <w:instrText xml:space="preserve"> XE "Language Vulnerabilities:Concurrency – Premature Termination [CGS]" </w:instrText>
      </w:r>
      <w:r w:rsidR="003C44DE" w:rsidRPr="00445546">
        <w:rPr>
          <w:lang w:val="en-CA"/>
        </w:rPr>
        <w:fldChar w:fldCharType="end"/>
      </w:r>
      <w:r w:rsidR="003C44DE" w:rsidRPr="00445546">
        <w:rPr>
          <w:lang w:val="en-CA"/>
        </w:rPr>
        <w:fldChar w:fldCharType="begin"/>
      </w:r>
      <w:r w:rsidR="00017A66" w:rsidRPr="00017A66">
        <w:rPr>
          <w:lang w:val="en-CA"/>
        </w:rPr>
        <w:instrText xml:space="preserve"> XE "</w:instrText>
      </w:r>
      <w:r w:rsidR="00365064" w:rsidRPr="00445546">
        <w:rPr>
          <w:lang w:val="en-CA"/>
        </w:rPr>
        <w:instrText xml:space="preserve">CGS </w:instrText>
      </w:r>
      <w:r w:rsidR="00C32627">
        <w:instrText>–</w:instrText>
      </w:r>
      <w:r w:rsidR="00017A66" w:rsidRPr="00017A66">
        <w:rPr>
          <w:lang w:val="en-CA"/>
        </w:rPr>
        <w:instrText xml:space="preserve"> Concurrency – Premature Termination" </w:instrText>
      </w:r>
      <w:r w:rsidR="003C44DE" w:rsidRPr="00445546">
        <w:rPr>
          <w:lang w:val="en-CA"/>
        </w:rPr>
        <w:fldChar w:fldCharType="end"/>
      </w:r>
    </w:p>
    <w:p w14:paraId="71EBCC7F" w14:textId="77777777" w:rsidR="00C065B8" w:rsidRDefault="00017A66">
      <w:pPr>
        <w:pStyle w:val="Heading2"/>
      </w:pPr>
      <w:bookmarkStart w:id="1987" w:name="_Toc508619111"/>
      <w:r w:rsidRPr="00017A66">
        <w:rPr>
          <w:lang w:val="en-CA"/>
        </w:rPr>
        <w:t>6.</w:t>
      </w:r>
      <w:ins w:id="1988" w:author="Joyce L Tokar" w:date="2017-06-07T13:21:00Z">
        <w:r w:rsidR="00F91F29">
          <w:rPr>
            <w:lang w:val="en-CA"/>
          </w:rPr>
          <w:t>6</w:t>
        </w:r>
      </w:ins>
      <w:ins w:id="1989" w:author="Joyce L Tokar" w:date="2017-06-19T06:08:00Z">
        <w:r w:rsidR="003A390E">
          <w:rPr>
            <w:lang w:val="en-CA"/>
          </w:rPr>
          <w:t>2</w:t>
        </w:r>
      </w:ins>
      <w:del w:id="1990" w:author="Joyce L Tokar" w:date="2017-06-07T13:21:00Z">
        <w:r w:rsidRPr="00017A66" w:rsidDel="00F91F29">
          <w:rPr>
            <w:lang w:val="en-CA"/>
          </w:rPr>
          <w:delText>59</w:delText>
        </w:r>
      </w:del>
      <w:r w:rsidRPr="00017A66">
        <w:rPr>
          <w:lang w:val="en-CA"/>
        </w:rPr>
        <w:t xml:space="preserve">.1 Applicability to </w:t>
      </w:r>
      <w:r w:rsidR="00365064">
        <w:t>la</w:t>
      </w:r>
      <w:r w:rsidRPr="00017A66">
        <w:rPr>
          <w:lang w:val="en-CA"/>
        </w:rPr>
        <w:t>ng</w:t>
      </w:r>
      <w:r w:rsidR="00365064">
        <w:t>uage</w:t>
      </w:r>
      <w:bookmarkEnd w:id="1987"/>
    </w:p>
    <w:p w14:paraId="7E111C18" w14:textId="77777777" w:rsidR="00017A66" w:rsidRDefault="00445546" w:rsidP="00017A66">
      <w:r>
        <w:t>An Ada task can terminate silently, however in general the tasking model is robust and a number of features are available to mitigate against this vulnerability – see guidance below.</w:t>
      </w:r>
    </w:p>
    <w:p w14:paraId="716FBD93" w14:textId="77777777" w:rsidR="00017A66" w:rsidRDefault="00274B3D" w:rsidP="00017A66">
      <w:pPr>
        <w:pStyle w:val="Heading2"/>
      </w:pPr>
      <w:bookmarkStart w:id="1991" w:name="_Toc508619112"/>
      <w:r>
        <w:t>6.</w:t>
      </w:r>
      <w:ins w:id="1992" w:author="Joyce L Tokar" w:date="2017-06-07T13:21:00Z">
        <w:r w:rsidR="00F91F29">
          <w:t>6</w:t>
        </w:r>
      </w:ins>
      <w:ins w:id="1993" w:author="Joyce L Tokar" w:date="2017-06-19T06:08:00Z">
        <w:r w:rsidR="003A390E">
          <w:t>2</w:t>
        </w:r>
      </w:ins>
      <w:del w:id="1994" w:author="Joyce L Tokar" w:date="2017-06-07T13:21:00Z">
        <w:r w:rsidR="0070286D" w:rsidDel="00F91F29">
          <w:delText>59</w:delText>
        </w:r>
      </w:del>
      <w:r w:rsidR="00365064">
        <w:t>.2 Guidance to language users</w:t>
      </w:r>
      <w:bookmarkEnd w:id="1991"/>
    </w:p>
    <w:p w14:paraId="66C8B027" w14:textId="77777777" w:rsidR="00F128DF" w:rsidRDefault="003C44DE">
      <w:pPr>
        <w:pStyle w:val="ListParagraph"/>
        <w:numPr>
          <w:ilvl w:val="0"/>
          <w:numId w:val="321"/>
        </w:numPr>
        <w:spacing w:before="120" w:after="120" w:line="240" w:lineRule="auto"/>
        <w:rPr>
          <w:ins w:id="1995" w:author="Joyce L Tokar" w:date="2018-02-26T19:27:00Z"/>
          <w:kern w:val="32"/>
        </w:rPr>
      </w:pPr>
      <w:ins w:id="1996" w:author="Joyce L Tokar" w:date="2018-02-26T19:27:00Z">
        <w:r w:rsidRPr="003C44DE">
          <w:rPr>
            <w:kern w:val="32"/>
          </w:rPr>
          <w:t>Follow the mitigation mechanisms of subclause 6.62.5 of TR 24772-1.</w:t>
        </w:r>
      </w:ins>
    </w:p>
    <w:p w14:paraId="3C1ABCD5" w14:textId="77777777" w:rsidR="00F128DF" w:rsidRDefault="003C44DE">
      <w:pPr>
        <w:pStyle w:val="ListParagraph"/>
        <w:numPr>
          <w:ilvl w:val="0"/>
          <w:numId w:val="321"/>
        </w:numPr>
        <w:spacing w:before="120" w:after="120" w:line="240" w:lineRule="auto"/>
        <w:rPr>
          <w:kern w:val="32"/>
        </w:rPr>
      </w:pPr>
      <w:r w:rsidRPr="003C44DE">
        <w:rPr>
          <w:kern w:val="32"/>
        </w:rPr>
        <w:t>If possible, do not use the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 xml:space="preserve"> feature, or apply the restriction </w:t>
      </w:r>
      <w:r w:rsidRPr="003C44DE">
        <w:rPr>
          <w:rFonts w:ascii="Times New Roman" w:hAnsi="Times New Roman" w:cs="Times New Roman"/>
          <w:kern w:val="32"/>
        </w:rPr>
        <w:t xml:space="preserve">No_Abort_Statements </w:t>
      </w:r>
      <w:r w:rsidRPr="003C44DE">
        <w:rPr>
          <w:kern w:val="32"/>
        </w:rPr>
        <w:t>to eliminate the use of this construct.</w:t>
      </w:r>
    </w:p>
    <w:p w14:paraId="68CB0A19" w14:textId="77777777" w:rsidR="00F128DF" w:rsidRDefault="003C44DE">
      <w:pPr>
        <w:pStyle w:val="ListParagraph"/>
        <w:numPr>
          <w:ilvl w:val="0"/>
          <w:numId w:val="321"/>
        </w:numPr>
        <w:spacing w:before="120" w:after="120" w:line="240" w:lineRule="auto"/>
        <w:rPr>
          <w:kern w:val="32"/>
        </w:rPr>
      </w:pPr>
      <w:r w:rsidRPr="003C44DE">
        <w:rPr>
          <w:kern w:val="32"/>
        </w:rPr>
        <w:t>All tasks should contain an exception</w:t>
      </w:r>
      <w:r w:rsidRPr="003C44DE">
        <w:rPr>
          <w:kern w:val="32"/>
        </w:rPr>
        <w:fldChar w:fldCharType="begin"/>
      </w:r>
      <w:r w:rsidRPr="003C44DE">
        <w:rPr>
          <w:kern w:val="32"/>
        </w:rPr>
        <w:instrText xml:space="preserve"> XE "Exception" </w:instrText>
      </w:r>
      <w:r w:rsidRPr="003C44DE">
        <w:rPr>
          <w:kern w:val="32"/>
        </w:rPr>
        <w:fldChar w:fldCharType="end"/>
      </w:r>
      <w:r w:rsidRPr="003C44DE">
        <w:rPr>
          <w:kern w:val="32"/>
        </w:rPr>
        <w:t xml:space="preserve"> handler at the outer level to prevent silent termination due to unhandled exceptions.</w:t>
      </w:r>
    </w:p>
    <w:p w14:paraId="504F4F4D" w14:textId="77777777" w:rsidR="00F128DF" w:rsidRDefault="003C44DE">
      <w:pPr>
        <w:pStyle w:val="ListParagraph"/>
        <w:numPr>
          <w:ilvl w:val="0"/>
          <w:numId w:val="321"/>
        </w:numPr>
        <w:spacing w:before="120" w:after="120" w:line="240" w:lineRule="auto"/>
        <w:rPr>
          <w:kern w:val="32"/>
        </w:rPr>
      </w:pPr>
      <w:r w:rsidRPr="003C44DE">
        <w:rPr>
          <w:kern w:val="32"/>
        </w:rPr>
        <w:t xml:space="preserve">Make use of package </w:t>
      </w:r>
      <w:r w:rsidRPr="003C44DE">
        <w:rPr>
          <w:rFonts w:ascii="Times New Roman" w:hAnsi="Times New Roman" w:cs="Times New Roman"/>
          <w:kern w:val="32"/>
        </w:rPr>
        <w:t>Ada.Task</w:t>
      </w:r>
      <w:r w:rsidRPr="003C44DE">
        <w:rPr>
          <w:rFonts w:ascii="Times New Roman" w:hAnsi="Times New Roman" w:cs="Times New Roman"/>
          <w:kern w:val="32"/>
        </w:rPr>
        <w:fldChar w:fldCharType="begin"/>
      </w:r>
      <w:r w:rsidRPr="003C44DE">
        <w:rPr>
          <w:rFonts w:ascii="Times New Roman" w:hAnsi="Times New Roman" w:cs="Times New Roman"/>
          <w:kern w:val="32"/>
        </w:rPr>
        <w:instrText xml:space="preserve"> XE "Task" </w:instrText>
      </w:r>
      <w:r w:rsidRPr="003C44DE">
        <w:rPr>
          <w:rFonts w:ascii="Times New Roman" w:hAnsi="Times New Roman" w:cs="Times New Roman"/>
          <w:kern w:val="32"/>
        </w:rPr>
        <w:fldChar w:fldCharType="end"/>
      </w:r>
      <w:r w:rsidRPr="003C44DE">
        <w:rPr>
          <w:rFonts w:ascii="Times New Roman" w:hAnsi="Times New Roman" w:cs="Times New Roman"/>
          <w:kern w:val="32"/>
        </w:rPr>
        <w:t>_Termination</w:t>
      </w:r>
      <w:r w:rsidRPr="003C44DE">
        <w:rPr>
          <w:kern w:val="32"/>
        </w:rPr>
        <w:t xml:space="preserve"> to force a handler to be executed when a task terminates.</w:t>
      </w:r>
    </w:p>
    <w:p w14:paraId="0DA21E3C" w14:textId="77777777" w:rsidR="00F128DF" w:rsidRDefault="003C44DE">
      <w:pPr>
        <w:pStyle w:val="ListParagraph"/>
        <w:numPr>
          <w:ilvl w:val="0"/>
          <w:numId w:val="321"/>
        </w:numPr>
        <w:spacing w:before="120" w:after="120" w:line="240" w:lineRule="auto"/>
        <w:rPr>
          <w:kern w:val="32"/>
        </w:rPr>
      </w:pPr>
      <w:r w:rsidRPr="003C44DE">
        <w:rPr>
          <w:kern w:val="32"/>
        </w:rPr>
        <w:lastRenderedPageBreak/>
        <w:t xml:space="preserve">Use attributes </w:t>
      </w:r>
      <w:ins w:id="1997" w:author="Joyce L Tokar" w:date="2018-02-26T19:35:00Z">
        <w:r w:rsidR="006E2D53" w:rsidRPr="006E2D53">
          <w:rPr>
            <w:kern w:val="32"/>
          </w:rPr>
          <w:t>'</w:t>
        </w:r>
      </w:ins>
      <w:del w:id="1998" w:author="Joyce L Tokar" w:date="2018-02-26T19:35:00Z">
        <w:r w:rsidRPr="003C44DE">
          <w:rPr>
            <w:rFonts w:ascii="Times New Roman" w:hAnsi="Times New Roman" w:cs="Times New Roman"/>
            <w:kern w:val="32"/>
          </w:rPr>
          <w:delText>‘</w:delText>
        </w:r>
      </w:del>
      <w:r w:rsidRPr="003C44DE">
        <w:rPr>
          <w:rFonts w:ascii="Times New Roman" w:hAnsi="Times New Roman" w:cs="Times New Roman"/>
          <w:kern w:val="32"/>
        </w:rPr>
        <w:t>Terminated</w:t>
      </w:r>
      <w:r w:rsidRPr="003C44DE">
        <w:rPr>
          <w:kern w:val="32"/>
        </w:rPr>
        <w:fldChar w:fldCharType="begin"/>
      </w:r>
      <w:r w:rsidRPr="003C44DE">
        <w:rPr>
          <w:kern w:val="32"/>
        </w:rPr>
        <w:instrText xml:space="preserve"> XE "Attribute:‘Terminated" </w:instrText>
      </w:r>
      <w:r w:rsidRPr="003C44DE">
        <w:rPr>
          <w:kern w:val="32"/>
        </w:rPr>
        <w:fldChar w:fldCharType="end"/>
      </w:r>
      <w:r w:rsidRPr="003C44DE">
        <w:rPr>
          <w:kern w:val="32"/>
        </w:rPr>
        <w:t xml:space="preserve"> and </w:t>
      </w:r>
      <w:ins w:id="1999" w:author="Joyce L Tokar" w:date="2018-02-26T19:35:00Z">
        <w:r w:rsidR="006E2D53" w:rsidRPr="006E2D53">
          <w:rPr>
            <w:kern w:val="32"/>
          </w:rPr>
          <w:t>'</w:t>
        </w:r>
      </w:ins>
      <w:del w:id="2000" w:author="Joyce L Tokar" w:date="2018-02-26T19:35:00Z">
        <w:r w:rsidRPr="003C44DE">
          <w:rPr>
            <w:rFonts w:ascii="Times New Roman" w:hAnsi="Times New Roman" w:cs="Times New Roman"/>
            <w:kern w:val="32"/>
          </w:rPr>
          <w:delText>‘</w:delText>
        </w:r>
      </w:del>
      <w:r w:rsidRPr="003C44DE">
        <w:rPr>
          <w:rFonts w:ascii="Times New Roman" w:hAnsi="Times New Roman" w:cs="Times New Roman"/>
          <w:kern w:val="32"/>
        </w:rPr>
        <w:t>Callable</w:t>
      </w:r>
      <w:r w:rsidRPr="003C44DE">
        <w:rPr>
          <w:kern w:val="32"/>
        </w:rPr>
        <w:fldChar w:fldCharType="begin"/>
      </w:r>
      <w:r w:rsidRPr="003C44DE">
        <w:rPr>
          <w:kern w:val="32"/>
        </w:rPr>
        <w:instrText xml:space="preserve"> XE "Attribute:‘Callable" </w:instrText>
      </w:r>
      <w:r w:rsidRPr="003C44DE">
        <w:rPr>
          <w:kern w:val="32"/>
        </w:rPr>
        <w:fldChar w:fldCharType="end"/>
      </w:r>
      <w:r w:rsidRPr="003C44DE">
        <w:rPr>
          <w:kern w:val="32"/>
        </w:rPr>
        <w:t xml:space="preserve"> to confirm that a task has not terminated (although care is needed here as a task could terminate immediately after this call is made).</w:t>
      </w:r>
    </w:p>
    <w:p w14:paraId="1F6E8E6F" w14:textId="77777777" w:rsidR="00F128DF" w:rsidRDefault="003C44DE">
      <w:pPr>
        <w:pStyle w:val="ListParagraph"/>
        <w:numPr>
          <w:ilvl w:val="0"/>
          <w:numId w:val="321"/>
        </w:numPr>
        <w:spacing w:before="120" w:after="120" w:line="240" w:lineRule="auto"/>
        <w:rPr>
          <w:kern w:val="32"/>
        </w:rPr>
      </w:pPr>
      <w:r w:rsidRPr="003C44DE">
        <w:rPr>
          <w:kern w:val="32"/>
        </w:rPr>
        <w:t>Place all data that would be vulnerable to premature task termination in an abort</w:t>
      </w:r>
      <w:r w:rsidRPr="003C44DE">
        <w:rPr>
          <w:kern w:val="32"/>
        </w:rPr>
        <w:fldChar w:fldCharType="begin"/>
      </w:r>
      <w:r w:rsidRPr="003C44DE">
        <w:rPr>
          <w:kern w:val="32"/>
        </w:rPr>
        <w:instrText xml:space="preserve"> XE "abort" </w:instrText>
      </w:r>
      <w:r w:rsidRPr="003C44DE">
        <w:rPr>
          <w:kern w:val="32"/>
        </w:rPr>
        <w:fldChar w:fldCharType="end"/>
      </w:r>
      <w:r w:rsidRPr="003C44DE">
        <w:rPr>
          <w:kern w:val="32"/>
        </w:rPr>
        <w:t>-deferred region (e.g., a protected object).</w:t>
      </w:r>
    </w:p>
    <w:p w14:paraId="6F5AF95C" w14:textId="77777777" w:rsidR="00F128DF" w:rsidRDefault="003C44DE">
      <w:pPr>
        <w:pStyle w:val="ListParagraph"/>
        <w:numPr>
          <w:ilvl w:val="0"/>
          <w:numId w:val="321"/>
        </w:numPr>
        <w:spacing w:before="120" w:after="120" w:line="240" w:lineRule="auto"/>
      </w:pPr>
      <w:r w:rsidRPr="003C44DE">
        <w:rPr>
          <w:kern w:val="32"/>
        </w:rPr>
        <w:t>Make used of timed task communication that will time-out if the called task does not respond</w:t>
      </w:r>
      <w:r w:rsidR="00445546">
        <w:t>.</w:t>
      </w:r>
    </w:p>
    <w:p w14:paraId="101D31BD" w14:textId="77777777" w:rsidR="00365064" w:rsidRDefault="00274B3D" w:rsidP="00365064">
      <w:pPr>
        <w:pStyle w:val="Heading2"/>
        <w:rPr>
          <w:lang w:val="en-CA"/>
        </w:rPr>
      </w:pPr>
      <w:bookmarkStart w:id="2001" w:name="_Toc358896440"/>
      <w:bookmarkStart w:id="2002" w:name="_Toc508619113"/>
      <w:r>
        <w:rPr>
          <w:lang w:val="en-CA"/>
        </w:rPr>
        <w:t>6.6</w:t>
      </w:r>
      <w:ins w:id="2003" w:author="Joyce L Tokar" w:date="2017-06-19T06:08:00Z">
        <w:r w:rsidR="003A390E">
          <w:rPr>
            <w:lang w:val="en-CA"/>
          </w:rPr>
          <w:t>3</w:t>
        </w:r>
      </w:ins>
      <w:del w:id="2004" w:author="Joyce L Tokar" w:date="2017-06-07T13:22:00Z">
        <w:r w:rsidR="0070286D" w:rsidDel="00F91F29">
          <w:rPr>
            <w:lang w:val="en-CA"/>
          </w:rPr>
          <w:delText>0</w:delText>
        </w:r>
      </w:del>
      <w:r w:rsidR="00365064">
        <w:rPr>
          <w:lang w:val="en-CA"/>
        </w:rPr>
        <w:t xml:space="preserve"> Protocol Lock Errors [CGM]</w:t>
      </w:r>
      <w:bookmarkEnd w:id="2001"/>
      <w:bookmarkEnd w:id="2002"/>
      <w:r w:rsidR="003C44DE">
        <w:rPr>
          <w:lang w:val="en-CA"/>
        </w:rPr>
        <w:fldChar w:fldCharType="begin"/>
      </w:r>
      <w:r w:rsidR="00365064">
        <w:instrText xml:space="preserve"> XE "</w:instrText>
      </w:r>
      <w:r w:rsidR="00365064" w:rsidRPr="00B53360">
        <w:instrText>Language</w:instrText>
      </w:r>
      <w:r w:rsidR="00365064" w:rsidRPr="00771AF9">
        <w:instrText xml:space="preserve"> Vulnerabilities:</w:instrText>
      </w:r>
      <w:r w:rsidR="00365064">
        <w:instrText>Protoco</w:instrText>
      </w:r>
      <w:r w:rsidR="00365064" w:rsidRPr="00771AF9">
        <w:instrText>l Lock Errors</w:instrText>
      </w:r>
      <w:r w:rsidR="00365064">
        <w:instrText xml:space="preserve"> </w:instrText>
      </w:r>
      <w:r w:rsidR="00365064" w:rsidRPr="00771AF9">
        <w:instrText>[CGM]</w:instrText>
      </w:r>
      <w:r w:rsidR="00365064">
        <w:instrText xml:space="preserve">" </w:instrText>
      </w:r>
      <w:r w:rsidR="003C44DE">
        <w:rPr>
          <w:lang w:val="en-CA"/>
        </w:rPr>
        <w:fldChar w:fldCharType="end"/>
      </w:r>
      <w:r w:rsidR="003C44DE">
        <w:rPr>
          <w:lang w:val="en-CA"/>
        </w:rPr>
        <w:fldChar w:fldCharType="begin"/>
      </w:r>
      <w:r w:rsidR="00365064">
        <w:instrText xml:space="preserve"> XE "</w:instrText>
      </w:r>
      <w:r w:rsidR="00365064" w:rsidRPr="0096557B">
        <w:rPr>
          <w:lang w:val="en-CA"/>
        </w:rPr>
        <w:instrText xml:space="preserve">CGM </w:instrText>
      </w:r>
      <w:r w:rsidR="00C32627">
        <w:instrText>–</w:instrText>
      </w:r>
      <w:r w:rsidR="00365064" w:rsidRPr="0096557B">
        <w:rPr>
          <w:lang w:val="en-CA"/>
        </w:rPr>
        <w:instrText xml:space="preserve"> Protocol Lock Errors</w:instrText>
      </w:r>
      <w:r w:rsidR="00365064">
        <w:instrText xml:space="preserve">" </w:instrText>
      </w:r>
      <w:r w:rsidR="003C44DE">
        <w:rPr>
          <w:lang w:val="en-CA"/>
        </w:rPr>
        <w:fldChar w:fldCharType="end"/>
      </w:r>
    </w:p>
    <w:p w14:paraId="4B09E81E" w14:textId="77777777" w:rsidR="00365064" w:rsidRDefault="00365064" w:rsidP="00365064">
      <w:pPr>
        <w:pStyle w:val="Heading2"/>
      </w:pPr>
    </w:p>
    <w:p w14:paraId="561A932D" w14:textId="77777777" w:rsidR="00365064" w:rsidRDefault="00274B3D" w:rsidP="00365064">
      <w:pPr>
        <w:pStyle w:val="Heading2"/>
      </w:pPr>
      <w:bookmarkStart w:id="2005" w:name="_Toc508619114"/>
      <w:r>
        <w:t>6.6</w:t>
      </w:r>
      <w:ins w:id="2006" w:author="Joyce L Tokar" w:date="2017-06-19T06:08:00Z">
        <w:r w:rsidR="003A390E">
          <w:t>3</w:t>
        </w:r>
      </w:ins>
      <w:del w:id="2007" w:author="Joyce L Tokar" w:date="2017-06-07T13:22:00Z">
        <w:r w:rsidR="0070286D" w:rsidDel="00F91F29">
          <w:delText>0</w:delText>
        </w:r>
      </w:del>
      <w:r w:rsidR="00365064">
        <w:t>.1 Applicability to language</w:t>
      </w:r>
      <w:bookmarkEnd w:id="2005"/>
    </w:p>
    <w:p w14:paraId="548CFBBD" w14:textId="77777777" w:rsidR="00017A66" w:rsidRDefault="00445546" w:rsidP="00017A66">
      <w:r>
        <w:t>Ada is open to the errors identified in this vulnerability but supports a number of features that aid mitigation – see guidance below.</w:t>
      </w:r>
    </w:p>
    <w:p w14:paraId="3FA26C0F" w14:textId="77777777" w:rsidR="00365064" w:rsidRDefault="00274B3D" w:rsidP="0009389C">
      <w:pPr>
        <w:pStyle w:val="Heading3"/>
      </w:pPr>
      <w:bookmarkStart w:id="2008" w:name="_Toc508619115"/>
      <w:r>
        <w:t>6.6</w:t>
      </w:r>
      <w:ins w:id="2009" w:author="Joyce L Tokar" w:date="2017-06-19T06:08:00Z">
        <w:r w:rsidR="003A390E">
          <w:t>3</w:t>
        </w:r>
      </w:ins>
      <w:del w:id="2010" w:author="Joyce L Tokar" w:date="2017-06-07T13:22:00Z">
        <w:r w:rsidR="0070286D" w:rsidDel="00F91F29">
          <w:delText>0</w:delText>
        </w:r>
      </w:del>
      <w:r w:rsidR="00365064">
        <w:t>.2 Guidance to language users</w:t>
      </w:r>
      <w:bookmarkEnd w:id="2008"/>
    </w:p>
    <w:p w14:paraId="55185297" w14:textId="77777777" w:rsidR="00F128DF" w:rsidRDefault="003C44DE">
      <w:pPr>
        <w:pStyle w:val="ListParagraph"/>
        <w:numPr>
          <w:ilvl w:val="0"/>
          <w:numId w:val="321"/>
        </w:numPr>
        <w:spacing w:before="120" w:after="120" w:line="240" w:lineRule="auto"/>
        <w:rPr>
          <w:ins w:id="2011" w:author="Joyce L Tokar" w:date="2018-02-26T19:29:00Z"/>
          <w:kern w:val="32"/>
        </w:rPr>
      </w:pPr>
      <w:ins w:id="2012" w:author="Joyce L Tokar" w:date="2018-02-26T19:29:00Z">
        <w:r w:rsidRPr="003C44DE">
          <w:rPr>
            <w:kern w:val="32"/>
          </w:rPr>
          <w:t>Follow the mitigation mechanisms of subclause 6.63.5 of TR 24772-1.</w:t>
        </w:r>
      </w:ins>
    </w:p>
    <w:p w14:paraId="21254E36" w14:textId="77777777" w:rsidR="00F128DF" w:rsidRDefault="003C44DE">
      <w:pPr>
        <w:pStyle w:val="ListParagraph"/>
        <w:numPr>
          <w:ilvl w:val="0"/>
          <w:numId w:val="321"/>
        </w:numPr>
        <w:spacing w:before="120" w:after="120" w:line="240" w:lineRule="auto"/>
        <w:rPr>
          <w:kern w:val="32"/>
        </w:rPr>
      </w:pPr>
      <w:r w:rsidRPr="003C44DE">
        <w:rPr>
          <w:kern w:val="32"/>
        </w:rPr>
        <w:t xml:space="preserve">Make use of loosely coupled, </w:t>
      </w:r>
      <w:commentRangeStart w:id="2013"/>
      <w:r w:rsidRPr="003C44DE">
        <w:rPr>
          <w:kern w:val="32"/>
        </w:rPr>
        <w:t xml:space="preserve">non-blocking </w:t>
      </w:r>
      <w:commentRangeEnd w:id="2013"/>
      <w:r w:rsidR="009D7B7D">
        <w:rPr>
          <w:rStyle w:val="CommentReference"/>
        </w:rPr>
        <w:commentReference w:id="2013"/>
      </w:r>
      <w:r w:rsidRPr="003C44DE">
        <w:rPr>
          <w:kern w:val="32"/>
        </w:rPr>
        <w:t>communication using protected objects; on a single processor  using a scheduling regime based on ceiling protocols, this is guaranteed to be deadlock free (if the tasks and protected objects are assigned the correct priorities – a static property that can be checked offline).</w:t>
      </w:r>
    </w:p>
    <w:p w14:paraId="2F3641EA" w14:textId="77777777" w:rsidR="00F128DF" w:rsidRDefault="003C44DE">
      <w:pPr>
        <w:pStyle w:val="ListParagraph"/>
        <w:numPr>
          <w:ilvl w:val="0"/>
          <w:numId w:val="321"/>
        </w:numPr>
        <w:spacing w:before="120" w:after="120" w:line="240" w:lineRule="auto"/>
        <w:rPr>
          <w:kern w:val="32"/>
        </w:rPr>
      </w:pPr>
      <w:r w:rsidRPr="003C44DE">
        <w:rPr>
          <w:kern w:val="32"/>
        </w:rPr>
        <w:t>For multicore, consider assigning all interacting tasks to the same CPU then treat each such group as a separate independent entity.</w:t>
      </w:r>
    </w:p>
    <w:p w14:paraId="4F8B6EBF" w14:textId="77777777" w:rsidR="00F128DF" w:rsidRDefault="003C44DE">
      <w:pPr>
        <w:pStyle w:val="ListParagraph"/>
        <w:numPr>
          <w:ilvl w:val="0"/>
          <w:numId w:val="321"/>
        </w:numPr>
        <w:spacing w:before="120" w:after="120" w:line="240" w:lineRule="auto"/>
        <w:rPr>
          <w:kern w:val="32"/>
        </w:rPr>
      </w:pPr>
      <w:r w:rsidRPr="003C44DE">
        <w:rPr>
          <w:kern w:val="32"/>
        </w:rPr>
        <w:t>Minimize the use of dynamic priorities and dynamic ceiling priorities (so that the static values can be verified).</w:t>
      </w:r>
    </w:p>
    <w:p w14:paraId="33246CD4" w14:textId="77777777" w:rsidR="00F128DF" w:rsidRDefault="003C44DE">
      <w:pPr>
        <w:pStyle w:val="ListParagraph"/>
        <w:numPr>
          <w:ilvl w:val="0"/>
          <w:numId w:val="321"/>
        </w:numPr>
        <w:spacing w:before="120" w:after="120" w:line="240" w:lineRule="auto"/>
        <w:rPr>
          <w:kern w:val="32"/>
        </w:rPr>
      </w:pPr>
      <w:r w:rsidRPr="003C44DE">
        <w:rPr>
          <w:kern w:val="32"/>
        </w:rPr>
        <w:t>Where possible stay within the constraints defined by the Ravenscar profile [17].</w:t>
      </w:r>
    </w:p>
    <w:p w14:paraId="176FD9E2" w14:textId="77777777" w:rsidR="00F128DF" w:rsidRDefault="003C44DE">
      <w:pPr>
        <w:pStyle w:val="ListParagraph"/>
        <w:numPr>
          <w:ilvl w:val="0"/>
          <w:numId w:val="321"/>
        </w:numPr>
        <w:spacing w:before="120" w:after="120" w:line="240" w:lineRule="auto"/>
        <w:rPr>
          <w:kern w:val="32"/>
        </w:rPr>
      </w:pPr>
      <w:r w:rsidRPr="003C44DE">
        <w:rPr>
          <w:kern w:val="32"/>
        </w:rPr>
        <w:t>If synchronous communication (rendezvous) is employed, use model checking or equivalent to prove that the program is free from deadlocks etc.</w:t>
      </w:r>
    </w:p>
    <w:p w14:paraId="390676EA" w14:textId="77777777" w:rsidR="00F128DF" w:rsidRDefault="003C44DE">
      <w:pPr>
        <w:pStyle w:val="ListParagraph"/>
        <w:numPr>
          <w:ilvl w:val="0"/>
          <w:numId w:val="321"/>
        </w:numPr>
        <w:spacing w:before="120" w:after="120" w:line="240" w:lineRule="auto"/>
        <w:rPr>
          <w:kern w:val="32"/>
        </w:rPr>
      </w:pPr>
      <w:r w:rsidRPr="003C44DE">
        <w:rPr>
          <w:kern w:val="32"/>
        </w:rPr>
        <w:t>Always handle exception</w:t>
      </w:r>
      <w:r w:rsidRPr="003C44DE">
        <w:rPr>
          <w:kern w:val="32"/>
        </w:rPr>
        <w:fldChar w:fldCharType="begin"/>
      </w:r>
      <w:r w:rsidRPr="003C44DE">
        <w:rPr>
          <w:kern w:val="32"/>
        </w:rPr>
        <w:instrText xml:space="preserve"> XE "Exception" </w:instrText>
      </w:r>
      <w:r w:rsidRPr="003C44DE">
        <w:rPr>
          <w:kern w:val="32"/>
        </w:rPr>
        <w:fldChar w:fldCharType="end"/>
      </w:r>
      <w:r w:rsidRPr="003C44DE">
        <w:rPr>
          <w:kern w:val="32"/>
        </w:rPr>
        <w:t>s that can arrive from rendezvous or protected objects (unless they can be proved to not be raised).</w:t>
      </w:r>
    </w:p>
    <w:p w14:paraId="480CB13F" w14:textId="77777777" w:rsidR="00F128DF" w:rsidRDefault="003C44DE">
      <w:pPr>
        <w:pStyle w:val="ListParagraph"/>
        <w:numPr>
          <w:ilvl w:val="0"/>
          <w:numId w:val="321"/>
        </w:numPr>
        <w:spacing w:before="120" w:after="120" w:line="240" w:lineRule="auto"/>
        <w:rPr>
          <w:del w:id="2014" w:author="Joyce L Tokar" w:date="2018-02-26T19:31:00Z"/>
        </w:rPr>
      </w:pPr>
      <w:r w:rsidRPr="003C44DE">
        <w:rPr>
          <w:kern w:val="32"/>
        </w:rPr>
        <w:t>Guard against protocol failures by using timed communication, watchdog timers (programmed using Ada’s timed events) and time-stamped data (using the Ada’s clock facilities)</w:t>
      </w:r>
      <w:r w:rsidR="00445546">
        <w:t>.</w:t>
      </w:r>
    </w:p>
    <w:p w14:paraId="29F8873E" w14:textId="77777777" w:rsidR="00F128DF" w:rsidRDefault="00445546">
      <w:pPr>
        <w:pStyle w:val="ListParagraph"/>
        <w:numPr>
          <w:ilvl w:val="0"/>
          <w:numId w:val="321"/>
        </w:numPr>
        <w:spacing w:before="120" w:after="120" w:line="240" w:lineRule="auto"/>
      </w:pPr>
      <w:r>
        <w:t>Do not use unprotected shared data for synchronization between tasks.</w:t>
      </w:r>
    </w:p>
    <w:p w14:paraId="3E6928B2" w14:textId="77777777" w:rsidR="00A90342" w:rsidRPr="00A90342" w:rsidRDefault="00274B3D" w:rsidP="00E524E8">
      <w:pPr>
        <w:pStyle w:val="Heading2"/>
      </w:pPr>
      <w:bookmarkStart w:id="2015" w:name="_Toc358896443"/>
      <w:bookmarkStart w:id="2016" w:name="_Toc508619116"/>
      <w:r>
        <w:rPr>
          <w:rFonts w:eastAsia="MS PGothic"/>
          <w:lang w:eastAsia="ja-JP"/>
        </w:rPr>
        <w:t>6.6</w:t>
      </w:r>
      <w:ins w:id="2017" w:author="Joyce L Tokar" w:date="2017-06-19T06:09:00Z">
        <w:r w:rsidR="003A390E">
          <w:rPr>
            <w:rFonts w:eastAsia="MS PGothic"/>
            <w:lang w:eastAsia="ja-JP"/>
          </w:rPr>
          <w:t>4</w:t>
        </w:r>
      </w:ins>
      <w:del w:id="2018" w:author="Joyce L Tokar" w:date="2017-06-07T13:24:00Z">
        <w:r w:rsidR="0070286D" w:rsidDel="00F91F29">
          <w:rPr>
            <w:rFonts w:eastAsia="MS PGothic"/>
            <w:lang w:eastAsia="ja-JP"/>
          </w:rPr>
          <w:delText>1</w:delText>
        </w:r>
      </w:del>
      <w:r w:rsidR="00365064" w:rsidRPr="00A7194A">
        <w:rPr>
          <w:rFonts w:eastAsia="MS PGothic"/>
          <w:lang w:eastAsia="ja-JP"/>
        </w:rPr>
        <w:t xml:space="preserve"> </w:t>
      </w:r>
      <w:ins w:id="2019" w:author="Joyce L Tokar" w:date="2017-06-07T13:34:00Z">
        <w:r w:rsidR="00C6764B" w:rsidRPr="00C6764B">
          <w:rPr>
            <w:rFonts w:eastAsia="MS PGothic"/>
            <w:lang w:eastAsia="ja-JP"/>
          </w:rPr>
          <w:t xml:space="preserve">Reliance </w:t>
        </w:r>
        <w:commentRangeStart w:id="2020"/>
        <w:r w:rsidR="00C6764B" w:rsidRPr="00C6764B">
          <w:rPr>
            <w:rFonts w:eastAsia="MS PGothic"/>
            <w:lang w:eastAsia="ja-JP"/>
          </w:rPr>
          <w:t>on</w:t>
        </w:r>
      </w:ins>
      <w:commentRangeEnd w:id="2020"/>
      <w:r w:rsidR="009D7B7D">
        <w:rPr>
          <w:rStyle w:val="CommentReference"/>
          <w:rFonts w:asciiTheme="minorHAnsi" w:eastAsiaTheme="minorEastAsia" w:hAnsiTheme="minorHAnsi" w:cstheme="minorBidi"/>
          <w:b w:val="0"/>
        </w:rPr>
        <w:commentReference w:id="2020"/>
      </w:r>
      <w:ins w:id="2021" w:author="Joyce L Tokar" w:date="2017-06-07T13:34:00Z">
        <w:r w:rsidR="00C6764B" w:rsidRPr="00C6764B">
          <w:rPr>
            <w:rFonts w:eastAsia="MS PGothic"/>
            <w:lang w:eastAsia="ja-JP"/>
          </w:rPr>
          <w:t xml:space="preserve"> External Format String</w:t>
        </w:r>
      </w:ins>
      <w:del w:id="2022" w:author="Joyce L Tokar" w:date="2017-06-07T13:34:00Z">
        <w:r w:rsidR="00365064" w:rsidRPr="00A7194A" w:rsidDel="00C6764B">
          <w:rPr>
            <w:rFonts w:eastAsia="MS PGothic"/>
            <w:lang w:eastAsia="ja-JP"/>
          </w:rPr>
          <w:delText>Uncontrolled Format String</w:delText>
        </w:r>
      </w:del>
      <w:r w:rsidR="00365064">
        <w:rPr>
          <w:rFonts w:eastAsia="MS PGothic"/>
          <w:lang w:eastAsia="ja-JP"/>
        </w:rPr>
        <w:t xml:space="preserve"> </w:t>
      </w:r>
      <w:r w:rsidR="003C44DE">
        <w:rPr>
          <w:rFonts w:eastAsia="MS PGothic"/>
          <w:b w:val="0"/>
          <w:lang w:eastAsia="ja-JP"/>
        </w:rPr>
        <w:fldChar w:fldCharType="begin"/>
      </w:r>
      <w:r w:rsidR="00365064">
        <w:instrText xml:space="preserve"> XE "</w:instrText>
      </w:r>
      <w:r w:rsidR="00365064" w:rsidRPr="00B53360">
        <w:instrText>Language</w:instrText>
      </w:r>
      <w:r w:rsidR="00365064" w:rsidRPr="00C21FB4">
        <w:instrText xml:space="preserve"> </w:instrText>
      </w:r>
      <w:r w:rsidR="00365064" w:rsidRPr="008516FF">
        <w:instrText>Vulnerabilities</w:instrText>
      </w:r>
      <w:r w:rsidR="00365064" w:rsidRPr="00C21FB4">
        <w:instrText>:</w:instrText>
      </w:r>
      <w:r w:rsidR="00365064">
        <w:instrText xml:space="preserve"> </w:instrText>
      </w:r>
      <w:r w:rsidR="00365064" w:rsidRPr="00C21FB4">
        <w:instrText>Uncontrolled Fromat String</w:instrText>
      </w:r>
      <w:r w:rsidR="00365064">
        <w:instrText xml:space="preserve"> [SHL]" </w:instrText>
      </w:r>
      <w:r w:rsidR="003C44DE">
        <w:rPr>
          <w:rFonts w:eastAsia="MS PGothic"/>
          <w:b w:val="0"/>
          <w:lang w:eastAsia="ja-JP"/>
        </w:rPr>
        <w:fldChar w:fldCharType="end"/>
      </w:r>
      <w:r w:rsidR="003C44DE">
        <w:rPr>
          <w:rFonts w:eastAsia="MS PGothic"/>
          <w:b w:val="0"/>
          <w:lang w:eastAsia="ja-JP"/>
        </w:rPr>
        <w:fldChar w:fldCharType="begin"/>
      </w:r>
      <w:r w:rsidR="00365064">
        <w:instrText xml:space="preserve"> XE "S</w:instrText>
      </w:r>
      <w:r w:rsidR="00365064" w:rsidRPr="00886DD6">
        <w:instrText>H</w:instrText>
      </w:r>
      <w:r w:rsidR="00365064">
        <w:instrText>L</w:instrText>
      </w:r>
      <w:r w:rsidR="00365064" w:rsidRPr="00886DD6">
        <w:instrText xml:space="preserve"> </w:instrText>
      </w:r>
      <w:r w:rsidR="00C32627">
        <w:instrText>–</w:instrText>
      </w:r>
      <w:r w:rsidR="00365064">
        <w:instrText xml:space="preserve"> </w:instrText>
      </w:r>
      <w:r w:rsidR="00365064" w:rsidRPr="00886DD6">
        <w:instrText>Uncontrolled Format String</w:instrText>
      </w:r>
      <w:r w:rsidR="00365064">
        <w:instrText xml:space="preserve">" </w:instrText>
      </w:r>
      <w:r w:rsidR="003C44DE">
        <w:rPr>
          <w:rFonts w:eastAsia="MS PGothic"/>
          <w:b w:val="0"/>
          <w:lang w:eastAsia="ja-JP"/>
        </w:rPr>
        <w:fldChar w:fldCharType="end"/>
      </w:r>
      <w:r w:rsidR="00365064" w:rsidRPr="00A7194A">
        <w:rPr>
          <w:rFonts w:eastAsia="MS PGothic"/>
          <w:lang w:eastAsia="ja-JP"/>
        </w:rPr>
        <w:t xml:space="preserve"> [</w:t>
      </w:r>
      <w:r w:rsidR="00365064">
        <w:rPr>
          <w:rFonts w:eastAsia="MS PGothic"/>
          <w:lang w:eastAsia="ja-JP"/>
        </w:rPr>
        <w:t>SHL</w:t>
      </w:r>
      <w:r w:rsidR="00365064" w:rsidRPr="00A7194A">
        <w:rPr>
          <w:rFonts w:eastAsia="MS PGothic"/>
          <w:lang w:eastAsia="ja-JP"/>
        </w:rPr>
        <w:t>]</w:t>
      </w:r>
      <w:bookmarkEnd w:id="2015"/>
      <w:bookmarkEnd w:id="2016"/>
    </w:p>
    <w:p w14:paraId="634AFFF7" w14:textId="77777777" w:rsidR="00017A66" w:rsidRDefault="00017A66" w:rsidP="00017A66">
      <w:pPr>
        <w:rPr>
          <w:ins w:id="2023" w:author="Joyce L Tokar" w:date="2017-10-04T11:25:00Z"/>
        </w:rPr>
      </w:pPr>
      <w:r w:rsidRPr="00017A66">
        <w:t>With the exception of unsafe programming</w:t>
      </w:r>
      <w:r w:rsidR="003C44DE">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3C44DE">
        <w:rPr>
          <w:rFonts w:cs="Arial"/>
          <w:szCs w:val="20"/>
          <w:u w:val="single"/>
        </w:rPr>
        <w:fldChar w:fldCharType="end"/>
      </w:r>
      <w:r w:rsidRPr="00017A66">
        <w:t xml:space="preserve"> </w:t>
      </w:r>
      <w:r w:rsidR="00AD102F">
        <w:rPr>
          <w:lang w:val="en-GB"/>
        </w:rPr>
        <w:t xml:space="preserve">(see </w:t>
      </w:r>
      <w:hyperlink w:anchor="_4_Language_concepts" w:history="1">
        <w:r w:rsidR="00AD102F" w:rsidRPr="00497346">
          <w:rPr>
            <w:rStyle w:val="Hyperlink"/>
            <w:lang w:val="en-GB"/>
          </w:rPr>
          <w:t>4 Language concepts</w:t>
        </w:r>
        <w:r w:rsidR="003C44DE">
          <w:rPr>
            <w:rStyle w:val="Hyperlink"/>
            <w:lang w:val="en-GB"/>
          </w:rPr>
          <w:fldChar w:fldCharType="begin"/>
        </w:r>
        <w:r w:rsidR="00BA0DB5">
          <w:instrText xml:space="preserve"> XE "</w:instrText>
        </w:r>
        <w:r w:rsidR="00BA0DB5" w:rsidRPr="00B80C20">
          <w:instrText>Language concepts</w:instrText>
        </w:r>
        <w:r w:rsidR="00BA0DB5">
          <w:instrText xml:space="preserve">" </w:instrText>
        </w:r>
        <w:r w:rsidR="003C44DE">
          <w:rPr>
            <w:rStyle w:val="Hyperlink"/>
            <w:lang w:val="en-GB"/>
          </w:rPr>
          <w:fldChar w:fldCharType="end"/>
        </w:r>
      </w:hyperlink>
      <w:r w:rsidR="00AD102F">
        <w:rPr>
          <w:lang w:val="en-GB"/>
        </w:rPr>
        <w:t>)</w:t>
      </w:r>
      <w:r w:rsidRPr="00017A66">
        <w:t>,</w:t>
      </w:r>
      <w:r w:rsidR="00445546">
        <w:t xml:space="preserve"> this vulnerability is not applicable to Ada as </w:t>
      </w:r>
      <w:r w:rsidR="00A330F6">
        <w:t>Ada does not allow undefined string lengths</w:t>
      </w:r>
      <w:r w:rsidR="00A14AE2">
        <w:t xml:space="preserve"> (see </w:t>
      </w:r>
      <w:hyperlink w:anchor="_6.7_String_Termination" w:history="1">
        <w:r w:rsidR="00A14AE2" w:rsidRPr="00A14AE2">
          <w:rPr>
            <w:rStyle w:val="Hyperlink"/>
          </w:rPr>
          <w:t>6.7 String Termination [CJM]</w:t>
        </w:r>
      </w:hyperlink>
      <w:r w:rsidR="00A14AE2">
        <w:t>)</w:t>
      </w:r>
      <w:r w:rsidR="00A330F6">
        <w:t>.</w:t>
      </w:r>
    </w:p>
    <w:p w14:paraId="4F4A95A0" w14:textId="77777777" w:rsidR="0028191D" w:rsidDel="00D27F63" w:rsidRDefault="0028191D" w:rsidP="00017A66">
      <w:pPr>
        <w:rPr>
          <w:del w:id="2024" w:author="Joyce L Tokar" w:date="2017-10-11T12:36:00Z"/>
        </w:rPr>
      </w:pPr>
    </w:p>
    <w:p w14:paraId="7B5AEE5E" w14:textId="77777777" w:rsidR="00C91E8E" w:rsidRDefault="005C3FE6" w:rsidP="004C770C">
      <w:pPr>
        <w:pStyle w:val="Heading2"/>
      </w:pPr>
      <w:bookmarkStart w:id="2025" w:name="_Toc508619117"/>
      <w:r>
        <w:t>7</w:t>
      </w:r>
      <w:r w:rsidR="00074057">
        <w:t xml:space="preserve"> </w:t>
      </w:r>
      <w:r w:rsidR="00C91E8E">
        <w:t>Language specific vulnerabilities for Ada</w:t>
      </w:r>
      <w:bookmarkEnd w:id="2025"/>
    </w:p>
    <w:p w14:paraId="6A7784C8" w14:textId="77777777" w:rsidR="00C91E8E" w:rsidRDefault="00C91E8E" w:rsidP="004C770C">
      <w:pPr>
        <w:pStyle w:val="Heading2"/>
      </w:pPr>
    </w:p>
    <w:p w14:paraId="062DD795" w14:textId="77777777" w:rsidR="004C770C" w:rsidRDefault="00C91E8E" w:rsidP="004C770C">
      <w:pPr>
        <w:pStyle w:val="Heading2"/>
      </w:pPr>
      <w:bookmarkStart w:id="2026" w:name="_Toc508619118"/>
      <w:r>
        <w:t xml:space="preserve">8 </w:t>
      </w:r>
      <w:r w:rsidR="004C770C">
        <w:t>Implications for standardization</w:t>
      </w:r>
      <w:bookmarkEnd w:id="1930"/>
      <w:bookmarkEnd w:id="1931"/>
      <w:bookmarkEnd w:id="2026"/>
    </w:p>
    <w:p w14:paraId="27B42A53" w14:textId="77777777" w:rsidR="004C770C" w:rsidRPr="00832091" w:rsidRDefault="004C770C" w:rsidP="004C770C">
      <w:r w:rsidRPr="00832091">
        <w:t>Future standardization efforts should consider</w:t>
      </w:r>
      <w:r>
        <w:t xml:space="preserve"> the following items to address vulnerability issues identified earlier in this Annex</w:t>
      </w:r>
      <w:r w:rsidRPr="00832091">
        <w:t>:</w:t>
      </w:r>
    </w:p>
    <w:p w14:paraId="45C878A9"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3C44DE">
        <w:rPr>
          <w:rFonts w:ascii="Times New Roman" w:hAnsi="Times New Roman"/>
        </w:rPr>
        <w:fldChar w:fldCharType="begin"/>
      </w:r>
      <w:r w:rsidR="00466177">
        <w:instrText xml:space="preserve"> XE "</w:instrText>
      </w:r>
      <w:r w:rsidR="00466177" w:rsidRPr="00222240">
        <w:rPr>
          <w:rFonts w:ascii="Times New Roman" w:hAnsi="Times New Roman"/>
        </w:rPr>
        <w:instrText>Pragma:</w:instrText>
      </w:r>
      <w:r w:rsidR="00466177" w:rsidRPr="00222240">
        <w:instrText>pragma Restrictions</w:instrText>
      </w:r>
      <w:r w:rsidR="00466177">
        <w:instrText xml:space="preserve">" </w:instrText>
      </w:r>
      <w:r w:rsidR="003C44DE">
        <w:rPr>
          <w:rFonts w:ascii="Times New Roman" w:hAnsi="Times New Roman"/>
        </w:rPr>
        <w:fldChar w:fldCharType="end"/>
      </w:r>
      <w:r>
        <w:t xml:space="preserve"> could be extended to </w:t>
      </w:r>
      <w:r w:rsidR="00312CF5">
        <w:t>statically constrain dubious uses of control structures</w:t>
      </w:r>
      <w:r>
        <w:t xml:space="preserve"> (see </w:t>
      </w:r>
      <w:r w:rsidR="00E85874">
        <w:fldChar w:fldCharType="begin"/>
      </w:r>
      <w:r w:rsidR="00E85874">
        <w:instrText xml:space="preserve"> REF _Ref336414195 \h  \* MERGEFORMAT </w:instrText>
      </w:r>
      <w:r w:rsidR="00E85874">
        <w:fldChar w:fldCharType="separate"/>
      </w:r>
      <w:ins w:id="2027" w:author="Joyce L Tokar" w:date="2018-03-12T12:12:00Z">
        <w:r w:rsidR="003B31DD" w:rsidRPr="003B31DD">
          <w:rPr>
            <w:color w:val="0000FF"/>
            <w:u w:val="single"/>
            <w:rPrChange w:id="2028" w:author="Joyce L Tokar" w:date="2018-03-12T12:12:00Z">
              <w:rPr/>
            </w:rPrChange>
          </w:rPr>
          <w:t>6.31 Structured Programming [EWD]</w:t>
        </w:r>
      </w:ins>
      <w:del w:id="2029" w:author="Joyce L Tokar" w:date="2017-09-13T11:44:00Z">
        <w:r w:rsidR="0028662E" w:rsidRPr="0028662E" w:rsidDel="00384B96">
          <w:rPr>
            <w:color w:val="0000FF"/>
            <w:u w:val="single"/>
          </w:rPr>
          <w:delText>6.31 Structured Programming [EWD]</w:delText>
        </w:r>
      </w:del>
      <w:r w:rsidR="00E85874">
        <w:fldChar w:fldCharType="end"/>
      </w:r>
      <w:r>
        <w:t>).</w:t>
      </w:r>
    </w:p>
    <w:p w14:paraId="36C9C250" w14:textId="77777777" w:rsidR="004C770C" w:rsidRDefault="004C770C" w:rsidP="004C770C">
      <w:pPr>
        <w:pStyle w:val="ListParagraph"/>
        <w:numPr>
          <w:ilvl w:val="0"/>
          <w:numId w:val="322"/>
        </w:numPr>
        <w:spacing w:before="120" w:after="120" w:line="240" w:lineRule="auto"/>
      </w:pPr>
      <w:r>
        <w:t>When appropriate, language-defined checks should be added to reduce the possibility of multiple outcomes from a single construct, such as by disallowing side-effects in cases where the order of evaluation could affect the result</w:t>
      </w:r>
      <w:r w:rsidR="00CC2190">
        <w:t>, similar to those specified for use of “</w:t>
      </w:r>
      <w:r w:rsidR="00017A66" w:rsidRPr="00017A66">
        <w:rPr>
          <w:rFonts w:ascii="Times New Roman" w:hAnsi="Times New Roman" w:cs="Times New Roman"/>
          <w:b/>
        </w:rPr>
        <w:t>in out</w:t>
      </w:r>
      <w:r w:rsidR="00CC2190">
        <w:t>” or “</w:t>
      </w:r>
      <w:r w:rsidR="00017A66" w:rsidRPr="00017A66">
        <w:rPr>
          <w:rFonts w:ascii="Times New Roman" w:hAnsi="Times New Roman" w:cs="Times New Roman"/>
          <w:b/>
        </w:rPr>
        <w:t>out</w:t>
      </w:r>
      <w:r w:rsidR="00CC2190">
        <w:t>” parameters of functions</w:t>
      </w:r>
      <w:r>
        <w:t xml:space="preserve"> (see</w:t>
      </w:r>
      <w:r w:rsidR="00006274">
        <w:t xml:space="preserve"> </w:t>
      </w:r>
      <w:hyperlink w:anchor="_6.24_Side-effects_and" w:history="1">
        <w:r w:rsidR="00CC2190" w:rsidRPr="00006274">
          <w:rPr>
            <w:rStyle w:val="Hyperlink"/>
          </w:rPr>
          <w:t>6.24 Side-effects and Order of Evaluation [SAM]</w:t>
        </w:r>
      </w:hyperlink>
      <w:r w:rsidR="00CC2190">
        <w:t xml:space="preserve"> and</w:t>
      </w:r>
      <w:r>
        <w:t xml:space="preserve"> </w:t>
      </w:r>
      <w:r w:rsidR="003C44DE">
        <w:fldChar w:fldCharType="begin"/>
      </w:r>
      <w:r w:rsidR="00846335">
        <w:instrText xml:space="preserve"> REF _Ref336414226 \h  \* MERGEFORMAT </w:instrText>
      </w:r>
      <w:r w:rsidR="003C44DE">
        <w:fldChar w:fldCharType="separate"/>
      </w:r>
      <w:ins w:id="2030" w:author="Joyce L Tokar" w:date="2018-03-12T12:12:00Z">
        <w:r w:rsidR="003B31DD" w:rsidRPr="003B31DD">
          <w:rPr>
            <w:color w:val="0000FF"/>
            <w:u w:val="single"/>
            <w:rPrChange w:id="2031" w:author="Joyce L Tokar" w:date="2018-03-12T12:12:00Z">
              <w:rPr/>
            </w:rPrChange>
          </w:rPr>
          <w:t>6.55 Unspecified Behaviour [BQF]</w:t>
        </w:r>
      </w:ins>
      <w:del w:id="2032" w:author="Joyce L Tokar" w:date="2017-09-13T11:44:00Z">
        <w:r w:rsidR="0028662E" w:rsidRPr="0028662E" w:rsidDel="00384B96">
          <w:rPr>
            <w:color w:val="0000FF"/>
            <w:u w:val="single"/>
          </w:rPr>
          <w:delText>6.5</w:delText>
        </w:r>
      </w:del>
      <w:del w:id="2033" w:author="Joyce L Tokar" w:date="2017-06-07T13:08:00Z">
        <w:r w:rsidR="0028662E" w:rsidRPr="0028662E" w:rsidDel="00435669">
          <w:rPr>
            <w:color w:val="0000FF"/>
            <w:u w:val="single"/>
          </w:rPr>
          <w:delText>2</w:delText>
        </w:r>
      </w:del>
      <w:del w:id="2034" w:author="Joyce L Tokar" w:date="2017-09-13T11:44:00Z">
        <w:r w:rsidR="0028662E" w:rsidRPr="0028662E" w:rsidDel="00384B96">
          <w:rPr>
            <w:color w:val="0000FF"/>
            <w:u w:val="single"/>
          </w:rPr>
          <w:delText xml:space="preserve"> Unspecified Behaviour [BQF]</w:delText>
        </w:r>
      </w:del>
      <w:r w:rsidR="003C44DE">
        <w:fldChar w:fldCharType="end"/>
      </w:r>
      <w:r>
        <w:t>).</w:t>
      </w:r>
    </w:p>
    <w:p w14:paraId="75304582" w14:textId="77777777" w:rsidR="004C770C" w:rsidRDefault="004C770C" w:rsidP="004C770C">
      <w:pPr>
        <w:pStyle w:val="ListParagraph"/>
        <w:numPr>
          <w:ilvl w:val="0"/>
          <w:numId w:val="322"/>
        </w:numPr>
        <w:spacing w:before="120" w:after="120" w:line="240" w:lineRule="auto"/>
      </w:pPr>
      <w:r>
        <w:lastRenderedPageBreak/>
        <w:t xml:space="preserve">When appropriate, language-defined checks should be added to reduce the possibility of erroneous execution, such as by disallowing unsynchronized access to shared variables (see </w:t>
      </w:r>
      <w:r w:rsidR="003C44DE">
        <w:fldChar w:fldCharType="begin"/>
      </w:r>
      <w:r w:rsidR="00846335">
        <w:instrText xml:space="preserve"> REF _Ref336414272 \h  \* MERGEFORMAT </w:instrText>
      </w:r>
      <w:r w:rsidR="003C44DE">
        <w:fldChar w:fldCharType="separate"/>
      </w:r>
      <w:ins w:id="2035" w:author="Joyce L Tokar" w:date="2018-03-12T12:12:00Z">
        <w:r w:rsidR="003B31DD" w:rsidRPr="003B31DD">
          <w:rPr>
            <w:color w:val="0000FF"/>
            <w:u w:val="single"/>
            <w:rPrChange w:id="2036" w:author="Joyce L Tokar" w:date="2018-03-12T12:12:00Z">
              <w:rPr/>
            </w:rPrChange>
          </w:rPr>
          <w:t>6.56 Undefined Behaviour [EWF]</w:t>
        </w:r>
      </w:ins>
      <w:del w:id="2037" w:author="Joyce L Tokar" w:date="2017-09-13T11:44:00Z">
        <w:r w:rsidR="0028662E" w:rsidRPr="0028662E" w:rsidDel="00384B96">
          <w:rPr>
            <w:color w:val="0000FF"/>
            <w:u w:val="single"/>
          </w:rPr>
          <w:delText>6.5</w:delText>
        </w:r>
      </w:del>
      <w:del w:id="2038" w:author="Joyce L Tokar" w:date="2017-06-07T13:10:00Z">
        <w:r w:rsidR="0028662E" w:rsidRPr="0028662E" w:rsidDel="00435669">
          <w:rPr>
            <w:color w:val="0000FF"/>
            <w:u w:val="single"/>
          </w:rPr>
          <w:delText>3</w:delText>
        </w:r>
      </w:del>
      <w:del w:id="2039" w:author="Joyce L Tokar" w:date="2017-09-13T11:44:00Z">
        <w:r w:rsidR="0028662E" w:rsidRPr="0028662E" w:rsidDel="00384B96">
          <w:rPr>
            <w:color w:val="0000FF"/>
            <w:u w:val="single"/>
          </w:rPr>
          <w:delText xml:space="preserve"> Undefined Behaviour [EWF]</w:delText>
        </w:r>
      </w:del>
      <w:r w:rsidR="003C44DE">
        <w:fldChar w:fldCharType="end"/>
      </w:r>
      <w:r>
        <w:t>).</w:t>
      </w:r>
    </w:p>
    <w:p w14:paraId="57E7933F" w14:textId="77777777" w:rsidR="004C770C" w:rsidRDefault="004C770C" w:rsidP="004C770C">
      <w:pPr>
        <w:pStyle w:val="ListParagraph"/>
        <w:numPr>
          <w:ilvl w:val="0"/>
          <w:numId w:val="322"/>
        </w:numPr>
        <w:spacing w:before="120" w:after="120" w:line="240" w:lineRule="auto"/>
      </w:pPr>
      <w:r>
        <w:t xml:space="preserve">Language standards should specify relatively tight boundaries on implementation-defined behaviour whenever possible, and the standard should highlight what levels represent a portable minimum capability on which programmers may rely. For languages like Ada that allow user declaration of numeric types, the number of predefined numeric types should be minimized (for example, strongly discourage or disallow declarations of </w:t>
      </w:r>
      <w:r w:rsidRPr="003A20BB">
        <w:rPr>
          <w:rFonts w:ascii="Times New Roman" w:hAnsi="Times New Roman"/>
        </w:rPr>
        <w:t>Byte_Integer</w:t>
      </w:r>
      <w:r>
        <w:t xml:space="preserve">, </w:t>
      </w:r>
      <w:r w:rsidRPr="003A20BB">
        <w:rPr>
          <w:rFonts w:ascii="Times New Roman" w:hAnsi="Times New Roman"/>
        </w:rPr>
        <w:t>Very_Long_Integer</w:t>
      </w:r>
      <w:r>
        <w:t xml:space="preserve">, </w:t>
      </w:r>
      <w:r w:rsidR="00425FCC">
        <w:t>and similar</w:t>
      </w:r>
      <w:r>
        <w:t xml:space="preserve">, in </w:t>
      </w:r>
      <w:r w:rsidRPr="003A20BB">
        <w:rPr>
          <w:rFonts w:ascii="Times New Roman" w:hAnsi="Times New Roman"/>
          <w:b/>
          <w:bCs/>
        </w:rPr>
        <w:t>package</w:t>
      </w:r>
      <w:r w:rsidRPr="003A20BB">
        <w:rPr>
          <w:rFonts w:ascii="Times New Roman" w:hAnsi="Times New Roman"/>
        </w:rPr>
        <w:t xml:space="preserve"> Standard</w:t>
      </w:r>
      <w:r>
        <w:t xml:space="preserve">) (see </w:t>
      </w:r>
      <w:r w:rsidR="003C44DE">
        <w:fldChar w:fldCharType="begin"/>
      </w:r>
      <w:r w:rsidR="00846335">
        <w:instrText xml:space="preserve"> REF _Ref336414530 \h  \* MERGEFORMAT </w:instrText>
      </w:r>
      <w:r w:rsidR="003C44DE">
        <w:fldChar w:fldCharType="separate"/>
      </w:r>
      <w:ins w:id="2040" w:author="Joyce L Tokar" w:date="2018-03-12T12:12:00Z">
        <w:r w:rsidR="003B31DD" w:rsidRPr="003B31DD">
          <w:rPr>
            <w:color w:val="0000FF"/>
            <w:u w:val="single"/>
            <w:rPrChange w:id="2041" w:author="Joyce L Tokar" w:date="2018-03-12T12:12:00Z">
              <w:rPr/>
            </w:rPrChange>
          </w:rPr>
          <w:t>6.57 Implementation-Defined Behaviour [FAB]</w:t>
        </w:r>
      </w:ins>
      <w:del w:id="2042" w:author="Joyce L Tokar" w:date="2017-09-13T11:44:00Z">
        <w:r w:rsidR="0028662E" w:rsidRPr="0028662E" w:rsidDel="00384B96">
          <w:rPr>
            <w:color w:val="0000FF"/>
            <w:u w:val="single"/>
          </w:rPr>
          <w:delText>6.5</w:delText>
        </w:r>
      </w:del>
      <w:del w:id="2043" w:author="Joyce L Tokar" w:date="2017-06-07T13:12:00Z">
        <w:r w:rsidR="0028662E" w:rsidRPr="0028662E" w:rsidDel="00435669">
          <w:rPr>
            <w:color w:val="0000FF"/>
            <w:u w:val="single"/>
          </w:rPr>
          <w:delText>4</w:delText>
        </w:r>
      </w:del>
      <w:del w:id="2044" w:author="Joyce L Tokar" w:date="2017-09-13T11:44:00Z">
        <w:r w:rsidR="0028662E" w:rsidRPr="0028662E" w:rsidDel="00384B96">
          <w:rPr>
            <w:color w:val="0000FF"/>
            <w:u w:val="single"/>
          </w:rPr>
          <w:delText xml:space="preserve"> Implementation-Defined Behaviour [FAB]</w:delText>
        </w:r>
      </w:del>
      <w:r w:rsidR="003C44DE">
        <w:fldChar w:fldCharType="end"/>
      </w:r>
      <w:r>
        <w:t>).</w:t>
      </w:r>
    </w:p>
    <w:p w14:paraId="6A08BE03" w14:textId="77777777" w:rsidR="004C770C" w:rsidRDefault="004C770C" w:rsidP="004C770C">
      <w:pPr>
        <w:pStyle w:val="ListParagraph"/>
        <w:numPr>
          <w:ilvl w:val="0"/>
          <w:numId w:val="322"/>
        </w:numPr>
        <w:spacing w:before="120" w:after="120" w:line="240" w:lineRule="auto"/>
      </w:pPr>
      <w:r>
        <w:t xml:space="preserve">Ada could define a </w:t>
      </w:r>
      <w:r w:rsidRPr="003A20BB">
        <w:rPr>
          <w:rFonts w:ascii="Times New Roman" w:hAnsi="Times New Roman"/>
          <w:b/>
          <w:bCs/>
        </w:rPr>
        <w:t>pragma</w:t>
      </w:r>
      <w:r w:rsidRPr="003A20BB">
        <w:rPr>
          <w:rFonts w:ascii="Times New Roman" w:hAnsi="Times New Roman"/>
        </w:rPr>
        <w:t xml:space="preserve"> Restrictions</w:t>
      </w:r>
      <w:r w:rsidR="003C44DE">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3C44DE">
        <w:rPr>
          <w:rFonts w:ascii="Times New Roman" w:hAnsi="Times New Roman"/>
        </w:rPr>
        <w:fldChar w:fldCharType="end"/>
      </w:r>
      <w:r>
        <w:t xml:space="preserve"> identifier </w:t>
      </w:r>
      <w:r w:rsidRPr="003A20BB">
        <w:rPr>
          <w:rFonts w:ascii="Times New Roman" w:hAnsi="Times New Roman"/>
        </w:rPr>
        <w:t>No_Hiding</w:t>
      </w:r>
      <w:r w:rsidR="003C44DE">
        <w:rPr>
          <w:rFonts w:ascii="Times New Roman" w:hAnsi="Times New Roman"/>
        </w:rPr>
        <w:fldChar w:fldCharType="begin"/>
      </w:r>
      <w:r w:rsidR="002A55F1">
        <w:instrText xml:space="preserve"> XE "</w:instrText>
      </w:r>
      <w:r w:rsidR="002A55F1" w:rsidRPr="007B1FF4">
        <w:rPr>
          <w:u w:val="single"/>
        </w:rPr>
        <w:instrText>Hiding</w:instrText>
      </w:r>
      <w:r w:rsidR="002A55F1">
        <w:instrText xml:space="preserve">" </w:instrText>
      </w:r>
      <w:r w:rsidR="003C44DE">
        <w:rPr>
          <w:rFonts w:ascii="Times New Roman" w:hAnsi="Times New Roman"/>
        </w:rPr>
        <w:fldChar w:fldCharType="end"/>
      </w:r>
      <w:r>
        <w:t xml:space="preserve"> that forbids the use of a declaration that result in a local homograph (see </w:t>
      </w:r>
      <w:r w:rsidR="00E85874">
        <w:fldChar w:fldCharType="begin"/>
      </w:r>
      <w:r w:rsidR="00E85874">
        <w:instrText xml:space="preserve"> REF _Ref336414331 \h  \* MERGEFORMAT </w:instrText>
      </w:r>
      <w:r w:rsidR="00E85874">
        <w:fldChar w:fldCharType="separate"/>
      </w:r>
      <w:ins w:id="2045" w:author="Joyce L Tokar" w:date="2018-03-12T12:12:00Z">
        <w:r w:rsidR="003B31DD" w:rsidRPr="003B31DD">
          <w:rPr>
            <w:color w:val="0000FF"/>
            <w:u w:val="single"/>
            <w:rPrChange w:id="2046" w:author="Joyce L Tokar" w:date="2018-03-12T12:12:00Z">
              <w:rPr/>
            </w:rPrChange>
          </w:rPr>
          <w:t>6.20 Identifier Name Reuse [YOW]</w:t>
        </w:r>
      </w:ins>
      <w:del w:id="2047" w:author="Joyce L Tokar" w:date="2017-09-13T11:44:00Z">
        <w:r w:rsidR="0028662E" w:rsidRPr="0028662E" w:rsidDel="00384B96">
          <w:rPr>
            <w:color w:val="0000FF"/>
            <w:u w:val="single"/>
          </w:rPr>
          <w:delText>6.20 Identifier Name Reuse [YOW]</w:delText>
        </w:r>
      </w:del>
      <w:r w:rsidR="00E85874">
        <w:fldChar w:fldCharType="end"/>
      </w:r>
      <w:r>
        <w:t>).</w:t>
      </w:r>
    </w:p>
    <w:p w14:paraId="6C6E6908" w14:textId="77777777" w:rsidR="004C770C" w:rsidRDefault="004C770C" w:rsidP="004C770C">
      <w:pPr>
        <w:pStyle w:val="ListParagraph"/>
        <w:numPr>
          <w:ilvl w:val="0"/>
          <w:numId w:val="322"/>
        </w:numPr>
        <w:spacing w:before="120" w:after="120" w:line="240" w:lineRule="auto"/>
      </w:pPr>
      <w:r>
        <w:t>Ad</w:t>
      </w:r>
      <w:r w:rsidR="00312CF5">
        <w:t>a could add</w:t>
      </w:r>
      <w:r>
        <w:t xml:space="preserve"> the ability to declare in the specification of a function that it is pure, </w:t>
      </w:r>
      <w:r w:rsidR="00FB26E1">
        <w:t>that is</w:t>
      </w:r>
      <w:r>
        <w:t xml:space="preserve">, it has no side effects (see </w:t>
      </w:r>
      <w:r w:rsidR="00E85874">
        <w:fldChar w:fldCharType="begin"/>
      </w:r>
      <w:r w:rsidR="00E85874">
        <w:instrText xml:space="preserve"> REF _Ref336414351 \h  \* MERGEFORMAT </w:instrText>
      </w:r>
      <w:r w:rsidR="00E85874">
        <w:fldChar w:fldCharType="separate"/>
      </w:r>
      <w:ins w:id="2048" w:author="Joyce L Tokar" w:date="2018-03-12T12:12:00Z">
        <w:r w:rsidR="003B31DD" w:rsidRPr="003B31DD">
          <w:rPr>
            <w:color w:val="0000FF"/>
            <w:u w:val="single"/>
            <w:rPrChange w:id="2049" w:author="Joyce L Tokar" w:date="2018-03-12T12:12:00Z">
              <w:rPr/>
            </w:rPrChange>
          </w:rPr>
          <w:t>6.24 Side-effects and Order of Evaluation [SAM]</w:t>
        </w:r>
      </w:ins>
      <w:del w:id="2050" w:author="Joyce L Tokar" w:date="2017-09-13T11:44:00Z">
        <w:r w:rsidR="0028662E" w:rsidRPr="0028662E" w:rsidDel="00384B96">
          <w:rPr>
            <w:color w:val="0000FF"/>
            <w:u w:val="single"/>
          </w:rPr>
          <w:delText>6.24 Side-effects and Order of Evaluation [SAM]</w:delText>
        </w:r>
      </w:del>
      <w:r w:rsidR="00E85874">
        <w:fldChar w:fldCharType="end"/>
      </w:r>
      <w:r>
        <w:t>).</w:t>
      </w:r>
    </w:p>
    <w:p w14:paraId="62C03FFB" w14:textId="77777777"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3C44DE">
        <w:rPr>
          <w:rFonts w:ascii="Times New Roman" w:hAnsi="Times New Roman"/>
        </w:rPr>
        <w:fldChar w:fldCharType="begin"/>
      </w:r>
      <w:r w:rsidR="00466177">
        <w:instrText xml:space="preserve"> XE "</w:instrText>
      </w:r>
      <w:r w:rsidR="00466177" w:rsidRPr="00963B9C">
        <w:rPr>
          <w:rFonts w:ascii="Times New Roman" w:hAnsi="Times New Roman"/>
        </w:rPr>
        <w:instrText>Pragma:</w:instrText>
      </w:r>
      <w:r w:rsidR="00466177" w:rsidRPr="00963B9C">
        <w:instrText>pragma Restrictions</w:instrText>
      </w:r>
      <w:r w:rsidR="00466177">
        <w:instrText xml:space="preserve">" </w:instrText>
      </w:r>
      <w:r w:rsidR="003C44DE">
        <w:rPr>
          <w:rFonts w:ascii="Times New Roman" w:hAnsi="Times New Roman"/>
        </w:rPr>
        <w:fldChar w:fldCharType="end"/>
      </w:r>
      <w:r>
        <w:t xml:space="preserve"> could be extended to restrict the use of </w:t>
      </w:r>
      <w:r w:rsidRPr="003A20BB">
        <w:rPr>
          <w:rFonts w:ascii="Times New Roman" w:hAnsi="Times New Roman"/>
        </w:rPr>
        <w:t>'Address</w:t>
      </w:r>
      <w:r w:rsidR="003C44DE">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3C44DE">
        <w:rPr>
          <w:rFonts w:ascii="Times New Roman" w:hAnsi="Times New Roman"/>
        </w:rPr>
        <w:fldChar w:fldCharType="end"/>
      </w:r>
      <w:r w:rsidRPr="003A20BB">
        <w:rPr>
          <w:rFonts w:ascii="Times New Roman" w:hAnsi="Times New Roman"/>
        </w:rPr>
        <w:t xml:space="preserve"> </w:t>
      </w:r>
      <w:r>
        <w:t xml:space="preserve">attribute to library level static objects (see </w:t>
      </w:r>
      <w:r w:rsidR="00E85874">
        <w:fldChar w:fldCharType="begin"/>
      </w:r>
      <w:r w:rsidR="00E85874">
        <w:instrText xml:space="preserve"> REF _Ref336414367 \h  \* MERGEFORMAT </w:instrText>
      </w:r>
      <w:r w:rsidR="00E85874">
        <w:fldChar w:fldCharType="separate"/>
      </w:r>
      <w:ins w:id="2051" w:author="Joyce L Tokar" w:date="2018-03-12T12:12:00Z">
        <w:r w:rsidR="003B31DD" w:rsidRPr="003B31DD">
          <w:rPr>
            <w:color w:val="0000FF"/>
            <w:u w:val="single"/>
            <w:rPrChange w:id="2052" w:author="Joyce L Tokar" w:date="2018-03-12T12:12:00Z">
              <w:rPr/>
            </w:rPrChange>
          </w:rPr>
          <w:t>6.33 Dangling References to Stack Frames [DCM]</w:t>
        </w:r>
      </w:ins>
      <w:del w:id="2053" w:author="Joyce L Tokar" w:date="2017-09-13T11:44:00Z">
        <w:r w:rsidR="0028662E" w:rsidRPr="0028662E" w:rsidDel="00384B96">
          <w:rPr>
            <w:color w:val="0000FF"/>
            <w:u w:val="single"/>
          </w:rPr>
          <w:delText>6.33 Dangling References to Stack Frames [DCM]</w:delText>
        </w:r>
      </w:del>
      <w:r w:rsidR="00E85874">
        <w:fldChar w:fldCharType="end"/>
      </w:r>
      <w:r>
        <w:t>).</w:t>
      </w:r>
    </w:p>
    <w:p w14:paraId="04636591" w14:textId="77777777" w:rsidR="00F128DF" w:rsidRDefault="004C770C">
      <w:pPr>
        <w:pStyle w:val="ListParagraph"/>
        <w:numPr>
          <w:ilvl w:val="0"/>
          <w:numId w:val="322"/>
        </w:numPr>
        <w:spacing w:before="120" w:after="120" w:line="240" w:lineRule="auto"/>
        <w:rPr>
          <w:ins w:id="2054" w:author="Joyce L Tokar" w:date="2017-09-14T12:03:00Z"/>
          <w:color w:val="0000FF"/>
          <w:u w:val="single"/>
        </w:rPr>
      </w:pPr>
      <w:r>
        <w:t>Future standardization of Ada should consider implementing a language-provided reference counting storage management mechanism for dynamic objects (see</w:t>
      </w:r>
      <w:ins w:id="2055" w:author="Joyce L Tokar" w:date="2017-09-14T12:03:00Z">
        <w:r w:rsidR="00214410">
          <w:t xml:space="preserve"> 6.38 Deep vs. Shallow Copying [YAN]).</w:t>
        </w:r>
      </w:ins>
    </w:p>
    <w:p w14:paraId="743C15EF" w14:textId="77777777" w:rsidR="00F128DF" w:rsidRDefault="004C770C">
      <w:pPr>
        <w:pStyle w:val="ListParagraph"/>
        <w:spacing w:before="120" w:after="120" w:line="240" w:lineRule="auto"/>
        <w:rPr>
          <w:del w:id="2056" w:author="Joyce L Tokar" w:date="2017-09-14T12:03:00Z"/>
        </w:rPr>
      </w:pPr>
      <w:del w:id="2057" w:author="Joyce L Tokar" w:date="2017-09-14T12:03:00Z">
        <w:r w:rsidDel="00214410">
          <w:delText xml:space="preserve"> </w:delText>
        </w:r>
        <w:r w:rsidR="003C44DE" w:rsidDel="00214410">
          <w:fldChar w:fldCharType="begin"/>
        </w:r>
        <w:r w:rsidR="00CC5B50" w:rsidDel="00214410">
          <w:delInstrText xml:space="preserve"> REF _Ref336414390 \h  \* MERGEFORMAT </w:delInstrText>
        </w:r>
        <w:r w:rsidR="003C44DE" w:rsidDel="00214410">
          <w:fldChar w:fldCharType="separate"/>
        </w:r>
      </w:del>
      <w:del w:id="2058" w:author="Joyce L Tokar" w:date="2017-09-13T11:44:00Z">
        <w:r w:rsidR="0028662E" w:rsidRPr="0028662E" w:rsidDel="00384B96">
          <w:rPr>
            <w:color w:val="0000FF"/>
            <w:u w:val="single"/>
          </w:rPr>
          <w:delText>6.</w:delText>
        </w:r>
      </w:del>
      <w:del w:id="2059" w:author="Joyce L Tokar" w:date="2017-06-07T12:35:00Z">
        <w:r w:rsidR="0028662E" w:rsidRPr="0028662E" w:rsidDel="00150630">
          <w:rPr>
            <w:color w:val="0000FF"/>
            <w:u w:val="single"/>
          </w:rPr>
          <w:delText>39</w:delText>
        </w:r>
      </w:del>
      <w:del w:id="2060" w:author="Joyce L Tokar" w:date="2017-09-13T11:44:00Z">
        <w:r w:rsidR="0028662E" w:rsidRPr="0028662E" w:rsidDel="00384B96">
          <w:rPr>
            <w:color w:val="0000FF"/>
            <w:u w:val="single"/>
          </w:rPr>
          <w:delText xml:space="preserve"> Memory Leak [XYL]</w:delText>
        </w:r>
      </w:del>
      <w:del w:id="2061" w:author="Joyce L Tokar" w:date="2017-09-14T12:03:00Z">
        <w:r w:rsidR="003C44DE" w:rsidDel="00214410">
          <w:fldChar w:fldCharType="end"/>
        </w:r>
        <w:r w:rsidDel="00214410">
          <w:delText>).</w:delText>
        </w:r>
      </w:del>
    </w:p>
    <w:p w14:paraId="40225CBF" w14:textId="77777777" w:rsidR="00F128DF" w:rsidRDefault="00312CF5">
      <w:pPr>
        <w:pStyle w:val="ListParagraph"/>
        <w:spacing w:before="120" w:after="120" w:line="240" w:lineRule="auto"/>
        <w:rPr>
          <w:del w:id="2062" w:author="Joyce L Tokar" w:date="2017-09-14T12:03:00Z"/>
        </w:rPr>
      </w:pPr>
      <w:del w:id="2063" w:author="Joyce L Tokar" w:date="2017-09-14T12:03:00Z">
        <w:r w:rsidDel="00214410">
          <w:delText>Ada could p</w:delText>
        </w:r>
        <w:r w:rsidR="004C770C" w:rsidDel="00214410">
          <w:delText xml:space="preserve">rovide mechanisms to prevent further extensions of a type hierarchy (see </w:delText>
        </w:r>
        <w:r w:rsidR="003C44DE" w:rsidDel="00214410">
          <w:fldChar w:fldCharType="begin"/>
        </w:r>
        <w:r w:rsidR="00E766D4" w:rsidDel="00214410">
          <w:delInstrText xml:space="preserve"> REF _Ref336414406 \h  \* MERGEFORMAT </w:delInstrText>
        </w:r>
        <w:r w:rsidR="003C44DE" w:rsidDel="00214410">
          <w:fldChar w:fldCharType="separate"/>
        </w:r>
      </w:del>
      <w:del w:id="2064" w:author="Joyce L Tokar" w:date="2017-09-13T11:44:00Z">
        <w:r w:rsidR="0028662E" w:rsidRPr="0028662E" w:rsidDel="00384B96">
          <w:rPr>
            <w:color w:val="0000FF"/>
            <w:u w:val="single"/>
          </w:rPr>
          <w:delText>6.4</w:delText>
        </w:r>
      </w:del>
      <w:del w:id="2065" w:author="Joyce L Tokar" w:date="2017-06-07T12:41:00Z">
        <w:r w:rsidR="0028662E" w:rsidRPr="0028662E" w:rsidDel="00150630">
          <w:rPr>
            <w:color w:val="0000FF"/>
            <w:u w:val="single"/>
          </w:rPr>
          <w:delText>1</w:delText>
        </w:r>
      </w:del>
      <w:del w:id="2066" w:author="Joyce L Tokar" w:date="2017-09-13T11:44:00Z">
        <w:r w:rsidR="0028662E" w:rsidRPr="0028662E" w:rsidDel="00384B96">
          <w:rPr>
            <w:color w:val="0000FF"/>
            <w:u w:val="single"/>
          </w:rPr>
          <w:delText xml:space="preserve"> Inheritance [RIP]</w:delText>
        </w:r>
      </w:del>
      <w:del w:id="2067" w:author="Joyce L Tokar" w:date="2017-09-14T12:03:00Z">
        <w:r w:rsidR="003C44DE" w:rsidDel="00214410">
          <w:fldChar w:fldCharType="end"/>
        </w:r>
        <w:r w:rsidR="004C770C" w:rsidDel="00214410">
          <w:delText>).</w:delText>
        </w:r>
      </w:del>
    </w:p>
    <w:p w14:paraId="014CED06" w14:textId="77777777" w:rsidR="00F128DF" w:rsidRDefault="004C770C">
      <w:pPr>
        <w:pStyle w:val="ListParagraph"/>
        <w:spacing w:before="120" w:after="120" w:line="240" w:lineRule="auto"/>
      </w:pPr>
      <w:del w:id="2068" w:author="Joyce L Tokar" w:date="2017-09-14T12:03:00Z">
        <w:r w:rsidDel="00214410">
          <w:delText>Ada standardization committees can work with other programming language standardization committees to define library interfaces that include more than a program calling interface. In particular, mechanisms to qualify and quantify ranges of behaviour, such as precondition</w:delText>
        </w:r>
        <w:r w:rsidR="003C44DE" w:rsidDel="00214410">
          <w:fldChar w:fldCharType="begin"/>
        </w:r>
        <w:r w:rsidR="00DA7A08" w:rsidDel="00214410">
          <w:delInstrText xml:space="preserve"> XE "</w:delInstrText>
        </w:r>
        <w:r w:rsidR="00074163" w:rsidDel="00214410">
          <w:delInstrText>P</w:delInstrText>
        </w:r>
        <w:r w:rsidR="00EB0723" w:rsidDel="00214410">
          <w:delInstrText>reconditions</w:delInstrText>
        </w:r>
        <w:r w:rsidR="00DA7A08" w:rsidDel="00214410">
          <w:delInstrText xml:space="preserve">" </w:delInstrText>
        </w:r>
        <w:r w:rsidR="003C44DE" w:rsidDel="00214410">
          <w:fldChar w:fldCharType="end"/>
        </w:r>
        <w:r w:rsidDel="00214410">
          <w:delText>s, postcondition</w:delText>
        </w:r>
        <w:r w:rsidR="003C44DE" w:rsidDel="00214410">
          <w:fldChar w:fldCharType="begin"/>
        </w:r>
        <w:r w:rsidR="00E12E52" w:rsidDel="00214410">
          <w:delInstrText xml:space="preserve"> XE "</w:delInstrText>
        </w:r>
        <w:r w:rsidR="00E12E52" w:rsidRPr="000F0BAF" w:rsidDel="00214410">
          <w:delInstrText>P</w:delInstrText>
        </w:r>
        <w:r w:rsidR="00EB0723" w:rsidDel="00214410">
          <w:delInstrText>ostconditions</w:delInstrText>
        </w:r>
        <w:r w:rsidR="00E12E52" w:rsidDel="00214410">
          <w:delInstrText xml:space="preserve">" </w:delInstrText>
        </w:r>
        <w:r w:rsidR="003C44DE" w:rsidDel="00214410">
          <w:fldChar w:fldCharType="end"/>
        </w:r>
        <w:r w:rsidDel="00214410">
          <w:delText xml:space="preserve">s and </w:delText>
        </w:r>
        <w:r w:rsidR="00DA7A08" w:rsidDel="00214410">
          <w:delText xml:space="preserve">type </w:delText>
        </w:r>
        <w:r w:rsidDel="00214410">
          <w:delText>invariants</w:delText>
        </w:r>
        <w:r w:rsidR="003C44DE" w:rsidDel="00214410">
          <w:fldChar w:fldCharType="begin"/>
        </w:r>
        <w:r w:rsidR="00DB064F" w:rsidDel="00214410">
          <w:delInstrText xml:space="preserve"> XE "</w:delInstrText>
        </w:r>
        <w:r w:rsidR="00DB064F" w:rsidRPr="00135773" w:rsidDel="00214410">
          <w:delInstrText>T</w:delInstrText>
        </w:r>
        <w:r w:rsidR="00EB0723" w:rsidDel="00214410">
          <w:delInstrText>ype invariants</w:delInstrText>
        </w:r>
        <w:r w:rsidR="00DB064F" w:rsidDel="00214410">
          <w:delInstrText xml:space="preserve">" </w:delInstrText>
        </w:r>
        <w:r w:rsidR="003C44DE" w:rsidDel="00214410">
          <w:fldChar w:fldCharType="end"/>
        </w:r>
        <w:r w:rsidDel="00214410">
          <w:delText xml:space="preserve">, would be helpful (see </w:delText>
        </w:r>
        <w:r w:rsidR="003C44DE" w:rsidDel="00214410">
          <w:fldChar w:fldCharType="begin"/>
        </w:r>
        <w:r w:rsidR="00E766D4" w:rsidDel="00214410">
          <w:delInstrText xml:space="preserve"> REF _Ref336414438 \h  \* MERGEFORMAT </w:delInstrText>
        </w:r>
        <w:r w:rsidR="003C44DE" w:rsidDel="00214410">
          <w:fldChar w:fldCharType="separate"/>
        </w:r>
      </w:del>
      <w:del w:id="2069" w:author="Joyce L Tokar" w:date="2017-09-13T11:44:00Z">
        <w:r w:rsidR="0028662E" w:rsidRPr="0028662E" w:rsidDel="00384B96">
          <w:rPr>
            <w:color w:val="0000FF"/>
            <w:u w:val="single"/>
          </w:rPr>
          <w:delText>6.</w:delText>
        </w:r>
      </w:del>
      <w:del w:id="2070" w:author="Joyce L Tokar" w:date="2017-06-07T12:57:00Z">
        <w:r w:rsidR="0028662E" w:rsidRPr="0028662E" w:rsidDel="001D7408">
          <w:rPr>
            <w:color w:val="0000FF"/>
            <w:u w:val="single"/>
          </w:rPr>
          <w:delText>46</w:delText>
        </w:r>
      </w:del>
      <w:del w:id="2071" w:author="Joyce L Tokar" w:date="2017-09-13T11:44:00Z">
        <w:r w:rsidR="0028662E" w:rsidRPr="0028662E" w:rsidDel="00384B96">
          <w:rPr>
            <w:color w:val="0000FF"/>
            <w:u w:val="single"/>
          </w:rPr>
          <w:delText xml:space="preserve"> Library Signature [NSQ]</w:delText>
        </w:r>
      </w:del>
      <w:del w:id="2072" w:author="Joyce L Tokar" w:date="2017-09-14T12:03:00Z">
        <w:r w:rsidR="003C44DE" w:rsidDel="00214410">
          <w:fldChar w:fldCharType="end"/>
        </w:r>
        <w:r w:rsidDel="00214410">
          <w:delText>).</w:delText>
        </w:r>
      </w:del>
    </w:p>
    <w:p w14:paraId="7F2DA64A" w14:textId="77777777" w:rsidR="00B35625" w:rsidRDefault="00394363" w:rsidP="00CE11E1">
      <w:r>
        <w:br w:type="page"/>
      </w:r>
      <w:bookmarkStart w:id="2073" w:name="_Toc443470372"/>
      <w:bookmarkStart w:id="2074" w:name="_Toc450303224"/>
    </w:p>
    <w:p w14:paraId="15515E0C" w14:textId="77777777" w:rsidR="00BA518A" w:rsidRPr="00BA518A" w:rsidRDefault="00BA518A" w:rsidP="00B35625">
      <w:pPr>
        <w:rPr>
          <w:rFonts w:eastAsia="Times New Roman"/>
          <w:shd w:val="clear" w:color="auto" w:fill="FFFFFF"/>
          <w:lang w:val="en-GB"/>
        </w:rPr>
      </w:pPr>
    </w:p>
    <w:p w14:paraId="6D91A66F" w14:textId="77777777" w:rsidR="001610CB" w:rsidRDefault="00A32382" w:rsidP="00B13ECD">
      <w:pPr>
        <w:pStyle w:val="Heading1"/>
        <w:spacing w:before="0" w:after="360"/>
        <w:jc w:val="center"/>
      </w:pPr>
      <w:bookmarkStart w:id="2075" w:name="_Toc358896893"/>
      <w:bookmarkStart w:id="2076" w:name="_Toc508619119"/>
      <w:r>
        <w:t>Bibliography</w:t>
      </w:r>
      <w:bookmarkEnd w:id="2073"/>
      <w:bookmarkEnd w:id="2074"/>
      <w:bookmarkEnd w:id="2075"/>
      <w:bookmarkEnd w:id="2076"/>
    </w:p>
    <w:p w14:paraId="07AAD362" w14:textId="77777777" w:rsidR="00A32382" w:rsidRDefault="00A32382">
      <w:pPr>
        <w:pStyle w:val="Bibliography1"/>
      </w:pPr>
      <w:r>
        <w:t>[1]</w:t>
      </w:r>
      <w:r>
        <w:tab/>
        <w:t xml:space="preserve">ISO/IEC Directives, Part 2, </w:t>
      </w:r>
      <w:r>
        <w:rPr>
          <w:i/>
          <w:iCs/>
        </w:rPr>
        <w:t>Rules for the structure and drafting of International Standards</w:t>
      </w:r>
      <w:r>
        <w:t xml:space="preserve">, </w:t>
      </w:r>
      <w:r w:rsidR="00EB5EBE">
        <w:t>2004</w:t>
      </w:r>
    </w:p>
    <w:p w14:paraId="3F7C0F2C" w14:textId="77777777" w:rsidR="00A32382" w:rsidRDefault="00A32382">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155EEA25" w14:textId="77777777" w:rsidR="00A32382" w:rsidRDefault="00A32382">
      <w:pPr>
        <w:pStyle w:val="Bibliography1"/>
        <w:rPr>
          <w:i/>
          <w:iCs/>
        </w:rPr>
      </w:pPr>
      <w:r>
        <w:t>[3]</w:t>
      </w:r>
      <w:r>
        <w:tab/>
        <w:t>ISO 10241</w:t>
      </w:r>
      <w:r w:rsidR="004A155C">
        <w:t xml:space="preserve"> (all parts)</w:t>
      </w:r>
      <w:r>
        <w:t xml:space="preserve">, </w:t>
      </w:r>
      <w:r>
        <w:rPr>
          <w:i/>
          <w:iCs/>
        </w:rPr>
        <w:t>International terminology standards</w:t>
      </w:r>
    </w:p>
    <w:p w14:paraId="75495B24" w14:textId="77777777" w:rsidR="00644B6E" w:rsidRDefault="00B26414" w:rsidP="00B35625">
      <w:pPr>
        <w:pStyle w:val="Bibliography1"/>
      </w:pPr>
      <w:r>
        <w:rPr>
          <w:iCs/>
        </w:rPr>
        <w:t xml:space="preserve"> </w:t>
      </w:r>
      <w:r w:rsidR="00644B6E">
        <w:rPr>
          <w:iCs/>
        </w:rPr>
        <w:t>[7]</w:t>
      </w:r>
      <w:r w:rsidR="00644B6E">
        <w:rPr>
          <w:iCs/>
        </w:rPr>
        <w:tab/>
      </w:r>
      <w:r w:rsidR="00644B6E">
        <w:t xml:space="preserve">ISO/IEC/IEEE 60559:2011, </w:t>
      </w:r>
      <w:r w:rsidR="00644B6E" w:rsidRPr="00BD4F96">
        <w:rPr>
          <w:i/>
        </w:rPr>
        <w:t>Information technology – Microprocessor Systems – Floating-Point arithmetic</w:t>
      </w:r>
    </w:p>
    <w:p w14:paraId="1A3A5BC8" w14:textId="77777777" w:rsidR="0007501B" w:rsidRDefault="00B26414">
      <w:pPr>
        <w:pStyle w:val="Bibliography1"/>
        <w:rPr>
          <w:iCs/>
        </w:rPr>
      </w:pPr>
      <w:r>
        <w:rPr>
          <w:iCs/>
        </w:rPr>
        <w:t xml:space="preserve"> </w:t>
      </w:r>
      <w:r w:rsidR="0007501B">
        <w:rPr>
          <w:iCs/>
        </w:rPr>
        <w:t>[9]</w:t>
      </w:r>
      <w:r w:rsidR="0007501B">
        <w:rPr>
          <w:iCs/>
        </w:rPr>
        <w:tab/>
        <w:t xml:space="preserve">ISO/IEC 8652:1995, </w:t>
      </w:r>
      <w:r w:rsidR="00EB5EBE">
        <w:rPr>
          <w:i/>
          <w:iCs/>
        </w:rPr>
        <w:t xml:space="preserve">Information technology — </w:t>
      </w:r>
      <w:r w:rsidR="0007501B">
        <w:rPr>
          <w:i/>
          <w:iCs/>
        </w:rPr>
        <w:t xml:space="preserve">Programming languages — </w:t>
      </w:r>
      <w:r w:rsidR="0007501B">
        <w:rPr>
          <w:iCs/>
        </w:rPr>
        <w:t>Ada</w:t>
      </w:r>
    </w:p>
    <w:p w14:paraId="4BDFCA1E" w14:textId="77777777" w:rsidR="00F97AE5" w:rsidRDefault="00B26414" w:rsidP="00F97AE5">
      <w:pPr>
        <w:pStyle w:val="Bibliography1"/>
      </w:pPr>
      <w:r>
        <w:t xml:space="preserve"> </w:t>
      </w:r>
      <w:r w:rsidR="00F97AE5">
        <w:t>[11]</w:t>
      </w:r>
      <w:r w:rsidR="00F97AE5">
        <w:tab/>
        <w:t xml:space="preserve">R. Seacord, </w:t>
      </w:r>
      <w:r w:rsidR="0025282A" w:rsidRPr="0025282A">
        <w:rPr>
          <w:i/>
        </w:rPr>
        <w:t>The CERT C Secure Coding Standard</w:t>
      </w:r>
      <w:r w:rsidR="00F97AE5">
        <w:t>. Boston,MA: Addison-Westley, 2008.</w:t>
      </w:r>
    </w:p>
    <w:p w14:paraId="6359BF28" w14:textId="77777777" w:rsidR="00A32382" w:rsidRPr="003E4B94" w:rsidRDefault="00B26414" w:rsidP="0007501B">
      <w:pPr>
        <w:pStyle w:val="Bibliography1"/>
        <w:ind w:left="0" w:firstLine="0"/>
        <w:rPr>
          <w:sz w:val="19"/>
          <w:szCs w:val="19"/>
        </w:rPr>
      </w:pPr>
      <w:r>
        <w:t xml:space="preserve"> </w:t>
      </w:r>
      <w:r w:rsidR="00A32382">
        <w:t>[</w:t>
      </w:r>
      <w:r w:rsidR="00F97AE5">
        <w:t>1</w:t>
      </w:r>
      <w:r w:rsidR="00A32382">
        <w:t>4]</w:t>
      </w:r>
      <w:r w:rsidR="00A32382">
        <w:tab/>
        <w:t xml:space="preserve">ISO/IEC TR 15942:2000, </w:t>
      </w:r>
      <w:r w:rsidR="0025282A" w:rsidRPr="0025282A">
        <w:rPr>
          <w:i/>
        </w:rPr>
        <w:t xml:space="preserve">Information technology </w:t>
      </w:r>
      <w:r w:rsidR="00EB5EBE">
        <w:rPr>
          <w:i/>
        </w:rPr>
        <w:t>—</w:t>
      </w:r>
      <w:r w:rsidR="0025282A" w:rsidRPr="0025282A">
        <w:rPr>
          <w:i/>
        </w:rPr>
        <w:t xml:space="preserve"> Programming languages </w:t>
      </w:r>
      <w:r w:rsidR="00EB5EBE">
        <w:rPr>
          <w:i/>
        </w:rPr>
        <w:t>—</w:t>
      </w:r>
      <w:r w:rsidR="0025282A" w:rsidRPr="0025282A">
        <w:rPr>
          <w:i/>
        </w:rPr>
        <w:t xml:space="preserve"> Guide for the use of the </w:t>
      </w:r>
      <w:r w:rsidR="0025282A" w:rsidRPr="0025282A">
        <w:rPr>
          <w:i/>
        </w:rPr>
        <w:tab/>
        <w:t>Ada programming language in high integrity systems</w:t>
      </w:r>
    </w:p>
    <w:p w14:paraId="05074EB5" w14:textId="77777777" w:rsidR="00F97AE5" w:rsidRDefault="00B26414" w:rsidP="00F97AE5">
      <w:pPr>
        <w:pStyle w:val="Bibliography1"/>
      </w:pPr>
      <w:r>
        <w:t xml:space="preserve"> </w:t>
      </w:r>
      <w:r w:rsidR="00F97AE5">
        <w:t>[17]</w:t>
      </w:r>
      <w:r w:rsidR="00F97AE5">
        <w:tab/>
        <w:t xml:space="preserve">ISO/IEC TR 24718: </w:t>
      </w:r>
      <w:r w:rsidR="00EB5EBE">
        <w:t>2005</w:t>
      </w:r>
      <w:r w:rsidR="00F97AE5">
        <w:t xml:space="preserve">, </w:t>
      </w:r>
      <w:r w:rsidR="00EB5EBE">
        <w:rPr>
          <w:i/>
        </w:rPr>
        <w:t xml:space="preserve">Information technology — Programming languages — </w:t>
      </w:r>
      <w:r w:rsidR="00F97AE5" w:rsidRPr="00D52609">
        <w:rPr>
          <w:i/>
        </w:rPr>
        <w:t>Guide for the use of the Ada Ravenscar Profile in high integrity systems</w:t>
      </w:r>
    </w:p>
    <w:p w14:paraId="04631BD2" w14:textId="77777777" w:rsidR="00A32382" w:rsidRPr="00EB5EBE" w:rsidRDefault="00B26414" w:rsidP="00A32382">
      <w:pPr>
        <w:pStyle w:val="Bibliography1"/>
        <w:rPr>
          <w:i/>
        </w:rPr>
      </w:pPr>
      <w:r>
        <w:t xml:space="preserve"> </w:t>
      </w:r>
      <w:r w:rsidR="00A32382">
        <w:t>[</w:t>
      </w:r>
      <w:r w:rsidR="00F97AE5">
        <w:t>19</w:t>
      </w:r>
      <w:r w:rsidR="00A32382">
        <w:t>]</w:t>
      </w:r>
      <w:r w:rsidR="00A32382">
        <w:tab/>
        <w:t xml:space="preserve">ISO/IEC 15291:1999, </w:t>
      </w:r>
      <w:r w:rsidR="0025282A" w:rsidRPr="0025282A">
        <w:rPr>
          <w:i/>
        </w:rPr>
        <w:t>Information technology — Programming languages — Ada Semantic Interface Specification (ASIS)</w:t>
      </w:r>
    </w:p>
    <w:p w14:paraId="692F0541" w14:textId="77777777" w:rsidR="00A32382" w:rsidRDefault="00A32382" w:rsidP="00A32382">
      <w:pPr>
        <w:pStyle w:val="Bibliography1"/>
      </w:pPr>
      <w:r>
        <w:t>[</w:t>
      </w:r>
      <w:r w:rsidR="00F97AE5">
        <w:t>20</w:t>
      </w:r>
      <w:r>
        <w:t>]</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4BE970C5" w14:textId="77777777" w:rsidR="00A32382" w:rsidRDefault="00A32382" w:rsidP="00A32382">
      <w:pPr>
        <w:pStyle w:val="Bibliography1"/>
      </w:pPr>
      <w:r>
        <w:t>[</w:t>
      </w:r>
      <w:r w:rsidR="00F97AE5">
        <w:t>21</w:t>
      </w:r>
      <w:r>
        <w:t>]</w:t>
      </w:r>
      <w:r>
        <w:tab/>
        <w:t>IEC 61508: Parts 1-7, Functional safety: safety-related systems. 1998. (Part 3 is concerned with software).</w:t>
      </w:r>
    </w:p>
    <w:p w14:paraId="55980D75" w14:textId="77777777" w:rsidR="00A32382" w:rsidRDefault="00A32382" w:rsidP="00A32382">
      <w:pPr>
        <w:pStyle w:val="Bibliography1"/>
      </w:pPr>
      <w:r>
        <w:t>[</w:t>
      </w:r>
      <w:r w:rsidR="00F97AE5">
        <w:t>22</w:t>
      </w:r>
      <w:r>
        <w:t>]</w:t>
      </w:r>
      <w:r>
        <w:tab/>
        <w:t>ISO/IEC 15408: 1999 Information technology. Security techniques. Evaluation criteria for IT security.</w:t>
      </w:r>
    </w:p>
    <w:p w14:paraId="45491DD1" w14:textId="77777777" w:rsidR="00A32382" w:rsidRDefault="00A32382" w:rsidP="00A32382">
      <w:pPr>
        <w:pStyle w:val="Bibliography1"/>
      </w:pPr>
      <w:r>
        <w:t>[</w:t>
      </w:r>
      <w:r w:rsidR="00F97AE5">
        <w:t>23</w:t>
      </w:r>
      <w:r>
        <w:t>]</w:t>
      </w:r>
      <w:r>
        <w:tab/>
        <w:t>Barnes</w:t>
      </w:r>
      <w:r w:rsidR="00D52609">
        <w:t xml:space="preserve">, </w:t>
      </w:r>
      <w:r w:rsidR="00500401">
        <w:t xml:space="preserve">John, </w:t>
      </w:r>
      <w:r>
        <w:t>High Integrity Software - the SPARK Approach to Safety and Security. Addison-Wesley. 2002.</w:t>
      </w:r>
    </w:p>
    <w:p w14:paraId="2109AC60" w14:textId="77777777" w:rsidR="00B26414" w:rsidRPr="00B26414" w:rsidRDefault="00500401" w:rsidP="00500401">
      <w:pPr>
        <w:pStyle w:val="Bibliography1"/>
      </w:pPr>
      <w:r>
        <w:t xml:space="preserve">[24] </w:t>
      </w:r>
      <w:r>
        <w:tab/>
        <w:t xml:space="preserve">Barnes, John, </w:t>
      </w:r>
      <w:r w:rsidR="00B26414" w:rsidRPr="00CE11E1">
        <w:rPr>
          <w:rFonts w:cs="Arial"/>
          <w:color w:val="000000"/>
          <w:szCs w:val="20"/>
          <w:u w:val="single"/>
        </w:rPr>
        <w:t xml:space="preserve">Lecture Notes on Computer Science </w:t>
      </w:r>
      <w:r>
        <w:rPr>
          <w:rFonts w:cs="Arial"/>
          <w:color w:val="000000"/>
          <w:szCs w:val="20"/>
          <w:u w:val="single"/>
        </w:rPr>
        <w:t>8338</w:t>
      </w:r>
      <w:r w:rsidR="00B26414">
        <w:rPr>
          <w:rFonts w:cs="Arial"/>
          <w:color w:val="000000"/>
          <w:szCs w:val="20"/>
        </w:rPr>
        <w:t>, “Ada 2012</w:t>
      </w:r>
      <w:r w:rsidR="00B26414" w:rsidRPr="00CE11E1">
        <w:rPr>
          <w:rFonts w:cs="Arial"/>
          <w:color w:val="000000"/>
          <w:szCs w:val="20"/>
        </w:rPr>
        <w:t xml:space="preserve"> Rationale: The Language</w:t>
      </w:r>
      <w:r>
        <w:rPr>
          <w:rFonts w:cs="Arial"/>
          <w:color w:val="000000"/>
          <w:szCs w:val="20"/>
        </w:rPr>
        <w:t xml:space="preserve">—The </w:t>
      </w:r>
      <w:r w:rsidR="00B26414" w:rsidRPr="00CE11E1">
        <w:rPr>
          <w:rFonts w:cs="Arial"/>
          <w:color w:val="000000"/>
          <w:szCs w:val="20"/>
        </w:rPr>
        <w:t>Standard Librari</w:t>
      </w:r>
      <w:r w:rsidR="00B26414">
        <w:rPr>
          <w:rFonts w:cs="Arial"/>
          <w:color w:val="000000"/>
          <w:szCs w:val="20"/>
        </w:rPr>
        <w:t xml:space="preserve">es,” Springer, </w:t>
      </w:r>
      <w:r>
        <w:rPr>
          <w:rFonts w:cs="Arial"/>
          <w:color w:val="000000"/>
          <w:szCs w:val="20"/>
        </w:rPr>
        <w:t>2013</w:t>
      </w:r>
      <w:r w:rsidR="00B26414" w:rsidRPr="00CE11E1">
        <w:rPr>
          <w:rFonts w:cs="Arial"/>
          <w:color w:val="000000"/>
          <w:szCs w:val="20"/>
        </w:rPr>
        <w:t>.</w:t>
      </w:r>
      <w:r w:rsidR="00B26414">
        <w:rPr>
          <w:rFonts w:cs="Arial"/>
          <w:color w:val="000000"/>
          <w:szCs w:val="20"/>
        </w:rPr>
        <w:t xml:space="preserve">  </w:t>
      </w:r>
    </w:p>
    <w:p w14:paraId="0B26A35D" w14:textId="77777777" w:rsidR="00A32382" w:rsidRDefault="00B26414" w:rsidP="00B26414">
      <w:pPr>
        <w:pStyle w:val="Bibliography1"/>
      </w:pPr>
      <w:r>
        <w:t xml:space="preserve"> </w:t>
      </w:r>
      <w:r w:rsidR="00A32382">
        <w:t>[</w:t>
      </w:r>
      <w:r w:rsidR="00F97AE5">
        <w:t>25</w:t>
      </w:r>
      <w:r w:rsidR="00A32382">
        <w:t>]</w:t>
      </w:r>
      <w:r w:rsidR="00A32382">
        <w:tab/>
        <w:t xml:space="preserve">Steve Christy, </w:t>
      </w:r>
      <w:r w:rsidR="00A32382">
        <w:rPr>
          <w:i/>
        </w:rPr>
        <w:t>Vulnerability Type Distributions in CVE</w:t>
      </w:r>
      <w:r w:rsidR="00A32382">
        <w:t>, V1.0, 2006/10/04</w:t>
      </w:r>
    </w:p>
    <w:p w14:paraId="6455DB02" w14:textId="77777777" w:rsidR="00DA464A" w:rsidRPr="00E1401B" w:rsidRDefault="00B26414" w:rsidP="00DA464A">
      <w:pPr>
        <w:pStyle w:val="Bibliography1"/>
      </w:pPr>
      <w:r>
        <w:rPr>
          <w:lang w:val="fr-FR"/>
        </w:rPr>
        <w:t xml:space="preserve"> </w:t>
      </w:r>
      <w:r w:rsidR="00B6475C">
        <w:rPr>
          <w:lang w:val="fr-FR"/>
        </w:rPr>
        <w:t>[2</w:t>
      </w:r>
      <w:r w:rsidR="00E06693">
        <w:rPr>
          <w:lang w:val="fr-FR"/>
        </w:rPr>
        <w:t>9</w:t>
      </w:r>
      <w:r w:rsidR="00DA464A">
        <w:rPr>
          <w:lang w:val="fr-FR"/>
        </w:rPr>
        <w:t>]</w:t>
      </w:r>
      <w:r w:rsidR="00DA464A">
        <w:rPr>
          <w:lang w:val="fr-FR"/>
        </w:rPr>
        <w:tab/>
      </w:r>
      <w:r w:rsidR="00DA464A" w:rsidRPr="00B7795D">
        <w:rPr>
          <w:lang w:val="fr-FR"/>
        </w:rPr>
        <w:t xml:space="preserve">Lions, J. L. </w:t>
      </w:r>
      <w:hyperlink r:id="rId14" w:history="1">
        <w:r w:rsidR="00DA464A" w:rsidRPr="00B7795D">
          <w:rPr>
            <w:rStyle w:val="Hyperlink"/>
          </w:rPr>
          <w:t>ARIANE 5 Flight 501 Failure Report</w:t>
        </w:r>
      </w:hyperlink>
      <w:r w:rsidR="00DA464A" w:rsidRPr="00B7795D">
        <w:t>. Paris, France: European Space Agency (ESA) &amp; National Center for Space Study (CNES) Inquiry Board, July 1996.</w:t>
      </w:r>
    </w:p>
    <w:p w14:paraId="4CBFCCB8" w14:textId="77777777" w:rsidR="00DA464A" w:rsidRPr="00DA464A" w:rsidRDefault="00B26414" w:rsidP="005E35D3">
      <w:pPr>
        <w:pStyle w:val="Bibliography1"/>
      </w:pPr>
      <w:r>
        <w:t xml:space="preserve"> </w:t>
      </w:r>
      <w:r w:rsidR="00436E81">
        <w:t>[</w:t>
      </w:r>
      <w:r w:rsidR="00F97AE5">
        <w:t>33</w:t>
      </w:r>
      <w:r w:rsidR="005E35D3">
        <w:t>]</w:t>
      </w:r>
      <w:r w:rsidR="005E35D3">
        <w:tab/>
      </w:r>
      <w:r w:rsidR="00DA464A">
        <w:t>The Common Weakness Enumeration (CWE) Initiative, MITRE Corporation, (</w:t>
      </w:r>
      <w:hyperlink r:id="rId15" w:history="1">
        <w:r w:rsidR="00DA464A" w:rsidRPr="00BF68F7">
          <w:rPr>
            <w:rStyle w:val="Hyperlink"/>
          </w:rPr>
          <w:t>http://cwe.mitre.org/</w:t>
        </w:r>
      </w:hyperlink>
      <w:r w:rsidR="00DA464A">
        <w:t>)</w:t>
      </w:r>
    </w:p>
    <w:p w14:paraId="751D8562" w14:textId="77777777" w:rsidR="00896FE0" w:rsidRPr="00044A93" w:rsidRDefault="005E35D3" w:rsidP="005E35D3">
      <w:pPr>
        <w:pStyle w:val="Bibliography1"/>
      </w:pPr>
      <w:r>
        <w:t>[</w:t>
      </w:r>
      <w:r w:rsidR="00F97AE5">
        <w:t>34</w:t>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14:paraId="0892F8F1" w14:textId="77777777" w:rsidR="00896FE0" w:rsidRDefault="005E35D3" w:rsidP="005E35D3">
      <w:pPr>
        <w:pStyle w:val="Bibliography1"/>
      </w:pPr>
      <w:r>
        <w:t>[</w:t>
      </w:r>
      <w:r w:rsidR="00E06693">
        <w:t>35</w:t>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14:paraId="0964DE3E" w14:textId="77777777" w:rsidR="00F97AE5" w:rsidRPr="00044A93" w:rsidRDefault="00F97AE5" w:rsidP="00F97AE5">
      <w:pPr>
        <w:pStyle w:val="Bibliography1"/>
      </w:pPr>
      <w:r w:rsidRPr="000F6B54">
        <w:lastRenderedPageBreak/>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7DAE95D6" w14:textId="77777777" w:rsidR="00896FE0" w:rsidRPr="00044A93" w:rsidRDefault="00B6475C" w:rsidP="005E35D3">
      <w:pPr>
        <w:pStyle w:val="Bibliography1"/>
      </w:pPr>
      <w:r>
        <w:t>[</w:t>
      </w:r>
      <w:r w:rsidR="00F97AE5">
        <w:t>37</w:t>
      </w:r>
      <w:r w:rsidR="005E35D3">
        <w:t>]</w:t>
      </w:r>
      <w:r w:rsidR="005E35D3">
        <w:tab/>
      </w:r>
      <w:r w:rsidR="00896FE0" w:rsidRPr="00044A93">
        <w:t xml:space="preserve">Bo Einarsson, ed. Accuracy and Reliability in Scientific Computing, SIAM, July 2005 </w:t>
      </w:r>
      <w:hyperlink r:id="rId16" w:history="1">
        <w:r w:rsidR="00896FE0" w:rsidRPr="00044A93">
          <w:rPr>
            <w:rStyle w:val="Hyperlink"/>
          </w:rPr>
          <w:t>http://www.nsc.liu.se/wg25/book</w:t>
        </w:r>
      </w:hyperlink>
    </w:p>
    <w:p w14:paraId="2DB71E1E" w14:textId="77777777" w:rsidR="00896FE0" w:rsidRPr="00044A93" w:rsidRDefault="005E35D3" w:rsidP="005E35D3">
      <w:pPr>
        <w:pStyle w:val="Bibliography1"/>
      </w:pPr>
      <w:r>
        <w:t>[</w:t>
      </w:r>
      <w:r w:rsidR="00F97AE5">
        <w:t>38</w:t>
      </w:r>
      <w:r>
        <w:t>]</w:t>
      </w:r>
      <w:r>
        <w:tab/>
      </w:r>
      <w:r w:rsidR="00896FE0" w:rsidRPr="00044A93">
        <w:t xml:space="preserve">GAO Report, Patriot </w:t>
      </w:r>
      <w:r w:rsidR="00896FE0" w:rsidRPr="00044A93">
        <w:rPr>
          <w:i/>
        </w:rPr>
        <w:t>Missile Defense: Software Problem Led to System Failure at Dhahran, Saudi Arabia</w:t>
      </w:r>
      <w:r w:rsidR="00896FE0" w:rsidRPr="00044A93">
        <w:t xml:space="preserve">, B-247094, Feb. 4, 1992, </w:t>
      </w:r>
      <w:hyperlink r:id="rId17" w:history="1">
        <w:r w:rsidR="00896FE0" w:rsidRPr="00044A93">
          <w:rPr>
            <w:rStyle w:val="Hyperlink"/>
          </w:rPr>
          <w:t>http://archive.gao.gov/t2pbat6/145960.pdf</w:t>
        </w:r>
      </w:hyperlink>
    </w:p>
    <w:p w14:paraId="650B239D" w14:textId="77777777" w:rsidR="00B7795D" w:rsidRPr="00BF68F7" w:rsidRDefault="005E35D3" w:rsidP="00BF68F7">
      <w:pPr>
        <w:pStyle w:val="Bibliography1"/>
      </w:pPr>
      <w:r>
        <w:t>[</w:t>
      </w:r>
      <w:r w:rsidR="00F97AE5">
        <w:t>39</w:t>
      </w:r>
      <w:r>
        <w:t>]</w:t>
      </w:r>
      <w:r>
        <w:tab/>
      </w:r>
      <w:r w:rsidR="00896FE0" w:rsidRPr="00044A93">
        <w:t xml:space="preserve">Robert Skeel, </w:t>
      </w:r>
      <w:r w:rsidR="00896FE0" w:rsidRPr="00044A93">
        <w:rPr>
          <w:i/>
        </w:rPr>
        <w:t>Roundoff Error Cripples Patriot Missile</w:t>
      </w:r>
      <w:r w:rsidR="00896FE0" w:rsidRPr="00044A93">
        <w:t xml:space="preserve">, SIAM News, Volume 25, Number 4, July 1992, page 11, </w:t>
      </w:r>
      <w:hyperlink r:id="rId18" w:history="1">
        <w:r w:rsidR="00896FE0" w:rsidRPr="00044A93">
          <w:rPr>
            <w:rStyle w:val="HTMLTypewriter"/>
            <w:rFonts w:ascii="Arial" w:hAnsi="Arial"/>
            <w:color w:val="0000FF"/>
            <w:u w:val="single"/>
          </w:rPr>
          <w:t>http://www.siam.org/siamnews/general/patriot.htm</w:t>
        </w:r>
      </w:hyperlink>
    </w:p>
    <w:p w14:paraId="77621925" w14:textId="77777777" w:rsidR="00F97AE5" w:rsidRPr="00F97AE5" w:rsidRDefault="00B26414" w:rsidP="005E35D3">
      <w:pPr>
        <w:pStyle w:val="Bibliography1"/>
        <w:rPr>
          <w:i/>
          <w:lang w:val="fr-FR"/>
        </w:rPr>
      </w:pPr>
      <w:r>
        <w:t xml:space="preserve"> </w:t>
      </w:r>
      <w:r w:rsidR="00F97AE5">
        <w:t>[41]</w:t>
      </w:r>
      <w:r w:rsidR="00F97AE5">
        <w:tab/>
        <w:t xml:space="preserve">Holzmann, Garard J., Computer, vol. 39, no. 6, pp 95-97, Jun., 2006, </w:t>
      </w:r>
      <w:r w:rsidR="00F97AE5">
        <w:rPr>
          <w:i/>
        </w:rPr>
        <w:t>The Power of 10: Rules for Developing Safety-Critical Code</w:t>
      </w:r>
    </w:p>
    <w:p w14:paraId="096B9BDA" w14:textId="77777777" w:rsidR="00960D2D" w:rsidRDefault="005E35D3" w:rsidP="00F97AE5">
      <w:pPr>
        <w:pStyle w:val="Bibliography1"/>
      </w:pPr>
      <w:r>
        <w:t>[</w:t>
      </w:r>
      <w:r w:rsidR="00F97AE5">
        <w:t>42</w:t>
      </w:r>
      <w:r>
        <w:t>]</w:t>
      </w:r>
      <w:r>
        <w:tab/>
      </w:r>
      <w:r w:rsidR="00FB65C1" w:rsidRPr="00FB65C1">
        <w:t>P. V. Bhansali, A systematic approach to identifying a safe subset for safety-critical software, ACM SIGSOFT Software Enginee</w:t>
      </w:r>
      <w:r w:rsidR="00960D2D">
        <w:t>ring Notes, v.28 n.4, July 2003</w:t>
      </w:r>
    </w:p>
    <w:p w14:paraId="0046B3F8" w14:textId="77777777" w:rsidR="00F4785B" w:rsidRDefault="00960D2D" w:rsidP="005E35D3">
      <w:pPr>
        <w:pStyle w:val="Bibliography1"/>
        <w:rPr>
          <w:ins w:id="2077" w:author="Joyce L Tokar" w:date="2017-01-24T11:36:00Z"/>
        </w:rPr>
      </w:pPr>
      <w:r>
        <w:t>[</w:t>
      </w:r>
      <w:r w:rsidR="00F97AE5">
        <w:t>43</w:t>
      </w:r>
      <w:r>
        <w:t>]</w:t>
      </w:r>
      <w:r>
        <w:tab/>
        <w:t xml:space="preserve">Ada </w:t>
      </w:r>
      <w:del w:id="2078" w:author="Joyce L Tokar" w:date="2017-01-23T14:07:00Z">
        <w:r w:rsidDel="000C543D">
          <w:delText xml:space="preserve">95 </w:delText>
        </w:r>
      </w:del>
      <w:r>
        <w:t xml:space="preserve">Quality and Style Guide, </w:t>
      </w:r>
      <w:del w:id="2079" w:author="Joyce L Tokar" w:date="2017-01-23T14:08:00Z">
        <w:r w:rsidDel="000C543D">
          <w:delText>SPC-91061-CMC, version 02.01.01. Herndon, Virginia: Software Productivity Consortium, 1992</w:delText>
        </w:r>
      </w:del>
      <w:ins w:id="2080" w:author="Joyce L Tokar" w:date="2017-01-23T14:08:00Z">
        <w:r w:rsidR="000C543D">
          <w:t>Guidelines for Professional Programmers</w:t>
        </w:r>
      </w:ins>
      <w:r>
        <w:t xml:space="preserve">.  Available from: </w:t>
      </w:r>
      <w:ins w:id="2081" w:author="Joyce L Tokar" w:date="2017-01-23T14:07:00Z">
        <w:r w:rsidR="000C543D" w:rsidRPr="000C543D">
          <w:t>https://en.wikibooks.org/wiki/Ada_Style_Guide</w:t>
        </w:r>
      </w:ins>
      <w:ins w:id="2082" w:author="Joyce L Tokar" w:date="2017-01-24T11:38:00Z">
        <w:r w:rsidR="00F4785B">
          <w:t>.</w:t>
        </w:r>
      </w:ins>
    </w:p>
    <w:p w14:paraId="3372E64B" w14:textId="77777777" w:rsidR="000C543D" w:rsidRPr="00FB65C1" w:rsidDel="000C543D" w:rsidRDefault="003C44DE" w:rsidP="000C543D">
      <w:pPr>
        <w:pStyle w:val="Bibliography1"/>
        <w:rPr>
          <w:del w:id="2083" w:author="Joyce L Tokar" w:date="2017-01-23T14:07:00Z"/>
        </w:rPr>
      </w:pPr>
      <w:del w:id="2084" w:author="Joyce L Tokar" w:date="2017-01-23T14:07:00Z">
        <w:r w:rsidDel="000C543D">
          <w:fldChar w:fldCharType="begin"/>
        </w:r>
        <w:r w:rsidR="00500DCD" w:rsidDel="000C543D">
          <w:delInstrText>HYPERLINK "http://www.adaic.org/docs/95style/95style.pdf"</w:delInstrText>
        </w:r>
        <w:r w:rsidDel="000C543D">
          <w:fldChar w:fldCharType="separate"/>
        </w:r>
        <w:r w:rsidR="00960D2D" w:rsidRPr="00AF6F54" w:rsidDel="000C543D">
          <w:rPr>
            <w:rStyle w:val="Hyperlink"/>
          </w:rPr>
          <w:delText>http://www.adaic.org/docs/95style/95style.pdf</w:delText>
        </w:r>
        <w:r w:rsidDel="000C543D">
          <w:fldChar w:fldCharType="end"/>
        </w:r>
      </w:del>
    </w:p>
    <w:p w14:paraId="59F9A3BD" w14:textId="77777777" w:rsidR="00FB65C1" w:rsidRPr="00FB65C1" w:rsidRDefault="005E35D3" w:rsidP="005E35D3">
      <w:pPr>
        <w:pStyle w:val="Bibliography1"/>
      </w:pPr>
      <w:r>
        <w:t>[</w:t>
      </w:r>
      <w:r w:rsidR="00F97AE5">
        <w:t>44</w:t>
      </w:r>
      <w:r>
        <w:t>]</w:t>
      </w:r>
      <w:r>
        <w:tab/>
      </w:r>
      <w:r w:rsidR="00FB65C1" w:rsidRPr="00FB65C1">
        <w:t xml:space="preserve">Ghassan, A., &amp; Alkadi, I. (2003). Application of a Revised DIT Metric to Redesign an OO Design. </w:t>
      </w:r>
      <w:r w:rsidR="00FB65C1" w:rsidRPr="00FB65C1">
        <w:rPr>
          <w:i/>
        </w:rPr>
        <w:t>Journal of Object Technology</w:t>
      </w:r>
      <w:r w:rsidR="00FB65C1" w:rsidRPr="00FB65C1">
        <w:t xml:space="preserve"> , 127-134.</w:t>
      </w:r>
    </w:p>
    <w:p w14:paraId="590B5F60" w14:textId="77777777" w:rsidR="00741C0D" w:rsidRDefault="005E35D3" w:rsidP="008216A8">
      <w:pPr>
        <w:pStyle w:val="Bibliography1"/>
      </w:pPr>
      <w:r>
        <w:t>[</w:t>
      </w:r>
      <w:r w:rsidR="00F97AE5">
        <w:t>45</w:t>
      </w:r>
      <w:r>
        <w:t>]</w:t>
      </w:r>
      <w:r>
        <w:tab/>
      </w:r>
      <w:r w:rsidR="00FB65C1" w:rsidRPr="00FB65C1">
        <w:t>Subramanian, S., Tsai, W.-T., &amp; Rayadurgam, S. (1998). Design Constraint Violation Detection in Safety-Critical Systems. The 3rd IEEE International Symposium on High-Assurance Systems Engineering , 109 - 116.</w:t>
      </w:r>
    </w:p>
    <w:p w14:paraId="2456DE49" w14:textId="77777777" w:rsidR="001060CD" w:rsidRDefault="00B61CC1" w:rsidP="0071177D">
      <w:pPr>
        <w:spacing w:after="240"/>
        <w:ind w:left="630" w:hanging="630"/>
        <w:rPr>
          <w:lang w:val="en-CA"/>
        </w:rPr>
      </w:pPr>
      <w:r>
        <w:t>[46]</w:t>
      </w:r>
      <w:r>
        <w:tab/>
      </w:r>
      <w:r w:rsidRPr="007638CB">
        <w:rPr>
          <w:lang w:val="en-CA"/>
        </w:rPr>
        <w:t>Lundqvist, K and Asplund, L., “</w:t>
      </w:r>
      <w:r w:rsidRPr="004C5E35">
        <w:rPr>
          <w:i/>
          <w:lang w:val="en-CA"/>
        </w:rPr>
        <w:t>A Formal Model of a Run-Time Kernel for Ravenscar</w:t>
      </w:r>
      <w:r w:rsidRPr="007638CB">
        <w:rPr>
          <w:lang w:val="en-CA"/>
        </w:rPr>
        <w:t>”, The 6th International Conference on Real-Time Computing Systems and Applications – RTCSA 1999</w:t>
      </w:r>
    </w:p>
    <w:p w14:paraId="339A6C63" w14:textId="77777777" w:rsidR="00741C0D" w:rsidRDefault="00741C0D" w:rsidP="00B13ECD">
      <w:pPr>
        <w:spacing w:after="240"/>
        <w:ind w:left="630" w:hanging="720"/>
      </w:pPr>
      <w:r>
        <w:br w:type="page"/>
      </w:r>
    </w:p>
    <w:p w14:paraId="463CF1F3" w14:textId="77777777" w:rsidR="001610CB" w:rsidRDefault="00650C36">
      <w:pPr>
        <w:pStyle w:val="Heading1"/>
        <w:jc w:val="center"/>
      </w:pPr>
      <w:bookmarkStart w:id="2085" w:name="_Toc358896894"/>
      <w:bookmarkStart w:id="2086" w:name="_Toc508619120"/>
      <w:r w:rsidRPr="00AB6756">
        <w:lastRenderedPageBreak/>
        <w:t>Index</w:t>
      </w:r>
      <w:bookmarkEnd w:id="2085"/>
      <w:bookmarkEnd w:id="2086"/>
    </w:p>
    <w:p w14:paraId="2B1AC4E8" w14:textId="77777777" w:rsidR="001610CB" w:rsidRDefault="001610CB"/>
    <w:p w14:paraId="3D00B2A7" w14:textId="77777777" w:rsidR="00D7658F" w:rsidRDefault="003C44DE" w:rsidP="008216A8">
      <w:pPr>
        <w:pStyle w:val="Bibliography1"/>
        <w:rPr>
          <w:ins w:id="2087" w:author="Joyce L Tokar" w:date="2018-03-12T12:11:00Z"/>
          <w:noProof/>
        </w:rPr>
        <w:sectPr w:rsidR="00D7658F" w:rsidSect="00D7658F">
          <w:footerReference w:type="even" r:id="rId19"/>
          <w:footerReference w:type="default" r:id="rId20"/>
          <w:headerReference w:type="first" r:id="rId21"/>
          <w:footerReference w:type="first" r:id="rId22"/>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5ED27740" w14:textId="77777777" w:rsidR="00D7658F" w:rsidRDefault="00D7658F">
      <w:pPr>
        <w:pStyle w:val="IndexHeading"/>
        <w:keepNext/>
        <w:tabs>
          <w:tab w:val="right" w:pos="4735"/>
        </w:tabs>
        <w:rPr>
          <w:ins w:id="2088" w:author="Joyce L Tokar" w:date="2018-03-12T12:11:00Z"/>
          <w:rFonts w:cstheme="minorBidi"/>
          <w:b/>
          <w:bCs/>
          <w:noProof/>
        </w:rPr>
      </w:pPr>
      <w:ins w:id="2089" w:author="Joyce L Tokar" w:date="2018-03-12T12:11:00Z">
        <w:r>
          <w:rPr>
            <w:noProof/>
          </w:rPr>
          <w:lastRenderedPageBreak/>
          <w:t xml:space="preserve"> </w:t>
        </w:r>
      </w:ins>
    </w:p>
    <w:p w14:paraId="4B35B023" w14:textId="77777777" w:rsidR="00D7658F" w:rsidRDefault="00D7658F">
      <w:pPr>
        <w:pStyle w:val="Index1"/>
        <w:tabs>
          <w:tab w:val="right" w:pos="4735"/>
        </w:tabs>
        <w:rPr>
          <w:ins w:id="2090" w:author="Joyce L Tokar" w:date="2018-03-12T12:11:00Z"/>
          <w:noProof/>
        </w:rPr>
      </w:pPr>
      <w:ins w:id="2091" w:author="Joyce L Tokar" w:date="2018-03-12T12:11:00Z">
        <w:r>
          <w:rPr>
            <w:noProof/>
          </w:rPr>
          <w:t>Abnormal representation, 13</w:t>
        </w:r>
      </w:ins>
    </w:p>
    <w:p w14:paraId="65B2F90B" w14:textId="77777777" w:rsidR="00D7658F" w:rsidRDefault="00D7658F">
      <w:pPr>
        <w:pStyle w:val="Index1"/>
        <w:tabs>
          <w:tab w:val="right" w:pos="4735"/>
        </w:tabs>
        <w:rPr>
          <w:ins w:id="2092" w:author="Joyce L Tokar" w:date="2018-03-12T12:11:00Z"/>
          <w:noProof/>
        </w:rPr>
      </w:pPr>
      <w:ins w:id="2093" w:author="Joyce L Tokar" w:date="2018-03-12T12:11:00Z">
        <w:r w:rsidRPr="005A3438">
          <w:rPr>
            <w:rFonts w:ascii="Times New Roman" w:hAnsi="Times New Roman" w:cs="Times New Roman"/>
            <w:b/>
            <w:noProof/>
          </w:rPr>
          <w:t>abort</w:t>
        </w:r>
        <w:r>
          <w:rPr>
            <w:noProof/>
          </w:rPr>
          <w:t>, 32, 46, 47, 48, 49</w:t>
        </w:r>
      </w:ins>
    </w:p>
    <w:p w14:paraId="1E08FC08" w14:textId="77777777" w:rsidR="00D7658F" w:rsidRDefault="00D7658F">
      <w:pPr>
        <w:pStyle w:val="Index1"/>
        <w:tabs>
          <w:tab w:val="right" w:pos="4735"/>
        </w:tabs>
        <w:rPr>
          <w:ins w:id="2094" w:author="Joyce L Tokar" w:date="2018-03-12T12:11:00Z"/>
          <w:noProof/>
        </w:rPr>
      </w:pPr>
      <w:ins w:id="2095" w:author="Joyce L Tokar" w:date="2018-03-12T12:11:00Z">
        <w:r w:rsidRPr="005A3438">
          <w:rPr>
            <w:noProof/>
            <w:kern w:val="32"/>
          </w:rPr>
          <w:t>Access object</w:t>
        </w:r>
        <w:r>
          <w:rPr>
            <w:noProof/>
          </w:rPr>
          <w:t>, 13</w:t>
        </w:r>
      </w:ins>
    </w:p>
    <w:p w14:paraId="59B97AFF" w14:textId="77777777" w:rsidR="00D7658F" w:rsidRDefault="00D7658F">
      <w:pPr>
        <w:pStyle w:val="Index1"/>
        <w:tabs>
          <w:tab w:val="right" w:pos="4735"/>
        </w:tabs>
        <w:rPr>
          <w:ins w:id="2096" w:author="Joyce L Tokar" w:date="2018-03-12T12:11:00Z"/>
          <w:noProof/>
        </w:rPr>
      </w:pPr>
      <w:ins w:id="2097" w:author="Joyce L Tokar" w:date="2018-03-12T12:11:00Z">
        <w:r w:rsidRPr="005A3438">
          <w:rPr>
            <w:noProof/>
            <w:kern w:val="32"/>
          </w:rPr>
          <w:t>Access type</w:t>
        </w:r>
        <w:r>
          <w:rPr>
            <w:noProof/>
          </w:rPr>
          <w:t>, 13</w:t>
        </w:r>
      </w:ins>
    </w:p>
    <w:p w14:paraId="3BB07C67" w14:textId="77777777" w:rsidR="00D7658F" w:rsidRDefault="00D7658F">
      <w:pPr>
        <w:pStyle w:val="Index1"/>
        <w:tabs>
          <w:tab w:val="right" w:pos="4735"/>
        </w:tabs>
        <w:rPr>
          <w:ins w:id="2098" w:author="Joyce L Tokar" w:date="2018-03-12T12:11:00Z"/>
          <w:noProof/>
        </w:rPr>
      </w:pPr>
      <w:ins w:id="2099" w:author="Joyce L Tokar" w:date="2018-03-12T12:11:00Z">
        <w:r w:rsidRPr="005A3438">
          <w:rPr>
            <w:noProof/>
            <w:kern w:val="32"/>
          </w:rPr>
          <w:t>Access value</w:t>
        </w:r>
        <w:r>
          <w:rPr>
            <w:noProof/>
          </w:rPr>
          <w:t>, 14</w:t>
        </w:r>
      </w:ins>
    </w:p>
    <w:p w14:paraId="7CA1473E" w14:textId="77777777" w:rsidR="00D7658F" w:rsidRDefault="00D7658F">
      <w:pPr>
        <w:pStyle w:val="Index1"/>
        <w:tabs>
          <w:tab w:val="right" w:pos="4735"/>
        </w:tabs>
        <w:rPr>
          <w:ins w:id="2100" w:author="Joyce L Tokar" w:date="2018-03-12T12:11:00Z"/>
          <w:noProof/>
        </w:rPr>
      </w:pPr>
      <w:ins w:id="2101" w:author="Joyce L Tokar" w:date="2018-03-12T12:11:00Z">
        <w:r w:rsidRPr="005A3438">
          <w:rPr>
            <w:noProof/>
            <w:kern w:val="32"/>
          </w:rPr>
          <w:t>Access-to-subprogram</w:t>
        </w:r>
        <w:r>
          <w:rPr>
            <w:noProof/>
          </w:rPr>
          <w:t>, 13</w:t>
        </w:r>
      </w:ins>
    </w:p>
    <w:p w14:paraId="52370ED5" w14:textId="77777777" w:rsidR="00D7658F" w:rsidRDefault="00D7658F">
      <w:pPr>
        <w:pStyle w:val="Index1"/>
        <w:tabs>
          <w:tab w:val="right" w:pos="4735"/>
        </w:tabs>
        <w:rPr>
          <w:ins w:id="2102" w:author="Joyce L Tokar" w:date="2018-03-12T12:11:00Z"/>
          <w:noProof/>
        </w:rPr>
      </w:pPr>
      <w:ins w:id="2103" w:author="Joyce L Tokar" w:date="2018-03-12T12:11:00Z">
        <w:r>
          <w:rPr>
            <w:noProof/>
          </w:rPr>
          <w:t>Allocator, 14</w:t>
        </w:r>
      </w:ins>
    </w:p>
    <w:p w14:paraId="2540DE38" w14:textId="77777777" w:rsidR="00D7658F" w:rsidRDefault="00D7658F">
      <w:pPr>
        <w:pStyle w:val="Index1"/>
        <w:tabs>
          <w:tab w:val="right" w:pos="4735"/>
        </w:tabs>
        <w:rPr>
          <w:ins w:id="2104" w:author="Joyce L Tokar" w:date="2018-03-12T12:11:00Z"/>
          <w:noProof/>
        </w:rPr>
      </w:pPr>
      <w:ins w:id="2105" w:author="Joyce L Tokar" w:date="2018-03-12T12:11:00Z">
        <w:r>
          <w:rPr>
            <w:noProof/>
          </w:rPr>
          <w:t>AMV – Type-breaking Reinterpretation of Data, 38</w:t>
        </w:r>
      </w:ins>
    </w:p>
    <w:p w14:paraId="4499BFD8" w14:textId="77777777" w:rsidR="00D7658F" w:rsidRDefault="00D7658F">
      <w:pPr>
        <w:pStyle w:val="Index1"/>
        <w:tabs>
          <w:tab w:val="right" w:pos="4735"/>
        </w:tabs>
        <w:rPr>
          <w:ins w:id="2106" w:author="Joyce L Tokar" w:date="2018-03-12T12:11:00Z"/>
          <w:noProof/>
        </w:rPr>
      </w:pPr>
      <w:ins w:id="2107" w:author="Joyce L Tokar" w:date="2018-03-12T12:11:00Z">
        <w:r>
          <w:rPr>
            <w:noProof/>
          </w:rPr>
          <w:t>Aspect specification, 14</w:t>
        </w:r>
      </w:ins>
    </w:p>
    <w:p w14:paraId="59618F78" w14:textId="77777777" w:rsidR="00D7658F" w:rsidRDefault="00D7658F">
      <w:pPr>
        <w:pStyle w:val="Index1"/>
        <w:tabs>
          <w:tab w:val="right" w:pos="4735"/>
        </w:tabs>
        <w:rPr>
          <w:ins w:id="2108" w:author="Joyce L Tokar" w:date="2018-03-12T12:11:00Z"/>
          <w:noProof/>
        </w:rPr>
      </w:pPr>
      <w:ins w:id="2109" w:author="Joyce L Tokar" w:date="2018-03-12T12:11:00Z">
        <w:r>
          <w:rPr>
            <w:noProof/>
          </w:rPr>
          <w:t>Atomic, 14, 16, 22, 46, 49</w:t>
        </w:r>
      </w:ins>
    </w:p>
    <w:p w14:paraId="0EC9CBCF" w14:textId="77777777" w:rsidR="00D7658F" w:rsidRDefault="00D7658F">
      <w:pPr>
        <w:pStyle w:val="Index1"/>
        <w:tabs>
          <w:tab w:val="right" w:pos="4735"/>
        </w:tabs>
        <w:rPr>
          <w:ins w:id="2110" w:author="Joyce L Tokar" w:date="2018-03-12T12:11:00Z"/>
          <w:noProof/>
        </w:rPr>
      </w:pPr>
      <w:ins w:id="2111" w:author="Joyce L Tokar" w:date="2018-03-12T12:11:00Z">
        <w:r>
          <w:rPr>
            <w:noProof/>
          </w:rPr>
          <w:t>Attribute, 14</w:t>
        </w:r>
      </w:ins>
    </w:p>
    <w:p w14:paraId="6E9C762D" w14:textId="77777777" w:rsidR="00D7658F" w:rsidRDefault="00D7658F">
      <w:pPr>
        <w:pStyle w:val="Index2"/>
        <w:tabs>
          <w:tab w:val="right" w:pos="4735"/>
        </w:tabs>
        <w:rPr>
          <w:ins w:id="2112" w:author="Joyce L Tokar" w:date="2018-03-12T12:11:00Z"/>
          <w:noProof/>
        </w:rPr>
      </w:pPr>
      <w:ins w:id="2113" w:author="Joyce L Tokar" w:date="2018-03-12T12:11:00Z">
        <w:r>
          <w:rPr>
            <w:noProof/>
          </w:rPr>
          <w:t>‘Access, 26, 35</w:t>
        </w:r>
      </w:ins>
    </w:p>
    <w:p w14:paraId="036E7C1C" w14:textId="77777777" w:rsidR="00D7658F" w:rsidRDefault="00D7658F">
      <w:pPr>
        <w:pStyle w:val="Index2"/>
        <w:tabs>
          <w:tab w:val="right" w:pos="4735"/>
        </w:tabs>
        <w:rPr>
          <w:ins w:id="2114" w:author="Joyce L Tokar" w:date="2018-03-12T12:11:00Z"/>
          <w:noProof/>
        </w:rPr>
      </w:pPr>
      <w:ins w:id="2115" w:author="Joyce L Tokar" w:date="2018-03-12T12:11:00Z">
        <w:r w:rsidRPr="005A3438">
          <w:rPr>
            <w:noProof/>
            <w:kern w:val="32"/>
          </w:rPr>
          <w:t>‘Callable</w:t>
        </w:r>
        <w:r>
          <w:rPr>
            <w:noProof/>
          </w:rPr>
          <w:t>, 48, 49</w:t>
        </w:r>
      </w:ins>
    </w:p>
    <w:p w14:paraId="409BF70B" w14:textId="77777777" w:rsidR="00D7658F" w:rsidRDefault="00D7658F">
      <w:pPr>
        <w:pStyle w:val="Index2"/>
        <w:tabs>
          <w:tab w:val="right" w:pos="4735"/>
        </w:tabs>
        <w:rPr>
          <w:ins w:id="2116" w:author="Joyce L Tokar" w:date="2018-03-12T12:11:00Z"/>
          <w:noProof/>
        </w:rPr>
      </w:pPr>
      <w:ins w:id="2117" w:author="Joyce L Tokar" w:date="2018-03-12T12:11:00Z">
        <w:r w:rsidRPr="005A3438">
          <w:rPr>
            <w:rFonts w:ascii="Times New Roman" w:hAnsi="Times New Roman" w:cs="Times New Roman"/>
            <w:noProof/>
            <w:kern w:val="32"/>
          </w:rPr>
          <w:t>‘Terminated</w:t>
        </w:r>
        <w:r>
          <w:rPr>
            <w:noProof/>
          </w:rPr>
          <w:t>, 48, 49</w:t>
        </w:r>
      </w:ins>
    </w:p>
    <w:p w14:paraId="3A6135AA" w14:textId="77777777" w:rsidR="00D7658F" w:rsidRDefault="00D7658F">
      <w:pPr>
        <w:pStyle w:val="Index2"/>
        <w:tabs>
          <w:tab w:val="right" w:pos="4735"/>
        </w:tabs>
        <w:rPr>
          <w:ins w:id="2118" w:author="Joyce L Tokar" w:date="2018-03-12T12:11:00Z"/>
          <w:noProof/>
        </w:rPr>
      </w:pPr>
      <w:ins w:id="2119" w:author="Joyce L Tokar" w:date="2018-03-12T12:11:00Z">
        <w:r>
          <w:rPr>
            <w:noProof/>
          </w:rPr>
          <w:t>‘Valid, 21, 30</w:t>
        </w:r>
      </w:ins>
    </w:p>
    <w:p w14:paraId="3E549E57" w14:textId="77777777" w:rsidR="00D7658F" w:rsidRDefault="00D7658F">
      <w:pPr>
        <w:pStyle w:val="Index2"/>
        <w:tabs>
          <w:tab w:val="right" w:pos="4735"/>
        </w:tabs>
        <w:rPr>
          <w:ins w:id="2120" w:author="Joyce L Tokar" w:date="2018-03-12T12:11:00Z"/>
          <w:noProof/>
        </w:rPr>
      </w:pPr>
      <w:ins w:id="2121" w:author="Joyce L Tokar" w:date="2018-03-12T12:11:00Z">
        <w:r>
          <w:rPr>
            <w:noProof/>
          </w:rPr>
          <w:t>’Valid, 30</w:t>
        </w:r>
      </w:ins>
    </w:p>
    <w:p w14:paraId="4F4B3271" w14:textId="77777777" w:rsidR="00D7658F" w:rsidRDefault="00D7658F">
      <w:pPr>
        <w:pStyle w:val="Index2"/>
        <w:tabs>
          <w:tab w:val="right" w:pos="4735"/>
        </w:tabs>
        <w:rPr>
          <w:ins w:id="2122" w:author="Joyce L Tokar" w:date="2018-03-12T12:11:00Z"/>
          <w:noProof/>
        </w:rPr>
      </w:pPr>
      <w:ins w:id="2123" w:author="Joyce L Tokar" w:date="2018-03-12T12:11:00Z">
        <w:r>
          <w:rPr>
            <w:noProof/>
          </w:rPr>
          <w:t>'Access, 35</w:t>
        </w:r>
      </w:ins>
    </w:p>
    <w:p w14:paraId="12DAF3CB" w14:textId="77777777" w:rsidR="00D7658F" w:rsidRDefault="00D7658F">
      <w:pPr>
        <w:pStyle w:val="Index2"/>
        <w:tabs>
          <w:tab w:val="right" w:pos="4735"/>
        </w:tabs>
        <w:rPr>
          <w:ins w:id="2124" w:author="Joyce L Tokar" w:date="2018-03-12T12:11:00Z"/>
          <w:noProof/>
        </w:rPr>
      </w:pPr>
      <w:ins w:id="2125" w:author="Joyce L Tokar" w:date="2018-03-12T12:11:00Z">
        <w:r>
          <w:rPr>
            <w:noProof/>
          </w:rPr>
          <w:t>'Address, 35, 51</w:t>
        </w:r>
      </w:ins>
    </w:p>
    <w:p w14:paraId="74C764F2" w14:textId="77777777" w:rsidR="00D7658F" w:rsidRDefault="00D7658F">
      <w:pPr>
        <w:pStyle w:val="Index2"/>
        <w:tabs>
          <w:tab w:val="right" w:pos="4735"/>
        </w:tabs>
        <w:rPr>
          <w:ins w:id="2126" w:author="Joyce L Tokar" w:date="2018-03-12T12:11:00Z"/>
          <w:noProof/>
        </w:rPr>
      </w:pPr>
      <w:ins w:id="2127" w:author="Joyce L Tokar" w:date="2018-03-12T12:11:00Z">
        <w:r>
          <w:rPr>
            <w:noProof/>
          </w:rPr>
          <w:t>'Alignment, 17</w:t>
        </w:r>
      </w:ins>
    </w:p>
    <w:p w14:paraId="20788C94" w14:textId="77777777" w:rsidR="00D7658F" w:rsidRDefault="00D7658F">
      <w:pPr>
        <w:pStyle w:val="Index2"/>
        <w:tabs>
          <w:tab w:val="right" w:pos="4735"/>
        </w:tabs>
        <w:rPr>
          <w:ins w:id="2128" w:author="Joyce L Tokar" w:date="2018-03-12T12:11:00Z"/>
          <w:noProof/>
        </w:rPr>
      </w:pPr>
      <w:ins w:id="2129" w:author="Joyce L Tokar" w:date="2018-03-12T12:11:00Z">
        <w:r>
          <w:rPr>
            <w:noProof/>
          </w:rPr>
          <w:t>'Component_Size, 17</w:t>
        </w:r>
      </w:ins>
    </w:p>
    <w:p w14:paraId="4BB5DC90" w14:textId="77777777" w:rsidR="00D7658F" w:rsidRDefault="00D7658F">
      <w:pPr>
        <w:pStyle w:val="Index2"/>
        <w:tabs>
          <w:tab w:val="right" w:pos="4735"/>
        </w:tabs>
        <w:rPr>
          <w:ins w:id="2130" w:author="Joyce L Tokar" w:date="2018-03-12T12:11:00Z"/>
          <w:noProof/>
        </w:rPr>
      </w:pPr>
      <w:ins w:id="2131" w:author="Joyce L Tokar" w:date="2018-03-12T12:11:00Z">
        <w:r>
          <w:rPr>
            <w:noProof/>
          </w:rPr>
          <w:t>'Exponent, 23</w:t>
        </w:r>
      </w:ins>
    </w:p>
    <w:p w14:paraId="1ADB4F24" w14:textId="77777777" w:rsidR="00D7658F" w:rsidRDefault="00D7658F">
      <w:pPr>
        <w:pStyle w:val="Index2"/>
        <w:tabs>
          <w:tab w:val="right" w:pos="4735"/>
        </w:tabs>
        <w:rPr>
          <w:ins w:id="2132" w:author="Joyce L Tokar" w:date="2018-03-12T12:11:00Z"/>
          <w:noProof/>
        </w:rPr>
      </w:pPr>
      <w:ins w:id="2133" w:author="Joyce L Tokar" w:date="2018-03-12T12:11:00Z">
        <w:r>
          <w:rPr>
            <w:noProof/>
          </w:rPr>
          <w:t>'First, 34, 47</w:t>
        </w:r>
      </w:ins>
    </w:p>
    <w:p w14:paraId="6A77CED9" w14:textId="77777777" w:rsidR="00D7658F" w:rsidRDefault="00D7658F">
      <w:pPr>
        <w:pStyle w:val="Index2"/>
        <w:tabs>
          <w:tab w:val="right" w:pos="4735"/>
        </w:tabs>
        <w:rPr>
          <w:ins w:id="2134" w:author="Joyce L Tokar" w:date="2018-03-12T12:11:00Z"/>
          <w:noProof/>
        </w:rPr>
      </w:pPr>
      <w:ins w:id="2135" w:author="Joyce L Tokar" w:date="2018-03-12T12:11:00Z">
        <w:r>
          <w:rPr>
            <w:noProof/>
          </w:rPr>
          <w:t>'Image, 33</w:t>
        </w:r>
      </w:ins>
    </w:p>
    <w:p w14:paraId="11475292" w14:textId="77777777" w:rsidR="00D7658F" w:rsidRDefault="00D7658F">
      <w:pPr>
        <w:pStyle w:val="Index2"/>
        <w:tabs>
          <w:tab w:val="right" w:pos="4735"/>
        </w:tabs>
        <w:rPr>
          <w:ins w:id="2136" w:author="Joyce L Tokar" w:date="2018-03-12T12:11:00Z"/>
          <w:noProof/>
        </w:rPr>
      </w:pPr>
      <w:ins w:id="2137" w:author="Joyce L Tokar" w:date="2018-03-12T12:11:00Z">
        <w:r>
          <w:rPr>
            <w:noProof/>
          </w:rPr>
          <w:t>'Last, 34, 47</w:t>
        </w:r>
      </w:ins>
    </w:p>
    <w:p w14:paraId="7837688D" w14:textId="77777777" w:rsidR="00D7658F" w:rsidRDefault="00D7658F">
      <w:pPr>
        <w:pStyle w:val="Index2"/>
        <w:tabs>
          <w:tab w:val="right" w:pos="4735"/>
        </w:tabs>
        <w:rPr>
          <w:ins w:id="2138" w:author="Joyce L Tokar" w:date="2018-03-12T12:11:00Z"/>
          <w:noProof/>
        </w:rPr>
      </w:pPr>
      <w:ins w:id="2139" w:author="Joyce L Tokar" w:date="2018-03-12T12:11:00Z">
        <w:r>
          <w:rPr>
            <w:noProof/>
          </w:rPr>
          <w:t>'Length, 34</w:t>
        </w:r>
      </w:ins>
    </w:p>
    <w:p w14:paraId="00B2EE4D" w14:textId="77777777" w:rsidR="00D7658F" w:rsidRDefault="00D7658F">
      <w:pPr>
        <w:pStyle w:val="Index2"/>
        <w:tabs>
          <w:tab w:val="right" w:pos="4735"/>
        </w:tabs>
        <w:rPr>
          <w:ins w:id="2140" w:author="Joyce L Tokar" w:date="2018-03-12T12:11:00Z"/>
          <w:noProof/>
        </w:rPr>
      </w:pPr>
      <w:ins w:id="2141" w:author="Joyce L Tokar" w:date="2018-03-12T12:11:00Z">
        <w:r>
          <w:rPr>
            <w:noProof/>
          </w:rPr>
          <w:t>'Range, 34</w:t>
        </w:r>
      </w:ins>
    </w:p>
    <w:p w14:paraId="6B6CA3DC" w14:textId="77777777" w:rsidR="00D7658F" w:rsidRDefault="00D7658F">
      <w:pPr>
        <w:pStyle w:val="Index2"/>
        <w:tabs>
          <w:tab w:val="right" w:pos="4735"/>
        </w:tabs>
        <w:rPr>
          <w:ins w:id="2142" w:author="Joyce L Tokar" w:date="2018-03-12T12:11:00Z"/>
          <w:noProof/>
        </w:rPr>
      </w:pPr>
      <w:ins w:id="2143" w:author="Joyce L Tokar" w:date="2018-03-12T12:11:00Z">
        <w:r>
          <w:rPr>
            <w:noProof/>
          </w:rPr>
          <w:t>'Size, 17</w:t>
        </w:r>
      </w:ins>
    </w:p>
    <w:p w14:paraId="41D72F5A" w14:textId="77777777" w:rsidR="00D7658F" w:rsidRDefault="00D7658F">
      <w:pPr>
        <w:pStyle w:val="Index2"/>
        <w:tabs>
          <w:tab w:val="right" w:pos="4735"/>
        </w:tabs>
        <w:rPr>
          <w:ins w:id="2144" w:author="Joyce L Tokar" w:date="2018-03-12T12:11:00Z"/>
          <w:noProof/>
        </w:rPr>
      </w:pPr>
      <w:ins w:id="2145" w:author="Joyce L Tokar" w:date="2018-03-12T12:11:00Z">
        <w:r>
          <w:rPr>
            <w:noProof/>
          </w:rPr>
          <w:t>'Unchecked_Access, 19, 35, 44</w:t>
        </w:r>
      </w:ins>
    </w:p>
    <w:p w14:paraId="77405B72" w14:textId="77777777" w:rsidR="00D7658F" w:rsidRDefault="00D7658F">
      <w:pPr>
        <w:pStyle w:val="Index2"/>
        <w:tabs>
          <w:tab w:val="right" w:pos="4735"/>
        </w:tabs>
        <w:rPr>
          <w:ins w:id="2146" w:author="Joyce L Tokar" w:date="2018-03-12T12:11:00Z"/>
          <w:noProof/>
        </w:rPr>
      </w:pPr>
      <w:ins w:id="2147" w:author="Joyce L Tokar" w:date="2018-03-12T12:11:00Z">
        <w:r>
          <w:rPr>
            <w:noProof/>
          </w:rPr>
          <w:t>'Valid, 43</w:t>
        </w:r>
      </w:ins>
    </w:p>
    <w:p w14:paraId="7B0116C0" w14:textId="77777777" w:rsidR="00D7658F" w:rsidRDefault="00D7658F">
      <w:pPr>
        <w:pStyle w:val="IndexHeading"/>
        <w:keepNext/>
        <w:tabs>
          <w:tab w:val="right" w:pos="4735"/>
        </w:tabs>
        <w:rPr>
          <w:ins w:id="2148" w:author="Joyce L Tokar" w:date="2018-03-12T12:11:00Z"/>
          <w:rFonts w:cstheme="minorBidi"/>
          <w:b/>
          <w:bCs/>
          <w:noProof/>
        </w:rPr>
      </w:pPr>
      <w:ins w:id="2149" w:author="Joyce L Tokar" w:date="2018-03-12T12:11:00Z">
        <w:r>
          <w:rPr>
            <w:noProof/>
          </w:rPr>
          <w:t xml:space="preserve"> </w:t>
        </w:r>
      </w:ins>
    </w:p>
    <w:p w14:paraId="73D2CB25" w14:textId="77777777" w:rsidR="00D7658F" w:rsidRDefault="00D7658F">
      <w:pPr>
        <w:pStyle w:val="Index1"/>
        <w:tabs>
          <w:tab w:val="right" w:pos="4735"/>
        </w:tabs>
        <w:rPr>
          <w:ins w:id="2150" w:author="Joyce L Tokar" w:date="2018-03-12T12:11:00Z"/>
          <w:noProof/>
        </w:rPr>
      </w:pPr>
      <w:ins w:id="2151" w:author="Joyce L Tokar" w:date="2018-03-12T12:11:00Z">
        <w:r>
          <w:rPr>
            <w:noProof/>
          </w:rPr>
          <w:t>Bit ordering, 14</w:t>
        </w:r>
      </w:ins>
    </w:p>
    <w:p w14:paraId="78C82CF8" w14:textId="77777777" w:rsidR="00D7658F" w:rsidRDefault="00D7658F">
      <w:pPr>
        <w:pStyle w:val="Index1"/>
        <w:tabs>
          <w:tab w:val="right" w:pos="4735"/>
        </w:tabs>
        <w:rPr>
          <w:ins w:id="2152" w:author="Joyce L Tokar" w:date="2018-03-12T12:11:00Z"/>
          <w:noProof/>
        </w:rPr>
      </w:pPr>
      <w:ins w:id="2153" w:author="Joyce L Tokar" w:date="2018-03-12T12:11:00Z">
        <w:r>
          <w:rPr>
            <w:noProof/>
          </w:rPr>
          <w:t>BJL – Namespace Issues, 29</w:t>
        </w:r>
      </w:ins>
    </w:p>
    <w:p w14:paraId="327220E7" w14:textId="77777777" w:rsidR="00D7658F" w:rsidRDefault="00D7658F">
      <w:pPr>
        <w:pStyle w:val="Index1"/>
        <w:tabs>
          <w:tab w:val="right" w:pos="4735"/>
        </w:tabs>
        <w:rPr>
          <w:ins w:id="2154" w:author="Joyce L Tokar" w:date="2018-03-12T12:11:00Z"/>
          <w:noProof/>
        </w:rPr>
      </w:pPr>
      <w:ins w:id="2155" w:author="Joyce L Tokar" w:date="2018-03-12T12:11:00Z">
        <w:r w:rsidRPr="005A3438">
          <w:rPr>
            <w:noProof/>
            <w:kern w:val="32"/>
          </w:rPr>
          <w:t>Bounded Error</w:t>
        </w:r>
        <w:r>
          <w:rPr>
            <w:noProof/>
          </w:rPr>
          <w:t>, 14</w:t>
        </w:r>
      </w:ins>
    </w:p>
    <w:p w14:paraId="5F650CAA" w14:textId="77777777" w:rsidR="00D7658F" w:rsidRDefault="00D7658F">
      <w:pPr>
        <w:pStyle w:val="Index1"/>
        <w:tabs>
          <w:tab w:val="right" w:pos="4735"/>
        </w:tabs>
        <w:rPr>
          <w:ins w:id="2156" w:author="Joyce L Tokar" w:date="2018-03-12T12:11:00Z"/>
          <w:noProof/>
        </w:rPr>
      </w:pPr>
      <w:ins w:id="2157" w:author="Joyce L Tokar" w:date="2018-03-12T12:11:00Z">
        <w:r>
          <w:rPr>
            <w:noProof/>
          </w:rPr>
          <w:t>BQF – Unspecified Behaviour, 45</w:t>
        </w:r>
      </w:ins>
    </w:p>
    <w:p w14:paraId="42A3D24A" w14:textId="77777777" w:rsidR="00D7658F" w:rsidRDefault="00D7658F">
      <w:pPr>
        <w:pStyle w:val="Index1"/>
        <w:tabs>
          <w:tab w:val="right" w:pos="4735"/>
        </w:tabs>
        <w:rPr>
          <w:ins w:id="2158" w:author="Joyce L Tokar" w:date="2018-03-12T12:11:00Z"/>
          <w:noProof/>
        </w:rPr>
      </w:pPr>
      <w:ins w:id="2159" w:author="Joyce L Tokar" w:date="2018-03-12T12:11:00Z">
        <w:r>
          <w:rPr>
            <w:noProof/>
          </w:rPr>
          <w:t>BRS – Obscure Language Features, 45</w:t>
        </w:r>
      </w:ins>
    </w:p>
    <w:p w14:paraId="21C73661" w14:textId="77777777" w:rsidR="00D7658F" w:rsidRDefault="00D7658F">
      <w:pPr>
        <w:pStyle w:val="IndexHeading"/>
        <w:keepNext/>
        <w:tabs>
          <w:tab w:val="right" w:pos="4735"/>
        </w:tabs>
        <w:rPr>
          <w:ins w:id="2160" w:author="Joyce L Tokar" w:date="2018-03-12T12:11:00Z"/>
          <w:rFonts w:cstheme="minorBidi"/>
          <w:b/>
          <w:bCs/>
          <w:noProof/>
        </w:rPr>
      </w:pPr>
      <w:ins w:id="2161" w:author="Joyce L Tokar" w:date="2018-03-12T12:11:00Z">
        <w:r>
          <w:rPr>
            <w:noProof/>
          </w:rPr>
          <w:t xml:space="preserve"> </w:t>
        </w:r>
      </w:ins>
    </w:p>
    <w:p w14:paraId="727DE461" w14:textId="77777777" w:rsidR="00D7658F" w:rsidRDefault="00D7658F">
      <w:pPr>
        <w:pStyle w:val="Index1"/>
        <w:tabs>
          <w:tab w:val="right" w:pos="4735"/>
        </w:tabs>
        <w:rPr>
          <w:ins w:id="2162" w:author="Joyce L Tokar" w:date="2018-03-12T12:11:00Z"/>
          <w:noProof/>
        </w:rPr>
      </w:pPr>
      <w:ins w:id="2163" w:author="Joyce L Tokar" w:date="2018-03-12T12:11:00Z">
        <w:r>
          <w:rPr>
            <w:noProof/>
          </w:rPr>
          <w:t>Case choices, 14</w:t>
        </w:r>
      </w:ins>
    </w:p>
    <w:p w14:paraId="62AF3F78" w14:textId="77777777" w:rsidR="00D7658F" w:rsidRDefault="00D7658F">
      <w:pPr>
        <w:pStyle w:val="Index1"/>
        <w:tabs>
          <w:tab w:val="right" w:pos="4735"/>
        </w:tabs>
        <w:rPr>
          <w:ins w:id="2164" w:author="Joyce L Tokar" w:date="2018-03-12T12:11:00Z"/>
          <w:noProof/>
        </w:rPr>
      </w:pPr>
      <w:ins w:id="2165" w:author="Joyce L Tokar" w:date="2018-03-12T12:11:00Z">
        <w:r>
          <w:rPr>
            <w:noProof/>
          </w:rPr>
          <w:t>Case expression, 14</w:t>
        </w:r>
      </w:ins>
    </w:p>
    <w:p w14:paraId="7822BD86" w14:textId="77777777" w:rsidR="00D7658F" w:rsidRDefault="00D7658F">
      <w:pPr>
        <w:pStyle w:val="Index1"/>
        <w:tabs>
          <w:tab w:val="right" w:pos="4735"/>
        </w:tabs>
        <w:rPr>
          <w:ins w:id="2166" w:author="Joyce L Tokar" w:date="2018-03-12T12:11:00Z"/>
          <w:noProof/>
        </w:rPr>
      </w:pPr>
      <w:ins w:id="2167" w:author="Joyce L Tokar" w:date="2018-03-12T12:11:00Z">
        <w:r>
          <w:rPr>
            <w:noProof/>
          </w:rPr>
          <w:t>Case statement, 14, 23, 33</w:t>
        </w:r>
      </w:ins>
    </w:p>
    <w:p w14:paraId="67CDC333" w14:textId="77777777" w:rsidR="00D7658F" w:rsidRDefault="00D7658F">
      <w:pPr>
        <w:pStyle w:val="Index1"/>
        <w:tabs>
          <w:tab w:val="right" w:pos="4735"/>
        </w:tabs>
        <w:rPr>
          <w:ins w:id="2168" w:author="Joyce L Tokar" w:date="2018-03-12T12:11:00Z"/>
          <w:noProof/>
        </w:rPr>
      </w:pPr>
      <w:ins w:id="2169" w:author="Joyce L Tokar" w:date="2018-03-12T12:11:00Z">
        <w:r w:rsidRPr="005A3438">
          <w:rPr>
            <w:noProof/>
            <w:lang w:val="en-GB"/>
          </w:rPr>
          <w:t>CCB</w:t>
        </w:r>
        <w:r>
          <w:rPr>
            <w:noProof/>
          </w:rPr>
          <w:t xml:space="preserve"> – </w:t>
        </w:r>
        <w:r w:rsidRPr="005A3438">
          <w:rPr>
            <w:noProof/>
            <w:lang w:val="en-GB"/>
          </w:rPr>
          <w:t>Enumerator Issues</w:t>
        </w:r>
        <w:r>
          <w:rPr>
            <w:noProof/>
          </w:rPr>
          <w:t>, 23</w:t>
        </w:r>
      </w:ins>
    </w:p>
    <w:p w14:paraId="5BC66FBD" w14:textId="77777777" w:rsidR="00D7658F" w:rsidRDefault="00D7658F">
      <w:pPr>
        <w:pStyle w:val="Index1"/>
        <w:tabs>
          <w:tab w:val="right" w:pos="4735"/>
        </w:tabs>
        <w:rPr>
          <w:ins w:id="2170" w:author="Joyce L Tokar" w:date="2018-03-12T12:11:00Z"/>
          <w:noProof/>
        </w:rPr>
      </w:pPr>
      <w:ins w:id="2171" w:author="Joyce L Tokar" w:date="2018-03-12T12:11:00Z">
        <w:r>
          <w:rPr>
            <w:noProof/>
          </w:rPr>
          <w:t>CGA – Concurrency – Activation, 48</w:t>
        </w:r>
      </w:ins>
    </w:p>
    <w:p w14:paraId="66B99B4C" w14:textId="77777777" w:rsidR="00D7658F" w:rsidRDefault="00D7658F">
      <w:pPr>
        <w:pStyle w:val="Index1"/>
        <w:tabs>
          <w:tab w:val="right" w:pos="4735"/>
        </w:tabs>
        <w:rPr>
          <w:ins w:id="2172" w:author="Joyce L Tokar" w:date="2018-03-12T12:11:00Z"/>
          <w:noProof/>
        </w:rPr>
      </w:pPr>
      <w:ins w:id="2173" w:author="Joyce L Tokar" w:date="2018-03-12T12:11:00Z">
        <w:r w:rsidRPr="005A3438">
          <w:rPr>
            <w:noProof/>
            <w:lang w:val="en-CA"/>
          </w:rPr>
          <w:t xml:space="preserve">CGM </w:t>
        </w:r>
        <w:r>
          <w:rPr>
            <w:noProof/>
          </w:rPr>
          <w:t>–</w:t>
        </w:r>
        <w:r w:rsidRPr="005A3438">
          <w:rPr>
            <w:noProof/>
            <w:lang w:val="en-CA"/>
          </w:rPr>
          <w:t xml:space="preserve"> Protocol Lock Errors</w:t>
        </w:r>
        <w:r>
          <w:rPr>
            <w:noProof/>
          </w:rPr>
          <w:t>, 49</w:t>
        </w:r>
      </w:ins>
    </w:p>
    <w:p w14:paraId="79879330" w14:textId="77777777" w:rsidR="00D7658F" w:rsidRDefault="00D7658F">
      <w:pPr>
        <w:pStyle w:val="Index1"/>
        <w:tabs>
          <w:tab w:val="right" w:pos="4735"/>
        </w:tabs>
        <w:rPr>
          <w:ins w:id="2174" w:author="Joyce L Tokar" w:date="2018-03-12T12:11:00Z"/>
          <w:noProof/>
        </w:rPr>
      </w:pPr>
      <w:ins w:id="2175" w:author="Joyce L Tokar" w:date="2018-03-12T12:11:00Z">
        <w:r w:rsidRPr="005A3438">
          <w:rPr>
            <w:noProof/>
            <w:lang w:val="en-CA"/>
          </w:rPr>
          <w:t xml:space="preserve">CGS </w:t>
        </w:r>
        <w:r>
          <w:rPr>
            <w:noProof/>
          </w:rPr>
          <w:t>–</w:t>
        </w:r>
        <w:r w:rsidRPr="005A3438">
          <w:rPr>
            <w:noProof/>
            <w:lang w:val="en-CA"/>
          </w:rPr>
          <w:t xml:space="preserve"> Concurrency – Premature Termination</w:t>
        </w:r>
        <w:r>
          <w:rPr>
            <w:noProof/>
          </w:rPr>
          <w:t>, 49</w:t>
        </w:r>
      </w:ins>
    </w:p>
    <w:p w14:paraId="61269DCF" w14:textId="77777777" w:rsidR="00D7658F" w:rsidRDefault="00D7658F">
      <w:pPr>
        <w:pStyle w:val="Index1"/>
        <w:tabs>
          <w:tab w:val="right" w:pos="4735"/>
        </w:tabs>
        <w:rPr>
          <w:ins w:id="2176" w:author="Joyce L Tokar" w:date="2018-03-12T12:11:00Z"/>
          <w:noProof/>
        </w:rPr>
      </w:pPr>
      <w:ins w:id="2177" w:author="Joyce L Tokar" w:date="2018-03-12T12:11:00Z">
        <w:r w:rsidRPr="005A3438">
          <w:rPr>
            <w:noProof/>
            <w:lang w:val="en-CA"/>
          </w:rPr>
          <w:t xml:space="preserve">CGT </w:t>
        </w:r>
        <w:r>
          <w:rPr>
            <w:noProof/>
          </w:rPr>
          <w:t>–</w:t>
        </w:r>
        <w:r w:rsidRPr="005A3438">
          <w:rPr>
            <w:noProof/>
            <w:lang w:val="en-CA"/>
          </w:rPr>
          <w:t xml:space="preserve"> Concurrency – Directed termination</w:t>
        </w:r>
        <w:r>
          <w:rPr>
            <w:noProof/>
          </w:rPr>
          <w:t>, 48</w:t>
        </w:r>
      </w:ins>
    </w:p>
    <w:p w14:paraId="2180F454" w14:textId="77777777" w:rsidR="00D7658F" w:rsidRDefault="00D7658F">
      <w:pPr>
        <w:pStyle w:val="Index1"/>
        <w:tabs>
          <w:tab w:val="right" w:pos="4735"/>
        </w:tabs>
        <w:rPr>
          <w:ins w:id="2178" w:author="Joyce L Tokar" w:date="2018-03-12T12:11:00Z"/>
          <w:noProof/>
        </w:rPr>
      </w:pPr>
      <w:ins w:id="2179" w:author="Joyce L Tokar" w:date="2018-03-12T12:11:00Z">
        <w:r>
          <w:rPr>
            <w:noProof/>
          </w:rPr>
          <w:t>CGX – Concurrent Data Access, 49</w:t>
        </w:r>
      </w:ins>
    </w:p>
    <w:p w14:paraId="6B2A0418" w14:textId="77777777" w:rsidR="00D7658F" w:rsidRDefault="00D7658F">
      <w:pPr>
        <w:pStyle w:val="Index1"/>
        <w:tabs>
          <w:tab w:val="right" w:pos="4735"/>
        </w:tabs>
        <w:rPr>
          <w:ins w:id="2180" w:author="Joyce L Tokar" w:date="2018-03-12T12:11:00Z"/>
          <w:noProof/>
        </w:rPr>
      </w:pPr>
      <w:ins w:id="2181" w:author="Joyce L Tokar" w:date="2018-03-12T12:11:00Z">
        <w:r w:rsidRPr="005A3438">
          <w:rPr>
            <w:noProof/>
            <w:lang w:val="en-GB"/>
          </w:rPr>
          <w:t xml:space="preserve">CJM </w:t>
        </w:r>
        <w:r>
          <w:rPr>
            <w:noProof/>
          </w:rPr>
          <w:t>–</w:t>
        </w:r>
        <w:r w:rsidRPr="005A3438">
          <w:rPr>
            <w:noProof/>
            <w:lang w:val="en-GB"/>
          </w:rPr>
          <w:t xml:space="preserve"> String Termination</w:t>
        </w:r>
        <w:r>
          <w:rPr>
            <w:noProof/>
          </w:rPr>
          <w:t>, 25</w:t>
        </w:r>
      </w:ins>
    </w:p>
    <w:p w14:paraId="45EBF4CB" w14:textId="77777777" w:rsidR="00D7658F" w:rsidRDefault="00D7658F">
      <w:pPr>
        <w:pStyle w:val="Index1"/>
        <w:tabs>
          <w:tab w:val="right" w:pos="4735"/>
        </w:tabs>
        <w:rPr>
          <w:ins w:id="2182" w:author="Joyce L Tokar" w:date="2018-03-12T12:11:00Z"/>
          <w:noProof/>
        </w:rPr>
      </w:pPr>
      <w:ins w:id="2183" w:author="Joyce L Tokar" w:date="2018-03-12T12:11:00Z">
        <w:r>
          <w:rPr>
            <w:noProof/>
          </w:rPr>
          <w:t>CLL – Switch Statements and Static Analysis, 33</w:t>
        </w:r>
      </w:ins>
    </w:p>
    <w:p w14:paraId="081AF521" w14:textId="77777777" w:rsidR="00D7658F" w:rsidRDefault="00D7658F">
      <w:pPr>
        <w:pStyle w:val="Index1"/>
        <w:tabs>
          <w:tab w:val="right" w:pos="4735"/>
        </w:tabs>
        <w:rPr>
          <w:ins w:id="2184" w:author="Joyce L Tokar" w:date="2018-03-12T12:11:00Z"/>
          <w:noProof/>
        </w:rPr>
      </w:pPr>
      <w:ins w:id="2185" w:author="Joyce L Tokar" w:date="2018-03-12T12:11:00Z">
        <w:r>
          <w:rPr>
            <w:noProof/>
          </w:rPr>
          <w:lastRenderedPageBreak/>
          <w:t>Compilation unit, 14</w:t>
        </w:r>
      </w:ins>
    </w:p>
    <w:p w14:paraId="0D3A9D40" w14:textId="77777777" w:rsidR="00D7658F" w:rsidRDefault="00D7658F">
      <w:pPr>
        <w:pStyle w:val="Index1"/>
        <w:tabs>
          <w:tab w:val="right" w:pos="4735"/>
        </w:tabs>
        <w:rPr>
          <w:ins w:id="2186" w:author="Joyce L Tokar" w:date="2018-03-12T12:11:00Z"/>
          <w:noProof/>
        </w:rPr>
      </w:pPr>
      <w:ins w:id="2187" w:author="Joyce L Tokar" w:date="2018-03-12T12:11:00Z">
        <w:r>
          <w:rPr>
            <w:noProof/>
          </w:rPr>
          <w:t>Configuration pragma, 14, 18</w:t>
        </w:r>
      </w:ins>
    </w:p>
    <w:p w14:paraId="1CAF64D0" w14:textId="77777777" w:rsidR="00D7658F" w:rsidRDefault="00D7658F">
      <w:pPr>
        <w:pStyle w:val="Index1"/>
        <w:tabs>
          <w:tab w:val="right" w:pos="4735"/>
        </w:tabs>
        <w:rPr>
          <w:ins w:id="2188" w:author="Joyce L Tokar" w:date="2018-03-12T12:11:00Z"/>
          <w:noProof/>
        </w:rPr>
      </w:pPr>
      <w:ins w:id="2189" w:author="Joyce L Tokar" w:date="2018-03-12T12:11:00Z">
        <w:r w:rsidRPr="005A3438">
          <w:rPr>
            <w:rFonts w:cs="Arial"/>
            <w:noProof/>
            <w:kern w:val="32"/>
          </w:rPr>
          <w:t>Controlled type</w:t>
        </w:r>
        <w:r>
          <w:rPr>
            <w:noProof/>
          </w:rPr>
          <w:t>, 14</w:t>
        </w:r>
      </w:ins>
    </w:p>
    <w:p w14:paraId="0FBB3AC2" w14:textId="77777777" w:rsidR="00D7658F" w:rsidRDefault="00D7658F">
      <w:pPr>
        <w:pStyle w:val="Index1"/>
        <w:tabs>
          <w:tab w:val="right" w:pos="4735"/>
        </w:tabs>
        <w:rPr>
          <w:ins w:id="2190" w:author="Joyce L Tokar" w:date="2018-03-12T12:11:00Z"/>
          <w:noProof/>
        </w:rPr>
      </w:pPr>
      <w:ins w:id="2191" w:author="Joyce L Tokar" w:date="2018-03-12T12:11:00Z">
        <w:r>
          <w:rPr>
            <w:noProof/>
          </w:rPr>
          <w:t>CSJ – Passing Parameters and Return Values, 35</w:t>
        </w:r>
      </w:ins>
    </w:p>
    <w:p w14:paraId="1CC9EAFD" w14:textId="77777777" w:rsidR="00D7658F" w:rsidRDefault="00D7658F">
      <w:pPr>
        <w:pStyle w:val="IndexHeading"/>
        <w:keepNext/>
        <w:tabs>
          <w:tab w:val="right" w:pos="4735"/>
        </w:tabs>
        <w:rPr>
          <w:ins w:id="2192" w:author="Joyce L Tokar" w:date="2018-03-12T12:11:00Z"/>
          <w:rFonts w:cstheme="minorBidi"/>
          <w:b/>
          <w:bCs/>
          <w:noProof/>
        </w:rPr>
      </w:pPr>
      <w:ins w:id="2193" w:author="Joyce L Tokar" w:date="2018-03-12T12:11:00Z">
        <w:r>
          <w:rPr>
            <w:noProof/>
          </w:rPr>
          <w:t xml:space="preserve"> </w:t>
        </w:r>
      </w:ins>
    </w:p>
    <w:p w14:paraId="09489C78" w14:textId="77777777" w:rsidR="00D7658F" w:rsidRDefault="00D7658F">
      <w:pPr>
        <w:pStyle w:val="Index1"/>
        <w:tabs>
          <w:tab w:val="right" w:pos="4735"/>
        </w:tabs>
        <w:rPr>
          <w:ins w:id="2194" w:author="Joyce L Tokar" w:date="2018-03-12T12:11:00Z"/>
          <w:noProof/>
        </w:rPr>
      </w:pPr>
      <w:ins w:id="2195" w:author="Joyce L Tokar" w:date="2018-03-12T12:11:00Z">
        <w:r>
          <w:rPr>
            <w:noProof/>
          </w:rPr>
          <w:t>DCM – Dangling References to Stack Frames, 35</w:t>
        </w:r>
      </w:ins>
    </w:p>
    <w:p w14:paraId="41A74FAE" w14:textId="77777777" w:rsidR="00D7658F" w:rsidRDefault="00D7658F">
      <w:pPr>
        <w:pStyle w:val="Index1"/>
        <w:tabs>
          <w:tab w:val="right" w:pos="4735"/>
        </w:tabs>
        <w:rPr>
          <w:ins w:id="2196" w:author="Joyce L Tokar" w:date="2018-03-12T12:11:00Z"/>
          <w:noProof/>
        </w:rPr>
      </w:pPr>
      <w:ins w:id="2197" w:author="Joyce L Tokar" w:date="2018-03-12T12:11:00Z">
        <w:r>
          <w:rPr>
            <w:noProof/>
          </w:rPr>
          <w:t>Dead store, 14</w:t>
        </w:r>
      </w:ins>
    </w:p>
    <w:p w14:paraId="4AA8A6DE" w14:textId="77777777" w:rsidR="00D7658F" w:rsidRDefault="00D7658F">
      <w:pPr>
        <w:pStyle w:val="Index1"/>
        <w:tabs>
          <w:tab w:val="right" w:pos="4735"/>
        </w:tabs>
        <w:rPr>
          <w:ins w:id="2198" w:author="Joyce L Tokar" w:date="2018-03-12T12:11:00Z"/>
          <w:noProof/>
        </w:rPr>
      </w:pPr>
      <w:ins w:id="2199" w:author="Joyce L Tokar" w:date="2018-03-12T12:11:00Z">
        <w:r>
          <w:rPr>
            <w:noProof/>
          </w:rPr>
          <w:t>Default expression, 14</w:t>
        </w:r>
      </w:ins>
    </w:p>
    <w:p w14:paraId="431678A0" w14:textId="77777777" w:rsidR="00D7658F" w:rsidRDefault="00D7658F">
      <w:pPr>
        <w:pStyle w:val="Index1"/>
        <w:tabs>
          <w:tab w:val="right" w:pos="4735"/>
        </w:tabs>
        <w:rPr>
          <w:ins w:id="2200" w:author="Joyce L Tokar" w:date="2018-03-12T12:11:00Z"/>
          <w:noProof/>
        </w:rPr>
      </w:pPr>
      <w:ins w:id="2201" w:author="Joyce L Tokar" w:date="2018-03-12T12:11:00Z">
        <w:r>
          <w:rPr>
            <w:noProof/>
          </w:rPr>
          <w:t>Discrete type, 14</w:t>
        </w:r>
      </w:ins>
    </w:p>
    <w:p w14:paraId="501E7421" w14:textId="77777777" w:rsidR="00D7658F" w:rsidRDefault="00D7658F">
      <w:pPr>
        <w:pStyle w:val="Index1"/>
        <w:tabs>
          <w:tab w:val="right" w:pos="4735"/>
        </w:tabs>
        <w:rPr>
          <w:ins w:id="2202" w:author="Joyce L Tokar" w:date="2018-03-12T12:11:00Z"/>
          <w:noProof/>
        </w:rPr>
      </w:pPr>
      <w:ins w:id="2203" w:author="Joyce L Tokar" w:date="2018-03-12T12:11:00Z">
        <w:r>
          <w:rPr>
            <w:noProof/>
          </w:rPr>
          <w:t>Discriminant, 14, 47</w:t>
        </w:r>
      </w:ins>
    </w:p>
    <w:p w14:paraId="3B5A064E" w14:textId="77777777" w:rsidR="00D7658F" w:rsidRDefault="00D7658F">
      <w:pPr>
        <w:pStyle w:val="Index1"/>
        <w:tabs>
          <w:tab w:val="right" w:pos="4735"/>
        </w:tabs>
        <w:rPr>
          <w:ins w:id="2204" w:author="Joyce L Tokar" w:date="2018-03-12T12:11:00Z"/>
          <w:noProof/>
        </w:rPr>
      </w:pPr>
      <w:ins w:id="2205" w:author="Joyce L Tokar" w:date="2018-03-12T12:11:00Z">
        <w:r>
          <w:rPr>
            <w:noProof/>
          </w:rPr>
          <w:t>DJS – Inter-language Calling, 42</w:t>
        </w:r>
      </w:ins>
    </w:p>
    <w:p w14:paraId="07B0C2E5" w14:textId="77777777" w:rsidR="00D7658F" w:rsidRDefault="00D7658F">
      <w:pPr>
        <w:pStyle w:val="IndexHeading"/>
        <w:keepNext/>
        <w:tabs>
          <w:tab w:val="right" w:pos="4735"/>
        </w:tabs>
        <w:rPr>
          <w:ins w:id="2206" w:author="Joyce L Tokar" w:date="2018-03-12T12:11:00Z"/>
          <w:rFonts w:cstheme="minorBidi"/>
          <w:b/>
          <w:bCs/>
          <w:noProof/>
        </w:rPr>
      </w:pPr>
      <w:ins w:id="2207" w:author="Joyce L Tokar" w:date="2018-03-12T12:11:00Z">
        <w:r>
          <w:rPr>
            <w:noProof/>
          </w:rPr>
          <w:t xml:space="preserve"> </w:t>
        </w:r>
      </w:ins>
    </w:p>
    <w:p w14:paraId="23317587" w14:textId="77777777" w:rsidR="00D7658F" w:rsidRDefault="00D7658F">
      <w:pPr>
        <w:pStyle w:val="Index1"/>
        <w:tabs>
          <w:tab w:val="right" w:pos="4735"/>
        </w:tabs>
        <w:rPr>
          <w:ins w:id="2208" w:author="Joyce L Tokar" w:date="2018-03-12T12:11:00Z"/>
          <w:noProof/>
        </w:rPr>
      </w:pPr>
      <w:ins w:id="2209" w:author="Joyce L Tokar" w:date="2018-03-12T12:11:00Z">
        <w:r>
          <w:rPr>
            <w:noProof/>
          </w:rPr>
          <w:t>Endianness, 14</w:t>
        </w:r>
      </w:ins>
    </w:p>
    <w:p w14:paraId="3B768792" w14:textId="77777777" w:rsidR="00D7658F" w:rsidRDefault="00D7658F">
      <w:pPr>
        <w:pStyle w:val="Index1"/>
        <w:tabs>
          <w:tab w:val="right" w:pos="4735"/>
        </w:tabs>
        <w:rPr>
          <w:ins w:id="2210" w:author="Joyce L Tokar" w:date="2018-03-12T12:11:00Z"/>
          <w:noProof/>
        </w:rPr>
      </w:pPr>
      <w:ins w:id="2211" w:author="Joyce L Tokar" w:date="2018-03-12T12:11:00Z">
        <w:r>
          <w:rPr>
            <w:noProof/>
          </w:rPr>
          <w:t>Enumeration Representation Clause, 14</w:t>
        </w:r>
      </w:ins>
    </w:p>
    <w:p w14:paraId="4D3BC979" w14:textId="77777777" w:rsidR="00D7658F" w:rsidRDefault="00D7658F">
      <w:pPr>
        <w:pStyle w:val="Index1"/>
        <w:tabs>
          <w:tab w:val="right" w:pos="4735"/>
        </w:tabs>
        <w:rPr>
          <w:ins w:id="2212" w:author="Joyce L Tokar" w:date="2018-03-12T12:11:00Z"/>
          <w:noProof/>
        </w:rPr>
      </w:pPr>
      <w:ins w:id="2213" w:author="Joyce L Tokar" w:date="2018-03-12T12:11:00Z">
        <w:r w:rsidRPr="005A3438">
          <w:rPr>
            <w:rFonts w:cs="Arial"/>
            <w:noProof/>
          </w:rPr>
          <w:t>Enumeration type</w:t>
        </w:r>
        <w:r>
          <w:rPr>
            <w:noProof/>
          </w:rPr>
          <w:t>, 15, 16</w:t>
        </w:r>
      </w:ins>
    </w:p>
    <w:p w14:paraId="09AD1435" w14:textId="77777777" w:rsidR="00D7658F" w:rsidRDefault="00D7658F">
      <w:pPr>
        <w:pStyle w:val="Index1"/>
        <w:tabs>
          <w:tab w:val="right" w:pos="4735"/>
        </w:tabs>
        <w:rPr>
          <w:ins w:id="2214" w:author="Joyce L Tokar" w:date="2018-03-12T12:11:00Z"/>
          <w:noProof/>
        </w:rPr>
      </w:pPr>
      <w:ins w:id="2215" w:author="Joyce L Tokar" w:date="2018-03-12T12:11:00Z">
        <w:r>
          <w:rPr>
            <w:noProof/>
          </w:rPr>
          <w:t>EOJ – Demarcation of Control Flow, 33</w:t>
        </w:r>
      </w:ins>
    </w:p>
    <w:p w14:paraId="4FECE249" w14:textId="77777777" w:rsidR="00D7658F" w:rsidRDefault="00D7658F">
      <w:pPr>
        <w:pStyle w:val="Index1"/>
        <w:tabs>
          <w:tab w:val="right" w:pos="4735"/>
        </w:tabs>
        <w:rPr>
          <w:ins w:id="2216" w:author="Joyce L Tokar" w:date="2018-03-12T12:11:00Z"/>
          <w:noProof/>
        </w:rPr>
      </w:pPr>
      <w:ins w:id="2217" w:author="Joyce L Tokar" w:date="2018-03-12T12:11:00Z">
        <w:r w:rsidRPr="005A3438">
          <w:rPr>
            <w:noProof/>
            <w:kern w:val="32"/>
          </w:rPr>
          <w:t>Erroneous execution</w:t>
        </w:r>
        <w:r>
          <w:rPr>
            <w:noProof/>
          </w:rPr>
          <w:t>, 15</w:t>
        </w:r>
      </w:ins>
    </w:p>
    <w:p w14:paraId="4DB1EABA" w14:textId="77777777" w:rsidR="00D7658F" w:rsidRDefault="00D7658F">
      <w:pPr>
        <w:pStyle w:val="Index1"/>
        <w:tabs>
          <w:tab w:val="right" w:pos="4735"/>
        </w:tabs>
        <w:rPr>
          <w:ins w:id="2218" w:author="Joyce L Tokar" w:date="2018-03-12T12:11:00Z"/>
          <w:noProof/>
        </w:rPr>
      </w:pPr>
      <w:ins w:id="2219" w:author="Joyce L Tokar" w:date="2018-03-12T12:11:00Z">
        <w:r>
          <w:rPr>
            <w:noProof/>
          </w:rPr>
          <w:t>EWD – Structured Programming, 34</w:t>
        </w:r>
      </w:ins>
    </w:p>
    <w:p w14:paraId="3D86C41A" w14:textId="77777777" w:rsidR="00D7658F" w:rsidRDefault="00D7658F">
      <w:pPr>
        <w:pStyle w:val="Index1"/>
        <w:tabs>
          <w:tab w:val="right" w:pos="4735"/>
        </w:tabs>
        <w:rPr>
          <w:ins w:id="2220" w:author="Joyce L Tokar" w:date="2018-03-12T12:11:00Z"/>
          <w:noProof/>
        </w:rPr>
      </w:pPr>
      <w:ins w:id="2221" w:author="Joyce L Tokar" w:date="2018-03-12T12:11:00Z">
        <w:r>
          <w:rPr>
            <w:noProof/>
          </w:rPr>
          <w:t>EWF – Undefined Behaviour, 46</w:t>
        </w:r>
      </w:ins>
    </w:p>
    <w:p w14:paraId="761DEDD0" w14:textId="77777777" w:rsidR="00D7658F" w:rsidRDefault="00D7658F">
      <w:pPr>
        <w:pStyle w:val="Index1"/>
        <w:tabs>
          <w:tab w:val="right" w:pos="4735"/>
        </w:tabs>
        <w:rPr>
          <w:ins w:id="2222" w:author="Joyce L Tokar" w:date="2018-03-12T12:11:00Z"/>
          <w:noProof/>
        </w:rPr>
      </w:pPr>
      <w:ins w:id="2223" w:author="Joyce L Tokar" w:date="2018-03-12T12:11:00Z">
        <w:r>
          <w:rPr>
            <w:noProof/>
          </w:rPr>
          <w:t>Exception, 15, 16, 17, 18, 21, 24, 25, 29, 30, 34, 37, 42, 43, 44, 45, 47, 48, 49, 50</w:t>
        </w:r>
      </w:ins>
    </w:p>
    <w:p w14:paraId="753932A1" w14:textId="77777777" w:rsidR="00D7658F" w:rsidRDefault="00D7658F">
      <w:pPr>
        <w:pStyle w:val="Index2"/>
        <w:tabs>
          <w:tab w:val="right" w:pos="4735"/>
        </w:tabs>
        <w:rPr>
          <w:ins w:id="2224" w:author="Joyce L Tokar" w:date="2018-03-12T12:11:00Z"/>
          <w:noProof/>
        </w:rPr>
      </w:pPr>
      <w:ins w:id="2225" w:author="Joyce L Tokar" w:date="2018-03-12T12:11:00Z">
        <w:r>
          <w:rPr>
            <w:noProof/>
          </w:rPr>
          <w:t>Constraint_Error, 16, 17, 25, 27, 33, 47</w:t>
        </w:r>
      </w:ins>
    </w:p>
    <w:p w14:paraId="2E584440" w14:textId="77777777" w:rsidR="00D7658F" w:rsidRDefault="00D7658F">
      <w:pPr>
        <w:pStyle w:val="Index2"/>
        <w:tabs>
          <w:tab w:val="right" w:pos="4735"/>
        </w:tabs>
        <w:rPr>
          <w:ins w:id="2226" w:author="Joyce L Tokar" w:date="2018-03-12T12:11:00Z"/>
          <w:noProof/>
        </w:rPr>
      </w:pPr>
      <w:ins w:id="2227" w:author="Joyce L Tokar" w:date="2018-03-12T12:11:00Z">
        <w:r>
          <w:rPr>
            <w:noProof/>
          </w:rPr>
          <w:t>Program_Error, 16, 17, 45</w:t>
        </w:r>
      </w:ins>
    </w:p>
    <w:p w14:paraId="0B3F052C" w14:textId="77777777" w:rsidR="00D7658F" w:rsidRDefault="00D7658F">
      <w:pPr>
        <w:pStyle w:val="Index2"/>
        <w:tabs>
          <w:tab w:val="right" w:pos="4735"/>
        </w:tabs>
        <w:rPr>
          <w:ins w:id="2228" w:author="Joyce L Tokar" w:date="2018-03-12T12:11:00Z"/>
          <w:noProof/>
        </w:rPr>
      </w:pPr>
      <w:ins w:id="2229" w:author="Joyce L Tokar" w:date="2018-03-12T12:11:00Z">
        <w:r>
          <w:rPr>
            <w:noProof/>
          </w:rPr>
          <w:t>Storage_Error, 16, 36, 37</w:t>
        </w:r>
      </w:ins>
    </w:p>
    <w:p w14:paraId="0BB62C20" w14:textId="77777777" w:rsidR="00D7658F" w:rsidRDefault="00D7658F">
      <w:pPr>
        <w:pStyle w:val="Index2"/>
        <w:tabs>
          <w:tab w:val="right" w:pos="4735"/>
        </w:tabs>
        <w:rPr>
          <w:ins w:id="2230" w:author="Joyce L Tokar" w:date="2018-03-12T12:11:00Z"/>
          <w:noProof/>
        </w:rPr>
      </w:pPr>
      <w:ins w:id="2231" w:author="Joyce L Tokar" w:date="2018-03-12T12:11:00Z">
        <w:r>
          <w:rPr>
            <w:noProof/>
          </w:rPr>
          <w:t>Tasking_Error, 16, 48</w:t>
        </w:r>
      </w:ins>
    </w:p>
    <w:p w14:paraId="66C77182" w14:textId="77777777" w:rsidR="00D7658F" w:rsidRDefault="00D7658F">
      <w:pPr>
        <w:pStyle w:val="Index1"/>
        <w:tabs>
          <w:tab w:val="right" w:pos="4735"/>
        </w:tabs>
        <w:rPr>
          <w:ins w:id="2232" w:author="Joyce L Tokar" w:date="2018-03-12T12:11:00Z"/>
          <w:noProof/>
        </w:rPr>
      </w:pPr>
      <w:ins w:id="2233" w:author="Joyce L Tokar" w:date="2018-03-12T12:11:00Z">
        <w:r>
          <w:rPr>
            <w:noProof/>
          </w:rPr>
          <w:t>Exception Information, 47</w:t>
        </w:r>
      </w:ins>
    </w:p>
    <w:p w14:paraId="0C5A76AD" w14:textId="77777777" w:rsidR="00D7658F" w:rsidRDefault="00D7658F">
      <w:pPr>
        <w:pStyle w:val="Index1"/>
        <w:tabs>
          <w:tab w:val="right" w:pos="4735"/>
        </w:tabs>
        <w:rPr>
          <w:ins w:id="2234" w:author="Joyce L Tokar" w:date="2018-03-12T12:11:00Z"/>
          <w:noProof/>
        </w:rPr>
      </w:pPr>
      <w:ins w:id="2235" w:author="Joyce L Tokar" w:date="2018-03-12T12:11:00Z">
        <w:r>
          <w:rPr>
            <w:noProof/>
          </w:rPr>
          <w:t>Expanded name, 15</w:t>
        </w:r>
      </w:ins>
    </w:p>
    <w:p w14:paraId="05877449" w14:textId="77777777" w:rsidR="00D7658F" w:rsidRDefault="00D7658F">
      <w:pPr>
        <w:pStyle w:val="Index1"/>
        <w:tabs>
          <w:tab w:val="right" w:pos="4735"/>
        </w:tabs>
        <w:rPr>
          <w:ins w:id="2236" w:author="Joyce L Tokar" w:date="2018-03-12T12:11:00Z"/>
          <w:noProof/>
        </w:rPr>
      </w:pPr>
      <w:ins w:id="2237" w:author="Joyce L Tokar" w:date="2018-03-12T12:11:00Z">
        <w:r w:rsidRPr="005A3438">
          <w:rPr>
            <w:rFonts w:cs="Arial"/>
            <w:noProof/>
          </w:rPr>
          <w:t>Explicit conversions</w:t>
        </w:r>
        <w:r>
          <w:rPr>
            <w:noProof/>
          </w:rPr>
          <w:t>, 17, 21</w:t>
        </w:r>
      </w:ins>
    </w:p>
    <w:p w14:paraId="3884D928" w14:textId="77777777" w:rsidR="00D7658F" w:rsidRDefault="00D7658F">
      <w:pPr>
        <w:pStyle w:val="IndexHeading"/>
        <w:keepNext/>
        <w:tabs>
          <w:tab w:val="right" w:pos="4735"/>
        </w:tabs>
        <w:rPr>
          <w:ins w:id="2238" w:author="Joyce L Tokar" w:date="2018-03-12T12:11:00Z"/>
          <w:rFonts w:cstheme="minorBidi"/>
          <w:b/>
          <w:bCs/>
          <w:noProof/>
        </w:rPr>
      </w:pPr>
      <w:ins w:id="2239" w:author="Joyce L Tokar" w:date="2018-03-12T12:11:00Z">
        <w:r>
          <w:rPr>
            <w:noProof/>
          </w:rPr>
          <w:t xml:space="preserve"> </w:t>
        </w:r>
      </w:ins>
    </w:p>
    <w:p w14:paraId="5B8B95B1" w14:textId="77777777" w:rsidR="00D7658F" w:rsidRDefault="00D7658F">
      <w:pPr>
        <w:pStyle w:val="Index1"/>
        <w:tabs>
          <w:tab w:val="right" w:pos="4735"/>
        </w:tabs>
        <w:rPr>
          <w:ins w:id="2240" w:author="Joyce L Tokar" w:date="2018-03-12T12:11:00Z"/>
          <w:noProof/>
        </w:rPr>
      </w:pPr>
      <w:ins w:id="2241" w:author="Joyce L Tokar" w:date="2018-03-12T12:11:00Z">
        <w:r>
          <w:rPr>
            <w:noProof/>
          </w:rPr>
          <w:t>FAB – Implementation-Defined Behaviour, 47</w:t>
        </w:r>
      </w:ins>
    </w:p>
    <w:p w14:paraId="14FA900E" w14:textId="77777777" w:rsidR="00D7658F" w:rsidRDefault="00D7658F">
      <w:pPr>
        <w:pStyle w:val="Index1"/>
        <w:tabs>
          <w:tab w:val="right" w:pos="4735"/>
        </w:tabs>
        <w:rPr>
          <w:ins w:id="2242" w:author="Joyce L Tokar" w:date="2018-03-12T12:11:00Z"/>
          <w:noProof/>
        </w:rPr>
      </w:pPr>
      <w:ins w:id="2243" w:author="Joyce L Tokar" w:date="2018-03-12T12:11:00Z">
        <w:r>
          <w:rPr>
            <w:noProof/>
          </w:rPr>
          <w:t>FIF – Arithmetic Wrap-around Error, 27</w:t>
        </w:r>
      </w:ins>
    </w:p>
    <w:p w14:paraId="6B751A03" w14:textId="77777777" w:rsidR="00D7658F" w:rsidRDefault="00D7658F">
      <w:pPr>
        <w:pStyle w:val="Index1"/>
        <w:tabs>
          <w:tab w:val="right" w:pos="4735"/>
        </w:tabs>
        <w:rPr>
          <w:ins w:id="2244" w:author="Joyce L Tokar" w:date="2018-03-12T12:11:00Z"/>
          <w:noProof/>
        </w:rPr>
      </w:pPr>
      <w:ins w:id="2245" w:author="Joyce L Tokar" w:date="2018-03-12T12:11:00Z">
        <w:r w:rsidRPr="005A3438">
          <w:rPr>
            <w:noProof/>
            <w:lang w:val="en-GB"/>
          </w:rPr>
          <w:t>Fixed-point types</w:t>
        </w:r>
        <w:r>
          <w:rPr>
            <w:noProof/>
          </w:rPr>
          <w:t>, 15</w:t>
        </w:r>
      </w:ins>
    </w:p>
    <w:p w14:paraId="0673D663" w14:textId="77777777" w:rsidR="00D7658F" w:rsidRDefault="00D7658F">
      <w:pPr>
        <w:pStyle w:val="Index1"/>
        <w:tabs>
          <w:tab w:val="right" w:pos="4735"/>
        </w:tabs>
        <w:rPr>
          <w:ins w:id="2246" w:author="Joyce L Tokar" w:date="2018-03-12T12:11:00Z"/>
          <w:noProof/>
        </w:rPr>
      </w:pPr>
      <w:ins w:id="2247" w:author="Joyce L Tokar" w:date="2018-03-12T12:11:00Z">
        <w:r w:rsidRPr="005A3438">
          <w:rPr>
            <w:noProof/>
            <w:lang w:val="en-GB"/>
          </w:rPr>
          <w:t xml:space="preserve">FLC </w:t>
        </w:r>
        <w:r>
          <w:rPr>
            <w:noProof/>
          </w:rPr>
          <w:t>–</w:t>
        </w:r>
        <w:r w:rsidRPr="005A3438">
          <w:rPr>
            <w:noProof/>
            <w:lang w:val="en-GB"/>
          </w:rPr>
          <w:t xml:space="preserve"> Numeric Conversion Errors</w:t>
        </w:r>
        <w:r>
          <w:rPr>
            <w:noProof/>
          </w:rPr>
          <w:t>, 23</w:t>
        </w:r>
      </w:ins>
    </w:p>
    <w:p w14:paraId="24F439A8" w14:textId="77777777" w:rsidR="00D7658F" w:rsidRDefault="00D7658F">
      <w:pPr>
        <w:pStyle w:val="IndexHeading"/>
        <w:keepNext/>
        <w:tabs>
          <w:tab w:val="right" w:pos="4735"/>
        </w:tabs>
        <w:rPr>
          <w:ins w:id="2248" w:author="Joyce L Tokar" w:date="2018-03-12T12:11:00Z"/>
          <w:rFonts w:cstheme="minorBidi"/>
          <w:b/>
          <w:bCs/>
          <w:noProof/>
        </w:rPr>
      </w:pPr>
      <w:ins w:id="2249" w:author="Joyce L Tokar" w:date="2018-03-12T12:11:00Z">
        <w:r>
          <w:rPr>
            <w:noProof/>
          </w:rPr>
          <w:t xml:space="preserve"> </w:t>
        </w:r>
      </w:ins>
    </w:p>
    <w:p w14:paraId="4854A385" w14:textId="77777777" w:rsidR="00D7658F" w:rsidRDefault="00D7658F">
      <w:pPr>
        <w:pStyle w:val="Index1"/>
        <w:tabs>
          <w:tab w:val="right" w:pos="4735"/>
        </w:tabs>
        <w:rPr>
          <w:ins w:id="2250" w:author="Joyce L Tokar" w:date="2018-03-12T12:11:00Z"/>
          <w:noProof/>
        </w:rPr>
      </w:pPr>
      <w:ins w:id="2251" w:author="Joyce L Tokar" w:date="2018-03-12T12:11:00Z">
        <w:r>
          <w:rPr>
            <w:noProof/>
          </w:rPr>
          <w:t>GDL – Recursion, 36</w:t>
        </w:r>
      </w:ins>
    </w:p>
    <w:p w14:paraId="7211F5B6" w14:textId="77777777" w:rsidR="00D7658F" w:rsidRDefault="00D7658F">
      <w:pPr>
        <w:pStyle w:val="Index1"/>
        <w:tabs>
          <w:tab w:val="right" w:pos="4735"/>
        </w:tabs>
        <w:rPr>
          <w:ins w:id="2252" w:author="Joyce L Tokar" w:date="2018-03-12T12:11:00Z"/>
          <w:noProof/>
        </w:rPr>
      </w:pPr>
      <w:ins w:id="2253" w:author="Joyce L Tokar" w:date="2018-03-12T12:11:00Z">
        <w:r w:rsidRPr="005A3438">
          <w:rPr>
            <w:rFonts w:cs="Arial"/>
            <w:noProof/>
            <w:kern w:val="32"/>
          </w:rPr>
          <w:t>Generic formal subprogram</w:t>
        </w:r>
        <w:r>
          <w:rPr>
            <w:noProof/>
          </w:rPr>
          <w:t>, 15</w:t>
        </w:r>
      </w:ins>
    </w:p>
    <w:p w14:paraId="360C4380" w14:textId="77777777" w:rsidR="00D7658F" w:rsidRDefault="00D7658F">
      <w:pPr>
        <w:pStyle w:val="IndexHeading"/>
        <w:keepNext/>
        <w:tabs>
          <w:tab w:val="right" w:pos="4735"/>
        </w:tabs>
        <w:rPr>
          <w:ins w:id="2254" w:author="Joyce L Tokar" w:date="2018-03-12T12:11:00Z"/>
          <w:rFonts w:cstheme="minorBidi"/>
          <w:b/>
          <w:bCs/>
          <w:noProof/>
        </w:rPr>
      </w:pPr>
      <w:ins w:id="2255" w:author="Joyce L Tokar" w:date="2018-03-12T12:11:00Z">
        <w:r>
          <w:rPr>
            <w:noProof/>
          </w:rPr>
          <w:t xml:space="preserve"> </w:t>
        </w:r>
      </w:ins>
    </w:p>
    <w:p w14:paraId="0F864D0F" w14:textId="77777777" w:rsidR="00D7658F" w:rsidRDefault="00D7658F">
      <w:pPr>
        <w:pStyle w:val="Index1"/>
        <w:tabs>
          <w:tab w:val="right" w:pos="4735"/>
        </w:tabs>
        <w:rPr>
          <w:ins w:id="2256" w:author="Joyce L Tokar" w:date="2018-03-12T12:11:00Z"/>
          <w:noProof/>
        </w:rPr>
      </w:pPr>
      <w:ins w:id="2257" w:author="Joyce L Tokar" w:date="2018-03-12T12:11:00Z">
        <w:r w:rsidRPr="005A3438">
          <w:rPr>
            <w:noProof/>
            <w:lang w:val="en-GB"/>
          </w:rPr>
          <w:t xml:space="preserve">HCB </w:t>
        </w:r>
        <w:r>
          <w:rPr>
            <w:noProof/>
          </w:rPr>
          <w:t>–</w:t>
        </w:r>
        <w:r w:rsidRPr="005A3438">
          <w:rPr>
            <w:noProof/>
            <w:lang w:val="en-GB"/>
          </w:rPr>
          <w:t xml:space="preserve"> Buffer Boundary Violation (Buffer Overflow)</w:t>
        </w:r>
        <w:r>
          <w:rPr>
            <w:noProof/>
          </w:rPr>
          <w:t>, 25</w:t>
        </w:r>
      </w:ins>
    </w:p>
    <w:p w14:paraId="2E46FDD6" w14:textId="77777777" w:rsidR="00D7658F" w:rsidRDefault="00D7658F">
      <w:pPr>
        <w:pStyle w:val="Index1"/>
        <w:tabs>
          <w:tab w:val="right" w:pos="4735"/>
        </w:tabs>
        <w:rPr>
          <w:ins w:id="2258" w:author="Joyce L Tokar" w:date="2018-03-12T12:11:00Z"/>
          <w:noProof/>
        </w:rPr>
      </w:pPr>
      <w:ins w:id="2259" w:author="Joyce L Tokar" w:date="2018-03-12T12:11:00Z">
        <w:r>
          <w:rPr>
            <w:noProof/>
          </w:rPr>
          <w:t>HFC – Pointer Type Conversions, 25</w:t>
        </w:r>
      </w:ins>
    </w:p>
    <w:p w14:paraId="7484B5DC" w14:textId="77777777" w:rsidR="00D7658F" w:rsidRDefault="00D7658F">
      <w:pPr>
        <w:pStyle w:val="Index1"/>
        <w:tabs>
          <w:tab w:val="right" w:pos="4735"/>
        </w:tabs>
        <w:rPr>
          <w:ins w:id="2260" w:author="Joyce L Tokar" w:date="2018-03-12T12:11:00Z"/>
          <w:noProof/>
        </w:rPr>
      </w:pPr>
      <w:ins w:id="2261" w:author="Joyce L Tokar" w:date="2018-03-12T12:11:00Z">
        <w:r>
          <w:rPr>
            <w:noProof/>
          </w:rPr>
          <w:t>Hiding, 15, 16, 50</w:t>
        </w:r>
      </w:ins>
    </w:p>
    <w:p w14:paraId="22419ED4" w14:textId="77777777" w:rsidR="00D7658F" w:rsidRDefault="00D7658F">
      <w:pPr>
        <w:pStyle w:val="Index2"/>
        <w:tabs>
          <w:tab w:val="right" w:pos="4735"/>
        </w:tabs>
        <w:rPr>
          <w:ins w:id="2262" w:author="Joyce L Tokar" w:date="2018-03-12T12:11:00Z"/>
          <w:noProof/>
        </w:rPr>
      </w:pPr>
      <w:ins w:id="2263" w:author="Joyce L Tokar" w:date="2018-03-12T12:11:00Z">
        <w:r>
          <w:rPr>
            <w:noProof/>
          </w:rPr>
          <w:t>hidden from all visibility, 16</w:t>
        </w:r>
      </w:ins>
    </w:p>
    <w:p w14:paraId="4A76DFB1" w14:textId="77777777" w:rsidR="00D7658F" w:rsidRDefault="00D7658F">
      <w:pPr>
        <w:pStyle w:val="Index2"/>
        <w:tabs>
          <w:tab w:val="right" w:pos="4735"/>
        </w:tabs>
        <w:rPr>
          <w:ins w:id="2264" w:author="Joyce L Tokar" w:date="2018-03-12T12:11:00Z"/>
          <w:noProof/>
        </w:rPr>
      </w:pPr>
      <w:ins w:id="2265" w:author="Joyce L Tokar" w:date="2018-03-12T12:11:00Z">
        <w:r>
          <w:rPr>
            <w:noProof/>
          </w:rPr>
          <w:t>hidden from direct visibility, 16</w:t>
        </w:r>
      </w:ins>
    </w:p>
    <w:p w14:paraId="4D705760" w14:textId="77777777" w:rsidR="00D7658F" w:rsidRDefault="00D7658F">
      <w:pPr>
        <w:pStyle w:val="Index1"/>
        <w:tabs>
          <w:tab w:val="right" w:pos="4735"/>
        </w:tabs>
        <w:rPr>
          <w:ins w:id="2266" w:author="Joyce L Tokar" w:date="2018-03-12T12:11:00Z"/>
          <w:noProof/>
        </w:rPr>
      </w:pPr>
      <w:ins w:id="2267" w:author="Joyce L Tokar" w:date="2018-03-12T12:11:00Z">
        <w:r>
          <w:rPr>
            <w:noProof/>
          </w:rPr>
          <w:t>HJW – Unanticipated Exceptions from Library Routines, 43</w:t>
        </w:r>
      </w:ins>
    </w:p>
    <w:p w14:paraId="69D4E20D" w14:textId="77777777" w:rsidR="00D7658F" w:rsidRDefault="00D7658F">
      <w:pPr>
        <w:pStyle w:val="Index1"/>
        <w:tabs>
          <w:tab w:val="right" w:pos="4735"/>
        </w:tabs>
        <w:rPr>
          <w:ins w:id="2268" w:author="Joyce L Tokar" w:date="2018-03-12T12:11:00Z"/>
          <w:noProof/>
        </w:rPr>
      </w:pPr>
      <w:ins w:id="2269" w:author="Joyce L Tokar" w:date="2018-03-12T12:11:00Z">
        <w:r>
          <w:rPr>
            <w:noProof/>
          </w:rPr>
          <w:t>Homograph, 15</w:t>
        </w:r>
      </w:ins>
    </w:p>
    <w:p w14:paraId="26F1074F" w14:textId="77777777" w:rsidR="00D7658F" w:rsidRDefault="00D7658F">
      <w:pPr>
        <w:pStyle w:val="IndexHeading"/>
        <w:keepNext/>
        <w:tabs>
          <w:tab w:val="right" w:pos="4735"/>
        </w:tabs>
        <w:rPr>
          <w:ins w:id="2270" w:author="Joyce L Tokar" w:date="2018-03-12T12:11:00Z"/>
          <w:rFonts w:cstheme="minorBidi"/>
          <w:b/>
          <w:bCs/>
          <w:noProof/>
        </w:rPr>
      </w:pPr>
      <w:ins w:id="2271" w:author="Joyce L Tokar" w:date="2018-03-12T12:11:00Z">
        <w:r>
          <w:rPr>
            <w:noProof/>
          </w:rPr>
          <w:t xml:space="preserve"> </w:t>
        </w:r>
      </w:ins>
    </w:p>
    <w:p w14:paraId="07B21B79" w14:textId="77777777" w:rsidR="00D7658F" w:rsidRDefault="00D7658F">
      <w:pPr>
        <w:pStyle w:val="Index1"/>
        <w:tabs>
          <w:tab w:val="right" w:pos="4735"/>
        </w:tabs>
        <w:rPr>
          <w:ins w:id="2272" w:author="Joyce L Tokar" w:date="2018-03-12T12:11:00Z"/>
          <w:noProof/>
        </w:rPr>
      </w:pPr>
      <w:ins w:id="2273" w:author="Joyce L Tokar" w:date="2018-03-12T12:11:00Z">
        <w:r w:rsidRPr="005A3438">
          <w:rPr>
            <w:rFonts w:cs="Arial"/>
            <w:noProof/>
          </w:rPr>
          <w:t>Idempotent behaviour</w:t>
        </w:r>
        <w:r>
          <w:rPr>
            <w:noProof/>
          </w:rPr>
          <w:t>, 15</w:t>
        </w:r>
      </w:ins>
    </w:p>
    <w:p w14:paraId="56D4A628" w14:textId="77777777" w:rsidR="00D7658F" w:rsidRDefault="00D7658F">
      <w:pPr>
        <w:pStyle w:val="Index1"/>
        <w:tabs>
          <w:tab w:val="right" w:pos="4735"/>
        </w:tabs>
        <w:rPr>
          <w:ins w:id="2274" w:author="Joyce L Tokar" w:date="2018-03-12T12:11:00Z"/>
          <w:noProof/>
        </w:rPr>
      </w:pPr>
      <w:ins w:id="2275" w:author="Joyce L Tokar" w:date="2018-03-12T12:11:00Z">
        <w:r w:rsidRPr="005A3438">
          <w:rPr>
            <w:rFonts w:cs="Arial"/>
            <w:noProof/>
          </w:rPr>
          <w:t>Identifier</w:t>
        </w:r>
        <w:r>
          <w:rPr>
            <w:noProof/>
          </w:rPr>
          <w:t>, 15</w:t>
        </w:r>
      </w:ins>
    </w:p>
    <w:p w14:paraId="36F72506" w14:textId="77777777" w:rsidR="00D7658F" w:rsidRDefault="00D7658F">
      <w:pPr>
        <w:pStyle w:val="Index1"/>
        <w:tabs>
          <w:tab w:val="right" w:pos="4735"/>
        </w:tabs>
        <w:rPr>
          <w:ins w:id="2276" w:author="Joyce L Tokar" w:date="2018-03-12T12:11:00Z"/>
          <w:noProof/>
        </w:rPr>
      </w:pPr>
      <w:ins w:id="2277" w:author="Joyce L Tokar" w:date="2018-03-12T12:11:00Z">
        <w:r>
          <w:rPr>
            <w:noProof/>
          </w:rPr>
          <w:lastRenderedPageBreak/>
          <w:t>Identifier length, 27</w:t>
        </w:r>
      </w:ins>
    </w:p>
    <w:p w14:paraId="42541E83" w14:textId="77777777" w:rsidR="00D7658F" w:rsidRDefault="00D7658F">
      <w:pPr>
        <w:pStyle w:val="Index1"/>
        <w:tabs>
          <w:tab w:val="right" w:pos="4735"/>
        </w:tabs>
        <w:rPr>
          <w:ins w:id="2278" w:author="Joyce L Tokar" w:date="2018-03-12T12:11:00Z"/>
          <w:noProof/>
        </w:rPr>
      </w:pPr>
      <w:ins w:id="2279" w:author="Joyce L Tokar" w:date="2018-03-12T12:11:00Z">
        <w:r>
          <w:rPr>
            <w:noProof/>
          </w:rPr>
          <w:t>IHN–Type System, 21</w:t>
        </w:r>
      </w:ins>
    </w:p>
    <w:p w14:paraId="30235E6F" w14:textId="77777777" w:rsidR="00D7658F" w:rsidRDefault="00D7658F">
      <w:pPr>
        <w:pStyle w:val="Index1"/>
        <w:tabs>
          <w:tab w:val="right" w:pos="4735"/>
        </w:tabs>
        <w:rPr>
          <w:ins w:id="2280" w:author="Joyce L Tokar" w:date="2018-03-12T12:11:00Z"/>
          <w:noProof/>
        </w:rPr>
      </w:pPr>
      <w:ins w:id="2281" w:author="Joyce L Tokar" w:date="2018-03-12T12:11:00Z">
        <w:r w:rsidRPr="005A3438">
          <w:rPr>
            <w:rFonts w:cs="Arial"/>
            <w:noProof/>
            <w:kern w:val="32"/>
          </w:rPr>
          <w:t>Implementation defined</w:t>
        </w:r>
        <w:r>
          <w:rPr>
            <w:noProof/>
          </w:rPr>
          <w:t>, 15, 16</w:t>
        </w:r>
      </w:ins>
    </w:p>
    <w:p w14:paraId="57EA8FCE" w14:textId="77777777" w:rsidR="00D7658F" w:rsidRDefault="00D7658F">
      <w:pPr>
        <w:pStyle w:val="Index1"/>
        <w:tabs>
          <w:tab w:val="right" w:pos="4735"/>
        </w:tabs>
        <w:rPr>
          <w:ins w:id="2282" w:author="Joyce L Tokar" w:date="2018-03-12T12:11:00Z"/>
          <w:noProof/>
        </w:rPr>
      </w:pPr>
      <w:ins w:id="2283" w:author="Joyce L Tokar" w:date="2018-03-12T12:11:00Z">
        <w:r w:rsidRPr="005A3438">
          <w:rPr>
            <w:rFonts w:cs="Arial"/>
            <w:noProof/>
          </w:rPr>
          <w:t>Implicit conversions</w:t>
        </w:r>
        <w:r>
          <w:rPr>
            <w:noProof/>
          </w:rPr>
          <w:t>, 17, 21</w:t>
        </w:r>
      </w:ins>
    </w:p>
    <w:p w14:paraId="5C9BB69D" w14:textId="77777777" w:rsidR="00D7658F" w:rsidRDefault="00D7658F">
      <w:pPr>
        <w:pStyle w:val="Index1"/>
        <w:tabs>
          <w:tab w:val="right" w:pos="4735"/>
        </w:tabs>
        <w:rPr>
          <w:ins w:id="2284" w:author="Joyce L Tokar" w:date="2018-03-12T12:11:00Z"/>
          <w:noProof/>
        </w:rPr>
      </w:pPr>
      <w:ins w:id="2285" w:author="Joyce L Tokar" w:date="2018-03-12T12:11:00Z">
        <w:r>
          <w:rPr>
            <w:noProof/>
          </w:rPr>
          <w:t>International character sets, 27</w:t>
        </w:r>
      </w:ins>
    </w:p>
    <w:p w14:paraId="5CB98AA3" w14:textId="77777777" w:rsidR="00D7658F" w:rsidRDefault="00D7658F">
      <w:pPr>
        <w:pStyle w:val="IndexHeading"/>
        <w:keepNext/>
        <w:tabs>
          <w:tab w:val="right" w:pos="4735"/>
        </w:tabs>
        <w:rPr>
          <w:ins w:id="2286" w:author="Joyce L Tokar" w:date="2018-03-12T12:11:00Z"/>
          <w:rFonts w:cstheme="minorBidi"/>
          <w:b/>
          <w:bCs/>
          <w:noProof/>
        </w:rPr>
      </w:pPr>
      <w:ins w:id="2287" w:author="Joyce L Tokar" w:date="2018-03-12T12:11:00Z">
        <w:r>
          <w:rPr>
            <w:noProof/>
          </w:rPr>
          <w:t xml:space="preserve"> </w:t>
        </w:r>
      </w:ins>
    </w:p>
    <w:p w14:paraId="550874BE" w14:textId="77777777" w:rsidR="00D7658F" w:rsidRDefault="00D7658F">
      <w:pPr>
        <w:pStyle w:val="Index1"/>
        <w:tabs>
          <w:tab w:val="right" w:pos="4735"/>
        </w:tabs>
        <w:rPr>
          <w:ins w:id="2288" w:author="Joyce L Tokar" w:date="2018-03-12T12:11:00Z"/>
          <w:noProof/>
        </w:rPr>
      </w:pPr>
      <w:ins w:id="2289" w:author="Joyce L Tokar" w:date="2018-03-12T12:11:00Z">
        <w:r>
          <w:rPr>
            <w:noProof/>
          </w:rPr>
          <w:t>JCW – Operator Precedence/Order of Evaluation, 30</w:t>
        </w:r>
      </w:ins>
    </w:p>
    <w:p w14:paraId="40737B95" w14:textId="77777777" w:rsidR="00D7658F" w:rsidRDefault="00D7658F">
      <w:pPr>
        <w:pStyle w:val="Index1"/>
        <w:tabs>
          <w:tab w:val="right" w:pos="4735"/>
        </w:tabs>
        <w:rPr>
          <w:ins w:id="2290" w:author="Joyce L Tokar" w:date="2018-03-12T12:11:00Z"/>
          <w:noProof/>
        </w:rPr>
      </w:pPr>
      <w:ins w:id="2291" w:author="Joyce L Tokar" w:date="2018-03-12T12:11:00Z">
        <w:r w:rsidRPr="005A3438">
          <w:rPr>
            <w:noProof/>
            <w:kern w:val="32"/>
            <w:lang w:val="en-GB"/>
          </w:rPr>
          <w:t>Junk initialization</w:t>
        </w:r>
        <w:r>
          <w:rPr>
            <w:noProof/>
          </w:rPr>
          <w:t>, 30</w:t>
        </w:r>
      </w:ins>
    </w:p>
    <w:p w14:paraId="2958E5D0" w14:textId="77777777" w:rsidR="00D7658F" w:rsidRDefault="00D7658F">
      <w:pPr>
        <w:pStyle w:val="IndexHeading"/>
        <w:keepNext/>
        <w:tabs>
          <w:tab w:val="right" w:pos="4735"/>
        </w:tabs>
        <w:rPr>
          <w:ins w:id="2292" w:author="Joyce L Tokar" w:date="2018-03-12T12:11:00Z"/>
          <w:rFonts w:cstheme="minorBidi"/>
          <w:b/>
          <w:bCs/>
          <w:noProof/>
        </w:rPr>
      </w:pPr>
      <w:ins w:id="2293" w:author="Joyce L Tokar" w:date="2018-03-12T12:11:00Z">
        <w:r>
          <w:rPr>
            <w:noProof/>
          </w:rPr>
          <w:t xml:space="preserve"> </w:t>
        </w:r>
      </w:ins>
    </w:p>
    <w:p w14:paraId="52751881" w14:textId="77777777" w:rsidR="00D7658F" w:rsidRDefault="00D7658F">
      <w:pPr>
        <w:pStyle w:val="Index1"/>
        <w:tabs>
          <w:tab w:val="right" w:pos="4735"/>
        </w:tabs>
        <w:rPr>
          <w:ins w:id="2294" w:author="Joyce L Tokar" w:date="2018-03-12T12:11:00Z"/>
          <w:noProof/>
        </w:rPr>
      </w:pPr>
      <w:ins w:id="2295" w:author="Joyce L Tokar" w:date="2018-03-12T12:11:00Z">
        <w:r>
          <w:rPr>
            <w:noProof/>
          </w:rPr>
          <w:t>KOA – Likely Incorrect Expression, 31</w:t>
        </w:r>
      </w:ins>
    </w:p>
    <w:p w14:paraId="7139F2B0" w14:textId="77777777" w:rsidR="00D7658F" w:rsidRDefault="00D7658F">
      <w:pPr>
        <w:pStyle w:val="IndexHeading"/>
        <w:keepNext/>
        <w:tabs>
          <w:tab w:val="right" w:pos="4735"/>
        </w:tabs>
        <w:rPr>
          <w:ins w:id="2296" w:author="Joyce L Tokar" w:date="2018-03-12T12:11:00Z"/>
          <w:rFonts w:cstheme="minorBidi"/>
          <w:b/>
          <w:bCs/>
          <w:noProof/>
        </w:rPr>
      </w:pPr>
      <w:ins w:id="2297" w:author="Joyce L Tokar" w:date="2018-03-12T12:11:00Z">
        <w:r>
          <w:rPr>
            <w:noProof/>
          </w:rPr>
          <w:t xml:space="preserve"> </w:t>
        </w:r>
      </w:ins>
    </w:p>
    <w:p w14:paraId="5720445F" w14:textId="77777777" w:rsidR="00D7658F" w:rsidRDefault="00D7658F">
      <w:pPr>
        <w:pStyle w:val="Index1"/>
        <w:tabs>
          <w:tab w:val="right" w:pos="4735"/>
        </w:tabs>
        <w:rPr>
          <w:ins w:id="2298" w:author="Joyce L Tokar" w:date="2018-03-12T12:11:00Z"/>
          <w:noProof/>
        </w:rPr>
      </w:pPr>
      <w:ins w:id="2299" w:author="Joyce L Tokar" w:date="2018-03-12T12:11:00Z">
        <w:r>
          <w:rPr>
            <w:noProof/>
          </w:rPr>
          <w:t>Language concepts, 16, 25, 26, 27, 33, 39, 41, 43, 50</w:t>
        </w:r>
      </w:ins>
    </w:p>
    <w:p w14:paraId="0BEBC2DD" w14:textId="77777777" w:rsidR="00D7658F" w:rsidRDefault="00D7658F">
      <w:pPr>
        <w:pStyle w:val="Index1"/>
        <w:tabs>
          <w:tab w:val="right" w:pos="4735"/>
        </w:tabs>
        <w:rPr>
          <w:ins w:id="2300" w:author="Joyce L Tokar" w:date="2018-03-12T12:11:00Z"/>
          <w:noProof/>
        </w:rPr>
      </w:pPr>
      <w:ins w:id="2301" w:author="Joyce L Tokar" w:date="2018-03-12T12:11:00Z">
        <w:r>
          <w:rPr>
            <w:noProof/>
          </w:rPr>
          <w:t>Language Vulnerabilities</w:t>
        </w:r>
      </w:ins>
    </w:p>
    <w:p w14:paraId="6E9F3D4C" w14:textId="77777777" w:rsidR="00D7658F" w:rsidRDefault="00D7658F">
      <w:pPr>
        <w:pStyle w:val="Index2"/>
        <w:tabs>
          <w:tab w:val="right" w:pos="4735"/>
        </w:tabs>
        <w:rPr>
          <w:ins w:id="2302" w:author="Joyce L Tokar" w:date="2018-03-12T12:11:00Z"/>
          <w:noProof/>
        </w:rPr>
      </w:pPr>
      <w:ins w:id="2303" w:author="Joyce L Tokar" w:date="2018-03-12T12:11:00Z">
        <w:r>
          <w:rPr>
            <w:noProof/>
          </w:rPr>
          <w:t>Argument Passing to Library Functions [TRJ], 40, 41, 42</w:t>
        </w:r>
      </w:ins>
    </w:p>
    <w:p w14:paraId="6DFF8278" w14:textId="77777777" w:rsidR="00D7658F" w:rsidRDefault="00D7658F">
      <w:pPr>
        <w:pStyle w:val="Index2"/>
        <w:tabs>
          <w:tab w:val="right" w:pos="4735"/>
        </w:tabs>
        <w:rPr>
          <w:ins w:id="2304" w:author="Joyce L Tokar" w:date="2018-03-12T12:11:00Z"/>
          <w:noProof/>
        </w:rPr>
      </w:pPr>
      <w:ins w:id="2305" w:author="Joyce L Tokar" w:date="2018-03-12T12:11:00Z">
        <w:r>
          <w:rPr>
            <w:noProof/>
          </w:rPr>
          <w:t>Arithmetic Wrap-around Error [FIF], 27</w:t>
        </w:r>
      </w:ins>
    </w:p>
    <w:p w14:paraId="7E3D2B27" w14:textId="77777777" w:rsidR="00D7658F" w:rsidRDefault="00D7658F">
      <w:pPr>
        <w:pStyle w:val="Index2"/>
        <w:tabs>
          <w:tab w:val="right" w:pos="4735"/>
        </w:tabs>
        <w:rPr>
          <w:ins w:id="2306" w:author="Joyce L Tokar" w:date="2018-03-12T12:11:00Z"/>
          <w:noProof/>
        </w:rPr>
      </w:pPr>
      <w:ins w:id="2307" w:author="Joyce L Tokar" w:date="2018-03-12T12:11:00Z">
        <w:r>
          <w:rPr>
            <w:noProof/>
          </w:rPr>
          <w:t>Bit Representation [STR], 22</w:t>
        </w:r>
      </w:ins>
    </w:p>
    <w:p w14:paraId="0BAD7739" w14:textId="77777777" w:rsidR="00D7658F" w:rsidRDefault="00D7658F">
      <w:pPr>
        <w:pStyle w:val="Index2"/>
        <w:tabs>
          <w:tab w:val="right" w:pos="4735"/>
        </w:tabs>
        <w:rPr>
          <w:ins w:id="2308" w:author="Joyce L Tokar" w:date="2018-03-12T12:11:00Z"/>
          <w:noProof/>
        </w:rPr>
      </w:pPr>
      <w:ins w:id="2309" w:author="Joyce L Tokar" w:date="2018-03-12T12:11:00Z">
        <w:r>
          <w:rPr>
            <w:noProof/>
          </w:rPr>
          <w:t>Buffer Boundary Violation (Buffer Overflow) [HCB], 25</w:t>
        </w:r>
      </w:ins>
    </w:p>
    <w:p w14:paraId="18C38985" w14:textId="77777777" w:rsidR="00D7658F" w:rsidRDefault="00D7658F">
      <w:pPr>
        <w:pStyle w:val="Index2"/>
        <w:tabs>
          <w:tab w:val="right" w:pos="4735"/>
        </w:tabs>
        <w:rPr>
          <w:ins w:id="2310" w:author="Joyce L Tokar" w:date="2018-03-12T12:11:00Z"/>
          <w:noProof/>
        </w:rPr>
      </w:pPr>
      <w:ins w:id="2311" w:author="Joyce L Tokar" w:date="2018-03-12T12:11:00Z">
        <w:r>
          <w:rPr>
            <w:noProof/>
          </w:rPr>
          <w:t>Choice of Clear Names [NAI], 27</w:t>
        </w:r>
      </w:ins>
    </w:p>
    <w:p w14:paraId="207F758E" w14:textId="77777777" w:rsidR="00D7658F" w:rsidRDefault="00D7658F">
      <w:pPr>
        <w:pStyle w:val="Index2"/>
        <w:tabs>
          <w:tab w:val="right" w:pos="4735"/>
        </w:tabs>
        <w:rPr>
          <w:ins w:id="2312" w:author="Joyce L Tokar" w:date="2018-03-12T12:11:00Z"/>
          <w:noProof/>
        </w:rPr>
      </w:pPr>
      <w:ins w:id="2313" w:author="Joyce L Tokar" w:date="2018-03-12T12:11:00Z">
        <w:r>
          <w:rPr>
            <w:noProof/>
          </w:rPr>
          <w:t>Concurrency – Activation [CGA], 48</w:t>
        </w:r>
      </w:ins>
    </w:p>
    <w:p w14:paraId="54CD91F1" w14:textId="77777777" w:rsidR="00D7658F" w:rsidRDefault="00D7658F">
      <w:pPr>
        <w:pStyle w:val="Index2"/>
        <w:tabs>
          <w:tab w:val="right" w:pos="4735"/>
        </w:tabs>
        <w:rPr>
          <w:ins w:id="2314" w:author="Joyce L Tokar" w:date="2018-03-12T12:11:00Z"/>
          <w:noProof/>
        </w:rPr>
      </w:pPr>
      <w:ins w:id="2315" w:author="Joyce L Tokar" w:date="2018-03-12T12:11:00Z">
        <w:r>
          <w:rPr>
            <w:noProof/>
          </w:rPr>
          <w:t>Concurrency – Directed termination [CGT], 48</w:t>
        </w:r>
      </w:ins>
    </w:p>
    <w:p w14:paraId="6D649DB8" w14:textId="77777777" w:rsidR="00D7658F" w:rsidRDefault="00D7658F">
      <w:pPr>
        <w:pStyle w:val="Index2"/>
        <w:tabs>
          <w:tab w:val="right" w:pos="4735"/>
        </w:tabs>
        <w:rPr>
          <w:ins w:id="2316" w:author="Joyce L Tokar" w:date="2018-03-12T12:11:00Z"/>
          <w:noProof/>
        </w:rPr>
      </w:pPr>
      <w:ins w:id="2317" w:author="Joyce L Tokar" w:date="2018-03-12T12:11:00Z">
        <w:r w:rsidRPr="005A3438">
          <w:rPr>
            <w:noProof/>
            <w:lang w:val="en-CA"/>
          </w:rPr>
          <w:t>Concurrency – Premature Termination [CGS]</w:t>
        </w:r>
        <w:r>
          <w:rPr>
            <w:noProof/>
          </w:rPr>
          <w:t>, 49</w:t>
        </w:r>
      </w:ins>
    </w:p>
    <w:p w14:paraId="48038D83" w14:textId="77777777" w:rsidR="00D7658F" w:rsidRDefault="00D7658F">
      <w:pPr>
        <w:pStyle w:val="Index2"/>
        <w:tabs>
          <w:tab w:val="right" w:pos="4735"/>
        </w:tabs>
        <w:rPr>
          <w:ins w:id="2318" w:author="Joyce L Tokar" w:date="2018-03-12T12:11:00Z"/>
          <w:noProof/>
        </w:rPr>
      </w:pPr>
      <w:ins w:id="2319" w:author="Joyce L Tokar" w:date="2018-03-12T12:11:00Z">
        <w:r>
          <w:rPr>
            <w:noProof/>
          </w:rPr>
          <w:t>Concurrent Data Access [CGX], 49</w:t>
        </w:r>
      </w:ins>
    </w:p>
    <w:p w14:paraId="4B58A332" w14:textId="77777777" w:rsidR="00D7658F" w:rsidRDefault="00D7658F">
      <w:pPr>
        <w:pStyle w:val="Index2"/>
        <w:tabs>
          <w:tab w:val="right" w:pos="4735"/>
        </w:tabs>
        <w:rPr>
          <w:ins w:id="2320" w:author="Joyce L Tokar" w:date="2018-03-12T12:11:00Z"/>
          <w:noProof/>
        </w:rPr>
      </w:pPr>
      <w:ins w:id="2321" w:author="Joyce L Tokar" w:date="2018-03-12T12:11:00Z">
        <w:r>
          <w:rPr>
            <w:noProof/>
          </w:rPr>
          <w:t>Dangling Reference to Heap [XYK], 26</w:t>
        </w:r>
      </w:ins>
    </w:p>
    <w:p w14:paraId="22798F61" w14:textId="77777777" w:rsidR="00D7658F" w:rsidRDefault="00D7658F">
      <w:pPr>
        <w:pStyle w:val="Index2"/>
        <w:tabs>
          <w:tab w:val="right" w:pos="4735"/>
        </w:tabs>
        <w:rPr>
          <w:ins w:id="2322" w:author="Joyce L Tokar" w:date="2018-03-12T12:11:00Z"/>
          <w:noProof/>
        </w:rPr>
      </w:pPr>
      <w:ins w:id="2323" w:author="Joyce L Tokar" w:date="2018-03-12T12:11:00Z">
        <w:r>
          <w:rPr>
            <w:noProof/>
          </w:rPr>
          <w:t>Dangling References to Stack Frames [DCM], 35</w:t>
        </w:r>
      </w:ins>
    </w:p>
    <w:p w14:paraId="2C7E4A64" w14:textId="77777777" w:rsidR="00D7658F" w:rsidRDefault="00D7658F">
      <w:pPr>
        <w:pStyle w:val="Index2"/>
        <w:tabs>
          <w:tab w:val="right" w:pos="4735"/>
        </w:tabs>
        <w:rPr>
          <w:ins w:id="2324" w:author="Joyce L Tokar" w:date="2018-03-12T12:11:00Z"/>
          <w:noProof/>
        </w:rPr>
      </w:pPr>
      <w:ins w:id="2325" w:author="Joyce L Tokar" w:date="2018-03-12T12:11:00Z">
        <w:r>
          <w:rPr>
            <w:noProof/>
          </w:rPr>
          <w:t>Dead and Deactivated Code [XYQ], 32</w:t>
        </w:r>
      </w:ins>
    </w:p>
    <w:p w14:paraId="03F8A31E" w14:textId="77777777" w:rsidR="00D7658F" w:rsidRDefault="00D7658F">
      <w:pPr>
        <w:pStyle w:val="Index2"/>
        <w:tabs>
          <w:tab w:val="right" w:pos="4735"/>
        </w:tabs>
        <w:rPr>
          <w:ins w:id="2326" w:author="Joyce L Tokar" w:date="2018-03-12T12:11:00Z"/>
          <w:noProof/>
        </w:rPr>
      </w:pPr>
      <w:ins w:id="2327" w:author="Joyce L Tokar" w:date="2018-03-12T12:11:00Z">
        <w:r>
          <w:rPr>
            <w:noProof/>
          </w:rPr>
          <w:t>Dead store [WXQ], 28</w:t>
        </w:r>
      </w:ins>
    </w:p>
    <w:p w14:paraId="74965FA1" w14:textId="77777777" w:rsidR="00D7658F" w:rsidRDefault="00D7658F">
      <w:pPr>
        <w:pStyle w:val="Index2"/>
        <w:tabs>
          <w:tab w:val="right" w:pos="4735"/>
        </w:tabs>
        <w:rPr>
          <w:ins w:id="2328" w:author="Joyce L Tokar" w:date="2018-03-12T12:11:00Z"/>
          <w:noProof/>
        </w:rPr>
      </w:pPr>
      <w:ins w:id="2329" w:author="Joyce L Tokar" w:date="2018-03-12T12:11:00Z">
        <w:r>
          <w:rPr>
            <w:noProof/>
          </w:rPr>
          <w:t>Demarcation of Control Flow [EOJ], 33</w:t>
        </w:r>
      </w:ins>
    </w:p>
    <w:p w14:paraId="47DFAA5C" w14:textId="77777777" w:rsidR="00D7658F" w:rsidRDefault="00D7658F">
      <w:pPr>
        <w:pStyle w:val="Index2"/>
        <w:tabs>
          <w:tab w:val="right" w:pos="4735"/>
        </w:tabs>
        <w:rPr>
          <w:ins w:id="2330" w:author="Joyce L Tokar" w:date="2018-03-12T12:11:00Z"/>
          <w:noProof/>
        </w:rPr>
      </w:pPr>
      <w:ins w:id="2331" w:author="Joyce L Tokar" w:date="2018-03-12T12:11:00Z">
        <w:r>
          <w:rPr>
            <w:noProof/>
          </w:rPr>
          <w:t>Deprecated Language Features [MEM], 48</w:t>
        </w:r>
      </w:ins>
    </w:p>
    <w:p w14:paraId="6A976376" w14:textId="77777777" w:rsidR="00D7658F" w:rsidRDefault="00D7658F">
      <w:pPr>
        <w:pStyle w:val="Index2"/>
        <w:tabs>
          <w:tab w:val="right" w:pos="4735"/>
        </w:tabs>
        <w:rPr>
          <w:ins w:id="2332" w:author="Joyce L Tokar" w:date="2018-03-12T12:11:00Z"/>
          <w:noProof/>
        </w:rPr>
      </w:pPr>
      <w:ins w:id="2333" w:author="Joyce L Tokar" w:date="2018-03-12T12:11:00Z">
        <w:r>
          <w:rPr>
            <w:noProof/>
          </w:rPr>
          <w:t>Dynamically-linked Code and Self-modifying Code [NYY], 43</w:t>
        </w:r>
      </w:ins>
    </w:p>
    <w:p w14:paraId="4CCF901D" w14:textId="77777777" w:rsidR="00D7658F" w:rsidRDefault="00D7658F">
      <w:pPr>
        <w:pStyle w:val="Index2"/>
        <w:tabs>
          <w:tab w:val="right" w:pos="4735"/>
        </w:tabs>
        <w:rPr>
          <w:ins w:id="2334" w:author="Joyce L Tokar" w:date="2018-03-12T12:11:00Z"/>
          <w:noProof/>
        </w:rPr>
      </w:pPr>
      <w:ins w:id="2335" w:author="Joyce L Tokar" w:date="2018-03-12T12:11:00Z">
        <w:r>
          <w:rPr>
            <w:noProof/>
          </w:rPr>
          <w:t>Enumerator Issues [CCB], 23</w:t>
        </w:r>
      </w:ins>
    </w:p>
    <w:p w14:paraId="51D8981A" w14:textId="77777777" w:rsidR="00D7658F" w:rsidRDefault="00D7658F">
      <w:pPr>
        <w:pStyle w:val="Index2"/>
        <w:tabs>
          <w:tab w:val="right" w:pos="4735"/>
        </w:tabs>
        <w:rPr>
          <w:ins w:id="2336" w:author="Joyce L Tokar" w:date="2018-03-12T12:11:00Z"/>
          <w:noProof/>
        </w:rPr>
      </w:pPr>
      <w:ins w:id="2337" w:author="Joyce L Tokar" w:date="2018-03-12T12:11:00Z">
        <w:r>
          <w:rPr>
            <w:noProof/>
          </w:rPr>
          <w:t>Extra Intrinsics [LRM], 42</w:t>
        </w:r>
      </w:ins>
    </w:p>
    <w:p w14:paraId="7D50090A" w14:textId="77777777" w:rsidR="00D7658F" w:rsidRDefault="00D7658F">
      <w:pPr>
        <w:pStyle w:val="Index2"/>
        <w:tabs>
          <w:tab w:val="right" w:pos="4735"/>
        </w:tabs>
        <w:rPr>
          <w:ins w:id="2338" w:author="Joyce L Tokar" w:date="2018-03-12T12:11:00Z"/>
          <w:noProof/>
        </w:rPr>
      </w:pPr>
      <w:ins w:id="2339" w:author="Joyce L Tokar" w:date="2018-03-12T12:11:00Z">
        <w:r>
          <w:rPr>
            <w:noProof/>
          </w:rPr>
          <w:t>Floating-point Arithmetic [PLF], 22</w:t>
        </w:r>
      </w:ins>
    </w:p>
    <w:p w14:paraId="0277BE8C" w14:textId="77777777" w:rsidR="00D7658F" w:rsidRDefault="00D7658F">
      <w:pPr>
        <w:pStyle w:val="Index2"/>
        <w:tabs>
          <w:tab w:val="right" w:pos="4735"/>
        </w:tabs>
        <w:rPr>
          <w:ins w:id="2340" w:author="Joyce L Tokar" w:date="2018-03-12T12:11:00Z"/>
          <w:noProof/>
        </w:rPr>
      </w:pPr>
      <w:ins w:id="2341" w:author="Joyce L Tokar" w:date="2018-03-12T12:11:00Z">
        <w:r>
          <w:rPr>
            <w:noProof/>
          </w:rPr>
          <w:t>Identifier Name Reuse [YOW], 29</w:t>
        </w:r>
      </w:ins>
    </w:p>
    <w:p w14:paraId="46D5A25A" w14:textId="77777777" w:rsidR="00D7658F" w:rsidRDefault="00D7658F">
      <w:pPr>
        <w:pStyle w:val="Index2"/>
        <w:tabs>
          <w:tab w:val="right" w:pos="4735"/>
        </w:tabs>
        <w:rPr>
          <w:ins w:id="2342" w:author="Joyce L Tokar" w:date="2018-03-12T12:11:00Z"/>
          <w:noProof/>
        </w:rPr>
      </w:pPr>
      <w:ins w:id="2343" w:author="Joyce L Tokar" w:date="2018-03-12T12:11:00Z">
        <w:r>
          <w:rPr>
            <w:noProof/>
          </w:rPr>
          <w:t>Ignored Error Status and Unhandled Exceptions [OYB], 37</w:t>
        </w:r>
      </w:ins>
    </w:p>
    <w:p w14:paraId="0CC237F5" w14:textId="77777777" w:rsidR="00D7658F" w:rsidRDefault="00D7658F">
      <w:pPr>
        <w:pStyle w:val="Index2"/>
        <w:tabs>
          <w:tab w:val="right" w:pos="4735"/>
        </w:tabs>
        <w:rPr>
          <w:ins w:id="2344" w:author="Joyce L Tokar" w:date="2018-03-12T12:11:00Z"/>
          <w:noProof/>
        </w:rPr>
      </w:pPr>
      <w:ins w:id="2345" w:author="Joyce L Tokar" w:date="2018-03-12T12:11:00Z">
        <w:r>
          <w:rPr>
            <w:noProof/>
          </w:rPr>
          <w:t>Implementation-Defined Behaviour [FAB], 47</w:t>
        </w:r>
      </w:ins>
    </w:p>
    <w:p w14:paraId="11E973A5" w14:textId="77777777" w:rsidR="00D7658F" w:rsidRDefault="00D7658F">
      <w:pPr>
        <w:pStyle w:val="Index2"/>
        <w:tabs>
          <w:tab w:val="right" w:pos="4735"/>
        </w:tabs>
        <w:rPr>
          <w:ins w:id="2346" w:author="Joyce L Tokar" w:date="2018-03-12T12:11:00Z"/>
          <w:noProof/>
        </w:rPr>
      </w:pPr>
      <w:ins w:id="2347" w:author="Joyce L Tokar" w:date="2018-03-12T12:11:00Z">
        <w:r>
          <w:rPr>
            <w:noProof/>
          </w:rPr>
          <w:t>Inheritance [RIP], 39</w:t>
        </w:r>
      </w:ins>
    </w:p>
    <w:p w14:paraId="440638EA" w14:textId="77777777" w:rsidR="00D7658F" w:rsidRDefault="00D7658F">
      <w:pPr>
        <w:pStyle w:val="Index2"/>
        <w:tabs>
          <w:tab w:val="right" w:pos="4735"/>
        </w:tabs>
        <w:rPr>
          <w:ins w:id="2348" w:author="Joyce L Tokar" w:date="2018-03-12T12:11:00Z"/>
          <w:noProof/>
        </w:rPr>
      </w:pPr>
      <w:ins w:id="2349" w:author="Joyce L Tokar" w:date="2018-03-12T12:11:00Z">
        <w:r>
          <w:rPr>
            <w:noProof/>
          </w:rPr>
          <w:t>Initialization of Variables [LAV], 29</w:t>
        </w:r>
      </w:ins>
    </w:p>
    <w:p w14:paraId="3DC236C9" w14:textId="77777777" w:rsidR="00D7658F" w:rsidRDefault="00D7658F">
      <w:pPr>
        <w:pStyle w:val="Index2"/>
        <w:tabs>
          <w:tab w:val="right" w:pos="4735"/>
        </w:tabs>
        <w:rPr>
          <w:ins w:id="2350" w:author="Joyce L Tokar" w:date="2018-03-12T12:11:00Z"/>
          <w:noProof/>
        </w:rPr>
      </w:pPr>
      <w:ins w:id="2351" w:author="Joyce L Tokar" w:date="2018-03-12T12:11:00Z">
        <w:r>
          <w:rPr>
            <w:noProof/>
          </w:rPr>
          <w:t>Inter-language Calling [DJS], 42</w:t>
        </w:r>
      </w:ins>
    </w:p>
    <w:p w14:paraId="5EBC8553" w14:textId="77777777" w:rsidR="00D7658F" w:rsidRDefault="00D7658F">
      <w:pPr>
        <w:pStyle w:val="Index2"/>
        <w:tabs>
          <w:tab w:val="right" w:pos="4735"/>
        </w:tabs>
        <w:rPr>
          <w:ins w:id="2352" w:author="Joyce L Tokar" w:date="2018-03-12T12:11:00Z"/>
          <w:noProof/>
        </w:rPr>
      </w:pPr>
      <w:ins w:id="2353" w:author="Joyce L Tokar" w:date="2018-03-12T12:11:00Z">
        <w:r>
          <w:rPr>
            <w:noProof/>
          </w:rPr>
          <w:t>Library Signature [NSQ], 43</w:t>
        </w:r>
      </w:ins>
    </w:p>
    <w:p w14:paraId="0153A5DC" w14:textId="77777777" w:rsidR="00D7658F" w:rsidRDefault="00D7658F">
      <w:pPr>
        <w:pStyle w:val="Index2"/>
        <w:tabs>
          <w:tab w:val="right" w:pos="4735"/>
        </w:tabs>
        <w:rPr>
          <w:ins w:id="2354" w:author="Joyce L Tokar" w:date="2018-03-12T12:11:00Z"/>
          <w:noProof/>
        </w:rPr>
      </w:pPr>
      <w:ins w:id="2355" w:author="Joyce L Tokar" w:date="2018-03-12T12:11:00Z">
        <w:r>
          <w:rPr>
            <w:noProof/>
          </w:rPr>
          <w:t>Likely Incorrect Expression [KOA], 31</w:t>
        </w:r>
      </w:ins>
    </w:p>
    <w:p w14:paraId="010EA132" w14:textId="77777777" w:rsidR="00D7658F" w:rsidRDefault="00D7658F">
      <w:pPr>
        <w:pStyle w:val="Index2"/>
        <w:tabs>
          <w:tab w:val="right" w:pos="4735"/>
        </w:tabs>
        <w:rPr>
          <w:ins w:id="2356" w:author="Joyce L Tokar" w:date="2018-03-12T12:11:00Z"/>
          <w:noProof/>
        </w:rPr>
      </w:pPr>
      <w:ins w:id="2357" w:author="Joyce L Tokar" w:date="2018-03-12T12:11:00Z">
        <w:r>
          <w:rPr>
            <w:noProof/>
          </w:rPr>
          <w:t>Loop Control Variables [TEX], 33</w:t>
        </w:r>
      </w:ins>
    </w:p>
    <w:p w14:paraId="294ABE74" w14:textId="77777777" w:rsidR="00D7658F" w:rsidRDefault="00D7658F">
      <w:pPr>
        <w:pStyle w:val="Index2"/>
        <w:tabs>
          <w:tab w:val="right" w:pos="4735"/>
        </w:tabs>
        <w:rPr>
          <w:ins w:id="2358" w:author="Joyce L Tokar" w:date="2018-03-12T12:11:00Z"/>
          <w:noProof/>
        </w:rPr>
      </w:pPr>
      <w:ins w:id="2359" w:author="Joyce L Tokar" w:date="2018-03-12T12:11:00Z">
        <w:r>
          <w:rPr>
            <w:noProof/>
          </w:rPr>
          <w:t>Memory Leak [XYL], 39</w:t>
        </w:r>
      </w:ins>
    </w:p>
    <w:p w14:paraId="33792B76" w14:textId="77777777" w:rsidR="00D7658F" w:rsidRDefault="00D7658F">
      <w:pPr>
        <w:pStyle w:val="Index2"/>
        <w:tabs>
          <w:tab w:val="right" w:pos="4735"/>
        </w:tabs>
        <w:rPr>
          <w:ins w:id="2360" w:author="Joyce L Tokar" w:date="2018-03-12T12:11:00Z"/>
          <w:noProof/>
        </w:rPr>
      </w:pPr>
      <w:ins w:id="2361" w:author="Joyce L Tokar" w:date="2018-03-12T12:11:00Z">
        <w:r>
          <w:rPr>
            <w:noProof/>
          </w:rPr>
          <w:t>Namespace Issues [BJL], 29</w:t>
        </w:r>
      </w:ins>
    </w:p>
    <w:p w14:paraId="4A852BB7" w14:textId="77777777" w:rsidR="00D7658F" w:rsidRDefault="00D7658F">
      <w:pPr>
        <w:pStyle w:val="Index2"/>
        <w:tabs>
          <w:tab w:val="right" w:pos="4735"/>
        </w:tabs>
        <w:rPr>
          <w:ins w:id="2362" w:author="Joyce L Tokar" w:date="2018-03-12T12:11:00Z"/>
          <w:noProof/>
        </w:rPr>
      </w:pPr>
      <w:ins w:id="2363" w:author="Joyce L Tokar" w:date="2018-03-12T12:11:00Z">
        <w:r>
          <w:rPr>
            <w:noProof/>
          </w:rPr>
          <w:t>Numeric Conversion Errors [FLC], 23</w:t>
        </w:r>
      </w:ins>
    </w:p>
    <w:p w14:paraId="71EAE581" w14:textId="77777777" w:rsidR="00D7658F" w:rsidRDefault="00D7658F">
      <w:pPr>
        <w:pStyle w:val="Index2"/>
        <w:tabs>
          <w:tab w:val="right" w:pos="4735"/>
        </w:tabs>
        <w:rPr>
          <w:ins w:id="2364" w:author="Joyce L Tokar" w:date="2018-03-12T12:11:00Z"/>
          <w:noProof/>
        </w:rPr>
      </w:pPr>
      <w:ins w:id="2365" w:author="Joyce L Tokar" w:date="2018-03-12T12:11:00Z">
        <w:r>
          <w:rPr>
            <w:noProof/>
          </w:rPr>
          <w:t>Obscure Language Features [BRS], 45</w:t>
        </w:r>
      </w:ins>
    </w:p>
    <w:p w14:paraId="5B737C19" w14:textId="77777777" w:rsidR="00D7658F" w:rsidRDefault="00D7658F">
      <w:pPr>
        <w:pStyle w:val="Index2"/>
        <w:tabs>
          <w:tab w:val="right" w:pos="4735"/>
        </w:tabs>
        <w:rPr>
          <w:ins w:id="2366" w:author="Joyce L Tokar" w:date="2018-03-12T12:11:00Z"/>
          <w:noProof/>
        </w:rPr>
      </w:pPr>
      <w:ins w:id="2367" w:author="Joyce L Tokar" w:date="2018-03-12T12:11:00Z">
        <w:r>
          <w:rPr>
            <w:noProof/>
          </w:rPr>
          <w:t>Off-by-one Error [XZH], 34</w:t>
        </w:r>
      </w:ins>
    </w:p>
    <w:p w14:paraId="786CBD32" w14:textId="77777777" w:rsidR="00D7658F" w:rsidRDefault="00D7658F">
      <w:pPr>
        <w:pStyle w:val="Index2"/>
        <w:tabs>
          <w:tab w:val="right" w:pos="4735"/>
        </w:tabs>
        <w:rPr>
          <w:ins w:id="2368" w:author="Joyce L Tokar" w:date="2018-03-12T12:11:00Z"/>
          <w:noProof/>
        </w:rPr>
      </w:pPr>
      <w:ins w:id="2369" w:author="Joyce L Tokar" w:date="2018-03-12T12:11:00Z">
        <w:r>
          <w:rPr>
            <w:noProof/>
          </w:rPr>
          <w:t>Operator Precedence/Order of Evaluation [JCW], 30</w:t>
        </w:r>
      </w:ins>
    </w:p>
    <w:p w14:paraId="7EA31980" w14:textId="77777777" w:rsidR="00D7658F" w:rsidRDefault="00D7658F">
      <w:pPr>
        <w:pStyle w:val="Index2"/>
        <w:tabs>
          <w:tab w:val="right" w:pos="4735"/>
        </w:tabs>
        <w:rPr>
          <w:ins w:id="2370" w:author="Joyce L Tokar" w:date="2018-03-12T12:11:00Z"/>
          <w:noProof/>
        </w:rPr>
      </w:pPr>
      <w:ins w:id="2371" w:author="Joyce L Tokar" w:date="2018-03-12T12:11:00Z">
        <w:r>
          <w:rPr>
            <w:noProof/>
          </w:rPr>
          <w:t>Passing Parameters and Return Values [CSJ], 35</w:t>
        </w:r>
      </w:ins>
    </w:p>
    <w:p w14:paraId="52164AE5" w14:textId="77777777" w:rsidR="00D7658F" w:rsidRDefault="00D7658F">
      <w:pPr>
        <w:pStyle w:val="Index2"/>
        <w:tabs>
          <w:tab w:val="right" w:pos="4735"/>
        </w:tabs>
        <w:rPr>
          <w:ins w:id="2372" w:author="Joyce L Tokar" w:date="2018-03-12T12:11:00Z"/>
          <w:noProof/>
        </w:rPr>
      </w:pPr>
      <w:ins w:id="2373" w:author="Joyce L Tokar" w:date="2018-03-12T12:11:00Z">
        <w:r>
          <w:rPr>
            <w:noProof/>
          </w:rPr>
          <w:t>Pointer Arithmetic [RVG], 26</w:t>
        </w:r>
      </w:ins>
    </w:p>
    <w:p w14:paraId="3C4415B9" w14:textId="77777777" w:rsidR="00D7658F" w:rsidRDefault="00D7658F">
      <w:pPr>
        <w:pStyle w:val="Index2"/>
        <w:tabs>
          <w:tab w:val="right" w:pos="4735"/>
        </w:tabs>
        <w:rPr>
          <w:ins w:id="2374" w:author="Joyce L Tokar" w:date="2018-03-12T12:11:00Z"/>
          <w:noProof/>
        </w:rPr>
      </w:pPr>
      <w:ins w:id="2375" w:author="Joyce L Tokar" w:date="2018-03-12T12:11:00Z">
        <w:r>
          <w:rPr>
            <w:noProof/>
          </w:rPr>
          <w:t>Pointer Type Conversions [HFC], 25</w:t>
        </w:r>
      </w:ins>
    </w:p>
    <w:p w14:paraId="1B022E94" w14:textId="77777777" w:rsidR="00D7658F" w:rsidRDefault="00D7658F">
      <w:pPr>
        <w:pStyle w:val="Index2"/>
        <w:tabs>
          <w:tab w:val="right" w:pos="4735"/>
        </w:tabs>
        <w:rPr>
          <w:ins w:id="2376" w:author="Joyce L Tokar" w:date="2018-03-12T12:11:00Z"/>
          <w:noProof/>
        </w:rPr>
      </w:pPr>
      <w:ins w:id="2377" w:author="Joyce L Tokar" w:date="2018-03-12T12:11:00Z">
        <w:r>
          <w:rPr>
            <w:noProof/>
          </w:rPr>
          <w:lastRenderedPageBreak/>
          <w:t>Protocol Lock Errors [CGM], 49</w:t>
        </w:r>
      </w:ins>
    </w:p>
    <w:p w14:paraId="3DC1AB79" w14:textId="77777777" w:rsidR="00D7658F" w:rsidRDefault="00D7658F">
      <w:pPr>
        <w:pStyle w:val="Index2"/>
        <w:tabs>
          <w:tab w:val="right" w:pos="4735"/>
        </w:tabs>
        <w:rPr>
          <w:ins w:id="2378" w:author="Joyce L Tokar" w:date="2018-03-12T12:11:00Z"/>
          <w:noProof/>
        </w:rPr>
      </w:pPr>
      <w:ins w:id="2379" w:author="Joyce L Tokar" w:date="2018-03-12T12:11:00Z">
        <w:r>
          <w:rPr>
            <w:noProof/>
          </w:rPr>
          <w:t>Provision of Inherently Unsafe Operations [SKL], 44</w:t>
        </w:r>
      </w:ins>
    </w:p>
    <w:p w14:paraId="49DC1447" w14:textId="77777777" w:rsidR="00D7658F" w:rsidRDefault="00D7658F">
      <w:pPr>
        <w:pStyle w:val="Index2"/>
        <w:tabs>
          <w:tab w:val="right" w:pos="4735"/>
        </w:tabs>
        <w:rPr>
          <w:ins w:id="2380" w:author="Joyce L Tokar" w:date="2018-03-12T12:11:00Z"/>
          <w:noProof/>
        </w:rPr>
      </w:pPr>
      <w:ins w:id="2381" w:author="Joyce L Tokar" w:date="2018-03-12T12:11:00Z">
        <w:r>
          <w:rPr>
            <w:noProof/>
          </w:rPr>
          <w:t>Recursion [GDL], 36</w:t>
        </w:r>
      </w:ins>
    </w:p>
    <w:p w14:paraId="1B02C109" w14:textId="77777777" w:rsidR="00D7658F" w:rsidRDefault="00D7658F">
      <w:pPr>
        <w:pStyle w:val="Index2"/>
        <w:tabs>
          <w:tab w:val="right" w:pos="4735"/>
        </w:tabs>
        <w:rPr>
          <w:ins w:id="2382" w:author="Joyce L Tokar" w:date="2018-03-12T12:11:00Z"/>
          <w:noProof/>
        </w:rPr>
      </w:pPr>
      <w:ins w:id="2383" w:author="Joyce L Tokar" w:date="2018-03-12T12:11:00Z">
        <w:r>
          <w:rPr>
            <w:noProof/>
          </w:rPr>
          <w:t>Side-effects and Order of Evaluation [SAM], 31</w:t>
        </w:r>
      </w:ins>
    </w:p>
    <w:p w14:paraId="53B4368F" w14:textId="77777777" w:rsidR="00D7658F" w:rsidRDefault="00D7658F">
      <w:pPr>
        <w:pStyle w:val="Index2"/>
        <w:tabs>
          <w:tab w:val="right" w:pos="4735"/>
        </w:tabs>
        <w:rPr>
          <w:ins w:id="2384" w:author="Joyce L Tokar" w:date="2018-03-12T12:11:00Z"/>
          <w:noProof/>
        </w:rPr>
      </w:pPr>
      <w:ins w:id="2385" w:author="Joyce L Tokar" w:date="2018-03-12T12:11:00Z">
        <w:r>
          <w:rPr>
            <w:noProof/>
          </w:rPr>
          <w:t>String Termination [CJM], 25</w:t>
        </w:r>
      </w:ins>
    </w:p>
    <w:p w14:paraId="439DDFF2" w14:textId="77777777" w:rsidR="00D7658F" w:rsidRDefault="00D7658F">
      <w:pPr>
        <w:pStyle w:val="Index2"/>
        <w:tabs>
          <w:tab w:val="right" w:pos="4735"/>
        </w:tabs>
        <w:rPr>
          <w:ins w:id="2386" w:author="Joyce L Tokar" w:date="2018-03-12T12:11:00Z"/>
          <w:noProof/>
        </w:rPr>
      </w:pPr>
      <w:ins w:id="2387" w:author="Joyce L Tokar" w:date="2018-03-12T12:11:00Z">
        <w:r>
          <w:rPr>
            <w:noProof/>
          </w:rPr>
          <w:t>Structured Programming [EWD], 34</w:t>
        </w:r>
      </w:ins>
    </w:p>
    <w:p w14:paraId="1AA51225" w14:textId="77777777" w:rsidR="00D7658F" w:rsidRDefault="00D7658F">
      <w:pPr>
        <w:pStyle w:val="Index2"/>
        <w:tabs>
          <w:tab w:val="right" w:pos="4735"/>
        </w:tabs>
        <w:rPr>
          <w:ins w:id="2388" w:author="Joyce L Tokar" w:date="2018-03-12T12:11:00Z"/>
          <w:noProof/>
        </w:rPr>
      </w:pPr>
      <w:ins w:id="2389" w:author="Joyce L Tokar" w:date="2018-03-12T12:11:00Z">
        <w:r>
          <w:rPr>
            <w:noProof/>
          </w:rPr>
          <w:t>Subprogram Signature Mismatch [OTR], 36</w:t>
        </w:r>
      </w:ins>
    </w:p>
    <w:p w14:paraId="49B5D701" w14:textId="77777777" w:rsidR="00D7658F" w:rsidRDefault="00D7658F">
      <w:pPr>
        <w:pStyle w:val="Index2"/>
        <w:tabs>
          <w:tab w:val="right" w:pos="4735"/>
        </w:tabs>
        <w:rPr>
          <w:ins w:id="2390" w:author="Joyce L Tokar" w:date="2018-03-12T12:11:00Z"/>
          <w:noProof/>
        </w:rPr>
      </w:pPr>
      <w:ins w:id="2391" w:author="Joyce L Tokar" w:date="2018-03-12T12:11:00Z">
        <w:r>
          <w:rPr>
            <w:noProof/>
          </w:rPr>
          <w:t>Suppression of Language-defined Run-time Checking [MXB], 44</w:t>
        </w:r>
      </w:ins>
    </w:p>
    <w:p w14:paraId="600618BA" w14:textId="77777777" w:rsidR="00D7658F" w:rsidRDefault="00D7658F">
      <w:pPr>
        <w:pStyle w:val="Index2"/>
        <w:tabs>
          <w:tab w:val="right" w:pos="4735"/>
        </w:tabs>
        <w:rPr>
          <w:ins w:id="2392" w:author="Joyce L Tokar" w:date="2018-03-12T12:11:00Z"/>
          <w:noProof/>
        </w:rPr>
      </w:pPr>
      <w:ins w:id="2393" w:author="Joyce L Tokar" w:date="2018-03-12T12:11:00Z">
        <w:r>
          <w:rPr>
            <w:noProof/>
          </w:rPr>
          <w:t>Switch Statements and Static Analysis [CLL], 33</w:t>
        </w:r>
      </w:ins>
    </w:p>
    <w:p w14:paraId="64EF8FD4" w14:textId="77777777" w:rsidR="00D7658F" w:rsidRDefault="00D7658F">
      <w:pPr>
        <w:pStyle w:val="Index2"/>
        <w:tabs>
          <w:tab w:val="right" w:pos="4735"/>
        </w:tabs>
        <w:rPr>
          <w:ins w:id="2394" w:author="Joyce L Tokar" w:date="2018-03-12T12:11:00Z"/>
          <w:noProof/>
        </w:rPr>
      </w:pPr>
      <w:ins w:id="2395" w:author="Joyce L Tokar" w:date="2018-03-12T12:11:00Z">
        <w:r>
          <w:rPr>
            <w:noProof/>
          </w:rPr>
          <w:t>Templates and Generics [SYM], 39</w:t>
        </w:r>
      </w:ins>
    </w:p>
    <w:p w14:paraId="556DA64F" w14:textId="77777777" w:rsidR="00D7658F" w:rsidRDefault="00D7658F">
      <w:pPr>
        <w:pStyle w:val="Index2"/>
        <w:tabs>
          <w:tab w:val="right" w:pos="4735"/>
        </w:tabs>
        <w:rPr>
          <w:ins w:id="2396" w:author="Joyce L Tokar" w:date="2018-03-12T12:11:00Z"/>
          <w:noProof/>
        </w:rPr>
      </w:pPr>
      <w:ins w:id="2397" w:author="Joyce L Tokar" w:date="2018-03-12T12:11:00Z">
        <w:r>
          <w:rPr>
            <w:noProof/>
          </w:rPr>
          <w:t>Type System [IHN], 21</w:t>
        </w:r>
      </w:ins>
    </w:p>
    <w:p w14:paraId="6A920CEC" w14:textId="77777777" w:rsidR="00D7658F" w:rsidRDefault="00D7658F">
      <w:pPr>
        <w:pStyle w:val="Index2"/>
        <w:tabs>
          <w:tab w:val="right" w:pos="4735"/>
        </w:tabs>
        <w:rPr>
          <w:ins w:id="2398" w:author="Joyce L Tokar" w:date="2018-03-12T12:11:00Z"/>
          <w:noProof/>
        </w:rPr>
      </w:pPr>
      <w:ins w:id="2399" w:author="Joyce L Tokar" w:date="2018-03-12T12:11:00Z">
        <w:r>
          <w:rPr>
            <w:noProof/>
          </w:rPr>
          <w:t>Type-breaking Reinterpretation of Data [AMV], 38</w:t>
        </w:r>
      </w:ins>
    </w:p>
    <w:p w14:paraId="0006ACFA" w14:textId="77777777" w:rsidR="00D7658F" w:rsidRDefault="00D7658F">
      <w:pPr>
        <w:pStyle w:val="Index2"/>
        <w:tabs>
          <w:tab w:val="right" w:pos="4735"/>
        </w:tabs>
        <w:rPr>
          <w:ins w:id="2400" w:author="Joyce L Tokar" w:date="2018-03-12T12:11:00Z"/>
          <w:noProof/>
        </w:rPr>
      </w:pPr>
      <w:ins w:id="2401" w:author="Joyce L Tokar" w:date="2018-03-12T12:11:00Z">
        <w:r>
          <w:rPr>
            <w:noProof/>
          </w:rPr>
          <w:t>Unanticipated Exceptions from Library Routines [HJW], 43</w:t>
        </w:r>
      </w:ins>
    </w:p>
    <w:p w14:paraId="1B26B43C" w14:textId="77777777" w:rsidR="00D7658F" w:rsidRDefault="00D7658F">
      <w:pPr>
        <w:pStyle w:val="Index2"/>
        <w:tabs>
          <w:tab w:val="right" w:pos="4735"/>
        </w:tabs>
        <w:rPr>
          <w:ins w:id="2402" w:author="Joyce L Tokar" w:date="2018-03-12T12:11:00Z"/>
          <w:noProof/>
        </w:rPr>
      </w:pPr>
      <w:ins w:id="2403" w:author="Joyce L Tokar" w:date="2018-03-12T12:11:00Z">
        <w:r>
          <w:rPr>
            <w:noProof/>
          </w:rPr>
          <w:t>Unchecked Array Indexing [XYZ], 25</w:t>
        </w:r>
      </w:ins>
    </w:p>
    <w:p w14:paraId="36DD2B3B" w14:textId="77777777" w:rsidR="00D7658F" w:rsidRDefault="00D7658F">
      <w:pPr>
        <w:pStyle w:val="Index2"/>
        <w:tabs>
          <w:tab w:val="right" w:pos="4735"/>
        </w:tabs>
        <w:rPr>
          <w:ins w:id="2404" w:author="Joyce L Tokar" w:date="2018-03-12T12:11:00Z"/>
          <w:noProof/>
        </w:rPr>
      </w:pPr>
      <w:ins w:id="2405" w:author="Joyce L Tokar" w:date="2018-03-12T12:11:00Z">
        <w:r>
          <w:rPr>
            <w:noProof/>
          </w:rPr>
          <w:t>Uncontrolled Fromat String [SHL], 50</w:t>
        </w:r>
      </w:ins>
    </w:p>
    <w:p w14:paraId="5DD037D8" w14:textId="77777777" w:rsidR="00D7658F" w:rsidRDefault="00D7658F">
      <w:pPr>
        <w:pStyle w:val="Index2"/>
        <w:tabs>
          <w:tab w:val="right" w:pos="4735"/>
        </w:tabs>
        <w:rPr>
          <w:ins w:id="2406" w:author="Joyce L Tokar" w:date="2018-03-12T12:11:00Z"/>
          <w:noProof/>
        </w:rPr>
      </w:pPr>
      <w:ins w:id="2407" w:author="Joyce L Tokar" w:date="2018-03-12T12:11:00Z">
        <w:r>
          <w:rPr>
            <w:noProof/>
          </w:rPr>
          <w:t>Undefined Behaviour [EWF], 46</w:t>
        </w:r>
      </w:ins>
    </w:p>
    <w:p w14:paraId="17FB4944" w14:textId="77777777" w:rsidR="00D7658F" w:rsidRDefault="00D7658F">
      <w:pPr>
        <w:pStyle w:val="Index2"/>
        <w:tabs>
          <w:tab w:val="right" w:pos="4735"/>
        </w:tabs>
        <w:rPr>
          <w:ins w:id="2408" w:author="Joyce L Tokar" w:date="2018-03-12T12:11:00Z"/>
          <w:noProof/>
        </w:rPr>
      </w:pPr>
      <w:ins w:id="2409" w:author="Joyce L Tokar" w:date="2018-03-12T12:11:00Z">
        <w:r>
          <w:rPr>
            <w:noProof/>
          </w:rPr>
          <w:t>Unspecified Behaviour [BQF], 45</w:t>
        </w:r>
      </w:ins>
    </w:p>
    <w:p w14:paraId="1E36697B" w14:textId="77777777" w:rsidR="00D7658F" w:rsidRDefault="00D7658F">
      <w:pPr>
        <w:pStyle w:val="Index2"/>
        <w:tabs>
          <w:tab w:val="right" w:pos="4735"/>
        </w:tabs>
        <w:rPr>
          <w:ins w:id="2410" w:author="Joyce L Tokar" w:date="2018-03-12T12:11:00Z"/>
          <w:noProof/>
        </w:rPr>
      </w:pPr>
      <w:ins w:id="2411" w:author="Joyce L Tokar" w:date="2018-03-12T12:11:00Z">
        <w:r>
          <w:rPr>
            <w:noProof/>
          </w:rPr>
          <w:t>Unused Variable [YZS], 28</w:t>
        </w:r>
      </w:ins>
    </w:p>
    <w:p w14:paraId="28795ADE" w14:textId="77777777" w:rsidR="00D7658F" w:rsidRDefault="00D7658F">
      <w:pPr>
        <w:pStyle w:val="Index2"/>
        <w:tabs>
          <w:tab w:val="right" w:pos="4735"/>
        </w:tabs>
        <w:rPr>
          <w:ins w:id="2412" w:author="Joyce L Tokar" w:date="2018-03-12T12:11:00Z"/>
          <w:noProof/>
        </w:rPr>
      </w:pPr>
      <w:ins w:id="2413" w:author="Joyce L Tokar" w:date="2018-03-12T12:11:00Z">
        <w:r>
          <w:rPr>
            <w:noProof/>
          </w:rPr>
          <w:t>Using Shift Operations for Multiplication and Division [PIK], 27</w:t>
        </w:r>
      </w:ins>
    </w:p>
    <w:p w14:paraId="529FBF8E" w14:textId="77777777" w:rsidR="00D7658F" w:rsidRDefault="00D7658F">
      <w:pPr>
        <w:pStyle w:val="Index1"/>
        <w:tabs>
          <w:tab w:val="right" w:pos="4735"/>
        </w:tabs>
        <w:rPr>
          <w:ins w:id="2414" w:author="Joyce L Tokar" w:date="2018-03-12T12:11:00Z"/>
          <w:noProof/>
        </w:rPr>
      </w:pPr>
      <w:ins w:id="2415" w:author="Joyce L Tokar" w:date="2018-03-12T12:11:00Z">
        <w:r w:rsidRPr="005A3438">
          <w:rPr>
            <w:noProof/>
            <w:lang w:val="en-GB"/>
          </w:rPr>
          <w:t>Language Vulnerability</w:t>
        </w:r>
      </w:ins>
    </w:p>
    <w:p w14:paraId="55847A4F" w14:textId="77777777" w:rsidR="00D7658F" w:rsidRDefault="00D7658F">
      <w:pPr>
        <w:pStyle w:val="Index2"/>
        <w:tabs>
          <w:tab w:val="right" w:pos="4735"/>
        </w:tabs>
        <w:rPr>
          <w:ins w:id="2416" w:author="Joyce L Tokar" w:date="2018-03-12T12:11:00Z"/>
          <w:noProof/>
        </w:rPr>
      </w:pPr>
      <w:ins w:id="2417" w:author="Joyce L Tokar" w:date="2018-03-12T12:11:00Z">
        <w:r>
          <w:rPr>
            <w:noProof/>
          </w:rPr>
          <w:t>Unchecked Array Copying [XYW], 25</w:t>
        </w:r>
      </w:ins>
    </w:p>
    <w:p w14:paraId="56550CBA" w14:textId="77777777" w:rsidR="00D7658F" w:rsidRDefault="00D7658F">
      <w:pPr>
        <w:pStyle w:val="Index1"/>
        <w:tabs>
          <w:tab w:val="right" w:pos="4735"/>
        </w:tabs>
        <w:rPr>
          <w:ins w:id="2418" w:author="Joyce L Tokar" w:date="2018-03-12T12:11:00Z"/>
          <w:noProof/>
        </w:rPr>
      </w:pPr>
      <w:ins w:id="2419" w:author="Joyce L Tokar" w:date="2018-03-12T12:11:00Z">
        <w:r>
          <w:rPr>
            <w:noProof/>
          </w:rPr>
          <w:t>LAV – Initialization of Variables, 29</w:t>
        </w:r>
      </w:ins>
    </w:p>
    <w:p w14:paraId="17D62838" w14:textId="77777777" w:rsidR="00D7658F" w:rsidRDefault="00D7658F">
      <w:pPr>
        <w:pStyle w:val="Index1"/>
        <w:tabs>
          <w:tab w:val="right" w:pos="4735"/>
        </w:tabs>
        <w:rPr>
          <w:ins w:id="2420" w:author="Joyce L Tokar" w:date="2018-03-12T12:11:00Z"/>
          <w:noProof/>
        </w:rPr>
      </w:pPr>
      <w:ins w:id="2421" w:author="Joyce L Tokar" w:date="2018-03-12T12:11:00Z">
        <w:r>
          <w:rPr>
            <w:noProof/>
          </w:rPr>
          <w:t>LRM – Extra Intrinsics, 42</w:t>
        </w:r>
      </w:ins>
    </w:p>
    <w:p w14:paraId="0DD1AE5C" w14:textId="77777777" w:rsidR="00D7658F" w:rsidRDefault="00D7658F">
      <w:pPr>
        <w:pStyle w:val="IndexHeading"/>
        <w:keepNext/>
        <w:tabs>
          <w:tab w:val="right" w:pos="4735"/>
        </w:tabs>
        <w:rPr>
          <w:ins w:id="2422" w:author="Joyce L Tokar" w:date="2018-03-12T12:11:00Z"/>
          <w:rFonts w:cstheme="minorBidi"/>
          <w:b/>
          <w:bCs/>
          <w:noProof/>
        </w:rPr>
      </w:pPr>
      <w:ins w:id="2423" w:author="Joyce L Tokar" w:date="2018-03-12T12:11:00Z">
        <w:r>
          <w:rPr>
            <w:noProof/>
          </w:rPr>
          <w:t xml:space="preserve"> </w:t>
        </w:r>
      </w:ins>
    </w:p>
    <w:p w14:paraId="401AB3DF" w14:textId="77777777" w:rsidR="00D7658F" w:rsidRDefault="00D7658F">
      <w:pPr>
        <w:pStyle w:val="Index1"/>
        <w:tabs>
          <w:tab w:val="right" w:pos="4735"/>
        </w:tabs>
        <w:rPr>
          <w:ins w:id="2424" w:author="Joyce L Tokar" w:date="2018-03-12T12:11:00Z"/>
          <w:noProof/>
        </w:rPr>
      </w:pPr>
      <w:ins w:id="2425" w:author="Joyce L Tokar" w:date="2018-03-12T12:11:00Z">
        <w:r>
          <w:rPr>
            <w:noProof/>
          </w:rPr>
          <w:t>MEM – Deprecated Language Features, 48</w:t>
        </w:r>
      </w:ins>
    </w:p>
    <w:p w14:paraId="5B73518B" w14:textId="77777777" w:rsidR="00D7658F" w:rsidRDefault="00D7658F">
      <w:pPr>
        <w:pStyle w:val="Index1"/>
        <w:tabs>
          <w:tab w:val="right" w:pos="4735"/>
        </w:tabs>
        <w:rPr>
          <w:ins w:id="2426" w:author="Joyce L Tokar" w:date="2018-03-12T12:11:00Z"/>
          <w:noProof/>
        </w:rPr>
      </w:pPr>
      <w:ins w:id="2427" w:author="Joyce L Tokar" w:date="2018-03-12T12:11:00Z">
        <w:r>
          <w:rPr>
            <w:noProof/>
          </w:rPr>
          <w:t>Mixed casing, 27</w:t>
        </w:r>
      </w:ins>
    </w:p>
    <w:p w14:paraId="720C3209" w14:textId="77777777" w:rsidR="00D7658F" w:rsidRDefault="00D7658F">
      <w:pPr>
        <w:pStyle w:val="Index1"/>
        <w:tabs>
          <w:tab w:val="right" w:pos="4735"/>
        </w:tabs>
        <w:rPr>
          <w:ins w:id="2428" w:author="Joyce L Tokar" w:date="2018-03-12T12:11:00Z"/>
          <w:noProof/>
        </w:rPr>
      </w:pPr>
      <w:ins w:id="2429" w:author="Joyce L Tokar" w:date="2018-03-12T12:11:00Z">
        <w:r w:rsidRPr="005A3438">
          <w:rPr>
            <w:noProof/>
            <w:lang w:val="en-GB"/>
          </w:rPr>
          <w:t>Modular type</w:t>
        </w:r>
        <w:r>
          <w:rPr>
            <w:noProof/>
          </w:rPr>
          <w:t>, 15</w:t>
        </w:r>
      </w:ins>
    </w:p>
    <w:p w14:paraId="58E87CBA" w14:textId="77777777" w:rsidR="00D7658F" w:rsidRDefault="00D7658F">
      <w:pPr>
        <w:pStyle w:val="Index1"/>
        <w:tabs>
          <w:tab w:val="right" w:pos="4735"/>
        </w:tabs>
        <w:rPr>
          <w:ins w:id="2430" w:author="Joyce L Tokar" w:date="2018-03-12T12:11:00Z"/>
          <w:noProof/>
        </w:rPr>
      </w:pPr>
      <w:ins w:id="2431" w:author="Joyce L Tokar" w:date="2018-03-12T12:11:00Z">
        <w:r>
          <w:rPr>
            <w:noProof/>
          </w:rPr>
          <w:t>MXB – Suppression of Language-defined Run-time Checking, 44</w:t>
        </w:r>
      </w:ins>
    </w:p>
    <w:p w14:paraId="6A05D657" w14:textId="77777777" w:rsidR="00D7658F" w:rsidRDefault="00D7658F">
      <w:pPr>
        <w:pStyle w:val="IndexHeading"/>
        <w:keepNext/>
        <w:tabs>
          <w:tab w:val="right" w:pos="4735"/>
        </w:tabs>
        <w:rPr>
          <w:ins w:id="2432" w:author="Joyce L Tokar" w:date="2018-03-12T12:11:00Z"/>
          <w:rFonts w:cstheme="minorBidi"/>
          <w:b/>
          <w:bCs/>
          <w:noProof/>
        </w:rPr>
      </w:pPr>
      <w:ins w:id="2433" w:author="Joyce L Tokar" w:date="2018-03-12T12:11:00Z">
        <w:r>
          <w:rPr>
            <w:noProof/>
          </w:rPr>
          <w:t xml:space="preserve"> </w:t>
        </w:r>
      </w:ins>
    </w:p>
    <w:p w14:paraId="7CFCC196" w14:textId="77777777" w:rsidR="00D7658F" w:rsidRDefault="00D7658F">
      <w:pPr>
        <w:pStyle w:val="Index1"/>
        <w:tabs>
          <w:tab w:val="right" w:pos="4735"/>
        </w:tabs>
        <w:rPr>
          <w:ins w:id="2434" w:author="Joyce L Tokar" w:date="2018-03-12T12:11:00Z"/>
          <w:noProof/>
        </w:rPr>
      </w:pPr>
      <w:ins w:id="2435" w:author="Joyce L Tokar" w:date="2018-03-12T12:11:00Z">
        <w:r>
          <w:rPr>
            <w:noProof/>
          </w:rPr>
          <w:t>NAI – Choice of Clear Names, 27</w:t>
        </w:r>
      </w:ins>
    </w:p>
    <w:p w14:paraId="079B8C9C" w14:textId="77777777" w:rsidR="00D7658F" w:rsidRDefault="00D7658F">
      <w:pPr>
        <w:pStyle w:val="Index1"/>
        <w:tabs>
          <w:tab w:val="right" w:pos="4735"/>
        </w:tabs>
        <w:rPr>
          <w:ins w:id="2436" w:author="Joyce L Tokar" w:date="2018-03-12T12:11:00Z"/>
          <w:noProof/>
        </w:rPr>
      </w:pPr>
      <w:ins w:id="2437" w:author="Joyce L Tokar" w:date="2018-03-12T12:11:00Z">
        <w:r>
          <w:rPr>
            <w:noProof/>
          </w:rPr>
          <w:t>NSQ – Library Signature, 43</w:t>
        </w:r>
      </w:ins>
    </w:p>
    <w:p w14:paraId="756DEC8C" w14:textId="77777777" w:rsidR="00D7658F" w:rsidRDefault="00D7658F">
      <w:pPr>
        <w:pStyle w:val="Index1"/>
        <w:tabs>
          <w:tab w:val="right" w:pos="4735"/>
        </w:tabs>
        <w:rPr>
          <w:ins w:id="2438" w:author="Joyce L Tokar" w:date="2018-03-12T12:11:00Z"/>
          <w:noProof/>
        </w:rPr>
      </w:pPr>
      <w:ins w:id="2439" w:author="Joyce L Tokar" w:date="2018-03-12T12:11:00Z">
        <w:r>
          <w:rPr>
            <w:noProof/>
          </w:rPr>
          <w:t>NYY – Dynamically-linked Code and Self-modifying Code, 43</w:t>
        </w:r>
      </w:ins>
    </w:p>
    <w:p w14:paraId="1518B9B0" w14:textId="77777777" w:rsidR="00D7658F" w:rsidRDefault="00D7658F">
      <w:pPr>
        <w:pStyle w:val="IndexHeading"/>
        <w:keepNext/>
        <w:tabs>
          <w:tab w:val="right" w:pos="4735"/>
        </w:tabs>
        <w:rPr>
          <w:ins w:id="2440" w:author="Joyce L Tokar" w:date="2018-03-12T12:11:00Z"/>
          <w:rFonts w:cstheme="minorBidi"/>
          <w:b/>
          <w:bCs/>
          <w:noProof/>
        </w:rPr>
      </w:pPr>
      <w:ins w:id="2441" w:author="Joyce L Tokar" w:date="2018-03-12T12:11:00Z">
        <w:r>
          <w:rPr>
            <w:noProof/>
          </w:rPr>
          <w:t xml:space="preserve"> </w:t>
        </w:r>
      </w:ins>
    </w:p>
    <w:p w14:paraId="70984E1B" w14:textId="77777777" w:rsidR="00D7658F" w:rsidRDefault="00D7658F">
      <w:pPr>
        <w:pStyle w:val="Index1"/>
        <w:tabs>
          <w:tab w:val="right" w:pos="4735"/>
        </w:tabs>
        <w:rPr>
          <w:ins w:id="2442" w:author="Joyce L Tokar" w:date="2018-03-12T12:11:00Z"/>
          <w:noProof/>
        </w:rPr>
      </w:pPr>
      <w:ins w:id="2443" w:author="Joyce L Tokar" w:date="2018-03-12T12:11:00Z">
        <w:r>
          <w:rPr>
            <w:noProof/>
          </w:rPr>
          <w:t>Obsolescent features, 15</w:t>
        </w:r>
      </w:ins>
    </w:p>
    <w:p w14:paraId="1DF9525A" w14:textId="77777777" w:rsidR="00D7658F" w:rsidRDefault="00D7658F">
      <w:pPr>
        <w:pStyle w:val="Index1"/>
        <w:tabs>
          <w:tab w:val="right" w:pos="4735"/>
        </w:tabs>
        <w:rPr>
          <w:ins w:id="2444" w:author="Joyce L Tokar" w:date="2018-03-12T12:11:00Z"/>
          <w:noProof/>
        </w:rPr>
      </w:pPr>
      <w:ins w:id="2445" w:author="Joyce L Tokar" w:date="2018-03-12T12:11:00Z">
        <w:r>
          <w:rPr>
            <w:noProof/>
          </w:rPr>
          <w:t>Operational and Representation Attributes, 15, 17</w:t>
        </w:r>
      </w:ins>
    </w:p>
    <w:p w14:paraId="00D919F2" w14:textId="77777777" w:rsidR="00D7658F" w:rsidRDefault="00D7658F">
      <w:pPr>
        <w:pStyle w:val="Index1"/>
        <w:tabs>
          <w:tab w:val="right" w:pos="4735"/>
        </w:tabs>
        <w:rPr>
          <w:ins w:id="2446" w:author="Joyce L Tokar" w:date="2018-03-12T12:11:00Z"/>
          <w:noProof/>
        </w:rPr>
      </w:pPr>
      <w:ins w:id="2447" w:author="Joyce L Tokar" w:date="2018-03-12T12:11:00Z">
        <w:r>
          <w:rPr>
            <w:noProof/>
          </w:rPr>
          <w:t>OTR – Subprogram Signature Mismatch, 36</w:t>
        </w:r>
      </w:ins>
    </w:p>
    <w:p w14:paraId="23C504D3" w14:textId="77777777" w:rsidR="00D7658F" w:rsidRDefault="00D7658F">
      <w:pPr>
        <w:pStyle w:val="Index1"/>
        <w:tabs>
          <w:tab w:val="right" w:pos="4735"/>
        </w:tabs>
        <w:rPr>
          <w:ins w:id="2448" w:author="Joyce L Tokar" w:date="2018-03-12T12:11:00Z"/>
          <w:noProof/>
        </w:rPr>
      </w:pPr>
      <w:ins w:id="2449" w:author="Joyce L Tokar" w:date="2018-03-12T12:11:00Z">
        <w:r>
          <w:rPr>
            <w:noProof/>
          </w:rPr>
          <w:t>Overriding indicators, 15</w:t>
        </w:r>
      </w:ins>
    </w:p>
    <w:p w14:paraId="5856D710" w14:textId="77777777" w:rsidR="00D7658F" w:rsidRDefault="00D7658F">
      <w:pPr>
        <w:pStyle w:val="Index1"/>
        <w:tabs>
          <w:tab w:val="right" w:pos="4735"/>
        </w:tabs>
        <w:rPr>
          <w:ins w:id="2450" w:author="Joyce L Tokar" w:date="2018-03-12T12:11:00Z"/>
          <w:noProof/>
        </w:rPr>
      </w:pPr>
      <w:ins w:id="2451" w:author="Joyce L Tokar" w:date="2018-03-12T12:11:00Z">
        <w:r>
          <w:rPr>
            <w:noProof/>
          </w:rPr>
          <w:t>OYB – Ignored Error Status and Unhandled Exceptions, 37</w:t>
        </w:r>
      </w:ins>
    </w:p>
    <w:p w14:paraId="16855FF0" w14:textId="77777777" w:rsidR="00D7658F" w:rsidRDefault="00D7658F">
      <w:pPr>
        <w:pStyle w:val="IndexHeading"/>
        <w:keepNext/>
        <w:tabs>
          <w:tab w:val="right" w:pos="4735"/>
        </w:tabs>
        <w:rPr>
          <w:ins w:id="2452" w:author="Joyce L Tokar" w:date="2018-03-12T12:11:00Z"/>
          <w:rFonts w:cstheme="minorBidi"/>
          <w:b/>
          <w:bCs/>
          <w:noProof/>
        </w:rPr>
      </w:pPr>
      <w:ins w:id="2453" w:author="Joyce L Tokar" w:date="2018-03-12T12:11:00Z">
        <w:r>
          <w:rPr>
            <w:noProof/>
          </w:rPr>
          <w:t xml:space="preserve"> </w:t>
        </w:r>
      </w:ins>
    </w:p>
    <w:p w14:paraId="15BE3130" w14:textId="77777777" w:rsidR="00D7658F" w:rsidRDefault="00D7658F">
      <w:pPr>
        <w:pStyle w:val="Index1"/>
        <w:tabs>
          <w:tab w:val="right" w:pos="4735"/>
        </w:tabs>
        <w:rPr>
          <w:ins w:id="2454" w:author="Joyce L Tokar" w:date="2018-03-12T12:11:00Z"/>
          <w:noProof/>
        </w:rPr>
      </w:pPr>
      <w:ins w:id="2455" w:author="Joyce L Tokar" w:date="2018-03-12T12:11:00Z">
        <w:r>
          <w:rPr>
            <w:noProof/>
          </w:rPr>
          <w:t>Partition, 15</w:t>
        </w:r>
      </w:ins>
    </w:p>
    <w:p w14:paraId="3C71BE5A" w14:textId="77777777" w:rsidR="00D7658F" w:rsidRDefault="00D7658F">
      <w:pPr>
        <w:pStyle w:val="Index1"/>
        <w:tabs>
          <w:tab w:val="right" w:pos="4735"/>
        </w:tabs>
        <w:rPr>
          <w:ins w:id="2456" w:author="Joyce L Tokar" w:date="2018-03-12T12:11:00Z"/>
          <w:noProof/>
        </w:rPr>
      </w:pPr>
      <w:ins w:id="2457" w:author="Joyce L Tokar" w:date="2018-03-12T12:11:00Z">
        <w:r>
          <w:rPr>
            <w:noProof/>
          </w:rPr>
          <w:t>PIK – Using Shift Operations for Multiplication and Division, 27</w:t>
        </w:r>
      </w:ins>
    </w:p>
    <w:p w14:paraId="72A05A35" w14:textId="77777777" w:rsidR="00D7658F" w:rsidRDefault="00D7658F">
      <w:pPr>
        <w:pStyle w:val="Index1"/>
        <w:tabs>
          <w:tab w:val="right" w:pos="4735"/>
        </w:tabs>
        <w:rPr>
          <w:ins w:id="2458" w:author="Joyce L Tokar" w:date="2018-03-12T12:11:00Z"/>
          <w:noProof/>
        </w:rPr>
      </w:pPr>
      <w:ins w:id="2459" w:author="Joyce L Tokar" w:date="2018-03-12T12:11:00Z">
        <w:r w:rsidRPr="005A3438">
          <w:rPr>
            <w:noProof/>
            <w:lang w:val="en-GB"/>
          </w:rPr>
          <w:t xml:space="preserve">PLF </w:t>
        </w:r>
        <w:r>
          <w:rPr>
            <w:noProof/>
          </w:rPr>
          <w:t>–</w:t>
        </w:r>
        <w:r w:rsidRPr="005A3438">
          <w:rPr>
            <w:noProof/>
            <w:lang w:val="en-GB"/>
          </w:rPr>
          <w:t xml:space="preserve"> Floating-point Arithmetic</w:t>
        </w:r>
        <w:r>
          <w:rPr>
            <w:noProof/>
          </w:rPr>
          <w:t>, 22</w:t>
        </w:r>
      </w:ins>
    </w:p>
    <w:p w14:paraId="0CB1A974" w14:textId="77777777" w:rsidR="00D7658F" w:rsidRDefault="00D7658F">
      <w:pPr>
        <w:pStyle w:val="Index1"/>
        <w:tabs>
          <w:tab w:val="right" w:pos="4735"/>
        </w:tabs>
        <w:rPr>
          <w:ins w:id="2460" w:author="Joyce L Tokar" w:date="2018-03-12T12:11:00Z"/>
          <w:noProof/>
        </w:rPr>
      </w:pPr>
      <w:ins w:id="2461" w:author="Joyce L Tokar" w:date="2018-03-12T12:11:00Z">
        <w:r w:rsidRPr="005A3438">
          <w:rPr>
            <w:rFonts w:cs="Arial"/>
            <w:noProof/>
            <w:kern w:val="32"/>
          </w:rPr>
          <w:t>Pointer</w:t>
        </w:r>
        <w:r>
          <w:rPr>
            <w:noProof/>
          </w:rPr>
          <w:t>, 15, 29</w:t>
        </w:r>
      </w:ins>
    </w:p>
    <w:p w14:paraId="16BE86E8" w14:textId="77777777" w:rsidR="00D7658F" w:rsidRDefault="00D7658F">
      <w:pPr>
        <w:pStyle w:val="Index1"/>
        <w:tabs>
          <w:tab w:val="right" w:pos="4735"/>
        </w:tabs>
        <w:rPr>
          <w:ins w:id="2462" w:author="Joyce L Tokar" w:date="2018-03-12T12:11:00Z"/>
          <w:noProof/>
        </w:rPr>
      </w:pPr>
      <w:ins w:id="2463" w:author="Joyce L Tokar" w:date="2018-03-12T12:11:00Z">
        <w:r w:rsidRPr="005A3438">
          <w:rPr>
            <w:rFonts w:cs="Arial"/>
            <w:noProof/>
          </w:rPr>
          <w:t>Polymorphic Variable</w:t>
        </w:r>
        <w:r>
          <w:rPr>
            <w:noProof/>
          </w:rPr>
          <w:t>, 17</w:t>
        </w:r>
      </w:ins>
    </w:p>
    <w:p w14:paraId="264A3BDD" w14:textId="77777777" w:rsidR="00D7658F" w:rsidRDefault="00D7658F">
      <w:pPr>
        <w:pStyle w:val="Index1"/>
        <w:tabs>
          <w:tab w:val="right" w:pos="4735"/>
        </w:tabs>
        <w:rPr>
          <w:ins w:id="2464" w:author="Joyce L Tokar" w:date="2018-03-12T12:11:00Z"/>
          <w:noProof/>
        </w:rPr>
      </w:pPr>
      <w:ins w:id="2465" w:author="Joyce L Tokar" w:date="2018-03-12T12:11:00Z">
        <w:r>
          <w:rPr>
            <w:noProof/>
          </w:rPr>
          <w:t>Postconditions, 42</w:t>
        </w:r>
      </w:ins>
    </w:p>
    <w:p w14:paraId="08E74F00" w14:textId="77777777" w:rsidR="00D7658F" w:rsidRDefault="00D7658F">
      <w:pPr>
        <w:pStyle w:val="Index1"/>
        <w:tabs>
          <w:tab w:val="right" w:pos="4735"/>
        </w:tabs>
        <w:rPr>
          <w:ins w:id="2466" w:author="Joyce L Tokar" w:date="2018-03-12T12:11:00Z"/>
          <w:noProof/>
        </w:rPr>
      </w:pPr>
      <w:ins w:id="2467" w:author="Joyce L Tokar" w:date="2018-03-12T12:11:00Z">
        <w:r>
          <w:rPr>
            <w:noProof/>
          </w:rPr>
          <w:lastRenderedPageBreak/>
          <w:t>Pragma, 15, 44</w:t>
        </w:r>
      </w:ins>
    </w:p>
    <w:p w14:paraId="2CCE71F1" w14:textId="77777777" w:rsidR="00D7658F" w:rsidRDefault="00D7658F">
      <w:pPr>
        <w:pStyle w:val="Index2"/>
        <w:tabs>
          <w:tab w:val="right" w:pos="4735"/>
        </w:tabs>
        <w:rPr>
          <w:ins w:id="2468" w:author="Joyce L Tokar" w:date="2018-03-12T12:11:00Z"/>
          <w:noProof/>
        </w:rPr>
      </w:pPr>
      <w:ins w:id="2469" w:author="Joyce L Tokar" w:date="2018-03-12T12:11:00Z">
        <w:r>
          <w:rPr>
            <w:noProof/>
          </w:rPr>
          <w:t>Configuration pragma, 14</w:t>
        </w:r>
      </w:ins>
    </w:p>
    <w:p w14:paraId="06F5F436" w14:textId="77777777" w:rsidR="00D7658F" w:rsidRDefault="00D7658F">
      <w:pPr>
        <w:pStyle w:val="Index2"/>
        <w:tabs>
          <w:tab w:val="right" w:pos="4735"/>
        </w:tabs>
        <w:rPr>
          <w:ins w:id="2470" w:author="Joyce L Tokar" w:date="2018-03-12T12:11:00Z"/>
          <w:noProof/>
        </w:rPr>
      </w:pPr>
      <w:ins w:id="2471" w:author="Joyce L Tokar" w:date="2018-03-12T12:11:00Z">
        <w:r>
          <w:rPr>
            <w:noProof/>
          </w:rPr>
          <w:t>pragma Atomic, 17, 22</w:t>
        </w:r>
      </w:ins>
    </w:p>
    <w:p w14:paraId="24A65DF0" w14:textId="77777777" w:rsidR="00D7658F" w:rsidRDefault="00D7658F">
      <w:pPr>
        <w:pStyle w:val="Index2"/>
        <w:tabs>
          <w:tab w:val="right" w:pos="4735"/>
        </w:tabs>
        <w:rPr>
          <w:ins w:id="2472" w:author="Joyce L Tokar" w:date="2018-03-12T12:11:00Z"/>
          <w:noProof/>
        </w:rPr>
      </w:pPr>
      <w:ins w:id="2473" w:author="Joyce L Tokar" w:date="2018-03-12T12:11:00Z">
        <w:r>
          <w:rPr>
            <w:noProof/>
          </w:rPr>
          <w:t>pragma Atomic_Components, 17, 22</w:t>
        </w:r>
      </w:ins>
    </w:p>
    <w:p w14:paraId="1D6E7B02" w14:textId="77777777" w:rsidR="00D7658F" w:rsidRDefault="00D7658F">
      <w:pPr>
        <w:pStyle w:val="Index2"/>
        <w:tabs>
          <w:tab w:val="right" w:pos="4735"/>
        </w:tabs>
        <w:rPr>
          <w:ins w:id="2474" w:author="Joyce L Tokar" w:date="2018-03-12T12:11:00Z"/>
          <w:noProof/>
        </w:rPr>
      </w:pPr>
      <w:ins w:id="2475" w:author="Joyce L Tokar" w:date="2018-03-12T12:11:00Z">
        <w:r>
          <w:rPr>
            <w:noProof/>
          </w:rPr>
          <w:t>pragma Convention, 17, 36, 43</w:t>
        </w:r>
      </w:ins>
    </w:p>
    <w:p w14:paraId="3271C5C2" w14:textId="77777777" w:rsidR="00D7658F" w:rsidRDefault="00D7658F">
      <w:pPr>
        <w:pStyle w:val="Index2"/>
        <w:tabs>
          <w:tab w:val="right" w:pos="4735"/>
        </w:tabs>
        <w:rPr>
          <w:ins w:id="2476" w:author="Joyce L Tokar" w:date="2018-03-12T12:11:00Z"/>
          <w:noProof/>
        </w:rPr>
      </w:pPr>
      <w:ins w:id="2477" w:author="Joyce L Tokar" w:date="2018-03-12T12:11:00Z">
        <w:r>
          <w:rPr>
            <w:noProof/>
          </w:rPr>
          <w:t>pragma Default_Storage_Pool, 19</w:t>
        </w:r>
      </w:ins>
    </w:p>
    <w:p w14:paraId="51BC68A2" w14:textId="77777777" w:rsidR="00D7658F" w:rsidRDefault="00D7658F">
      <w:pPr>
        <w:pStyle w:val="Index2"/>
        <w:tabs>
          <w:tab w:val="right" w:pos="4735"/>
        </w:tabs>
        <w:rPr>
          <w:ins w:id="2478" w:author="Joyce L Tokar" w:date="2018-03-12T12:11:00Z"/>
          <w:noProof/>
        </w:rPr>
      </w:pPr>
      <w:ins w:id="2479" w:author="Joyce L Tokar" w:date="2018-03-12T12:11:00Z">
        <w:r>
          <w:rPr>
            <w:noProof/>
          </w:rPr>
          <w:t>pragma Detect_Blocking, 17</w:t>
        </w:r>
      </w:ins>
    </w:p>
    <w:p w14:paraId="440701CB" w14:textId="77777777" w:rsidR="00D7658F" w:rsidRDefault="00D7658F">
      <w:pPr>
        <w:pStyle w:val="Index2"/>
        <w:tabs>
          <w:tab w:val="right" w:pos="4735"/>
        </w:tabs>
        <w:rPr>
          <w:ins w:id="2480" w:author="Joyce L Tokar" w:date="2018-03-12T12:11:00Z"/>
          <w:noProof/>
        </w:rPr>
      </w:pPr>
      <w:ins w:id="2481" w:author="Joyce L Tokar" w:date="2018-03-12T12:11:00Z">
        <w:r>
          <w:rPr>
            <w:noProof/>
          </w:rPr>
          <w:t>pragma Discard_Names, 17</w:t>
        </w:r>
      </w:ins>
    </w:p>
    <w:p w14:paraId="5BDC94A6" w14:textId="77777777" w:rsidR="00D7658F" w:rsidRDefault="00D7658F">
      <w:pPr>
        <w:pStyle w:val="Index2"/>
        <w:tabs>
          <w:tab w:val="right" w:pos="4735"/>
        </w:tabs>
        <w:rPr>
          <w:ins w:id="2482" w:author="Joyce L Tokar" w:date="2018-03-12T12:11:00Z"/>
          <w:noProof/>
        </w:rPr>
      </w:pPr>
      <w:ins w:id="2483" w:author="Joyce L Tokar" w:date="2018-03-12T12:11:00Z">
        <w:r>
          <w:rPr>
            <w:noProof/>
          </w:rPr>
          <w:t>pragma Export, 18, 36, 43</w:t>
        </w:r>
      </w:ins>
    </w:p>
    <w:p w14:paraId="383F7E38" w14:textId="77777777" w:rsidR="00D7658F" w:rsidRDefault="00D7658F">
      <w:pPr>
        <w:pStyle w:val="Index2"/>
        <w:tabs>
          <w:tab w:val="right" w:pos="4735"/>
        </w:tabs>
        <w:rPr>
          <w:ins w:id="2484" w:author="Joyce L Tokar" w:date="2018-03-12T12:11:00Z"/>
          <w:noProof/>
        </w:rPr>
      </w:pPr>
      <w:ins w:id="2485" w:author="Joyce L Tokar" w:date="2018-03-12T12:11:00Z">
        <w:r>
          <w:rPr>
            <w:noProof/>
          </w:rPr>
          <w:t>pragma Import, 18, 36, 38, 43</w:t>
        </w:r>
      </w:ins>
    </w:p>
    <w:p w14:paraId="76DA02FB" w14:textId="77777777" w:rsidR="00D7658F" w:rsidRDefault="00D7658F">
      <w:pPr>
        <w:pStyle w:val="Index2"/>
        <w:tabs>
          <w:tab w:val="right" w:pos="4735"/>
        </w:tabs>
        <w:rPr>
          <w:ins w:id="2486" w:author="Joyce L Tokar" w:date="2018-03-12T12:11:00Z"/>
          <w:noProof/>
        </w:rPr>
      </w:pPr>
      <w:ins w:id="2487" w:author="Joyce L Tokar" w:date="2018-03-12T12:11:00Z">
        <w:r>
          <w:rPr>
            <w:noProof/>
          </w:rPr>
          <w:t>pragma Normalize_Scalars, 18, 30</w:t>
        </w:r>
      </w:ins>
    </w:p>
    <w:p w14:paraId="24B152D1" w14:textId="77777777" w:rsidR="00D7658F" w:rsidRDefault="00D7658F">
      <w:pPr>
        <w:pStyle w:val="Index2"/>
        <w:tabs>
          <w:tab w:val="right" w:pos="4735"/>
        </w:tabs>
        <w:rPr>
          <w:ins w:id="2488" w:author="Joyce L Tokar" w:date="2018-03-12T12:11:00Z"/>
          <w:noProof/>
        </w:rPr>
      </w:pPr>
      <w:ins w:id="2489" w:author="Joyce L Tokar" w:date="2018-03-12T12:11:00Z">
        <w:r>
          <w:rPr>
            <w:noProof/>
          </w:rPr>
          <w:t>pragma Pack, 18</w:t>
        </w:r>
      </w:ins>
    </w:p>
    <w:p w14:paraId="41C2EAAD" w14:textId="77777777" w:rsidR="00D7658F" w:rsidRDefault="00D7658F">
      <w:pPr>
        <w:pStyle w:val="Index2"/>
        <w:tabs>
          <w:tab w:val="right" w:pos="4735"/>
        </w:tabs>
        <w:rPr>
          <w:ins w:id="2490" w:author="Joyce L Tokar" w:date="2018-03-12T12:11:00Z"/>
          <w:noProof/>
        </w:rPr>
      </w:pPr>
      <w:ins w:id="2491" w:author="Joyce L Tokar" w:date="2018-03-12T12:11:00Z">
        <w:r>
          <w:rPr>
            <w:noProof/>
          </w:rPr>
          <w:t>pragma Restrictions, 18, 19, 44, 45, 48, 50, 51</w:t>
        </w:r>
      </w:ins>
    </w:p>
    <w:p w14:paraId="6DB1C503" w14:textId="77777777" w:rsidR="00D7658F" w:rsidRDefault="00D7658F">
      <w:pPr>
        <w:pStyle w:val="Index2"/>
        <w:tabs>
          <w:tab w:val="right" w:pos="4735"/>
        </w:tabs>
        <w:rPr>
          <w:ins w:id="2492" w:author="Joyce L Tokar" w:date="2018-03-12T12:11:00Z"/>
          <w:noProof/>
        </w:rPr>
      </w:pPr>
      <w:ins w:id="2493" w:author="Joyce L Tokar" w:date="2018-03-12T12:11:00Z">
        <w:r>
          <w:rPr>
            <w:noProof/>
          </w:rPr>
          <w:t>pragma Suppress, 18, 19, 25, 44, 46</w:t>
        </w:r>
      </w:ins>
    </w:p>
    <w:p w14:paraId="57DFFFF2" w14:textId="77777777" w:rsidR="00D7658F" w:rsidRDefault="00D7658F">
      <w:pPr>
        <w:pStyle w:val="Index2"/>
        <w:tabs>
          <w:tab w:val="right" w:pos="4735"/>
        </w:tabs>
        <w:rPr>
          <w:ins w:id="2494" w:author="Joyce L Tokar" w:date="2018-03-12T12:11:00Z"/>
          <w:noProof/>
        </w:rPr>
      </w:pPr>
      <w:ins w:id="2495" w:author="Joyce L Tokar" w:date="2018-03-12T12:11:00Z">
        <w:r>
          <w:rPr>
            <w:noProof/>
          </w:rPr>
          <w:t>pragma Unchecked Union, 18</w:t>
        </w:r>
      </w:ins>
    </w:p>
    <w:p w14:paraId="476ACA7E" w14:textId="77777777" w:rsidR="00D7658F" w:rsidRDefault="00D7658F">
      <w:pPr>
        <w:pStyle w:val="Index2"/>
        <w:tabs>
          <w:tab w:val="right" w:pos="4735"/>
        </w:tabs>
        <w:rPr>
          <w:ins w:id="2496" w:author="Joyce L Tokar" w:date="2018-03-12T12:11:00Z"/>
          <w:noProof/>
        </w:rPr>
      </w:pPr>
      <w:ins w:id="2497" w:author="Joyce L Tokar" w:date="2018-03-12T12:11:00Z">
        <w:r>
          <w:rPr>
            <w:noProof/>
          </w:rPr>
          <w:t>pragma Volatile, 18, 22</w:t>
        </w:r>
      </w:ins>
    </w:p>
    <w:p w14:paraId="66E72CF9" w14:textId="77777777" w:rsidR="00D7658F" w:rsidRDefault="00D7658F">
      <w:pPr>
        <w:pStyle w:val="Index2"/>
        <w:tabs>
          <w:tab w:val="right" w:pos="4735"/>
        </w:tabs>
        <w:rPr>
          <w:ins w:id="2498" w:author="Joyce L Tokar" w:date="2018-03-12T12:11:00Z"/>
          <w:noProof/>
        </w:rPr>
      </w:pPr>
      <w:ins w:id="2499" w:author="Joyce L Tokar" w:date="2018-03-12T12:11:00Z">
        <w:r>
          <w:rPr>
            <w:noProof/>
          </w:rPr>
          <w:t>pragma Volatile_Components, 18, 22</w:t>
        </w:r>
      </w:ins>
    </w:p>
    <w:p w14:paraId="4DB52732" w14:textId="77777777" w:rsidR="00D7658F" w:rsidRDefault="00D7658F">
      <w:pPr>
        <w:pStyle w:val="Index1"/>
        <w:tabs>
          <w:tab w:val="right" w:pos="4735"/>
        </w:tabs>
        <w:rPr>
          <w:ins w:id="2500" w:author="Joyce L Tokar" w:date="2018-03-12T12:11:00Z"/>
          <w:noProof/>
        </w:rPr>
      </w:pPr>
      <w:ins w:id="2501" w:author="Joyce L Tokar" w:date="2018-03-12T12:11:00Z">
        <w:r>
          <w:rPr>
            <w:noProof/>
          </w:rPr>
          <w:t>Preconditions, 42</w:t>
        </w:r>
      </w:ins>
    </w:p>
    <w:p w14:paraId="39AD81BB" w14:textId="77777777" w:rsidR="00D7658F" w:rsidRDefault="00D7658F">
      <w:pPr>
        <w:pStyle w:val="Index1"/>
        <w:tabs>
          <w:tab w:val="right" w:pos="4735"/>
        </w:tabs>
        <w:rPr>
          <w:ins w:id="2502" w:author="Joyce L Tokar" w:date="2018-03-12T12:11:00Z"/>
          <w:noProof/>
        </w:rPr>
      </w:pPr>
      <w:ins w:id="2503" w:author="Joyce L Tokar" w:date="2018-03-12T12:11:00Z">
        <w:r>
          <w:rPr>
            <w:noProof/>
          </w:rPr>
          <w:t>Program verification, 42</w:t>
        </w:r>
      </w:ins>
    </w:p>
    <w:p w14:paraId="5056B13C" w14:textId="77777777" w:rsidR="00D7658F" w:rsidRDefault="00D7658F">
      <w:pPr>
        <w:pStyle w:val="IndexHeading"/>
        <w:keepNext/>
        <w:tabs>
          <w:tab w:val="right" w:pos="4735"/>
        </w:tabs>
        <w:rPr>
          <w:ins w:id="2504" w:author="Joyce L Tokar" w:date="2018-03-12T12:11:00Z"/>
          <w:rFonts w:cstheme="minorBidi"/>
          <w:b/>
          <w:bCs/>
          <w:noProof/>
        </w:rPr>
      </w:pPr>
      <w:ins w:id="2505" w:author="Joyce L Tokar" w:date="2018-03-12T12:11:00Z">
        <w:r>
          <w:rPr>
            <w:noProof/>
          </w:rPr>
          <w:t xml:space="preserve"> </w:t>
        </w:r>
      </w:ins>
    </w:p>
    <w:p w14:paraId="28DA1D85" w14:textId="77777777" w:rsidR="00D7658F" w:rsidRDefault="00D7658F">
      <w:pPr>
        <w:pStyle w:val="Index1"/>
        <w:tabs>
          <w:tab w:val="right" w:pos="4735"/>
        </w:tabs>
        <w:rPr>
          <w:ins w:id="2506" w:author="Joyce L Tokar" w:date="2018-03-12T12:11:00Z"/>
          <w:noProof/>
        </w:rPr>
      </w:pPr>
      <w:ins w:id="2507" w:author="Joyce L Tokar" w:date="2018-03-12T12:11:00Z">
        <w:r w:rsidRPr="005A3438">
          <w:rPr>
            <w:noProof/>
            <w:lang w:val="en-GB"/>
          </w:rPr>
          <w:t>Range check</w:t>
        </w:r>
        <w:r>
          <w:rPr>
            <w:noProof/>
          </w:rPr>
          <w:t>, 16</w:t>
        </w:r>
      </w:ins>
    </w:p>
    <w:p w14:paraId="52AB3F2C" w14:textId="77777777" w:rsidR="00D7658F" w:rsidRDefault="00D7658F">
      <w:pPr>
        <w:pStyle w:val="Index1"/>
        <w:tabs>
          <w:tab w:val="right" w:pos="4735"/>
        </w:tabs>
        <w:rPr>
          <w:ins w:id="2508" w:author="Joyce L Tokar" w:date="2018-03-12T12:11:00Z"/>
          <w:noProof/>
        </w:rPr>
      </w:pPr>
      <w:ins w:id="2509" w:author="Joyce L Tokar" w:date="2018-03-12T12:11:00Z">
        <w:r>
          <w:rPr>
            <w:noProof/>
          </w:rPr>
          <w:t>Record Representation Clauses, 16</w:t>
        </w:r>
      </w:ins>
    </w:p>
    <w:p w14:paraId="0EA35C3F" w14:textId="77777777" w:rsidR="00D7658F" w:rsidRDefault="00D7658F">
      <w:pPr>
        <w:pStyle w:val="Index1"/>
        <w:tabs>
          <w:tab w:val="right" w:pos="4735"/>
        </w:tabs>
        <w:rPr>
          <w:ins w:id="2510" w:author="Joyce L Tokar" w:date="2018-03-12T12:11:00Z"/>
          <w:noProof/>
        </w:rPr>
      </w:pPr>
      <w:ins w:id="2511" w:author="Joyce L Tokar" w:date="2018-03-12T12:11:00Z">
        <w:r>
          <w:rPr>
            <w:noProof/>
          </w:rPr>
          <w:t>RIP – Inheritance, 39</w:t>
        </w:r>
      </w:ins>
    </w:p>
    <w:p w14:paraId="2C168786" w14:textId="77777777" w:rsidR="00D7658F" w:rsidRDefault="00D7658F">
      <w:pPr>
        <w:pStyle w:val="Index1"/>
        <w:tabs>
          <w:tab w:val="right" w:pos="4735"/>
        </w:tabs>
        <w:rPr>
          <w:ins w:id="2512" w:author="Joyce L Tokar" w:date="2018-03-12T12:11:00Z"/>
          <w:noProof/>
        </w:rPr>
      </w:pPr>
      <w:ins w:id="2513" w:author="Joyce L Tokar" w:date="2018-03-12T12:11:00Z">
        <w:r>
          <w:rPr>
            <w:noProof/>
          </w:rPr>
          <w:t>RVG – Pointer Arithmetic, 26</w:t>
        </w:r>
      </w:ins>
    </w:p>
    <w:p w14:paraId="7759E0B7" w14:textId="77777777" w:rsidR="00D7658F" w:rsidRDefault="00D7658F">
      <w:pPr>
        <w:pStyle w:val="IndexHeading"/>
        <w:keepNext/>
        <w:tabs>
          <w:tab w:val="right" w:pos="4735"/>
        </w:tabs>
        <w:rPr>
          <w:ins w:id="2514" w:author="Joyce L Tokar" w:date="2018-03-12T12:11:00Z"/>
          <w:rFonts w:cstheme="minorBidi"/>
          <w:b/>
          <w:bCs/>
          <w:noProof/>
        </w:rPr>
      </w:pPr>
      <w:ins w:id="2515" w:author="Joyce L Tokar" w:date="2018-03-12T12:11:00Z">
        <w:r>
          <w:rPr>
            <w:noProof/>
          </w:rPr>
          <w:t xml:space="preserve"> </w:t>
        </w:r>
      </w:ins>
    </w:p>
    <w:p w14:paraId="4E0EBFCB" w14:textId="77777777" w:rsidR="00D7658F" w:rsidRDefault="00D7658F">
      <w:pPr>
        <w:pStyle w:val="Index1"/>
        <w:tabs>
          <w:tab w:val="right" w:pos="4735"/>
        </w:tabs>
        <w:rPr>
          <w:ins w:id="2516" w:author="Joyce L Tokar" w:date="2018-03-12T12:11:00Z"/>
          <w:noProof/>
        </w:rPr>
      </w:pPr>
      <w:ins w:id="2517" w:author="Joyce L Tokar" w:date="2018-03-12T12:11:00Z">
        <w:r>
          <w:rPr>
            <w:noProof/>
          </w:rPr>
          <w:t>SAM – Side-effects and Order of Evaluation, 31</w:t>
        </w:r>
      </w:ins>
    </w:p>
    <w:p w14:paraId="26E0BD91" w14:textId="77777777" w:rsidR="00D7658F" w:rsidRDefault="00D7658F">
      <w:pPr>
        <w:pStyle w:val="Index1"/>
        <w:tabs>
          <w:tab w:val="right" w:pos="4735"/>
        </w:tabs>
        <w:rPr>
          <w:ins w:id="2518" w:author="Joyce L Tokar" w:date="2018-03-12T12:11:00Z"/>
          <w:noProof/>
        </w:rPr>
      </w:pPr>
      <w:ins w:id="2519" w:author="Joyce L Tokar" w:date="2018-03-12T12:11:00Z">
        <w:r>
          <w:rPr>
            <w:noProof/>
          </w:rPr>
          <w:t>Scalar type, 16</w:t>
        </w:r>
      </w:ins>
    </w:p>
    <w:p w14:paraId="16D52FF5" w14:textId="77777777" w:rsidR="00D7658F" w:rsidRDefault="00D7658F">
      <w:pPr>
        <w:pStyle w:val="Index1"/>
        <w:tabs>
          <w:tab w:val="right" w:pos="4735"/>
        </w:tabs>
        <w:rPr>
          <w:ins w:id="2520" w:author="Joyce L Tokar" w:date="2018-03-12T12:11:00Z"/>
          <w:noProof/>
        </w:rPr>
      </w:pPr>
      <w:ins w:id="2521" w:author="Joyce L Tokar" w:date="2018-03-12T12:11:00Z">
        <w:r>
          <w:rPr>
            <w:noProof/>
          </w:rPr>
          <w:t>Separate Compilation, 18</w:t>
        </w:r>
      </w:ins>
    </w:p>
    <w:p w14:paraId="0B9D7A09" w14:textId="77777777" w:rsidR="00D7658F" w:rsidRDefault="00D7658F">
      <w:pPr>
        <w:pStyle w:val="Index1"/>
        <w:tabs>
          <w:tab w:val="right" w:pos="4735"/>
        </w:tabs>
        <w:rPr>
          <w:ins w:id="2522" w:author="Joyce L Tokar" w:date="2018-03-12T12:11:00Z"/>
          <w:noProof/>
        </w:rPr>
      </w:pPr>
      <w:ins w:id="2523" w:author="Joyce L Tokar" w:date="2018-03-12T12:11:00Z">
        <w:r>
          <w:rPr>
            <w:noProof/>
          </w:rPr>
          <w:t>SHL – Uncontrolled Format String, 50</w:t>
        </w:r>
      </w:ins>
    </w:p>
    <w:p w14:paraId="335F6F4E" w14:textId="77777777" w:rsidR="00D7658F" w:rsidRDefault="00D7658F">
      <w:pPr>
        <w:pStyle w:val="Index1"/>
        <w:tabs>
          <w:tab w:val="right" w:pos="4735"/>
        </w:tabs>
        <w:rPr>
          <w:ins w:id="2524" w:author="Joyce L Tokar" w:date="2018-03-12T12:11:00Z"/>
          <w:noProof/>
        </w:rPr>
      </w:pPr>
      <w:ins w:id="2525" w:author="Joyce L Tokar" w:date="2018-03-12T12:11:00Z">
        <w:r>
          <w:rPr>
            <w:noProof/>
          </w:rPr>
          <w:t>Singular/plural forms, 27</w:t>
        </w:r>
      </w:ins>
    </w:p>
    <w:p w14:paraId="6F3DDA7A" w14:textId="77777777" w:rsidR="00D7658F" w:rsidRDefault="00D7658F">
      <w:pPr>
        <w:pStyle w:val="Index1"/>
        <w:tabs>
          <w:tab w:val="right" w:pos="4735"/>
        </w:tabs>
        <w:rPr>
          <w:ins w:id="2526" w:author="Joyce L Tokar" w:date="2018-03-12T12:11:00Z"/>
          <w:noProof/>
        </w:rPr>
      </w:pPr>
      <w:ins w:id="2527" w:author="Joyce L Tokar" w:date="2018-03-12T12:11:00Z">
        <w:r>
          <w:rPr>
            <w:noProof/>
          </w:rPr>
          <w:t>SKL – Provision of Inherently Unsafe Operations, 44</w:t>
        </w:r>
      </w:ins>
    </w:p>
    <w:p w14:paraId="32F35DAD" w14:textId="77777777" w:rsidR="00D7658F" w:rsidRDefault="00D7658F">
      <w:pPr>
        <w:pStyle w:val="Index1"/>
        <w:tabs>
          <w:tab w:val="right" w:pos="4735"/>
        </w:tabs>
        <w:rPr>
          <w:ins w:id="2528" w:author="Joyce L Tokar" w:date="2018-03-12T12:11:00Z"/>
          <w:noProof/>
        </w:rPr>
      </w:pPr>
      <w:ins w:id="2529" w:author="Joyce L Tokar" w:date="2018-03-12T12:11:00Z">
        <w:r w:rsidRPr="005A3438">
          <w:rPr>
            <w:noProof/>
            <w:lang w:val="en-GB"/>
          </w:rPr>
          <w:t>Static expressions</w:t>
        </w:r>
        <w:r>
          <w:rPr>
            <w:noProof/>
          </w:rPr>
          <w:t>, 16</w:t>
        </w:r>
      </w:ins>
    </w:p>
    <w:p w14:paraId="3D5D8A4B" w14:textId="77777777" w:rsidR="00D7658F" w:rsidRDefault="00D7658F">
      <w:pPr>
        <w:pStyle w:val="Index1"/>
        <w:tabs>
          <w:tab w:val="right" w:pos="4735"/>
        </w:tabs>
        <w:rPr>
          <w:ins w:id="2530" w:author="Joyce L Tokar" w:date="2018-03-12T12:11:00Z"/>
          <w:noProof/>
        </w:rPr>
      </w:pPr>
      <w:ins w:id="2531" w:author="Joyce L Tokar" w:date="2018-03-12T12:11:00Z">
        <w:r>
          <w:rPr>
            <w:noProof/>
          </w:rPr>
          <w:t>Storage Place Attributes, 16</w:t>
        </w:r>
      </w:ins>
    </w:p>
    <w:p w14:paraId="488F2DEC" w14:textId="77777777" w:rsidR="00D7658F" w:rsidRDefault="00D7658F">
      <w:pPr>
        <w:pStyle w:val="Index1"/>
        <w:tabs>
          <w:tab w:val="right" w:pos="4735"/>
        </w:tabs>
        <w:rPr>
          <w:ins w:id="2532" w:author="Joyce L Tokar" w:date="2018-03-12T12:11:00Z"/>
          <w:noProof/>
        </w:rPr>
      </w:pPr>
      <w:ins w:id="2533" w:author="Joyce L Tokar" w:date="2018-03-12T12:11:00Z">
        <w:r>
          <w:rPr>
            <w:noProof/>
          </w:rPr>
          <w:t>Storage pool, 14, 16, 18, 19, 39</w:t>
        </w:r>
      </w:ins>
    </w:p>
    <w:p w14:paraId="37E185EF" w14:textId="77777777" w:rsidR="00D7658F" w:rsidRDefault="00D7658F">
      <w:pPr>
        <w:pStyle w:val="Index1"/>
        <w:tabs>
          <w:tab w:val="right" w:pos="4735"/>
        </w:tabs>
        <w:rPr>
          <w:ins w:id="2534" w:author="Joyce L Tokar" w:date="2018-03-12T12:11:00Z"/>
          <w:noProof/>
        </w:rPr>
      </w:pPr>
      <w:ins w:id="2535" w:author="Joyce L Tokar" w:date="2018-03-12T12:11:00Z">
        <w:r>
          <w:rPr>
            <w:noProof/>
          </w:rPr>
          <w:t>Storage subpool, 16, 18, 39</w:t>
        </w:r>
      </w:ins>
    </w:p>
    <w:p w14:paraId="61DBFB70" w14:textId="77777777" w:rsidR="00D7658F" w:rsidRDefault="00D7658F">
      <w:pPr>
        <w:pStyle w:val="Index1"/>
        <w:tabs>
          <w:tab w:val="right" w:pos="4735"/>
        </w:tabs>
        <w:rPr>
          <w:ins w:id="2536" w:author="Joyce L Tokar" w:date="2018-03-12T12:11:00Z"/>
          <w:noProof/>
        </w:rPr>
      </w:pPr>
      <w:ins w:id="2537" w:author="Joyce L Tokar" w:date="2018-03-12T12:11:00Z">
        <w:r>
          <w:rPr>
            <w:noProof/>
          </w:rPr>
          <w:t>STR – Bit Representation, 22</w:t>
        </w:r>
      </w:ins>
    </w:p>
    <w:p w14:paraId="4F49DAD1" w14:textId="77777777" w:rsidR="00D7658F" w:rsidRDefault="00D7658F">
      <w:pPr>
        <w:pStyle w:val="Index1"/>
        <w:tabs>
          <w:tab w:val="right" w:pos="4735"/>
        </w:tabs>
        <w:rPr>
          <w:ins w:id="2538" w:author="Joyce L Tokar" w:date="2018-03-12T12:11:00Z"/>
          <w:noProof/>
        </w:rPr>
      </w:pPr>
      <w:ins w:id="2539" w:author="Joyce L Tokar" w:date="2018-03-12T12:11:00Z">
        <w:r w:rsidRPr="005A3438">
          <w:rPr>
            <w:noProof/>
            <w:lang w:val="en-GB"/>
          </w:rPr>
          <w:t>Subtype declaration</w:t>
        </w:r>
        <w:r>
          <w:rPr>
            <w:noProof/>
          </w:rPr>
          <w:t>, 16</w:t>
        </w:r>
      </w:ins>
    </w:p>
    <w:p w14:paraId="5F5C69AD" w14:textId="77777777" w:rsidR="00D7658F" w:rsidRDefault="00D7658F">
      <w:pPr>
        <w:pStyle w:val="Index1"/>
        <w:tabs>
          <w:tab w:val="right" w:pos="4735"/>
        </w:tabs>
        <w:rPr>
          <w:ins w:id="2540" w:author="Joyce L Tokar" w:date="2018-03-12T12:11:00Z"/>
          <w:noProof/>
        </w:rPr>
      </w:pPr>
      <w:ins w:id="2541" w:author="Joyce L Tokar" w:date="2018-03-12T12:11:00Z">
        <w:r>
          <w:rPr>
            <w:noProof/>
          </w:rPr>
          <w:t>SYM – Templates and Generics, 39</w:t>
        </w:r>
      </w:ins>
    </w:p>
    <w:p w14:paraId="774F054F" w14:textId="77777777" w:rsidR="00D7658F" w:rsidRDefault="00D7658F">
      <w:pPr>
        <w:pStyle w:val="Index1"/>
        <w:tabs>
          <w:tab w:val="right" w:pos="4735"/>
        </w:tabs>
        <w:rPr>
          <w:ins w:id="2542" w:author="Joyce L Tokar" w:date="2018-03-12T12:11:00Z"/>
          <w:noProof/>
        </w:rPr>
      </w:pPr>
      <w:ins w:id="2543" w:author="Joyce L Tokar" w:date="2018-03-12T12:11:00Z">
        <w:r>
          <w:rPr>
            <w:noProof/>
          </w:rPr>
          <w:t>Symbols and conventions, 13</w:t>
        </w:r>
      </w:ins>
    </w:p>
    <w:p w14:paraId="2D8BA462" w14:textId="77777777" w:rsidR="00D7658F" w:rsidRDefault="00D7658F">
      <w:pPr>
        <w:pStyle w:val="IndexHeading"/>
        <w:keepNext/>
        <w:tabs>
          <w:tab w:val="right" w:pos="4735"/>
        </w:tabs>
        <w:rPr>
          <w:ins w:id="2544" w:author="Joyce L Tokar" w:date="2018-03-12T12:11:00Z"/>
          <w:rFonts w:cstheme="minorBidi"/>
          <w:b/>
          <w:bCs/>
          <w:noProof/>
        </w:rPr>
      </w:pPr>
      <w:ins w:id="2545" w:author="Joyce L Tokar" w:date="2018-03-12T12:11:00Z">
        <w:r>
          <w:rPr>
            <w:noProof/>
          </w:rPr>
          <w:t xml:space="preserve"> </w:t>
        </w:r>
      </w:ins>
    </w:p>
    <w:p w14:paraId="612E00AB" w14:textId="77777777" w:rsidR="00D7658F" w:rsidRDefault="00D7658F">
      <w:pPr>
        <w:pStyle w:val="Index1"/>
        <w:tabs>
          <w:tab w:val="right" w:pos="4735"/>
        </w:tabs>
        <w:rPr>
          <w:ins w:id="2546" w:author="Joyce L Tokar" w:date="2018-03-12T12:11:00Z"/>
          <w:noProof/>
        </w:rPr>
      </w:pPr>
      <w:ins w:id="2547" w:author="Joyce L Tokar" w:date="2018-03-12T12:11:00Z">
        <w:r w:rsidRPr="005A3438">
          <w:rPr>
            <w:noProof/>
            <w:lang w:val="en-GB"/>
          </w:rPr>
          <w:t>Task</w:t>
        </w:r>
        <w:r>
          <w:rPr>
            <w:noProof/>
          </w:rPr>
          <w:t>, 16, 49</w:t>
        </w:r>
      </w:ins>
    </w:p>
    <w:p w14:paraId="3CDC7B62" w14:textId="77777777" w:rsidR="00D7658F" w:rsidRDefault="00D7658F">
      <w:pPr>
        <w:pStyle w:val="Index1"/>
        <w:tabs>
          <w:tab w:val="right" w:pos="4735"/>
        </w:tabs>
        <w:rPr>
          <w:ins w:id="2548" w:author="Joyce L Tokar" w:date="2018-03-12T12:11:00Z"/>
          <w:noProof/>
        </w:rPr>
      </w:pPr>
      <w:ins w:id="2549" w:author="Joyce L Tokar" w:date="2018-03-12T12:11:00Z">
        <w:r>
          <w:rPr>
            <w:noProof/>
          </w:rPr>
          <w:t>Terms and definitions, 13</w:t>
        </w:r>
      </w:ins>
    </w:p>
    <w:p w14:paraId="71764194" w14:textId="77777777" w:rsidR="00D7658F" w:rsidRDefault="00D7658F">
      <w:pPr>
        <w:pStyle w:val="Index1"/>
        <w:tabs>
          <w:tab w:val="right" w:pos="4735"/>
        </w:tabs>
        <w:rPr>
          <w:ins w:id="2550" w:author="Joyce L Tokar" w:date="2018-03-12T12:11:00Z"/>
          <w:noProof/>
        </w:rPr>
      </w:pPr>
      <w:ins w:id="2551" w:author="Joyce L Tokar" w:date="2018-03-12T12:11:00Z">
        <w:r w:rsidRPr="005A3438">
          <w:rPr>
            <w:noProof/>
            <w:lang w:val="es-ES"/>
          </w:rPr>
          <w:t xml:space="preserve">TEX </w:t>
        </w:r>
        <w:r>
          <w:rPr>
            <w:noProof/>
          </w:rPr>
          <w:t>–</w:t>
        </w:r>
        <w:r w:rsidRPr="005A3438">
          <w:rPr>
            <w:noProof/>
            <w:lang w:val="es-ES"/>
          </w:rPr>
          <w:t xml:space="preserve"> Loop Control Variables</w:t>
        </w:r>
        <w:r>
          <w:rPr>
            <w:noProof/>
          </w:rPr>
          <w:t>, 33</w:t>
        </w:r>
      </w:ins>
    </w:p>
    <w:p w14:paraId="60BEC8F1" w14:textId="77777777" w:rsidR="00D7658F" w:rsidRDefault="00D7658F">
      <w:pPr>
        <w:pStyle w:val="Index1"/>
        <w:tabs>
          <w:tab w:val="right" w:pos="4735"/>
        </w:tabs>
        <w:rPr>
          <w:ins w:id="2552" w:author="Joyce L Tokar" w:date="2018-03-12T12:11:00Z"/>
          <w:noProof/>
        </w:rPr>
      </w:pPr>
      <w:ins w:id="2553" w:author="Joyce L Tokar" w:date="2018-03-12T12:11:00Z">
        <w:r>
          <w:rPr>
            <w:noProof/>
          </w:rPr>
          <w:t>TRJ – Argument Passing to Library Functions, 40, 41, 42</w:t>
        </w:r>
      </w:ins>
    </w:p>
    <w:p w14:paraId="122FC143" w14:textId="77777777" w:rsidR="00D7658F" w:rsidRDefault="00D7658F">
      <w:pPr>
        <w:pStyle w:val="Index1"/>
        <w:tabs>
          <w:tab w:val="right" w:pos="4735"/>
        </w:tabs>
        <w:rPr>
          <w:ins w:id="2554" w:author="Joyce L Tokar" w:date="2018-03-12T12:11:00Z"/>
          <w:noProof/>
        </w:rPr>
      </w:pPr>
      <w:ins w:id="2555" w:author="Joyce L Tokar" w:date="2018-03-12T12:11:00Z">
        <w:r w:rsidRPr="005A3438">
          <w:rPr>
            <w:rFonts w:cs="Arial"/>
            <w:noProof/>
          </w:rPr>
          <w:t>Type conversion</w:t>
        </w:r>
        <w:r>
          <w:rPr>
            <w:noProof/>
          </w:rPr>
          <w:t>, 16, 17, 26</w:t>
        </w:r>
      </w:ins>
    </w:p>
    <w:p w14:paraId="4D15D68B" w14:textId="77777777" w:rsidR="00D7658F" w:rsidRDefault="00D7658F">
      <w:pPr>
        <w:pStyle w:val="Index1"/>
        <w:tabs>
          <w:tab w:val="right" w:pos="4735"/>
        </w:tabs>
        <w:rPr>
          <w:ins w:id="2556" w:author="Joyce L Tokar" w:date="2018-03-12T12:11:00Z"/>
          <w:noProof/>
        </w:rPr>
      </w:pPr>
      <w:ins w:id="2557" w:author="Joyce L Tokar" w:date="2018-03-12T12:11:00Z">
        <w:r>
          <w:rPr>
            <w:noProof/>
          </w:rPr>
          <w:t>Type invariants, 42</w:t>
        </w:r>
      </w:ins>
    </w:p>
    <w:p w14:paraId="59D47CF8" w14:textId="77777777" w:rsidR="00D7658F" w:rsidRDefault="00D7658F">
      <w:pPr>
        <w:pStyle w:val="IndexHeading"/>
        <w:keepNext/>
        <w:tabs>
          <w:tab w:val="right" w:pos="4735"/>
        </w:tabs>
        <w:rPr>
          <w:ins w:id="2558" w:author="Joyce L Tokar" w:date="2018-03-12T12:11:00Z"/>
          <w:rFonts w:cstheme="minorBidi"/>
          <w:b/>
          <w:bCs/>
          <w:noProof/>
        </w:rPr>
      </w:pPr>
      <w:ins w:id="2559" w:author="Joyce L Tokar" w:date="2018-03-12T12:11:00Z">
        <w:r>
          <w:rPr>
            <w:noProof/>
          </w:rPr>
          <w:t xml:space="preserve"> </w:t>
        </w:r>
      </w:ins>
    </w:p>
    <w:p w14:paraId="47CB1434" w14:textId="77777777" w:rsidR="00D7658F" w:rsidRDefault="00D7658F">
      <w:pPr>
        <w:pStyle w:val="Index1"/>
        <w:tabs>
          <w:tab w:val="right" w:pos="4735"/>
        </w:tabs>
        <w:rPr>
          <w:ins w:id="2560" w:author="Joyce L Tokar" w:date="2018-03-12T12:11:00Z"/>
          <w:noProof/>
        </w:rPr>
      </w:pPr>
      <w:ins w:id="2561" w:author="Joyce L Tokar" w:date="2018-03-12T12:11:00Z">
        <w:r w:rsidRPr="005A3438">
          <w:rPr>
            <w:rFonts w:cs="Arial"/>
            <w:noProof/>
          </w:rPr>
          <w:t>Unchecked conversions</w:t>
        </w:r>
        <w:r>
          <w:rPr>
            <w:noProof/>
          </w:rPr>
          <w:t>, 17, 21</w:t>
        </w:r>
      </w:ins>
    </w:p>
    <w:p w14:paraId="54D2EE20" w14:textId="77777777" w:rsidR="00D7658F" w:rsidRDefault="00D7658F">
      <w:pPr>
        <w:pStyle w:val="Index1"/>
        <w:tabs>
          <w:tab w:val="right" w:pos="4735"/>
        </w:tabs>
        <w:rPr>
          <w:ins w:id="2562" w:author="Joyce L Tokar" w:date="2018-03-12T12:11:00Z"/>
          <w:noProof/>
        </w:rPr>
      </w:pPr>
      <w:ins w:id="2563" w:author="Joyce L Tokar" w:date="2018-03-12T12:11:00Z">
        <w:r w:rsidRPr="005A3438">
          <w:rPr>
            <w:rFonts w:cstheme="minorHAnsi"/>
            <w:noProof/>
          </w:rPr>
          <w:t>Unchecked_Conversion</w:t>
        </w:r>
        <w:r>
          <w:rPr>
            <w:noProof/>
          </w:rPr>
          <w:t>, 17, 19, 21, 38, 44, 46, 47</w:t>
        </w:r>
      </w:ins>
    </w:p>
    <w:p w14:paraId="3B06164B" w14:textId="77777777" w:rsidR="00D7658F" w:rsidRDefault="00D7658F">
      <w:pPr>
        <w:pStyle w:val="Index1"/>
        <w:tabs>
          <w:tab w:val="right" w:pos="4735"/>
        </w:tabs>
        <w:rPr>
          <w:ins w:id="2564" w:author="Joyce L Tokar" w:date="2018-03-12T12:11:00Z"/>
          <w:noProof/>
        </w:rPr>
      </w:pPr>
      <w:ins w:id="2565" w:author="Joyce L Tokar" w:date="2018-03-12T12:11:00Z">
        <w:r>
          <w:rPr>
            <w:noProof/>
          </w:rPr>
          <w:t>Underscores and periods, 27</w:t>
        </w:r>
      </w:ins>
    </w:p>
    <w:p w14:paraId="73921ED3" w14:textId="77777777" w:rsidR="00D7658F" w:rsidRDefault="00D7658F">
      <w:pPr>
        <w:pStyle w:val="Index1"/>
        <w:tabs>
          <w:tab w:val="right" w:pos="4735"/>
        </w:tabs>
        <w:rPr>
          <w:ins w:id="2566" w:author="Joyce L Tokar" w:date="2018-03-12T12:11:00Z"/>
          <w:noProof/>
        </w:rPr>
      </w:pPr>
      <w:ins w:id="2567" w:author="Joyce L Tokar" w:date="2018-03-12T12:11:00Z">
        <w:r w:rsidRPr="005A3438">
          <w:rPr>
            <w:rFonts w:cs="Arial"/>
            <w:noProof/>
          </w:rPr>
          <w:t>Unsafe Programming</w:t>
        </w:r>
        <w:r>
          <w:rPr>
            <w:noProof/>
          </w:rPr>
          <w:t>, 19, 23, 25, 26, 27, 33, 39, 41, 43, 44, 50</w:t>
        </w:r>
      </w:ins>
    </w:p>
    <w:p w14:paraId="47B56DDA" w14:textId="77777777" w:rsidR="00D7658F" w:rsidRDefault="00D7658F">
      <w:pPr>
        <w:pStyle w:val="Index1"/>
        <w:tabs>
          <w:tab w:val="right" w:pos="4735"/>
        </w:tabs>
        <w:rPr>
          <w:ins w:id="2568" w:author="Joyce L Tokar" w:date="2018-03-12T12:11:00Z"/>
          <w:noProof/>
        </w:rPr>
      </w:pPr>
      <w:ins w:id="2569" w:author="Joyce L Tokar" w:date="2018-03-12T12:11:00Z">
        <w:r>
          <w:rPr>
            <w:noProof/>
          </w:rPr>
          <w:t>Unused variable, 16</w:t>
        </w:r>
      </w:ins>
    </w:p>
    <w:p w14:paraId="16441EF0" w14:textId="77777777" w:rsidR="00D7658F" w:rsidRDefault="00D7658F">
      <w:pPr>
        <w:pStyle w:val="Index1"/>
        <w:tabs>
          <w:tab w:val="right" w:pos="4735"/>
        </w:tabs>
        <w:rPr>
          <w:ins w:id="2570" w:author="Joyce L Tokar" w:date="2018-03-12T12:11:00Z"/>
          <w:noProof/>
        </w:rPr>
      </w:pPr>
      <w:ins w:id="2571" w:author="Joyce L Tokar" w:date="2018-03-12T12:11:00Z">
        <w:r w:rsidRPr="005A3438">
          <w:rPr>
            <w:noProof/>
            <w:lang w:val="en-GB"/>
          </w:rPr>
          <w:t>User-defined floating-point types</w:t>
        </w:r>
        <w:r>
          <w:rPr>
            <w:noProof/>
          </w:rPr>
          <w:t>, 19</w:t>
        </w:r>
      </w:ins>
    </w:p>
    <w:p w14:paraId="4E638F64" w14:textId="77777777" w:rsidR="00D7658F" w:rsidRDefault="00D7658F">
      <w:pPr>
        <w:pStyle w:val="Index1"/>
        <w:tabs>
          <w:tab w:val="right" w:pos="4735"/>
        </w:tabs>
        <w:rPr>
          <w:ins w:id="2572" w:author="Joyce L Tokar" w:date="2018-03-12T12:11:00Z"/>
          <w:noProof/>
        </w:rPr>
      </w:pPr>
      <w:ins w:id="2573" w:author="Joyce L Tokar" w:date="2018-03-12T12:11:00Z">
        <w:r w:rsidRPr="005A3438">
          <w:rPr>
            <w:noProof/>
            <w:lang w:val="en-GB"/>
          </w:rPr>
          <w:t>User-defined scalar types</w:t>
        </w:r>
        <w:r>
          <w:rPr>
            <w:noProof/>
          </w:rPr>
          <w:t>, 19</w:t>
        </w:r>
      </w:ins>
    </w:p>
    <w:p w14:paraId="5C80BDA0" w14:textId="77777777" w:rsidR="00D7658F" w:rsidRDefault="00D7658F">
      <w:pPr>
        <w:pStyle w:val="IndexHeading"/>
        <w:keepNext/>
        <w:tabs>
          <w:tab w:val="right" w:pos="4735"/>
        </w:tabs>
        <w:rPr>
          <w:ins w:id="2574" w:author="Joyce L Tokar" w:date="2018-03-12T12:11:00Z"/>
          <w:rFonts w:cstheme="minorBidi"/>
          <w:b/>
          <w:bCs/>
          <w:noProof/>
        </w:rPr>
      </w:pPr>
      <w:ins w:id="2575" w:author="Joyce L Tokar" w:date="2018-03-12T12:11:00Z">
        <w:r>
          <w:rPr>
            <w:noProof/>
          </w:rPr>
          <w:t xml:space="preserve"> </w:t>
        </w:r>
      </w:ins>
    </w:p>
    <w:p w14:paraId="51F79C35" w14:textId="77777777" w:rsidR="00D7658F" w:rsidRDefault="00D7658F">
      <w:pPr>
        <w:pStyle w:val="Index1"/>
        <w:tabs>
          <w:tab w:val="right" w:pos="4735"/>
        </w:tabs>
        <w:rPr>
          <w:ins w:id="2576" w:author="Joyce L Tokar" w:date="2018-03-12T12:11:00Z"/>
          <w:noProof/>
        </w:rPr>
      </w:pPr>
      <w:ins w:id="2577" w:author="Joyce L Tokar" w:date="2018-03-12T12:11:00Z">
        <w:r>
          <w:rPr>
            <w:noProof/>
          </w:rPr>
          <w:t>Volatile, 16, 22, 28</w:t>
        </w:r>
      </w:ins>
    </w:p>
    <w:p w14:paraId="23308B7A" w14:textId="77777777" w:rsidR="00D7658F" w:rsidRDefault="00D7658F">
      <w:pPr>
        <w:pStyle w:val="IndexHeading"/>
        <w:keepNext/>
        <w:tabs>
          <w:tab w:val="right" w:pos="4735"/>
        </w:tabs>
        <w:rPr>
          <w:ins w:id="2578" w:author="Joyce L Tokar" w:date="2018-03-12T12:11:00Z"/>
          <w:rFonts w:cstheme="minorBidi"/>
          <w:b/>
          <w:bCs/>
          <w:noProof/>
        </w:rPr>
      </w:pPr>
      <w:ins w:id="2579" w:author="Joyce L Tokar" w:date="2018-03-12T12:11:00Z">
        <w:r>
          <w:rPr>
            <w:noProof/>
          </w:rPr>
          <w:t xml:space="preserve"> </w:t>
        </w:r>
      </w:ins>
    </w:p>
    <w:p w14:paraId="18638237" w14:textId="77777777" w:rsidR="00D7658F" w:rsidRDefault="00D7658F">
      <w:pPr>
        <w:pStyle w:val="Index1"/>
        <w:tabs>
          <w:tab w:val="right" w:pos="4735"/>
        </w:tabs>
        <w:rPr>
          <w:ins w:id="2580" w:author="Joyce L Tokar" w:date="2018-03-12T12:11:00Z"/>
          <w:noProof/>
        </w:rPr>
      </w:pPr>
      <w:ins w:id="2581" w:author="Joyce L Tokar" w:date="2018-03-12T12:11:00Z">
        <w:r>
          <w:rPr>
            <w:noProof/>
          </w:rPr>
          <w:t>WXQ – Dead store, 28</w:t>
        </w:r>
      </w:ins>
    </w:p>
    <w:p w14:paraId="3C8748FA" w14:textId="77777777" w:rsidR="00D7658F" w:rsidRDefault="00D7658F">
      <w:pPr>
        <w:pStyle w:val="IndexHeading"/>
        <w:keepNext/>
        <w:tabs>
          <w:tab w:val="right" w:pos="4735"/>
        </w:tabs>
        <w:rPr>
          <w:ins w:id="2582" w:author="Joyce L Tokar" w:date="2018-03-12T12:11:00Z"/>
          <w:rFonts w:cstheme="minorBidi"/>
          <w:b/>
          <w:bCs/>
          <w:noProof/>
        </w:rPr>
      </w:pPr>
      <w:ins w:id="2583" w:author="Joyce L Tokar" w:date="2018-03-12T12:11:00Z">
        <w:r>
          <w:rPr>
            <w:noProof/>
          </w:rPr>
          <w:t xml:space="preserve"> </w:t>
        </w:r>
      </w:ins>
    </w:p>
    <w:p w14:paraId="2D078639" w14:textId="77777777" w:rsidR="00D7658F" w:rsidRDefault="00D7658F">
      <w:pPr>
        <w:pStyle w:val="Index1"/>
        <w:tabs>
          <w:tab w:val="right" w:pos="4735"/>
        </w:tabs>
        <w:rPr>
          <w:ins w:id="2584" w:author="Joyce L Tokar" w:date="2018-03-12T12:11:00Z"/>
          <w:noProof/>
        </w:rPr>
      </w:pPr>
      <w:ins w:id="2585" w:author="Joyce L Tokar" w:date="2018-03-12T12:11:00Z">
        <w:r>
          <w:rPr>
            <w:noProof/>
          </w:rPr>
          <w:t>XYK – Dangling Reference to Heap, 26</w:t>
        </w:r>
      </w:ins>
    </w:p>
    <w:p w14:paraId="14B505A9" w14:textId="77777777" w:rsidR="00D7658F" w:rsidRDefault="00D7658F">
      <w:pPr>
        <w:pStyle w:val="Index1"/>
        <w:tabs>
          <w:tab w:val="right" w:pos="4735"/>
        </w:tabs>
        <w:rPr>
          <w:ins w:id="2586" w:author="Joyce L Tokar" w:date="2018-03-12T12:11:00Z"/>
          <w:noProof/>
        </w:rPr>
      </w:pPr>
      <w:ins w:id="2587" w:author="Joyce L Tokar" w:date="2018-03-12T12:11:00Z">
        <w:r>
          <w:rPr>
            <w:noProof/>
          </w:rPr>
          <w:t>XYL – Memory Leak, 39</w:t>
        </w:r>
      </w:ins>
    </w:p>
    <w:p w14:paraId="7FA6ECC6" w14:textId="77777777" w:rsidR="00D7658F" w:rsidRDefault="00D7658F">
      <w:pPr>
        <w:pStyle w:val="Index1"/>
        <w:tabs>
          <w:tab w:val="right" w:pos="4735"/>
        </w:tabs>
        <w:rPr>
          <w:ins w:id="2588" w:author="Joyce L Tokar" w:date="2018-03-12T12:11:00Z"/>
          <w:noProof/>
        </w:rPr>
      </w:pPr>
      <w:ins w:id="2589" w:author="Joyce L Tokar" w:date="2018-03-12T12:11:00Z">
        <w:r>
          <w:rPr>
            <w:noProof/>
          </w:rPr>
          <w:t>XYQ – Dead and Deactivated Code, 32</w:t>
        </w:r>
      </w:ins>
    </w:p>
    <w:p w14:paraId="41D6539A" w14:textId="77777777" w:rsidR="00D7658F" w:rsidRDefault="00D7658F">
      <w:pPr>
        <w:pStyle w:val="Index1"/>
        <w:tabs>
          <w:tab w:val="right" w:pos="4735"/>
        </w:tabs>
        <w:rPr>
          <w:ins w:id="2590" w:author="Joyce L Tokar" w:date="2018-03-12T12:11:00Z"/>
          <w:noProof/>
        </w:rPr>
      </w:pPr>
      <w:ins w:id="2591" w:author="Joyce L Tokar" w:date="2018-03-12T12:11:00Z">
        <w:r w:rsidRPr="005A3438">
          <w:rPr>
            <w:noProof/>
            <w:lang w:val="en-GB"/>
          </w:rPr>
          <w:t xml:space="preserve">XYW </w:t>
        </w:r>
        <w:r>
          <w:rPr>
            <w:noProof/>
          </w:rPr>
          <w:t>–</w:t>
        </w:r>
        <w:r w:rsidRPr="005A3438">
          <w:rPr>
            <w:noProof/>
            <w:lang w:val="en-GB"/>
          </w:rPr>
          <w:t xml:space="preserve"> Unchecked Array Copying</w:t>
        </w:r>
        <w:r>
          <w:rPr>
            <w:noProof/>
          </w:rPr>
          <w:t>, 25</w:t>
        </w:r>
      </w:ins>
    </w:p>
    <w:p w14:paraId="56521588" w14:textId="77777777" w:rsidR="00D7658F" w:rsidRDefault="00D7658F">
      <w:pPr>
        <w:pStyle w:val="Index1"/>
        <w:tabs>
          <w:tab w:val="right" w:pos="4735"/>
        </w:tabs>
        <w:rPr>
          <w:ins w:id="2592" w:author="Joyce L Tokar" w:date="2018-03-12T12:11:00Z"/>
          <w:noProof/>
        </w:rPr>
      </w:pPr>
      <w:ins w:id="2593" w:author="Joyce L Tokar" w:date="2018-03-12T12:11:00Z">
        <w:r w:rsidRPr="005A3438">
          <w:rPr>
            <w:noProof/>
            <w:lang w:val="en-GB"/>
          </w:rPr>
          <w:t xml:space="preserve">XYZ </w:t>
        </w:r>
        <w:r>
          <w:rPr>
            <w:noProof/>
          </w:rPr>
          <w:t>–</w:t>
        </w:r>
        <w:r w:rsidRPr="005A3438">
          <w:rPr>
            <w:noProof/>
            <w:lang w:val="en-GB"/>
          </w:rPr>
          <w:t xml:space="preserve"> Unchecked Array Indexing</w:t>
        </w:r>
        <w:r>
          <w:rPr>
            <w:noProof/>
          </w:rPr>
          <w:t>, 25</w:t>
        </w:r>
      </w:ins>
    </w:p>
    <w:p w14:paraId="2610F366" w14:textId="77777777" w:rsidR="00D7658F" w:rsidRDefault="00D7658F">
      <w:pPr>
        <w:pStyle w:val="Index1"/>
        <w:tabs>
          <w:tab w:val="right" w:pos="4735"/>
        </w:tabs>
        <w:rPr>
          <w:ins w:id="2594" w:author="Joyce L Tokar" w:date="2018-03-12T12:11:00Z"/>
          <w:noProof/>
        </w:rPr>
      </w:pPr>
      <w:ins w:id="2595" w:author="Joyce L Tokar" w:date="2018-03-12T12:11:00Z">
        <w:r>
          <w:rPr>
            <w:noProof/>
          </w:rPr>
          <w:t>XZH – Off-by-one Error, 34</w:t>
        </w:r>
      </w:ins>
    </w:p>
    <w:p w14:paraId="73566698" w14:textId="77777777" w:rsidR="00D7658F" w:rsidRDefault="00D7658F">
      <w:pPr>
        <w:pStyle w:val="IndexHeading"/>
        <w:keepNext/>
        <w:tabs>
          <w:tab w:val="right" w:pos="4735"/>
        </w:tabs>
        <w:rPr>
          <w:ins w:id="2596" w:author="Joyce L Tokar" w:date="2018-03-12T12:11:00Z"/>
          <w:rFonts w:cstheme="minorBidi"/>
          <w:b/>
          <w:bCs/>
          <w:noProof/>
        </w:rPr>
      </w:pPr>
      <w:ins w:id="2597" w:author="Joyce L Tokar" w:date="2018-03-12T12:11:00Z">
        <w:r>
          <w:rPr>
            <w:noProof/>
          </w:rPr>
          <w:t xml:space="preserve"> </w:t>
        </w:r>
      </w:ins>
    </w:p>
    <w:p w14:paraId="54AACD8D" w14:textId="77777777" w:rsidR="00D7658F" w:rsidRDefault="00D7658F">
      <w:pPr>
        <w:pStyle w:val="Index1"/>
        <w:tabs>
          <w:tab w:val="right" w:pos="4735"/>
        </w:tabs>
        <w:rPr>
          <w:ins w:id="2598" w:author="Joyce L Tokar" w:date="2018-03-12T12:11:00Z"/>
          <w:noProof/>
        </w:rPr>
      </w:pPr>
      <w:ins w:id="2599" w:author="Joyce L Tokar" w:date="2018-03-12T12:11:00Z">
        <w:r>
          <w:rPr>
            <w:noProof/>
          </w:rPr>
          <w:t>YOW – Identifier Name Reuse, 29</w:t>
        </w:r>
      </w:ins>
    </w:p>
    <w:p w14:paraId="379C8FA3" w14:textId="77777777" w:rsidR="00D7658F" w:rsidRDefault="00D7658F">
      <w:pPr>
        <w:pStyle w:val="Index1"/>
        <w:tabs>
          <w:tab w:val="right" w:pos="4735"/>
        </w:tabs>
        <w:rPr>
          <w:ins w:id="2600" w:author="Joyce L Tokar" w:date="2018-03-12T12:11:00Z"/>
          <w:noProof/>
        </w:rPr>
      </w:pPr>
      <w:ins w:id="2601" w:author="Joyce L Tokar" w:date="2018-03-12T12:11:00Z">
        <w:r>
          <w:rPr>
            <w:noProof/>
          </w:rPr>
          <w:t>YZS  – Unused Variable, 28</w:t>
        </w:r>
      </w:ins>
    </w:p>
    <w:p w14:paraId="0C3F2BE5" w14:textId="77777777" w:rsidR="00D7658F" w:rsidRDefault="00D7658F" w:rsidP="008216A8">
      <w:pPr>
        <w:pStyle w:val="Bibliography1"/>
        <w:rPr>
          <w:ins w:id="2602" w:author="Joyce L Tokar" w:date="2018-03-12T12:11:00Z"/>
          <w:noProof/>
        </w:rPr>
        <w:sectPr w:rsidR="00D7658F" w:rsidSect="00D7658F">
          <w:type w:val="continuous"/>
          <w:pgSz w:w="11909" w:h="16834" w:code="9"/>
          <w:pgMar w:top="792" w:right="734" w:bottom="821" w:left="821" w:header="706" w:footer="576" w:gutter="144"/>
          <w:cols w:num="2" w:space="720"/>
          <w:titlePg/>
          <w:docGrid w:linePitch="272"/>
          <w:sectPrChange w:id="2603" w:author="Joyce L Tokar" w:date="2018-03-12T12:11:00Z">
            <w:sectPr w:rsidR="00D7658F" w:rsidSect="00D7658F">
              <w:pgMar w:top="792" w:right="734" w:bottom="821" w:left="821" w:header="706" w:footer="576" w:gutter="144"/>
              <w:cols w:num="1"/>
            </w:sectPr>
          </w:sectPrChange>
        </w:sectPr>
      </w:pPr>
    </w:p>
    <w:p w14:paraId="6E83B533" w14:textId="77777777" w:rsidR="003D0178" w:rsidDel="00D7658F" w:rsidRDefault="003D0178" w:rsidP="008216A8">
      <w:pPr>
        <w:pStyle w:val="Bibliography1"/>
        <w:rPr>
          <w:del w:id="2604" w:author="Joyce L Tokar" w:date="2018-03-12T12:11:00Z"/>
          <w:noProof/>
        </w:rPr>
        <w:sectPr w:rsidR="003D0178" w:rsidDel="00D7658F" w:rsidSect="00D7658F">
          <w:type w:val="continuous"/>
          <w:pgSz w:w="11909" w:h="16834" w:code="9"/>
          <w:pgMar w:top="792" w:right="734" w:bottom="821" w:left="821" w:header="706" w:footer="576" w:gutter="144"/>
          <w:cols w:space="720"/>
          <w:titlePg/>
          <w:docGrid w:linePitch="272"/>
        </w:sectPr>
      </w:pPr>
    </w:p>
    <w:p w14:paraId="4DCB4A88" w14:textId="77777777" w:rsidR="003D0178" w:rsidDel="00D7658F" w:rsidRDefault="003D0178">
      <w:pPr>
        <w:pStyle w:val="IndexHeading"/>
        <w:keepNext/>
        <w:tabs>
          <w:tab w:val="right" w:pos="4735"/>
        </w:tabs>
        <w:rPr>
          <w:del w:id="2605" w:author="Joyce L Tokar" w:date="2018-03-12T12:11:00Z"/>
          <w:rFonts w:cstheme="minorBidi"/>
          <w:b/>
          <w:bCs/>
          <w:noProof/>
        </w:rPr>
      </w:pPr>
      <w:del w:id="2606" w:author="Joyce L Tokar" w:date="2018-03-12T12:11:00Z">
        <w:r w:rsidDel="00D7658F">
          <w:rPr>
            <w:noProof/>
          </w:rPr>
          <w:delText xml:space="preserve"> </w:delText>
        </w:r>
      </w:del>
    </w:p>
    <w:p w14:paraId="0AF7178E" w14:textId="77777777" w:rsidR="003D0178" w:rsidDel="00D7658F" w:rsidRDefault="003D0178">
      <w:pPr>
        <w:pStyle w:val="Index1"/>
        <w:tabs>
          <w:tab w:val="right" w:pos="4735"/>
        </w:tabs>
        <w:rPr>
          <w:del w:id="2607" w:author="Joyce L Tokar" w:date="2018-03-12T12:11:00Z"/>
          <w:noProof/>
        </w:rPr>
      </w:pPr>
      <w:del w:id="2608" w:author="Joyce L Tokar" w:date="2018-03-12T12:11:00Z">
        <w:r w:rsidDel="00D7658F">
          <w:rPr>
            <w:noProof/>
          </w:rPr>
          <w:delText>Abnormal representation, 10</w:delText>
        </w:r>
      </w:del>
    </w:p>
    <w:p w14:paraId="444F5563" w14:textId="77777777" w:rsidR="003D0178" w:rsidDel="00D7658F" w:rsidRDefault="003D0178">
      <w:pPr>
        <w:pStyle w:val="Index1"/>
        <w:tabs>
          <w:tab w:val="right" w:pos="4735"/>
        </w:tabs>
        <w:rPr>
          <w:del w:id="2609" w:author="Joyce L Tokar" w:date="2018-03-12T12:11:00Z"/>
          <w:noProof/>
        </w:rPr>
      </w:pPr>
      <w:del w:id="2610" w:author="Joyce L Tokar" w:date="2018-03-12T12:11:00Z">
        <w:r w:rsidRPr="00706161" w:rsidDel="00D7658F">
          <w:rPr>
            <w:rFonts w:ascii="Times New Roman" w:hAnsi="Times New Roman" w:cs="Times New Roman"/>
            <w:b/>
            <w:noProof/>
          </w:rPr>
          <w:delText>abort</w:delText>
        </w:r>
        <w:r w:rsidDel="00D7658F">
          <w:rPr>
            <w:noProof/>
          </w:rPr>
          <w:delText>, 28, 41, 42, 43, 44</w:delText>
        </w:r>
      </w:del>
    </w:p>
    <w:p w14:paraId="328B96A6" w14:textId="77777777" w:rsidR="003D0178" w:rsidDel="00D7658F" w:rsidRDefault="003D0178">
      <w:pPr>
        <w:pStyle w:val="Index1"/>
        <w:tabs>
          <w:tab w:val="right" w:pos="4735"/>
        </w:tabs>
        <w:rPr>
          <w:del w:id="2611" w:author="Joyce L Tokar" w:date="2018-03-12T12:11:00Z"/>
          <w:noProof/>
        </w:rPr>
      </w:pPr>
      <w:del w:id="2612" w:author="Joyce L Tokar" w:date="2018-03-12T12:11:00Z">
        <w:r w:rsidRPr="00706161" w:rsidDel="00D7658F">
          <w:rPr>
            <w:noProof/>
            <w:kern w:val="32"/>
          </w:rPr>
          <w:delText>Access object</w:delText>
        </w:r>
        <w:r w:rsidDel="00D7658F">
          <w:rPr>
            <w:noProof/>
          </w:rPr>
          <w:delText>, 10</w:delText>
        </w:r>
      </w:del>
    </w:p>
    <w:p w14:paraId="301F366C" w14:textId="77777777" w:rsidR="003D0178" w:rsidDel="00D7658F" w:rsidRDefault="003D0178">
      <w:pPr>
        <w:pStyle w:val="Index1"/>
        <w:tabs>
          <w:tab w:val="right" w:pos="4735"/>
        </w:tabs>
        <w:rPr>
          <w:del w:id="2613" w:author="Joyce L Tokar" w:date="2018-03-12T12:11:00Z"/>
          <w:noProof/>
        </w:rPr>
      </w:pPr>
      <w:del w:id="2614" w:author="Joyce L Tokar" w:date="2018-03-12T12:11:00Z">
        <w:r w:rsidRPr="00706161" w:rsidDel="00D7658F">
          <w:rPr>
            <w:noProof/>
            <w:kern w:val="32"/>
          </w:rPr>
          <w:delText>Access type</w:delText>
        </w:r>
        <w:r w:rsidDel="00D7658F">
          <w:rPr>
            <w:noProof/>
          </w:rPr>
          <w:delText>, 10</w:delText>
        </w:r>
      </w:del>
    </w:p>
    <w:p w14:paraId="38779817" w14:textId="77777777" w:rsidR="003D0178" w:rsidDel="00D7658F" w:rsidRDefault="003D0178">
      <w:pPr>
        <w:pStyle w:val="Index1"/>
        <w:tabs>
          <w:tab w:val="right" w:pos="4735"/>
        </w:tabs>
        <w:rPr>
          <w:del w:id="2615" w:author="Joyce L Tokar" w:date="2018-03-12T12:11:00Z"/>
          <w:noProof/>
        </w:rPr>
      </w:pPr>
      <w:del w:id="2616" w:author="Joyce L Tokar" w:date="2018-03-12T12:11:00Z">
        <w:r w:rsidRPr="00706161" w:rsidDel="00D7658F">
          <w:rPr>
            <w:noProof/>
            <w:kern w:val="32"/>
          </w:rPr>
          <w:delText>Access value</w:delText>
        </w:r>
        <w:r w:rsidDel="00D7658F">
          <w:rPr>
            <w:noProof/>
          </w:rPr>
          <w:delText>, 11</w:delText>
        </w:r>
      </w:del>
    </w:p>
    <w:p w14:paraId="5F126F70" w14:textId="77777777" w:rsidR="003D0178" w:rsidDel="00D7658F" w:rsidRDefault="003D0178">
      <w:pPr>
        <w:pStyle w:val="Index1"/>
        <w:tabs>
          <w:tab w:val="right" w:pos="4735"/>
        </w:tabs>
        <w:rPr>
          <w:del w:id="2617" w:author="Joyce L Tokar" w:date="2018-03-12T12:11:00Z"/>
          <w:noProof/>
        </w:rPr>
      </w:pPr>
      <w:del w:id="2618" w:author="Joyce L Tokar" w:date="2018-03-12T12:11:00Z">
        <w:r w:rsidRPr="00706161" w:rsidDel="00D7658F">
          <w:rPr>
            <w:noProof/>
            <w:kern w:val="32"/>
          </w:rPr>
          <w:delText>Access-to-subprogram</w:delText>
        </w:r>
        <w:r w:rsidDel="00D7658F">
          <w:rPr>
            <w:noProof/>
          </w:rPr>
          <w:delText>, 10</w:delText>
        </w:r>
      </w:del>
    </w:p>
    <w:p w14:paraId="614A07A8" w14:textId="77777777" w:rsidR="003D0178" w:rsidDel="00D7658F" w:rsidRDefault="003D0178">
      <w:pPr>
        <w:pStyle w:val="Index1"/>
        <w:tabs>
          <w:tab w:val="right" w:pos="4735"/>
        </w:tabs>
        <w:rPr>
          <w:del w:id="2619" w:author="Joyce L Tokar" w:date="2018-03-12T12:11:00Z"/>
          <w:noProof/>
        </w:rPr>
      </w:pPr>
      <w:del w:id="2620" w:author="Joyce L Tokar" w:date="2018-03-12T12:11:00Z">
        <w:r w:rsidDel="00D7658F">
          <w:rPr>
            <w:noProof/>
          </w:rPr>
          <w:delText>Allocator, 11</w:delText>
        </w:r>
      </w:del>
    </w:p>
    <w:p w14:paraId="7014AE6A" w14:textId="77777777" w:rsidR="003D0178" w:rsidDel="00D7658F" w:rsidRDefault="003D0178">
      <w:pPr>
        <w:pStyle w:val="Index1"/>
        <w:tabs>
          <w:tab w:val="right" w:pos="4735"/>
        </w:tabs>
        <w:rPr>
          <w:del w:id="2621" w:author="Joyce L Tokar" w:date="2018-03-12T12:11:00Z"/>
          <w:noProof/>
        </w:rPr>
      </w:pPr>
      <w:del w:id="2622" w:author="Joyce L Tokar" w:date="2018-03-12T12:11:00Z">
        <w:r w:rsidDel="00D7658F">
          <w:rPr>
            <w:noProof/>
          </w:rPr>
          <w:delText>AMV – Type-breaking Reinterpretation of Data, 33</w:delText>
        </w:r>
      </w:del>
    </w:p>
    <w:p w14:paraId="64741869" w14:textId="77777777" w:rsidR="003D0178" w:rsidDel="00D7658F" w:rsidRDefault="003D0178">
      <w:pPr>
        <w:pStyle w:val="Index1"/>
        <w:tabs>
          <w:tab w:val="right" w:pos="4735"/>
        </w:tabs>
        <w:rPr>
          <w:del w:id="2623" w:author="Joyce L Tokar" w:date="2018-03-12T12:11:00Z"/>
          <w:noProof/>
        </w:rPr>
      </w:pPr>
      <w:del w:id="2624" w:author="Joyce L Tokar" w:date="2018-03-12T12:11:00Z">
        <w:r w:rsidDel="00D7658F">
          <w:rPr>
            <w:noProof/>
          </w:rPr>
          <w:delText>Aspect specification, 11</w:delText>
        </w:r>
      </w:del>
    </w:p>
    <w:p w14:paraId="54D95061" w14:textId="77777777" w:rsidR="003D0178" w:rsidDel="00D7658F" w:rsidRDefault="003D0178">
      <w:pPr>
        <w:pStyle w:val="Index1"/>
        <w:tabs>
          <w:tab w:val="right" w:pos="4735"/>
        </w:tabs>
        <w:rPr>
          <w:del w:id="2625" w:author="Joyce L Tokar" w:date="2018-03-12T12:11:00Z"/>
          <w:noProof/>
        </w:rPr>
      </w:pPr>
      <w:del w:id="2626" w:author="Joyce L Tokar" w:date="2018-03-12T12:11:00Z">
        <w:r w:rsidDel="00D7658F">
          <w:rPr>
            <w:noProof/>
          </w:rPr>
          <w:delText>Atomic, 11, 13, 19, 41, 44</w:delText>
        </w:r>
      </w:del>
    </w:p>
    <w:p w14:paraId="2FED8A15" w14:textId="77777777" w:rsidR="003D0178" w:rsidDel="00D7658F" w:rsidRDefault="003D0178">
      <w:pPr>
        <w:pStyle w:val="Index1"/>
        <w:tabs>
          <w:tab w:val="right" w:pos="4735"/>
        </w:tabs>
        <w:rPr>
          <w:del w:id="2627" w:author="Joyce L Tokar" w:date="2018-03-12T12:11:00Z"/>
          <w:noProof/>
        </w:rPr>
      </w:pPr>
      <w:del w:id="2628" w:author="Joyce L Tokar" w:date="2018-03-12T12:11:00Z">
        <w:r w:rsidDel="00D7658F">
          <w:rPr>
            <w:noProof/>
          </w:rPr>
          <w:delText>Attribute, 11</w:delText>
        </w:r>
      </w:del>
    </w:p>
    <w:p w14:paraId="46D7103C" w14:textId="77777777" w:rsidR="003D0178" w:rsidDel="00D7658F" w:rsidRDefault="003D0178">
      <w:pPr>
        <w:pStyle w:val="Index2"/>
        <w:tabs>
          <w:tab w:val="right" w:pos="4735"/>
        </w:tabs>
        <w:rPr>
          <w:del w:id="2629" w:author="Joyce L Tokar" w:date="2018-03-12T12:11:00Z"/>
          <w:noProof/>
        </w:rPr>
      </w:pPr>
      <w:del w:id="2630" w:author="Joyce L Tokar" w:date="2018-03-12T12:11:00Z">
        <w:r w:rsidDel="00D7658F">
          <w:rPr>
            <w:noProof/>
          </w:rPr>
          <w:delText>‘Access, 22, 31</w:delText>
        </w:r>
      </w:del>
    </w:p>
    <w:p w14:paraId="4396A803" w14:textId="77777777" w:rsidR="003D0178" w:rsidDel="00D7658F" w:rsidRDefault="003D0178">
      <w:pPr>
        <w:pStyle w:val="Index2"/>
        <w:tabs>
          <w:tab w:val="right" w:pos="4735"/>
        </w:tabs>
        <w:rPr>
          <w:del w:id="2631" w:author="Joyce L Tokar" w:date="2018-03-12T12:11:00Z"/>
          <w:noProof/>
        </w:rPr>
      </w:pPr>
      <w:del w:id="2632" w:author="Joyce L Tokar" w:date="2018-03-12T12:11:00Z">
        <w:r w:rsidDel="00D7658F">
          <w:rPr>
            <w:noProof/>
          </w:rPr>
          <w:delText>‘Callable, 43, 44</w:delText>
        </w:r>
      </w:del>
    </w:p>
    <w:p w14:paraId="05B8493E" w14:textId="77777777" w:rsidR="003D0178" w:rsidDel="00D7658F" w:rsidRDefault="003D0178">
      <w:pPr>
        <w:pStyle w:val="Index2"/>
        <w:tabs>
          <w:tab w:val="right" w:pos="4735"/>
        </w:tabs>
        <w:rPr>
          <w:del w:id="2633" w:author="Joyce L Tokar" w:date="2018-03-12T12:11:00Z"/>
          <w:noProof/>
        </w:rPr>
      </w:pPr>
      <w:del w:id="2634" w:author="Joyce L Tokar" w:date="2018-03-12T12:11:00Z">
        <w:r w:rsidDel="00D7658F">
          <w:rPr>
            <w:noProof/>
          </w:rPr>
          <w:delText>‘Terminated, 43, 44</w:delText>
        </w:r>
      </w:del>
    </w:p>
    <w:p w14:paraId="09DE9450" w14:textId="77777777" w:rsidR="003D0178" w:rsidDel="00D7658F" w:rsidRDefault="003D0178">
      <w:pPr>
        <w:pStyle w:val="Index2"/>
        <w:tabs>
          <w:tab w:val="right" w:pos="4735"/>
        </w:tabs>
        <w:rPr>
          <w:del w:id="2635" w:author="Joyce L Tokar" w:date="2018-03-12T12:11:00Z"/>
          <w:noProof/>
        </w:rPr>
      </w:pPr>
      <w:del w:id="2636" w:author="Joyce L Tokar" w:date="2018-03-12T12:11:00Z">
        <w:r w:rsidDel="00D7658F">
          <w:rPr>
            <w:noProof/>
          </w:rPr>
          <w:delText>‘Valid, 18, 26</w:delText>
        </w:r>
      </w:del>
    </w:p>
    <w:p w14:paraId="3AEC6ACC" w14:textId="77777777" w:rsidR="003D0178" w:rsidDel="00D7658F" w:rsidRDefault="003D0178">
      <w:pPr>
        <w:pStyle w:val="Index2"/>
        <w:tabs>
          <w:tab w:val="right" w:pos="4735"/>
        </w:tabs>
        <w:rPr>
          <w:del w:id="2637" w:author="Joyce L Tokar" w:date="2018-03-12T12:11:00Z"/>
          <w:noProof/>
        </w:rPr>
      </w:pPr>
      <w:del w:id="2638" w:author="Joyce L Tokar" w:date="2018-03-12T12:11:00Z">
        <w:r w:rsidDel="00D7658F">
          <w:rPr>
            <w:noProof/>
          </w:rPr>
          <w:delText>’Valid, 26</w:delText>
        </w:r>
      </w:del>
    </w:p>
    <w:p w14:paraId="1AC9F49F" w14:textId="77777777" w:rsidR="003D0178" w:rsidDel="00D7658F" w:rsidRDefault="003D0178">
      <w:pPr>
        <w:pStyle w:val="Index2"/>
        <w:tabs>
          <w:tab w:val="right" w:pos="4735"/>
        </w:tabs>
        <w:rPr>
          <w:del w:id="2639" w:author="Joyce L Tokar" w:date="2018-03-12T12:11:00Z"/>
          <w:noProof/>
        </w:rPr>
      </w:pPr>
      <w:del w:id="2640" w:author="Joyce L Tokar" w:date="2018-03-12T12:11:00Z">
        <w:r w:rsidDel="00D7658F">
          <w:rPr>
            <w:noProof/>
          </w:rPr>
          <w:delText>'Access, 31</w:delText>
        </w:r>
      </w:del>
    </w:p>
    <w:p w14:paraId="50BA2970" w14:textId="77777777" w:rsidR="003D0178" w:rsidDel="00D7658F" w:rsidRDefault="003D0178">
      <w:pPr>
        <w:pStyle w:val="Index2"/>
        <w:tabs>
          <w:tab w:val="right" w:pos="4735"/>
        </w:tabs>
        <w:rPr>
          <w:del w:id="2641" w:author="Joyce L Tokar" w:date="2018-03-12T12:11:00Z"/>
          <w:noProof/>
        </w:rPr>
      </w:pPr>
      <w:del w:id="2642" w:author="Joyce L Tokar" w:date="2018-03-12T12:11:00Z">
        <w:r w:rsidDel="00D7658F">
          <w:rPr>
            <w:noProof/>
          </w:rPr>
          <w:delText>'Address, 31, 46</w:delText>
        </w:r>
      </w:del>
    </w:p>
    <w:p w14:paraId="10D497F0" w14:textId="77777777" w:rsidR="003D0178" w:rsidDel="00D7658F" w:rsidRDefault="003D0178">
      <w:pPr>
        <w:pStyle w:val="Index2"/>
        <w:tabs>
          <w:tab w:val="right" w:pos="4735"/>
        </w:tabs>
        <w:rPr>
          <w:del w:id="2643" w:author="Joyce L Tokar" w:date="2018-03-12T12:11:00Z"/>
          <w:noProof/>
        </w:rPr>
      </w:pPr>
      <w:del w:id="2644" w:author="Joyce L Tokar" w:date="2018-03-12T12:11:00Z">
        <w:r w:rsidDel="00D7658F">
          <w:rPr>
            <w:noProof/>
          </w:rPr>
          <w:delText>'Alignment, 14</w:delText>
        </w:r>
      </w:del>
    </w:p>
    <w:p w14:paraId="46D59B64" w14:textId="77777777" w:rsidR="003D0178" w:rsidDel="00D7658F" w:rsidRDefault="003D0178">
      <w:pPr>
        <w:pStyle w:val="Index2"/>
        <w:tabs>
          <w:tab w:val="right" w:pos="4735"/>
        </w:tabs>
        <w:rPr>
          <w:del w:id="2645" w:author="Joyce L Tokar" w:date="2018-03-12T12:11:00Z"/>
          <w:noProof/>
        </w:rPr>
      </w:pPr>
      <w:del w:id="2646" w:author="Joyce L Tokar" w:date="2018-03-12T12:11:00Z">
        <w:r w:rsidDel="00D7658F">
          <w:rPr>
            <w:noProof/>
          </w:rPr>
          <w:delText>'Component_Size, 14</w:delText>
        </w:r>
      </w:del>
    </w:p>
    <w:p w14:paraId="0BB736EE" w14:textId="77777777" w:rsidR="003D0178" w:rsidDel="00D7658F" w:rsidRDefault="003D0178">
      <w:pPr>
        <w:pStyle w:val="Index2"/>
        <w:tabs>
          <w:tab w:val="right" w:pos="4735"/>
        </w:tabs>
        <w:rPr>
          <w:del w:id="2647" w:author="Joyce L Tokar" w:date="2018-03-12T12:11:00Z"/>
          <w:noProof/>
        </w:rPr>
      </w:pPr>
      <w:del w:id="2648" w:author="Joyce L Tokar" w:date="2018-03-12T12:11:00Z">
        <w:r w:rsidDel="00D7658F">
          <w:rPr>
            <w:noProof/>
          </w:rPr>
          <w:delText>'Exponent, 20</w:delText>
        </w:r>
      </w:del>
    </w:p>
    <w:p w14:paraId="0EC2F5A5" w14:textId="77777777" w:rsidR="003D0178" w:rsidDel="00D7658F" w:rsidRDefault="003D0178">
      <w:pPr>
        <w:pStyle w:val="Index2"/>
        <w:tabs>
          <w:tab w:val="right" w:pos="4735"/>
        </w:tabs>
        <w:rPr>
          <w:del w:id="2649" w:author="Joyce L Tokar" w:date="2018-03-12T12:11:00Z"/>
          <w:noProof/>
        </w:rPr>
      </w:pPr>
      <w:del w:id="2650" w:author="Joyce L Tokar" w:date="2018-03-12T12:11:00Z">
        <w:r w:rsidDel="00D7658F">
          <w:rPr>
            <w:noProof/>
          </w:rPr>
          <w:delText>'First, 30, 42</w:delText>
        </w:r>
      </w:del>
    </w:p>
    <w:p w14:paraId="685682B8" w14:textId="77777777" w:rsidR="003D0178" w:rsidDel="00D7658F" w:rsidRDefault="003D0178">
      <w:pPr>
        <w:pStyle w:val="Index2"/>
        <w:tabs>
          <w:tab w:val="right" w:pos="4735"/>
        </w:tabs>
        <w:rPr>
          <w:del w:id="2651" w:author="Joyce L Tokar" w:date="2018-03-12T12:11:00Z"/>
          <w:noProof/>
        </w:rPr>
      </w:pPr>
      <w:del w:id="2652" w:author="Joyce L Tokar" w:date="2018-03-12T12:11:00Z">
        <w:r w:rsidDel="00D7658F">
          <w:rPr>
            <w:noProof/>
          </w:rPr>
          <w:delText>'Image, 28</w:delText>
        </w:r>
      </w:del>
    </w:p>
    <w:p w14:paraId="59E1CD7F" w14:textId="77777777" w:rsidR="003D0178" w:rsidDel="00D7658F" w:rsidRDefault="003D0178">
      <w:pPr>
        <w:pStyle w:val="Index2"/>
        <w:tabs>
          <w:tab w:val="right" w:pos="4735"/>
        </w:tabs>
        <w:rPr>
          <w:del w:id="2653" w:author="Joyce L Tokar" w:date="2018-03-12T12:11:00Z"/>
          <w:noProof/>
        </w:rPr>
      </w:pPr>
      <w:del w:id="2654" w:author="Joyce L Tokar" w:date="2018-03-12T12:11:00Z">
        <w:r w:rsidDel="00D7658F">
          <w:rPr>
            <w:noProof/>
          </w:rPr>
          <w:delText>'Last, 30, 42</w:delText>
        </w:r>
      </w:del>
    </w:p>
    <w:p w14:paraId="46955641" w14:textId="77777777" w:rsidR="003D0178" w:rsidDel="00D7658F" w:rsidRDefault="003D0178">
      <w:pPr>
        <w:pStyle w:val="Index2"/>
        <w:tabs>
          <w:tab w:val="right" w:pos="4735"/>
        </w:tabs>
        <w:rPr>
          <w:del w:id="2655" w:author="Joyce L Tokar" w:date="2018-03-12T12:11:00Z"/>
          <w:noProof/>
        </w:rPr>
      </w:pPr>
      <w:del w:id="2656" w:author="Joyce L Tokar" w:date="2018-03-12T12:11:00Z">
        <w:r w:rsidDel="00D7658F">
          <w:rPr>
            <w:noProof/>
          </w:rPr>
          <w:delText>'Length, 30</w:delText>
        </w:r>
      </w:del>
    </w:p>
    <w:p w14:paraId="6A1AE2A3" w14:textId="77777777" w:rsidR="003D0178" w:rsidDel="00D7658F" w:rsidRDefault="003D0178">
      <w:pPr>
        <w:pStyle w:val="Index2"/>
        <w:tabs>
          <w:tab w:val="right" w:pos="4735"/>
        </w:tabs>
        <w:rPr>
          <w:del w:id="2657" w:author="Joyce L Tokar" w:date="2018-03-12T12:11:00Z"/>
          <w:noProof/>
        </w:rPr>
      </w:pPr>
      <w:del w:id="2658" w:author="Joyce L Tokar" w:date="2018-03-12T12:11:00Z">
        <w:r w:rsidDel="00D7658F">
          <w:rPr>
            <w:noProof/>
          </w:rPr>
          <w:delText>'Range, 30</w:delText>
        </w:r>
      </w:del>
    </w:p>
    <w:p w14:paraId="24757E0E" w14:textId="77777777" w:rsidR="003D0178" w:rsidDel="00D7658F" w:rsidRDefault="003D0178">
      <w:pPr>
        <w:pStyle w:val="Index2"/>
        <w:tabs>
          <w:tab w:val="right" w:pos="4735"/>
        </w:tabs>
        <w:rPr>
          <w:del w:id="2659" w:author="Joyce L Tokar" w:date="2018-03-12T12:11:00Z"/>
          <w:noProof/>
        </w:rPr>
      </w:pPr>
      <w:del w:id="2660" w:author="Joyce L Tokar" w:date="2018-03-12T12:11:00Z">
        <w:r w:rsidDel="00D7658F">
          <w:rPr>
            <w:noProof/>
          </w:rPr>
          <w:delText>'Size, 14</w:delText>
        </w:r>
      </w:del>
    </w:p>
    <w:p w14:paraId="4A7195B5" w14:textId="77777777" w:rsidR="003D0178" w:rsidDel="00D7658F" w:rsidRDefault="003D0178">
      <w:pPr>
        <w:pStyle w:val="Index2"/>
        <w:tabs>
          <w:tab w:val="right" w:pos="4735"/>
        </w:tabs>
        <w:rPr>
          <w:del w:id="2661" w:author="Joyce L Tokar" w:date="2018-03-12T12:11:00Z"/>
          <w:noProof/>
        </w:rPr>
      </w:pPr>
      <w:del w:id="2662" w:author="Joyce L Tokar" w:date="2018-03-12T12:11:00Z">
        <w:r w:rsidDel="00D7658F">
          <w:rPr>
            <w:noProof/>
          </w:rPr>
          <w:delText>'Unchecked_Access, 16, 31, 39</w:delText>
        </w:r>
      </w:del>
    </w:p>
    <w:p w14:paraId="02892A8F" w14:textId="77777777" w:rsidR="003D0178" w:rsidDel="00D7658F" w:rsidRDefault="003D0178">
      <w:pPr>
        <w:pStyle w:val="Index2"/>
        <w:tabs>
          <w:tab w:val="right" w:pos="4735"/>
        </w:tabs>
        <w:rPr>
          <w:del w:id="2663" w:author="Joyce L Tokar" w:date="2018-03-12T12:11:00Z"/>
          <w:noProof/>
        </w:rPr>
      </w:pPr>
      <w:del w:id="2664" w:author="Joyce L Tokar" w:date="2018-03-12T12:11:00Z">
        <w:r w:rsidDel="00D7658F">
          <w:rPr>
            <w:noProof/>
          </w:rPr>
          <w:delText>'Valid, 38</w:delText>
        </w:r>
      </w:del>
    </w:p>
    <w:p w14:paraId="63324F58" w14:textId="77777777" w:rsidR="003D0178" w:rsidDel="00D7658F" w:rsidRDefault="003D0178">
      <w:pPr>
        <w:pStyle w:val="IndexHeading"/>
        <w:keepNext/>
        <w:tabs>
          <w:tab w:val="right" w:pos="4735"/>
        </w:tabs>
        <w:rPr>
          <w:del w:id="2665" w:author="Joyce L Tokar" w:date="2018-03-12T12:11:00Z"/>
          <w:rFonts w:cstheme="minorBidi"/>
          <w:b/>
          <w:bCs/>
          <w:noProof/>
        </w:rPr>
      </w:pPr>
      <w:del w:id="2666" w:author="Joyce L Tokar" w:date="2018-03-12T12:11:00Z">
        <w:r w:rsidDel="00D7658F">
          <w:rPr>
            <w:noProof/>
          </w:rPr>
          <w:delText xml:space="preserve"> </w:delText>
        </w:r>
      </w:del>
    </w:p>
    <w:p w14:paraId="1C1AC0EF" w14:textId="77777777" w:rsidR="003D0178" w:rsidDel="00D7658F" w:rsidRDefault="003D0178">
      <w:pPr>
        <w:pStyle w:val="Index1"/>
        <w:tabs>
          <w:tab w:val="right" w:pos="4735"/>
        </w:tabs>
        <w:rPr>
          <w:del w:id="2667" w:author="Joyce L Tokar" w:date="2018-03-12T12:11:00Z"/>
          <w:noProof/>
        </w:rPr>
      </w:pPr>
      <w:del w:id="2668" w:author="Joyce L Tokar" w:date="2018-03-12T12:11:00Z">
        <w:r w:rsidDel="00D7658F">
          <w:rPr>
            <w:noProof/>
          </w:rPr>
          <w:delText>Bit ordering, 11</w:delText>
        </w:r>
      </w:del>
    </w:p>
    <w:p w14:paraId="496852C3" w14:textId="77777777" w:rsidR="003D0178" w:rsidDel="00D7658F" w:rsidRDefault="003D0178">
      <w:pPr>
        <w:pStyle w:val="Index1"/>
        <w:tabs>
          <w:tab w:val="right" w:pos="4735"/>
        </w:tabs>
        <w:rPr>
          <w:del w:id="2669" w:author="Joyce L Tokar" w:date="2018-03-12T12:11:00Z"/>
          <w:noProof/>
        </w:rPr>
      </w:pPr>
      <w:del w:id="2670" w:author="Joyce L Tokar" w:date="2018-03-12T12:11:00Z">
        <w:r w:rsidDel="00D7658F">
          <w:rPr>
            <w:noProof/>
          </w:rPr>
          <w:delText>BJL – Namespace Issues, 25</w:delText>
        </w:r>
      </w:del>
    </w:p>
    <w:p w14:paraId="423BD6AF" w14:textId="77777777" w:rsidR="003D0178" w:rsidDel="00D7658F" w:rsidRDefault="003D0178">
      <w:pPr>
        <w:pStyle w:val="Index1"/>
        <w:tabs>
          <w:tab w:val="right" w:pos="4735"/>
        </w:tabs>
        <w:rPr>
          <w:del w:id="2671" w:author="Joyce L Tokar" w:date="2018-03-12T12:11:00Z"/>
          <w:noProof/>
        </w:rPr>
      </w:pPr>
      <w:del w:id="2672" w:author="Joyce L Tokar" w:date="2018-03-12T12:11:00Z">
        <w:r w:rsidRPr="00706161" w:rsidDel="00D7658F">
          <w:rPr>
            <w:noProof/>
            <w:kern w:val="32"/>
          </w:rPr>
          <w:delText>Bounded Error</w:delText>
        </w:r>
        <w:r w:rsidDel="00D7658F">
          <w:rPr>
            <w:noProof/>
          </w:rPr>
          <w:delText>, 11</w:delText>
        </w:r>
      </w:del>
    </w:p>
    <w:p w14:paraId="0CA7DB3B" w14:textId="77777777" w:rsidR="003D0178" w:rsidDel="00D7658F" w:rsidRDefault="003D0178">
      <w:pPr>
        <w:pStyle w:val="Index1"/>
        <w:tabs>
          <w:tab w:val="right" w:pos="4735"/>
        </w:tabs>
        <w:rPr>
          <w:del w:id="2673" w:author="Joyce L Tokar" w:date="2018-03-12T12:11:00Z"/>
          <w:noProof/>
        </w:rPr>
      </w:pPr>
      <w:del w:id="2674" w:author="Joyce L Tokar" w:date="2018-03-12T12:11:00Z">
        <w:r w:rsidDel="00D7658F">
          <w:rPr>
            <w:noProof/>
          </w:rPr>
          <w:delText>BQF – Unspecified Behaviour, 40</w:delText>
        </w:r>
      </w:del>
    </w:p>
    <w:p w14:paraId="1E92303E" w14:textId="77777777" w:rsidR="003D0178" w:rsidDel="00D7658F" w:rsidRDefault="003D0178">
      <w:pPr>
        <w:pStyle w:val="Index1"/>
        <w:tabs>
          <w:tab w:val="right" w:pos="4735"/>
        </w:tabs>
        <w:rPr>
          <w:del w:id="2675" w:author="Joyce L Tokar" w:date="2018-03-12T12:11:00Z"/>
          <w:noProof/>
        </w:rPr>
      </w:pPr>
      <w:del w:id="2676" w:author="Joyce L Tokar" w:date="2018-03-12T12:11:00Z">
        <w:r w:rsidDel="00D7658F">
          <w:rPr>
            <w:noProof/>
          </w:rPr>
          <w:delText>BRS – Obscure Language Features, 40</w:delText>
        </w:r>
      </w:del>
    </w:p>
    <w:p w14:paraId="69516AC6" w14:textId="77777777" w:rsidR="003D0178" w:rsidDel="00D7658F" w:rsidRDefault="003D0178">
      <w:pPr>
        <w:pStyle w:val="IndexHeading"/>
        <w:keepNext/>
        <w:tabs>
          <w:tab w:val="right" w:pos="4735"/>
        </w:tabs>
        <w:rPr>
          <w:del w:id="2677" w:author="Joyce L Tokar" w:date="2018-03-12T12:11:00Z"/>
          <w:rFonts w:cstheme="minorBidi"/>
          <w:b/>
          <w:bCs/>
          <w:noProof/>
        </w:rPr>
      </w:pPr>
      <w:del w:id="2678" w:author="Joyce L Tokar" w:date="2018-03-12T12:11:00Z">
        <w:r w:rsidDel="00D7658F">
          <w:rPr>
            <w:noProof/>
          </w:rPr>
          <w:delText xml:space="preserve"> </w:delText>
        </w:r>
      </w:del>
    </w:p>
    <w:p w14:paraId="737A2D3B" w14:textId="77777777" w:rsidR="003D0178" w:rsidDel="00D7658F" w:rsidRDefault="003D0178">
      <w:pPr>
        <w:pStyle w:val="Index1"/>
        <w:tabs>
          <w:tab w:val="right" w:pos="4735"/>
        </w:tabs>
        <w:rPr>
          <w:del w:id="2679" w:author="Joyce L Tokar" w:date="2018-03-12T12:11:00Z"/>
          <w:noProof/>
        </w:rPr>
      </w:pPr>
      <w:del w:id="2680" w:author="Joyce L Tokar" w:date="2018-03-12T12:11:00Z">
        <w:r w:rsidDel="00D7658F">
          <w:rPr>
            <w:noProof/>
          </w:rPr>
          <w:delText>Case choices, 11</w:delText>
        </w:r>
      </w:del>
    </w:p>
    <w:p w14:paraId="31262194" w14:textId="77777777" w:rsidR="003D0178" w:rsidDel="00D7658F" w:rsidRDefault="003D0178">
      <w:pPr>
        <w:pStyle w:val="Index1"/>
        <w:tabs>
          <w:tab w:val="right" w:pos="4735"/>
        </w:tabs>
        <w:rPr>
          <w:del w:id="2681" w:author="Joyce L Tokar" w:date="2018-03-12T12:11:00Z"/>
          <w:noProof/>
        </w:rPr>
      </w:pPr>
      <w:del w:id="2682" w:author="Joyce L Tokar" w:date="2018-03-12T12:11:00Z">
        <w:r w:rsidDel="00D7658F">
          <w:rPr>
            <w:noProof/>
          </w:rPr>
          <w:delText>Case expression, 11</w:delText>
        </w:r>
      </w:del>
    </w:p>
    <w:p w14:paraId="1EE2E909" w14:textId="77777777" w:rsidR="003D0178" w:rsidDel="00D7658F" w:rsidRDefault="003D0178">
      <w:pPr>
        <w:pStyle w:val="Index1"/>
        <w:tabs>
          <w:tab w:val="right" w:pos="4735"/>
        </w:tabs>
        <w:rPr>
          <w:del w:id="2683" w:author="Joyce L Tokar" w:date="2018-03-12T12:11:00Z"/>
          <w:noProof/>
        </w:rPr>
      </w:pPr>
      <w:del w:id="2684" w:author="Joyce L Tokar" w:date="2018-03-12T12:11:00Z">
        <w:r w:rsidDel="00D7658F">
          <w:rPr>
            <w:noProof/>
          </w:rPr>
          <w:delText>Case statement, 11, 20, 29</w:delText>
        </w:r>
      </w:del>
    </w:p>
    <w:p w14:paraId="0212AF94" w14:textId="77777777" w:rsidR="003D0178" w:rsidDel="00D7658F" w:rsidRDefault="003D0178">
      <w:pPr>
        <w:pStyle w:val="Index1"/>
        <w:tabs>
          <w:tab w:val="right" w:pos="4735"/>
        </w:tabs>
        <w:rPr>
          <w:del w:id="2685" w:author="Joyce L Tokar" w:date="2018-03-12T12:11:00Z"/>
          <w:noProof/>
        </w:rPr>
      </w:pPr>
      <w:del w:id="2686" w:author="Joyce L Tokar" w:date="2018-03-12T12:11:00Z">
        <w:r w:rsidRPr="00706161" w:rsidDel="00D7658F">
          <w:rPr>
            <w:noProof/>
            <w:lang w:val="en-GB"/>
          </w:rPr>
          <w:delText>CCB</w:delText>
        </w:r>
        <w:r w:rsidDel="00D7658F">
          <w:rPr>
            <w:noProof/>
          </w:rPr>
          <w:delText xml:space="preserve"> – </w:delText>
        </w:r>
        <w:r w:rsidRPr="00706161" w:rsidDel="00D7658F">
          <w:rPr>
            <w:noProof/>
            <w:lang w:val="en-GB"/>
          </w:rPr>
          <w:delText>Enumerator Issues</w:delText>
        </w:r>
        <w:r w:rsidDel="00D7658F">
          <w:rPr>
            <w:noProof/>
          </w:rPr>
          <w:delText>, 20</w:delText>
        </w:r>
      </w:del>
    </w:p>
    <w:p w14:paraId="21E661D0" w14:textId="77777777" w:rsidR="003D0178" w:rsidDel="00D7658F" w:rsidRDefault="003D0178">
      <w:pPr>
        <w:pStyle w:val="Index1"/>
        <w:tabs>
          <w:tab w:val="right" w:pos="4735"/>
        </w:tabs>
        <w:rPr>
          <w:del w:id="2687" w:author="Joyce L Tokar" w:date="2018-03-12T12:11:00Z"/>
          <w:noProof/>
        </w:rPr>
      </w:pPr>
      <w:del w:id="2688" w:author="Joyce L Tokar" w:date="2018-03-12T12:11:00Z">
        <w:r w:rsidDel="00D7658F">
          <w:rPr>
            <w:noProof/>
          </w:rPr>
          <w:delText>CGA – Concurrency – Activation, 43</w:delText>
        </w:r>
      </w:del>
    </w:p>
    <w:p w14:paraId="1E432004" w14:textId="77777777" w:rsidR="003D0178" w:rsidDel="00D7658F" w:rsidRDefault="003D0178">
      <w:pPr>
        <w:pStyle w:val="Index1"/>
        <w:tabs>
          <w:tab w:val="right" w:pos="4735"/>
        </w:tabs>
        <w:rPr>
          <w:del w:id="2689" w:author="Joyce L Tokar" w:date="2018-03-12T12:11:00Z"/>
          <w:noProof/>
        </w:rPr>
      </w:pPr>
      <w:del w:id="2690" w:author="Joyce L Tokar" w:date="2018-03-12T12:11:00Z">
        <w:r w:rsidRPr="00706161" w:rsidDel="00D7658F">
          <w:rPr>
            <w:noProof/>
            <w:lang w:val="en-CA"/>
          </w:rPr>
          <w:delText xml:space="preserve">CGM </w:delText>
        </w:r>
        <w:r w:rsidDel="00D7658F">
          <w:rPr>
            <w:noProof/>
          </w:rPr>
          <w:delText>–</w:delText>
        </w:r>
        <w:r w:rsidRPr="00706161" w:rsidDel="00D7658F">
          <w:rPr>
            <w:noProof/>
            <w:lang w:val="en-CA"/>
          </w:rPr>
          <w:delText xml:space="preserve"> Protocol Lock Errors</w:delText>
        </w:r>
        <w:r w:rsidDel="00D7658F">
          <w:rPr>
            <w:noProof/>
          </w:rPr>
          <w:delText>, 44</w:delText>
        </w:r>
      </w:del>
    </w:p>
    <w:p w14:paraId="102FED75" w14:textId="77777777" w:rsidR="003D0178" w:rsidDel="00D7658F" w:rsidRDefault="003D0178">
      <w:pPr>
        <w:pStyle w:val="Index1"/>
        <w:tabs>
          <w:tab w:val="right" w:pos="4735"/>
        </w:tabs>
        <w:rPr>
          <w:del w:id="2691" w:author="Joyce L Tokar" w:date="2018-03-12T12:11:00Z"/>
          <w:noProof/>
        </w:rPr>
      </w:pPr>
      <w:del w:id="2692" w:author="Joyce L Tokar" w:date="2018-03-12T12:11:00Z">
        <w:r w:rsidRPr="00706161" w:rsidDel="00D7658F">
          <w:rPr>
            <w:noProof/>
            <w:lang w:val="en-CA"/>
          </w:rPr>
          <w:delText xml:space="preserve">CGS </w:delText>
        </w:r>
        <w:r w:rsidDel="00D7658F">
          <w:rPr>
            <w:noProof/>
          </w:rPr>
          <w:delText>–</w:delText>
        </w:r>
        <w:r w:rsidRPr="00706161" w:rsidDel="00D7658F">
          <w:rPr>
            <w:noProof/>
            <w:lang w:val="en-CA"/>
          </w:rPr>
          <w:delText xml:space="preserve"> Concurrency – Premature Termination</w:delText>
        </w:r>
        <w:r w:rsidDel="00D7658F">
          <w:rPr>
            <w:noProof/>
          </w:rPr>
          <w:delText>, 44</w:delText>
        </w:r>
      </w:del>
    </w:p>
    <w:p w14:paraId="19B5573B" w14:textId="77777777" w:rsidR="003D0178" w:rsidDel="00D7658F" w:rsidRDefault="003D0178">
      <w:pPr>
        <w:pStyle w:val="Index1"/>
        <w:tabs>
          <w:tab w:val="right" w:pos="4735"/>
        </w:tabs>
        <w:rPr>
          <w:del w:id="2693" w:author="Joyce L Tokar" w:date="2018-03-12T12:11:00Z"/>
          <w:noProof/>
        </w:rPr>
      </w:pPr>
      <w:del w:id="2694" w:author="Joyce L Tokar" w:date="2018-03-12T12:11:00Z">
        <w:r w:rsidRPr="00706161" w:rsidDel="00D7658F">
          <w:rPr>
            <w:noProof/>
            <w:lang w:val="en-CA"/>
          </w:rPr>
          <w:delText xml:space="preserve">CGT </w:delText>
        </w:r>
        <w:r w:rsidDel="00D7658F">
          <w:rPr>
            <w:noProof/>
          </w:rPr>
          <w:delText>–</w:delText>
        </w:r>
        <w:r w:rsidRPr="00706161" w:rsidDel="00D7658F">
          <w:rPr>
            <w:noProof/>
            <w:lang w:val="en-CA"/>
          </w:rPr>
          <w:delText xml:space="preserve"> Concurrency – Directed termination</w:delText>
        </w:r>
        <w:r w:rsidDel="00D7658F">
          <w:rPr>
            <w:noProof/>
          </w:rPr>
          <w:delText>, 43</w:delText>
        </w:r>
      </w:del>
    </w:p>
    <w:p w14:paraId="5CE02EF9" w14:textId="77777777" w:rsidR="003D0178" w:rsidDel="00D7658F" w:rsidRDefault="003D0178">
      <w:pPr>
        <w:pStyle w:val="Index1"/>
        <w:tabs>
          <w:tab w:val="right" w:pos="4735"/>
        </w:tabs>
        <w:rPr>
          <w:del w:id="2695" w:author="Joyce L Tokar" w:date="2018-03-12T12:11:00Z"/>
          <w:noProof/>
        </w:rPr>
      </w:pPr>
      <w:del w:id="2696" w:author="Joyce L Tokar" w:date="2018-03-12T12:11:00Z">
        <w:r w:rsidDel="00D7658F">
          <w:rPr>
            <w:noProof/>
          </w:rPr>
          <w:delText>CGX – Concurrent Data Access, 44</w:delText>
        </w:r>
      </w:del>
    </w:p>
    <w:p w14:paraId="1F76FDAC" w14:textId="77777777" w:rsidR="003D0178" w:rsidDel="00D7658F" w:rsidRDefault="003D0178">
      <w:pPr>
        <w:pStyle w:val="Index1"/>
        <w:tabs>
          <w:tab w:val="right" w:pos="4735"/>
        </w:tabs>
        <w:rPr>
          <w:del w:id="2697" w:author="Joyce L Tokar" w:date="2018-03-12T12:11:00Z"/>
          <w:noProof/>
        </w:rPr>
      </w:pPr>
      <w:del w:id="2698" w:author="Joyce L Tokar" w:date="2018-03-12T12:11:00Z">
        <w:r w:rsidRPr="00706161" w:rsidDel="00D7658F">
          <w:rPr>
            <w:noProof/>
            <w:lang w:val="en-GB"/>
          </w:rPr>
          <w:delText xml:space="preserve">CJM </w:delText>
        </w:r>
        <w:r w:rsidDel="00D7658F">
          <w:rPr>
            <w:noProof/>
          </w:rPr>
          <w:delText>–</w:delText>
        </w:r>
        <w:r w:rsidRPr="00706161" w:rsidDel="00D7658F">
          <w:rPr>
            <w:noProof/>
            <w:lang w:val="en-GB"/>
          </w:rPr>
          <w:delText xml:space="preserve"> String Termination</w:delText>
        </w:r>
        <w:r w:rsidDel="00D7658F">
          <w:rPr>
            <w:noProof/>
          </w:rPr>
          <w:delText>, 21</w:delText>
        </w:r>
      </w:del>
    </w:p>
    <w:p w14:paraId="32EE6296" w14:textId="77777777" w:rsidR="003D0178" w:rsidDel="00D7658F" w:rsidRDefault="003D0178">
      <w:pPr>
        <w:pStyle w:val="Index1"/>
        <w:tabs>
          <w:tab w:val="right" w:pos="4735"/>
        </w:tabs>
        <w:rPr>
          <w:del w:id="2699" w:author="Joyce L Tokar" w:date="2018-03-12T12:11:00Z"/>
          <w:noProof/>
        </w:rPr>
      </w:pPr>
      <w:del w:id="2700" w:author="Joyce L Tokar" w:date="2018-03-12T12:11:00Z">
        <w:r w:rsidDel="00D7658F">
          <w:rPr>
            <w:noProof/>
          </w:rPr>
          <w:delText>CLL – Switch Statements and Static Analysis, 29</w:delText>
        </w:r>
      </w:del>
    </w:p>
    <w:p w14:paraId="7E48E9AF" w14:textId="77777777" w:rsidR="003D0178" w:rsidDel="00D7658F" w:rsidRDefault="003D0178">
      <w:pPr>
        <w:pStyle w:val="Index1"/>
        <w:tabs>
          <w:tab w:val="right" w:pos="4735"/>
        </w:tabs>
        <w:rPr>
          <w:del w:id="2701" w:author="Joyce L Tokar" w:date="2018-03-12T12:11:00Z"/>
          <w:noProof/>
        </w:rPr>
      </w:pPr>
      <w:del w:id="2702" w:author="Joyce L Tokar" w:date="2018-03-12T12:11:00Z">
        <w:r w:rsidDel="00D7658F">
          <w:rPr>
            <w:noProof/>
          </w:rPr>
          <w:delText>Compilation unit, 11</w:delText>
        </w:r>
      </w:del>
    </w:p>
    <w:p w14:paraId="4E39CC92" w14:textId="77777777" w:rsidR="003D0178" w:rsidDel="00D7658F" w:rsidRDefault="003D0178">
      <w:pPr>
        <w:pStyle w:val="Index1"/>
        <w:tabs>
          <w:tab w:val="right" w:pos="4735"/>
        </w:tabs>
        <w:rPr>
          <w:del w:id="2703" w:author="Joyce L Tokar" w:date="2018-03-12T12:11:00Z"/>
          <w:noProof/>
        </w:rPr>
      </w:pPr>
      <w:del w:id="2704" w:author="Joyce L Tokar" w:date="2018-03-12T12:11:00Z">
        <w:r w:rsidDel="00D7658F">
          <w:rPr>
            <w:noProof/>
          </w:rPr>
          <w:delText>Configuration pragma, 11, 15</w:delText>
        </w:r>
      </w:del>
    </w:p>
    <w:p w14:paraId="1A69C965" w14:textId="77777777" w:rsidR="003D0178" w:rsidDel="00D7658F" w:rsidRDefault="003D0178">
      <w:pPr>
        <w:pStyle w:val="Index1"/>
        <w:tabs>
          <w:tab w:val="right" w:pos="4735"/>
        </w:tabs>
        <w:rPr>
          <w:del w:id="2705" w:author="Joyce L Tokar" w:date="2018-03-12T12:11:00Z"/>
          <w:noProof/>
        </w:rPr>
      </w:pPr>
      <w:del w:id="2706" w:author="Joyce L Tokar" w:date="2018-03-12T12:11:00Z">
        <w:r w:rsidRPr="00706161" w:rsidDel="00D7658F">
          <w:rPr>
            <w:rFonts w:cs="Arial"/>
            <w:noProof/>
            <w:kern w:val="32"/>
          </w:rPr>
          <w:delText>Controlled type</w:delText>
        </w:r>
        <w:r w:rsidDel="00D7658F">
          <w:rPr>
            <w:noProof/>
          </w:rPr>
          <w:delText>, 11</w:delText>
        </w:r>
      </w:del>
    </w:p>
    <w:p w14:paraId="675FDEB0" w14:textId="77777777" w:rsidR="003D0178" w:rsidDel="00D7658F" w:rsidRDefault="003D0178">
      <w:pPr>
        <w:pStyle w:val="Index1"/>
        <w:tabs>
          <w:tab w:val="right" w:pos="4735"/>
        </w:tabs>
        <w:rPr>
          <w:del w:id="2707" w:author="Joyce L Tokar" w:date="2018-03-12T12:11:00Z"/>
          <w:noProof/>
        </w:rPr>
      </w:pPr>
      <w:del w:id="2708" w:author="Joyce L Tokar" w:date="2018-03-12T12:11:00Z">
        <w:r w:rsidDel="00D7658F">
          <w:rPr>
            <w:noProof/>
          </w:rPr>
          <w:delText>CSJ – Passing Parameters and Return Values, 31</w:delText>
        </w:r>
      </w:del>
    </w:p>
    <w:p w14:paraId="63EEEC36" w14:textId="77777777" w:rsidR="003D0178" w:rsidDel="00D7658F" w:rsidRDefault="003D0178">
      <w:pPr>
        <w:pStyle w:val="IndexHeading"/>
        <w:keepNext/>
        <w:tabs>
          <w:tab w:val="right" w:pos="4735"/>
        </w:tabs>
        <w:rPr>
          <w:del w:id="2709" w:author="Joyce L Tokar" w:date="2018-03-12T12:11:00Z"/>
          <w:rFonts w:cstheme="minorBidi"/>
          <w:b/>
          <w:bCs/>
          <w:noProof/>
        </w:rPr>
      </w:pPr>
      <w:del w:id="2710" w:author="Joyce L Tokar" w:date="2018-03-12T12:11:00Z">
        <w:r w:rsidDel="00D7658F">
          <w:rPr>
            <w:noProof/>
          </w:rPr>
          <w:delText xml:space="preserve"> </w:delText>
        </w:r>
      </w:del>
    </w:p>
    <w:p w14:paraId="5FE8D17F" w14:textId="77777777" w:rsidR="003D0178" w:rsidDel="00D7658F" w:rsidRDefault="003D0178">
      <w:pPr>
        <w:pStyle w:val="Index1"/>
        <w:tabs>
          <w:tab w:val="right" w:pos="4735"/>
        </w:tabs>
        <w:rPr>
          <w:del w:id="2711" w:author="Joyce L Tokar" w:date="2018-03-12T12:11:00Z"/>
          <w:noProof/>
        </w:rPr>
      </w:pPr>
      <w:del w:id="2712" w:author="Joyce L Tokar" w:date="2018-03-12T12:11:00Z">
        <w:r w:rsidDel="00D7658F">
          <w:rPr>
            <w:noProof/>
          </w:rPr>
          <w:delText>DCM – Dangling References to Stack Frames, 31</w:delText>
        </w:r>
      </w:del>
    </w:p>
    <w:p w14:paraId="01B9D4F9" w14:textId="77777777" w:rsidR="003D0178" w:rsidDel="00D7658F" w:rsidRDefault="003D0178">
      <w:pPr>
        <w:pStyle w:val="Index1"/>
        <w:tabs>
          <w:tab w:val="right" w:pos="4735"/>
        </w:tabs>
        <w:rPr>
          <w:del w:id="2713" w:author="Joyce L Tokar" w:date="2018-03-12T12:11:00Z"/>
          <w:noProof/>
        </w:rPr>
      </w:pPr>
      <w:del w:id="2714" w:author="Joyce L Tokar" w:date="2018-03-12T12:11:00Z">
        <w:r w:rsidDel="00D7658F">
          <w:rPr>
            <w:noProof/>
          </w:rPr>
          <w:delText>Dead store, 11</w:delText>
        </w:r>
      </w:del>
    </w:p>
    <w:p w14:paraId="512C1425" w14:textId="77777777" w:rsidR="003D0178" w:rsidDel="00D7658F" w:rsidRDefault="003D0178">
      <w:pPr>
        <w:pStyle w:val="Index1"/>
        <w:tabs>
          <w:tab w:val="right" w:pos="4735"/>
        </w:tabs>
        <w:rPr>
          <w:del w:id="2715" w:author="Joyce L Tokar" w:date="2018-03-12T12:11:00Z"/>
          <w:noProof/>
        </w:rPr>
      </w:pPr>
      <w:del w:id="2716" w:author="Joyce L Tokar" w:date="2018-03-12T12:11:00Z">
        <w:r w:rsidDel="00D7658F">
          <w:rPr>
            <w:noProof/>
          </w:rPr>
          <w:delText>Default expression, 11</w:delText>
        </w:r>
      </w:del>
    </w:p>
    <w:p w14:paraId="230DB86C" w14:textId="77777777" w:rsidR="003D0178" w:rsidDel="00D7658F" w:rsidRDefault="003D0178">
      <w:pPr>
        <w:pStyle w:val="Index1"/>
        <w:tabs>
          <w:tab w:val="right" w:pos="4735"/>
        </w:tabs>
        <w:rPr>
          <w:del w:id="2717" w:author="Joyce L Tokar" w:date="2018-03-12T12:11:00Z"/>
          <w:noProof/>
        </w:rPr>
      </w:pPr>
      <w:del w:id="2718" w:author="Joyce L Tokar" w:date="2018-03-12T12:11:00Z">
        <w:r w:rsidDel="00D7658F">
          <w:rPr>
            <w:noProof/>
          </w:rPr>
          <w:delText>Discrete type, 11</w:delText>
        </w:r>
      </w:del>
    </w:p>
    <w:p w14:paraId="6068BDB5" w14:textId="77777777" w:rsidR="003D0178" w:rsidDel="00D7658F" w:rsidRDefault="003D0178">
      <w:pPr>
        <w:pStyle w:val="Index1"/>
        <w:tabs>
          <w:tab w:val="right" w:pos="4735"/>
        </w:tabs>
        <w:rPr>
          <w:del w:id="2719" w:author="Joyce L Tokar" w:date="2018-03-12T12:11:00Z"/>
          <w:noProof/>
        </w:rPr>
      </w:pPr>
      <w:del w:id="2720" w:author="Joyce L Tokar" w:date="2018-03-12T12:11:00Z">
        <w:r w:rsidDel="00D7658F">
          <w:rPr>
            <w:noProof/>
          </w:rPr>
          <w:delText>Discriminant, 11, 42</w:delText>
        </w:r>
      </w:del>
    </w:p>
    <w:p w14:paraId="2D42A49E" w14:textId="77777777" w:rsidR="003D0178" w:rsidDel="00D7658F" w:rsidRDefault="003D0178">
      <w:pPr>
        <w:pStyle w:val="Index1"/>
        <w:tabs>
          <w:tab w:val="right" w:pos="4735"/>
        </w:tabs>
        <w:rPr>
          <w:del w:id="2721" w:author="Joyce L Tokar" w:date="2018-03-12T12:11:00Z"/>
          <w:noProof/>
        </w:rPr>
      </w:pPr>
      <w:del w:id="2722" w:author="Joyce L Tokar" w:date="2018-03-12T12:11:00Z">
        <w:r w:rsidDel="00D7658F">
          <w:rPr>
            <w:noProof/>
          </w:rPr>
          <w:delText>DJS – Inter-language Calling, 37</w:delText>
        </w:r>
      </w:del>
    </w:p>
    <w:p w14:paraId="70B20F65" w14:textId="77777777" w:rsidR="003D0178" w:rsidDel="00D7658F" w:rsidRDefault="003D0178">
      <w:pPr>
        <w:pStyle w:val="IndexHeading"/>
        <w:keepNext/>
        <w:tabs>
          <w:tab w:val="right" w:pos="4735"/>
        </w:tabs>
        <w:rPr>
          <w:del w:id="2723" w:author="Joyce L Tokar" w:date="2018-03-12T12:11:00Z"/>
          <w:rFonts w:cstheme="minorBidi"/>
          <w:b/>
          <w:bCs/>
          <w:noProof/>
        </w:rPr>
      </w:pPr>
      <w:del w:id="2724" w:author="Joyce L Tokar" w:date="2018-03-12T12:11:00Z">
        <w:r w:rsidDel="00D7658F">
          <w:rPr>
            <w:noProof/>
          </w:rPr>
          <w:delText xml:space="preserve"> </w:delText>
        </w:r>
      </w:del>
    </w:p>
    <w:p w14:paraId="7A059943" w14:textId="77777777" w:rsidR="003D0178" w:rsidDel="00D7658F" w:rsidRDefault="003D0178">
      <w:pPr>
        <w:pStyle w:val="Index1"/>
        <w:tabs>
          <w:tab w:val="right" w:pos="4735"/>
        </w:tabs>
        <w:rPr>
          <w:del w:id="2725" w:author="Joyce L Tokar" w:date="2018-03-12T12:11:00Z"/>
          <w:noProof/>
        </w:rPr>
      </w:pPr>
      <w:del w:id="2726" w:author="Joyce L Tokar" w:date="2018-03-12T12:11:00Z">
        <w:r w:rsidDel="00D7658F">
          <w:rPr>
            <w:noProof/>
          </w:rPr>
          <w:delText>Endianness, 11</w:delText>
        </w:r>
      </w:del>
    </w:p>
    <w:p w14:paraId="43D59E0B" w14:textId="77777777" w:rsidR="003D0178" w:rsidDel="00D7658F" w:rsidRDefault="003D0178">
      <w:pPr>
        <w:pStyle w:val="Index1"/>
        <w:tabs>
          <w:tab w:val="right" w:pos="4735"/>
        </w:tabs>
        <w:rPr>
          <w:del w:id="2727" w:author="Joyce L Tokar" w:date="2018-03-12T12:11:00Z"/>
          <w:noProof/>
        </w:rPr>
      </w:pPr>
      <w:del w:id="2728" w:author="Joyce L Tokar" w:date="2018-03-12T12:11:00Z">
        <w:r w:rsidDel="00D7658F">
          <w:rPr>
            <w:noProof/>
          </w:rPr>
          <w:delText>Enumeration Representation Clause, 11</w:delText>
        </w:r>
      </w:del>
    </w:p>
    <w:p w14:paraId="751CEBD4" w14:textId="77777777" w:rsidR="003D0178" w:rsidDel="00D7658F" w:rsidRDefault="003D0178">
      <w:pPr>
        <w:pStyle w:val="Index1"/>
        <w:tabs>
          <w:tab w:val="right" w:pos="4735"/>
        </w:tabs>
        <w:rPr>
          <w:del w:id="2729" w:author="Joyce L Tokar" w:date="2018-03-12T12:11:00Z"/>
          <w:noProof/>
        </w:rPr>
      </w:pPr>
      <w:del w:id="2730" w:author="Joyce L Tokar" w:date="2018-03-12T12:11:00Z">
        <w:r w:rsidRPr="00706161" w:rsidDel="00D7658F">
          <w:rPr>
            <w:rFonts w:cs="Arial"/>
            <w:noProof/>
          </w:rPr>
          <w:delText>Enumeration type</w:delText>
        </w:r>
        <w:r w:rsidDel="00D7658F">
          <w:rPr>
            <w:noProof/>
          </w:rPr>
          <w:delText>, 12, 13</w:delText>
        </w:r>
      </w:del>
    </w:p>
    <w:p w14:paraId="71900A11" w14:textId="77777777" w:rsidR="003D0178" w:rsidDel="00D7658F" w:rsidRDefault="003D0178">
      <w:pPr>
        <w:pStyle w:val="Index1"/>
        <w:tabs>
          <w:tab w:val="right" w:pos="4735"/>
        </w:tabs>
        <w:rPr>
          <w:del w:id="2731" w:author="Joyce L Tokar" w:date="2018-03-12T12:11:00Z"/>
          <w:noProof/>
        </w:rPr>
      </w:pPr>
      <w:del w:id="2732" w:author="Joyce L Tokar" w:date="2018-03-12T12:11:00Z">
        <w:r w:rsidDel="00D7658F">
          <w:rPr>
            <w:noProof/>
          </w:rPr>
          <w:delText>EOJ – Demarcation of Control Flow, 29</w:delText>
        </w:r>
      </w:del>
    </w:p>
    <w:p w14:paraId="3DDF174D" w14:textId="77777777" w:rsidR="003D0178" w:rsidDel="00D7658F" w:rsidRDefault="003D0178">
      <w:pPr>
        <w:pStyle w:val="Index1"/>
        <w:tabs>
          <w:tab w:val="right" w:pos="4735"/>
        </w:tabs>
        <w:rPr>
          <w:del w:id="2733" w:author="Joyce L Tokar" w:date="2018-03-12T12:11:00Z"/>
          <w:noProof/>
        </w:rPr>
      </w:pPr>
      <w:del w:id="2734" w:author="Joyce L Tokar" w:date="2018-03-12T12:11:00Z">
        <w:r w:rsidRPr="00706161" w:rsidDel="00D7658F">
          <w:rPr>
            <w:noProof/>
            <w:kern w:val="32"/>
          </w:rPr>
          <w:delText>Erroneous execution</w:delText>
        </w:r>
        <w:r w:rsidDel="00D7658F">
          <w:rPr>
            <w:noProof/>
          </w:rPr>
          <w:delText>, 12</w:delText>
        </w:r>
      </w:del>
    </w:p>
    <w:p w14:paraId="328DB8D2" w14:textId="77777777" w:rsidR="003D0178" w:rsidDel="00D7658F" w:rsidRDefault="003D0178">
      <w:pPr>
        <w:pStyle w:val="Index1"/>
        <w:tabs>
          <w:tab w:val="right" w:pos="4735"/>
        </w:tabs>
        <w:rPr>
          <w:del w:id="2735" w:author="Joyce L Tokar" w:date="2018-03-12T12:11:00Z"/>
          <w:noProof/>
        </w:rPr>
      </w:pPr>
      <w:del w:id="2736" w:author="Joyce L Tokar" w:date="2018-03-12T12:11:00Z">
        <w:r w:rsidDel="00D7658F">
          <w:rPr>
            <w:noProof/>
          </w:rPr>
          <w:delText>EWD – Structured Programming, 30</w:delText>
        </w:r>
      </w:del>
    </w:p>
    <w:p w14:paraId="01F80D96" w14:textId="77777777" w:rsidR="003D0178" w:rsidDel="00D7658F" w:rsidRDefault="003D0178">
      <w:pPr>
        <w:pStyle w:val="Index1"/>
        <w:tabs>
          <w:tab w:val="right" w:pos="4735"/>
        </w:tabs>
        <w:rPr>
          <w:del w:id="2737" w:author="Joyce L Tokar" w:date="2018-03-12T12:11:00Z"/>
          <w:noProof/>
        </w:rPr>
      </w:pPr>
      <w:del w:id="2738" w:author="Joyce L Tokar" w:date="2018-03-12T12:11:00Z">
        <w:r w:rsidDel="00D7658F">
          <w:rPr>
            <w:noProof/>
          </w:rPr>
          <w:delText>EWF – Undefined Behaviour, 41</w:delText>
        </w:r>
      </w:del>
    </w:p>
    <w:p w14:paraId="242DD6EF" w14:textId="77777777" w:rsidR="003D0178" w:rsidDel="00D7658F" w:rsidRDefault="003D0178">
      <w:pPr>
        <w:pStyle w:val="Index1"/>
        <w:tabs>
          <w:tab w:val="right" w:pos="4735"/>
        </w:tabs>
        <w:rPr>
          <w:del w:id="2739" w:author="Joyce L Tokar" w:date="2018-03-12T12:11:00Z"/>
          <w:noProof/>
        </w:rPr>
      </w:pPr>
      <w:del w:id="2740" w:author="Joyce L Tokar" w:date="2018-03-12T12:11:00Z">
        <w:r w:rsidDel="00D7658F">
          <w:rPr>
            <w:noProof/>
          </w:rPr>
          <w:delText>Exception, 12, 13, 14, 15, 18, 20, 21, 26, 30, 33, 37, 38, 39, 40, 42, 43, 44, 45</w:delText>
        </w:r>
      </w:del>
    </w:p>
    <w:p w14:paraId="0D9B6572" w14:textId="77777777" w:rsidR="003D0178" w:rsidDel="00D7658F" w:rsidRDefault="003D0178">
      <w:pPr>
        <w:pStyle w:val="Index2"/>
        <w:tabs>
          <w:tab w:val="right" w:pos="4735"/>
        </w:tabs>
        <w:rPr>
          <w:del w:id="2741" w:author="Joyce L Tokar" w:date="2018-03-12T12:11:00Z"/>
          <w:noProof/>
        </w:rPr>
      </w:pPr>
      <w:del w:id="2742" w:author="Joyce L Tokar" w:date="2018-03-12T12:11:00Z">
        <w:r w:rsidDel="00D7658F">
          <w:rPr>
            <w:noProof/>
          </w:rPr>
          <w:delText>Constraint_Error, 13, 14, 22, 23, 29, 42</w:delText>
        </w:r>
      </w:del>
    </w:p>
    <w:p w14:paraId="1D8F8FFF" w14:textId="77777777" w:rsidR="003D0178" w:rsidDel="00D7658F" w:rsidRDefault="003D0178">
      <w:pPr>
        <w:pStyle w:val="Index2"/>
        <w:tabs>
          <w:tab w:val="right" w:pos="4735"/>
        </w:tabs>
        <w:rPr>
          <w:del w:id="2743" w:author="Joyce L Tokar" w:date="2018-03-12T12:11:00Z"/>
          <w:noProof/>
        </w:rPr>
      </w:pPr>
      <w:del w:id="2744" w:author="Joyce L Tokar" w:date="2018-03-12T12:11:00Z">
        <w:r w:rsidDel="00D7658F">
          <w:rPr>
            <w:noProof/>
          </w:rPr>
          <w:delText>Program_Error, 13, 14, 40</w:delText>
        </w:r>
      </w:del>
    </w:p>
    <w:p w14:paraId="2793EB5A" w14:textId="77777777" w:rsidR="003D0178" w:rsidDel="00D7658F" w:rsidRDefault="003D0178">
      <w:pPr>
        <w:pStyle w:val="Index2"/>
        <w:tabs>
          <w:tab w:val="right" w:pos="4735"/>
        </w:tabs>
        <w:rPr>
          <w:del w:id="2745" w:author="Joyce L Tokar" w:date="2018-03-12T12:11:00Z"/>
          <w:noProof/>
        </w:rPr>
      </w:pPr>
      <w:del w:id="2746" w:author="Joyce L Tokar" w:date="2018-03-12T12:11:00Z">
        <w:r w:rsidDel="00D7658F">
          <w:rPr>
            <w:noProof/>
          </w:rPr>
          <w:delText>Storage_Error, 13, 32</w:delText>
        </w:r>
      </w:del>
    </w:p>
    <w:p w14:paraId="70B89AA2" w14:textId="77777777" w:rsidR="003D0178" w:rsidDel="00D7658F" w:rsidRDefault="003D0178">
      <w:pPr>
        <w:pStyle w:val="Index2"/>
        <w:tabs>
          <w:tab w:val="right" w:pos="4735"/>
        </w:tabs>
        <w:rPr>
          <w:del w:id="2747" w:author="Joyce L Tokar" w:date="2018-03-12T12:11:00Z"/>
          <w:noProof/>
        </w:rPr>
      </w:pPr>
      <w:del w:id="2748" w:author="Joyce L Tokar" w:date="2018-03-12T12:11:00Z">
        <w:r w:rsidDel="00D7658F">
          <w:rPr>
            <w:noProof/>
          </w:rPr>
          <w:delText>Tasking_Error, 13, 43</w:delText>
        </w:r>
      </w:del>
    </w:p>
    <w:p w14:paraId="751128DE" w14:textId="77777777" w:rsidR="003D0178" w:rsidDel="00D7658F" w:rsidRDefault="003D0178">
      <w:pPr>
        <w:pStyle w:val="Index1"/>
        <w:tabs>
          <w:tab w:val="right" w:pos="4735"/>
        </w:tabs>
        <w:rPr>
          <w:del w:id="2749" w:author="Joyce L Tokar" w:date="2018-03-12T12:11:00Z"/>
          <w:noProof/>
        </w:rPr>
      </w:pPr>
      <w:del w:id="2750" w:author="Joyce L Tokar" w:date="2018-03-12T12:11:00Z">
        <w:r w:rsidDel="00D7658F">
          <w:rPr>
            <w:noProof/>
          </w:rPr>
          <w:delText>Exception Information, 42</w:delText>
        </w:r>
      </w:del>
    </w:p>
    <w:p w14:paraId="2E59BBC5" w14:textId="77777777" w:rsidR="003D0178" w:rsidDel="00D7658F" w:rsidRDefault="003D0178">
      <w:pPr>
        <w:pStyle w:val="Index1"/>
        <w:tabs>
          <w:tab w:val="right" w:pos="4735"/>
        </w:tabs>
        <w:rPr>
          <w:del w:id="2751" w:author="Joyce L Tokar" w:date="2018-03-12T12:11:00Z"/>
          <w:noProof/>
        </w:rPr>
      </w:pPr>
      <w:del w:id="2752" w:author="Joyce L Tokar" w:date="2018-03-12T12:11:00Z">
        <w:r w:rsidDel="00D7658F">
          <w:rPr>
            <w:noProof/>
          </w:rPr>
          <w:delText>Expanded name, 12</w:delText>
        </w:r>
      </w:del>
    </w:p>
    <w:p w14:paraId="4385366E" w14:textId="77777777" w:rsidR="003D0178" w:rsidDel="00D7658F" w:rsidRDefault="003D0178">
      <w:pPr>
        <w:pStyle w:val="Index1"/>
        <w:tabs>
          <w:tab w:val="right" w:pos="4735"/>
        </w:tabs>
        <w:rPr>
          <w:del w:id="2753" w:author="Joyce L Tokar" w:date="2018-03-12T12:11:00Z"/>
          <w:noProof/>
        </w:rPr>
      </w:pPr>
      <w:del w:id="2754" w:author="Joyce L Tokar" w:date="2018-03-12T12:11:00Z">
        <w:r w:rsidRPr="00706161" w:rsidDel="00D7658F">
          <w:rPr>
            <w:rFonts w:cs="Arial"/>
            <w:noProof/>
          </w:rPr>
          <w:delText>Explicit conversions</w:delText>
        </w:r>
        <w:r w:rsidDel="00D7658F">
          <w:rPr>
            <w:noProof/>
          </w:rPr>
          <w:delText>, 14, 18</w:delText>
        </w:r>
      </w:del>
    </w:p>
    <w:p w14:paraId="6885E6D6" w14:textId="77777777" w:rsidR="003D0178" w:rsidDel="00D7658F" w:rsidRDefault="003D0178">
      <w:pPr>
        <w:pStyle w:val="IndexHeading"/>
        <w:keepNext/>
        <w:tabs>
          <w:tab w:val="right" w:pos="4735"/>
        </w:tabs>
        <w:rPr>
          <w:del w:id="2755" w:author="Joyce L Tokar" w:date="2018-03-12T12:11:00Z"/>
          <w:rFonts w:cstheme="minorBidi"/>
          <w:b/>
          <w:bCs/>
          <w:noProof/>
        </w:rPr>
      </w:pPr>
      <w:del w:id="2756" w:author="Joyce L Tokar" w:date="2018-03-12T12:11:00Z">
        <w:r w:rsidDel="00D7658F">
          <w:rPr>
            <w:noProof/>
          </w:rPr>
          <w:delText xml:space="preserve"> </w:delText>
        </w:r>
      </w:del>
    </w:p>
    <w:p w14:paraId="73F58784" w14:textId="77777777" w:rsidR="003D0178" w:rsidDel="00D7658F" w:rsidRDefault="003D0178">
      <w:pPr>
        <w:pStyle w:val="Index1"/>
        <w:tabs>
          <w:tab w:val="right" w:pos="4735"/>
        </w:tabs>
        <w:rPr>
          <w:del w:id="2757" w:author="Joyce L Tokar" w:date="2018-03-12T12:11:00Z"/>
          <w:noProof/>
        </w:rPr>
      </w:pPr>
      <w:del w:id="2758" w:author="Joyce L Tokar" w:date="2018-03-12T12:11:00Z">
        <w:r w:rsidDel="00D7658F">
          <w:rPr>
            <w:noProof/>
          </w:rPr>
          <w:delText>FAB – Implementation-Defined Behaviour, 42</w:delText>
        </w:r>
      </w:del>
    </w:p>
    <w:p w14:paraId="2D5CC2BF" w14:textId="77777777" w:rsidR="003D0178" w:rsidDel="00D7658F" w:rsidRDefault="003D0178">
      <w:pPr>
        <w:pStyle w:val="Index1"/>
        <w:tabs>
          <w:tab w:val="right" w:pos="4735"/>
        </w:tabs>
        <w:rPr>
          <w:del w:id="2759" w:author="Joyce L Tokar" w:date="2018-03-12T12:11:00Z"/>
          <w:noProof/>
        </w:rPr>
      </w:pPr>
      <w:del w:id="2760" w:author="Joyce L Tokar" w:date="2018-03-12T12:11:00Z">
        <w:r w:rsidDel="00D7658F">
          <w:rPr>
            <w:noProof/>
          </w:rPr>
          <w:delText>FIF – Arithmetic Wrap-around Error, 23</w:delText>
        </w:r>
      </w:del>
    </w:p>
    <w:p w14:paraId="5AA7F386" w14:textId="77777777" w:rsidR="003D0178" w:rsidDel="00D7658F" w:rsidRDefault="003D0178">
      <w:pPr>
        <w:pStyle w:val="Index1"/>
        <w:tabs>
          <w:tab w:val="right" w:pos="4735"/>
        </w:tabs>
        <w:rPr>
          <w:del w:id="2761" w:author="Joyce L Tokar" w:date="2018-03-12T12:11:00Z"/>
          <w:noProof/>
        </w:rPr>
      </w:pPr>
      <w:del w:id="2762" w:author="Joyce L Tokar" w:date="2018-03-12T12:11:00Z">
        <w:r w:rsidRPr="00706161" w:rsidDel="00D7658F">
          <w:rPr>
            <w:noProof/>
            <w:lang w:val="en-GB"/>
          </w:rPr>
          <w:delText>Fixed-point types</w:delText>
        </w:r>
        <w:r w:rsidDel="00D7658F">
          <w:rPr>
            <w:noProof/>
          </w:rPr>
          <w:delText>, 12</w:delText>
        </w:r>
      </w:del>
    </w:p>
    <w:p w14:paraId="78364939" w14:textId="77777777" w:rsidR="003D0178" w:rsidDel="00D7658F" w:rsidRDefault="003D0178">
      <w:pPr>
        <w:pStyle w:val="Index1"/>
        <w:tabs>
          <w:tab w:val="right" w:pos="4735"/>
        </w:tabs>
        <w:rPr>
          <w:del w:id="2763" w:author="Joyce L Tokar" w:date="2018-03-12T12:11:00Z"/>
          <w:noProof/>
        </w:rPr>
      </w:pPr>
      <w:del w:id="2764" w:author="Joyce L Tokar" w:date="2018-03-12T12:11:00Z">
        <w:r w:rsidRPr="00706161" w:rsidDel="00D7658F">
          <w:rPr>
            <w:noProof/>
            <w:lang w:val="en-GB"/>
          </w:rPr>
          <w:delText xml:space="preserve">FLC </w:delText>
        </w:r>
        <w:r w:rsidDel="00D7658F">
          <w:rPr>
            <w:noProof/>
          </w:rPr>
          <w:delText>–</w:delText>
        </w:r>
        <w:r w:rsidRPr="00706161" w:rsidDel="00D7658F">
          <w:rPr>
            <w:noProof/>
            <w:lang w:val="en-GB"/>
          </w:rPr>
          <w:delText xml:space="preserve"> Numeric Conversion Errors</w:delText>
        </w:r>
        <w:r w:rsidDel="00D7658F">
          <w:rPr>
            <w:noProof/>
          </w:rPr>
          <w:delText>, 20</w:delText>
        </w:r>
      </w:del>
    </w:p>
    <w:p w14:paraId="55A3FEF9" w14:textId="77777777" w:rsidR="003D0178" w:rsidDel="00D7658F" w:rsidRDefault="003D0178">
      <w:pPr>
        <w:pStyle w:val="IndexHeading"/>
        <w:keepNext/>
        <w:tabs>
          <w:tab w:val="right" w:pos="4735"/>
        </w:tabs>
        <w:rPr>
          <w:del w:id="2765" w:author="Joyce L Tokar" w:date="2018-03-12T12:11:00Z"/>
          <w:rFonts w:cstheme="minorBidi"/>
          <w:b/>
          <w:bCs/>
          <w:noProof/>
        </w:rPr>
      </w:pPr>
      <w:del w:id="2766" w:author="Joyce L Tokar" w:date="2018-03-12T12:11:00Z">
        <w:r w:rsidDel="00D7658F">
          <w:rPr>
            <w:noProof/>
          </w:rPr>
          <w:delText xml:space="preserve"> </w:delText>
        </w:r>
      </w:del>
    </w:p>
    <w:p w14:paraId="0F798C9F" w14:textId="77777777" w:rsidR="003D0178" w:rsidDel="00D7658F" w:rsidRDefault="003D0178">
      <w:pPr>
        <w:pStyle w:val="Index1"/>
        <w:tabs>
          <w:tab w:val="right" w:pos="4735"/>
        </w:tabs>
        <w:rPr>
          <w:del w:id="2767" w:author="Joyce L Tokar" w:date="2018-03-12T12:11:00Z"/>
          <w:noProof/>
        </w:rPr>
      </w:pPr>
      <w:del w:id="2768" w:author="Joyce L Tokar" w:date="2018-03-12T12:11:00Z">
        <w:r w:rsidDel="00D7658F">
          <w:rPr>
            <w:noProof/>
          </w:rPr>
          <w:delText>GDL – Recursion, 32</w:delText>
        </w:r>
      </w:del>
    </w:p>
    <w:p w14:paraId="45147465" w14:textId="77777777" w:rsidR="003D0178" w:rsidDel="00D7658F" w:rsidRDefault="003D0178">
      <w:pPr>
        <w:pStyle w:val="Index1"/>
        <w:tabs>
          <w:tab w:val="right" w:pos="4735"/>
        </w:tabs>
        <w:rPr>
          <w:del w:id="2769" w:author="Joyce L Tokar" w:date="2018-03-12T12:11:00Z"/>
          <w:noProof/>
        </w:rPr>
      </w:pPr>
      <w:del w:id="2770" w:author="Joyce L Tokar" w:date="2018-03-12T12:11:00Z">
        <w:r w:rsidRPr="00706161" w:rsidDel="00D7658F">
          <w:rPr>
            <w:rFonts w:cs="Arial"/>
            <w:noProof/>
            <w:kern w:val="32"/>
          </w:rPr>
          <w:delText>Generic formal subprogram</w:delText>
        </w:r>
        <w:r w:rsidDel="00D7658F">
          <w:rPr>
            <w:noProof/>
          </w:rPr>
          <w:delText>, 12</w:delText>
        </w:r>
      </w:del>
    </w:p>
    <w:p w14:paraId="3CC22F38" w14:textId="77777777" w:rsidR="003D0178" w:rsidDel="00D7658F" w:rsidRDefault="003D0178">
      <w:pPr>
        <w:pStyle w:val="IndexHeading"/>
        <w:keepNext/>
        <w:tabs>
          <w:tab w:val="right" w:pos="4735"/>
        </w:tabs>
        <w:rPr>
          <w:del w:id="2771" w:author="Joyce L Tokar" w:date="2018-03-12T12:11:00Z"/>
          <w:rFonts w:cstheme="minorBidi"/>
          <w:b/>
          <w:bCs/>
          <w:noProof/>
        </w:rPr>
      </w:pPr>
      <w:del w:id="2772" w:author="Joyce L Tokar" w:date="2018-03-12T12:11:00Z">
        <w:r w:rsidDel="00D7658F">
          <w:rPr>
            <w:noProof/>
          </w:rPr>
          <w:delText xml:space="preserve"> </w:delText>
        </w:r>
      </w:del>
    </w:p>
    <w:p w14:paraId="009A39BC" w14:textId="77777777" w:rsidR="003D0178" w:rsidDel="00D7658F" w:rsidRDefault="003D0178">
      <w:pPr>
        <w:pStyle w:val="Index1"/>
        <w:tabs>
          <w:tab w:val="right" w:pos="4735"/>
        </w:tabs>
        <w:rPr>
          <w:del w:id="2773" w:author="Joyce L Tokar" w:date="2018-03-12T12:11:00Z"/>
          <w:noProof/>
        </w:rPr>
      </w:pPr>
      <w:del w:id="2774" w:author="Joyce L Tokar" w:date="2018-03-12T12:11:00Z">
        <w:r w:rsidRPr="00706161" w:rsidDel="00D7658F">
          <w:rPr>
            <w:noProof/>
            <w:lang w:val="en-GB"/>
          </w:rPr>
          <w:delText xml:space="preserve">HCB </w:delText>
        </w:r>
        <w:r w:rsidDel="00D7658F">
          <w:rPr>
            <w:noProof/>
          </w:rPr>
          <w:delText>–</w:delText>
        </w:r>
        <w:r w:rsidRPr="00706161" w:rsidDel="00D7658F">
          <w:rPr>
            <w:noProof/>
            <w:lang w:val="en-GB"/>
          </w:rPr>
          <w:delText xml:space="preserve"> Buffer Boundary Violation (Buffer Overflow)</w:delText>
        </w:r>
        <w:r w:rsidDel="00D7658F">
          <w:rPr>
            <w:noProof/>
          </w:rPr>
          <w:delText>, 21</w:delText>
        </w:r>
      </w:del>
    </w:p>
    <w:p w14:paraId="37A5923A" w14:textId="77777777" w:rsidR="003D0178" w:rsidDel="00D7658F" w:rsidRDefault="003D0178">
      <w:pPr>
        <w:pStyle w:val="Index1"/>
        <w:tabs>
          <w:tab w:val="right" w:pos="4735"/>
        </w:tabs>
        <w:rPr>
          <w:del w:id="2775" w:author="Joyce L Tokar" w:date="2018-03-12T12:11:00Z"/>
          <w:noProof/>
        </w:rPr>
      </w:pPr>
      <w:del w:id="2776" w:author="Joyce L Tokar" w:date="2018-03-12T12:11:00Z">
        <w:r w:rsidDel="00D7658F">
          <w:rPr>
            <w:noProof/>
          </w:rPr>
          <w:delText>HFC – Pointer Type Conversions, 22</w:delText>
        </w:r>
      </w:del>
    </w:p>
    <w:p w14:paraId="65E785FF" w14:textId="77777777" w:rsidR="003D0178" w:rsidDel="00D7658F" w:rsidRDefault="003D0178">
      <w:pPr>
        <w:pStyle w:val="Index1"/>
        <w:tabs>
          <w:tab w:val="right" w:pos="4735"/>
        </w:tabs>
        <w:rPr>
          <w:del w:id="2777" w:author="Joyce L Tokar" w:date="2018-03-12T12:11:00Z"/>
          <w:noProof/>
        </w:rPr>
      </w:pPr>
      <w:del w:id="2778" w:author="Joyce L Tokar" w:date="2018-03-12T12:11:00Z">
        <w:r w:rsidDel="00D7658F">
          <w:rPr>
            <w:noProof/>
          </w:rPr>
          <w:delText>Hiding, 12, 13, 45</w:delText>
        </w:r>
      </w:del>
    </w:p>
    <w:p w14:paraId="7E0C8583" w14:textId="77777777" w:rsidR="003D0178" w:rsidDel="00D7658F" w:rsidRDefault="003D0178">
      <w:pPr>
        <w:pStyle w:val="Index2"/>
        <w:tabs>
          <w:tab w:val="right" w:pos="4735"/>
        </w:tabs>
        <w:rPr>
          <w:del w:id="2779" w:author="Joyce L Tokar" w:date="2018-03-12T12:11:00Z"/>
          <w:noProof/>
        </w:rPr>
      </w:pPr>
      <w:del w:id="2780" w:author="Joyce L Tokar" w:date="2018-03-12T12:11:00Z">
        <w:r w:rsidDel="00D7658F">
          <w:rPr>
            <w:noProof/>
          </w:rPr>
          <w:delText>hidden from all visibility, 13</w:delText>
        </w:r>
      </w:del>
    </w:p>
    <w:p w14:paraId="416AF8C9" w14:textId="77777777" w:rsidR="003D0178" w:rsidDel="00D7658F" w:rsidRDefault="003D0178">
      <w:pPr>
        <w:pStyle w:val="Index2"/>
        <w:tabs>
          <w:tab w:val="right" w:pos="4735"/>
        </w:tabs>
        <w:rPr>
          <w:del w:id="2781" w:author="Joyce L Tokar" w:date="2018-03-12T12:11:00Z"/>
          <w:noProof/>
        </w:rPr>
      </w:pPr>
      <w:del w:id="2782" w:author="Joyce L Tokar" w:date="2018-03-12T12:11:00Z">
        <w:r w:rsidDel="00D7658F">
          <w:rPr>
            <w:noProof/>
          </w:rPr>
          <w:delText>hidden from direct visibility, 13</w:delText>
        </w:r>
      </w:del>
    </w:p>
    <w:p w14:paraId="3FD71D26" w14:textId="77777777" w:rsidR="003D0178" w:rsidDel="00D7658F" w:rsidRDefault="003D0178">
      <w:pPr>
        <w:pStyle w:val="Index1"/>
        <w:tabs>
          <w:tab w:val="right" w:pos="4735"/>
        </w:tabs>
        <w:rPr>
          <w:del w:id="2783" w:author="Joyce L Tokar" w:date="2018-03-12T12:11:00Z"/>
          <w:noProof/>
        </w:rPr>
      </w:pPr>
      <w:del w:id="2784" w:author="Joyce L Tokar" w:date="2018-03-12T12:11:00Z">
        <w:r w:rsidDel="00D7658F">
          <w:rPr>
            <w:noProof/>
          </w:rPr>
          <w:delText>HJW – Unanticipated Exceptions from Library Routines, 38</w:delText>
        </w:r>
      </w:del>
    </w:p>
    <w:p w14:paraId="3A860463" w14:textId="77777777" w:rsidR="003D0178" w:rsidDel="00D7658F" w:rsidRDefault="003D0178">
      <w:pPr>
        <w:pStyle w:val="Index1"/>
        <w:tabs>
          <w:tab w:val="right" w:pos="4735"/>
        </w:tabs>
        <w:rPr>
          <w:del w:id="2785" w:author="Joyce L Tokar" w:date="2018-03-12T12:11:00Z"/>
          <w:noProof/>
        </w:rPr>
      </w:pPr>
      <w:del w:id="2786" w:author="Joyce L Tokar" w:date="2018-03-12T12:11:00Z">
        <w:r w:rsidDel="00D7658F">
          <w:rPr>
            <w:noProof/>
          </w:rPr>
          <w:delText>Homograph, 12</w:delText>
        </w:r>
      </w:del>
    </w:p>
    <w:p w14:paraId="42630BAD" w14:textId="77777777" w:rsidR="003D0178" w:rsidDel="00D7658F" w:rsidRDefault="003D0178">
      <w:pPr>
        <w:pStyle w:val="IndexHeading"/>
        <w:keepNext/>
        <w:tabs>
          <w:tab w:val="right" w:pos="4735"/>
        </w:tabs>
        <w:rPr>
          <w:del w:id="2787" w:author="Joyce L Tokar" w:date="2018-03-12T12:11:00Z"/>
          <w:rFonts w:cstheme="minorBidi"/>
          <w:b/>
          <w:bCs/>
          <w:noProof/>
        </w:rPr>
      </w:pPr>
      <w:del w:id="2788" w:author="Joyce L Tokar" w:date="2018-03-12T12:11:00Z">
        <w:r w:rsidDel="00D7658F">
          <w:rPr>
            <w:noProof/>
          </w:rPr>
          <w:delText xml:space="preserve"> </w:delText>
        </w:r>
      </w:del>
    </w:p>
    <w:p w14:paraId="6CC3D126" w14:textId="77777777" w:rsidR="003D0178" w:rsidDel="00D7658F" w:rsidRDefault="003D0178">
      <w:pPr>
        <w:pStyle w:val="Index1"/>
        <w:tabs>
          <w:tab w:val="right" w:pos="4735"/>
        </w:tabs>
        <w:rPr>
          <w:del w:id="2789" w:author="Joyce L Tokar" w:date="2018-03-12T12:11:00Z"/>
          <w:noProof/>
        </w:rPr>
      </w:pPr>
      <w:del w:id="2790" w:author="Joyce L Tokar" w:date="2018-03-12T12:11:00Z">
        <w:r w:rsidRPr="00706161" w:rsidDel="00D7658F">
          <w:rPr>
            <w:rFonts w:cs="Arial"/>
            <w:noProof/>
          </w:rPr>
          <w:delText>Idempotent behaviour</w:delText>
        </w:r>
        <w:r w:rsidDel="00D7658F">
          <w:rPr>
            <w:noProof/>
          </w:rPr>
          <w:delText>, 12</w:delText>
        </w:r>
      </w:del>
    </w:p>
    <w:p w14:paraId="2F3B8ED3" w14:textId="77777777" w:rsidR="003D0178" w:rsidDel="00D7658F" w:rsidRDefault="003D0178">
      <w:pPr>
        <w:pStyle w:val="Index1"/>
        <w:tabs>
          <w:tab w:val="right" w:pos="4735"/>
        </w:tabs>
        <w:rPr>
          <w:del w:id="2791" w:author="Joyce L Tokar" w:date="2018-03-12T12:11:00Z"/>
          <w:noProof/>
        </w:rPr>
      </w:pPr>
      <w:del w:id="2792" w:author="Joyce L Tokar" w:date="2018-03-12T12:11:00Z">
        <w:r w:rsidRPr="00706161" w:rsidDel="00D7658F">
          <w:rPr>
            <w:rFonts w:cs="Arial"/>
            <w:noProof/>
          </w:rPr>
          <w:delText>Identifier</w:delText>
        </w:r>
        <w:r w:rsidDel="00D7658F">
          <w:rPr>
            <w:noProof/>
          </w:rPr>
          <w:delText>, 12</w:delText>
        </w:r>
      </w:del>
    </w:p>
    <w:p w14:paraId="1AE2FD69" w14:textId="77777777" w:rsidR="003D0178" w:rsidDel="00D7658F" w:rsidRDefault="003D0178">
      <w:pPr>
        <w:pStyle w:val="Index1"/>
        <w:tabs>
          <w:tab w:val="right" w:pos="4735"/>
        </w:tabs>
        <w:rPr>
          <w:del w:id="2793" w:author="Joyce L Tokar" w:date="2018-03-12T12:11:00Z"/>
          <w:noProof/>
        </w:rPr>
      </w:pPr>
      <w:del w:id="2794" w:author="Joyce L Tokar" w:date="2018-03-12T12:11:00Z">
        <w:r w:rsidDel="00D7658F">
          <w:rPr>
            <w:noProof/>
          </w:rPr>
          <w:delText>Identifier length, 24</w:delText>
        </w:r>
      </w:del>
    </w:p>
    <w:p w14:paraId="112066EF" w14:textId="77777777" w:rsidR="003D0178" w:rsidDel="00D7658F" w:rsidRDefault="003D0178">
      <w:pPr>
        <w:pStyle w:val="Index1"/>
        <w:tabs>
          <w:tab w:val="right" w:pos="4735"/>
        </w:tabs>
        <w:rPr>
          <w:del w:id="2795" w:author="Joyce L Tokar" w:date="2018-03-12T12:11:00Z"/>
          <w:noProof/>
        </w:rPr>
      </w:pPr>
      <w:del w:id="2796" w:author="Joyce L Tokar" w:date="2018-03-12T12:11:00Z">
        <w:r w:rsidDel="00D7658F">
          <w:rPr>
            <w:noProof/>
          </w:rPr>
          <w:delText>IHN–Type System, 18</w:delText>
        </w:r>
      </w:del>
    </w:p>
    <w:p w14:paraId="2319A4BC" w14:textId="77777777" w:rsidR="003D0178" w:rsidDel="00D7658F" w:rsidRDefault="003D0178">
      <w:pPr>
        <w:pStyle w:val="Index1"/>
        <w:tabs>
          <w:tab w:val="right" w:pos="4735"/>
        </w:tabs>
        <w:rPr>
          <w:del w:id="2797" w:author="Joyce L Tokar" w:date="2018-03-12T12:11:00Z"/>
          <w:noProof/>
        </w:rPr>
      </w:pPr>
      <w:del w:id="2798" w:author="Joyce L Tokar" w:date="2018-03-12T12:11:00Z">
        <w:r w:rsidRPr="00706161" w:rsidDel="00D7658F">
          <w:rPr>
            <w:rFonts w:cs="Arial"/>
            <w:noProof/>
            <w:kern w:val="32"/>
          </w:rPr>
          <w:delText>Implementation defined</w:delText>
        </w:r>
        <w:r w:rsidDel="00D7658F">
          <w:rPr>
            <w:noProof/>
          </w:rPr>
          <w:delText>, 12, 13</w:delText>
        </w:r>
      </w:del>
    </w:p>
    <w:p w14:paraId="29D185D5" w14:textId="77777777" w:rsidR="003D0178" w:rsidDel="00D7658F" w:rsidRDefault="003D0178">
      <w:pPr>
        <w:pStyle w:val="Index1"/>
        <w:tabs>
          <w:tab w:val="right" w:pos="4735"/>
        </w:tabs>
        <w:rPr>
          <w:del w:id="2799" w:author="Joyce L Tokar" w:date="2018-03-12T12:11:00Z"/>
          <w:noProof/>
        </w:rPr>
      </w:pPr>
      <w:del w:id="2800" w:author="Joyce L Tokar" w:date="2018-03-12T12:11:00Z">
        <w:r w:rsidRPr="00706161" w:rsidDel="00D7658F">
          <w:rPr>
            <w:rFonts w:cs="Arial"/>
            <w:noProof/>
          </w:rPr>
          <w:delText>Implicit conversions</w:delText>
        </w:r>
        <w:r w:rsidDel="00D7658F">
          <w:rPr>
            <w:noProof/>
          </w:rPr>
          <w:delText>, 14, 18</w:delText>
        </w:r>
      </w:del>
    </w:p>
    <w:p w14:paraId="6608056F" w14:textId="77777777" w:rsidR="003D0178" w:rsidDel="00D7658F" w:rsidRDefault="003D0178">
      <w:pPr>
        <w:pStyle w:val="Index1"/>
        <w:tabs>
          <w:tab w:val="right" w:pos="4735"/>
        </w:tabs>
        <w:rPr>
          <w:del w:id="2801" w:author="Joyce L Tokar" w:date="2018-03-12T12:11:00Z"/>
          <w:noProof/>
        </w:rPr>
      </w:pPr>
      <w:del w:id="2802" w:author="Joyce L Tokar" w:date="2018-03-12T12:11:00Z">
        <w:r w:rsidDel="00D7658F">
          <w:rPr>
            <w:noProof/>
          </w:rPr>
          <w:delText>International character sets, 24</w:delText>
        </w:r>
      </w:del>
    </w:p>
    <w:p w14:paraId="5CC550FC" w14:textId="77777777" w:rsidR="003D0178" w:rsidDel="00D7658F" w:rsidRDefault="003D0178">
      <w:pPr>
        <w:pStyle w:val="IndexHeading"/>
        <w:keepNext/>
        <w:tabs>
          <w:tab w:val="right" w:pos="4735"/>
        </w:tabs>
        <w:rPr>
          <w:del w:id="2803" w:author="Joyce L Tokar" w:date="2018-03-12T12:11:00Z"/>
          <w:rFonts w:cstheme="minorBidi"/>
          <w:b/>
          <w:bCs/>
          <w:noProof/>
        </w:rPr>
      </w:pPr>
      <w:del w:id="2804" w:author="Joyce L Tokar" w:date="2018-03-12T12:11:00Z">
        <w:r w:rsidDel="00D7658F">
          <w:rPr>
            <w:noProof/>
          </w:rPr>
          <w:delText xml:space="preserve"> </w:delText>
        </w:r>
      </w:del>
    </w:p>
    <w:p w14:paraId="18C0AF56" w14:textId="77777777" w:rsidR="003D0178" w:rsidDel="00D7658F" w:rsidRDefault="003D0178">
      <w:pPr>
        <w:pStyle w:val="Index1"/>
        <w:tabs>
          <w:tab w:val="right" w:pos="4735"/>
        </w:tabs>
        <w:rPr>
          <w:del w:id="2805" w:author="Joyce L Tokar" w:date="2018-03-12T12:11:00Z"/>
          <w:noProof/>
        </w:rPr>
      </w:pPr>
      <w:del w:id="2806" w:author="Joyce L Tokar" w:date="2018-03-12T12:11:00Z">
        <w:r w:rsidDel="00D7658F">
          <w:rPr>
            <w:noProof/>
          </w:rPr>
          <w:delText>JCW – Operator Precedence/Order of Evaluation, 26</w:delText>
        </w:r>
      </w:del>
    </w:p>
    <w:p w14:paraId="33133D46" w14:textId="77777777" w:rsidR="003D0178" w:rsidDel="00D7658F" w:rsidRDefault="003D0178">
      <w:pPr>
        <w:pStyle w:val="Index1"/>
        <w:tabs>
          <w:tab w:val="right" w:pos="4735"/>
        </w:tabs>
        <w:rPr>
          <w:del w:id="2807" w:author="Joyce L Tokar" w:date="2018-03-12T12:11:00Z"/>
          <w:noProof/>
        </w:rPr>
      </w:pPr>
      <w:del w:id="2808" w:author="Joyce L Tokar" w:date="2018-03-12T12:11:00Z">
        <w:r w:rsidRPr="00706161" w:rsidDel="00D7658F">
          <w:rPr>
            <w:noProof/>
            <w:kern w:val="32"/>
            <w:lang w:val="en-GB"/>
          </w:rPr>
          <w:delText>Junk initialization</w:delText>
        </w:r>
        <w:r w:rsidDel="00D7658F">
          <w:rPr>
            <w:noProof/>
          </w:rPr>
          <w:delText>, 26</w:delText>
        </w:r>
      </w:del>
    </w:p>
    <w:p w14:paraId="042287C4" w14:textId="77777777" w:rsidR="003D0178" w:rsidDel="00D7658F" w:rsidRDefault="003D0178">
      <w:pPr>
        <w:pStyle w:val="IndexHeading"/>
        <w:keepNext/>
        <w:tabs>
          <w:tab w:val="right" w:pos="4735"/>
        </w:tabs>
        <w:rPr>
          <w:del w:id="2809" w:author="Joyce L Tokar" w:date="2018-03-12T12:11:00Z"/>
          <w:rFonts w:cstheme="minorBidi"/>
          <w:b/>
          <w:bCs/>
          <w:noProof/>
        </w:rPr>
      </w:pPr>
      <w:del w:id="2810" w:author="Joyce L Tokar" w:date="2018-03-12T12:11:00Z">
        <w:r w:rsidDel="00D7658F">
          <w:rPr>
            <w:noProof/>
          </w:rPr>
          <w:delText xml:space="preserve"> </w:delText>
        </w:r>
      </w:del>
    </w:p>
    <w:p w14:paraId="3BBF1BCE" w14:textId="77777777" w:rsidR="003D0178" w:rsidDel="00D7658F" w:rsidRDefault="003D0178">
      <w:pPr>
        <w:pStyle w:val="Index1"/>
        <w:tabs>
          <w:tab w:val="right" w:pos="4735"/>
        </w:tabs>
        <w:rPr>
          <w:del w:id="2811" w:author="Joyce L Tokar" w:date="2018-03-12T12:11:00Z"/>
          <w:noProof/>
        </w:rPr>
      </w:pPr>
      <w:del w:id="2812" w:author="Joyce L Tokar" w:date="2018-03-12T12:11:00Z">
        <w:r w:rsidDel="00D7658F">
          <w:rPr>
            <w:noProof/>
          </w:rPr>
          <w:delText>KOA – Likely Incorrect Expression, 27</w:delText>
        </w:r>
      </w:del>
    </w:p>
    <w:p w14:paraId="2D9A911E" w14:textId="77777777" w:rsidR="003D0178" w:rsidDel="00D7658F" w:rsidRDefault="003D0178">
      <w:pPr>
        <w:pStyle w:val="IndexHeading"/>
        <w:keepNext/>
        <w:tabs>
          <w:tab w:val="right" w:pos="4735"/>
        </w:tabs>
        <w:rPr>
          <w:del w:id="2813" w:author="Joyce L Tokar" w:date="2018-03-12T12:11:00Z"/>
          <w:rFonts w:cstheme="minorBidi"/>
          <w:b/>
          <w:bCs/>
          <w:noProof/>
        </w:rPr>
      </w:pPr>
      <w:del w:id="2814" w:author="Joyce L Tokar" w:date="2018-03-12T12:11:00Z">
        <w:r w:rsidDel="00D7658F">
          <w:rPr>
            <w:noProof/>
          </w:rPr>
          <w:delText xml:space="preserve"> </w:delText>
        </w:r>
      </w:del>
    </w:p>
    <w:p w14:paraId="1DBDF93A" w14:textId="77777777" w:rsidR="003D0178" w:rsidDel="00D7658F" w:rsidRDefault="003D0178">
      <w:pPr>
        <w:pStyle w:val="Index1"/>
        <w:tabs>
          <w:tab w:val="right" w:pos="4735"/>
        </w:tabs>
        <w:rPr>
          <w:del w:id="2815" w:author="Joyce L Tokar" w:date="2018-03-12T12:11:00Z"/>
          <w:noProof/>
        </w:rPr>
      </w:pPr>
      <w:del w:id="2816" w:author="Joyce L Tokar" w:date="2018-03-12T12:11:00Z">
        <w:r w:rsidDel="00D7658F">
          <w:rPr>
            <w:noProof/>
          </w:rPr>
          <w:delText>Language concepts, 13, 21, 22, 23, 29, 34, 36, 38, 45</w:delText>
        </w:r>
      </w:del>
    </w:p>
    <w:p w14:paraId="1C0EEAEF" w14:textId="77777777" w:rsidR="003D0178" w:rsidDel="00D7658F" w:rsidRDefault="003D0178">
      <w:pPr>
        <w:pStyle w:val="Index1"/>
        <w:tabs>
          <w:tab w:val="right" w:pos="4735"/>
        </w:tabs>
        <w:rPr>
          <w:del w:id="2817" w:author="Joyce L Tokar" w:date="2018-03-12T12:11:00Z"/>
          <w:noProof/>
        </w:rPr>
      </w:pPr>
      <w:del w:id="2818" w:author="Joyce L Tokar" w:date="2018-03-12T12:11:00Z">
        <w:r w:rsidDel="00D7658F">
          <w:rPr>
            <w:noProof/>
          </w:rPr>
          <w:delText>Language Vulnerabilities</w:delText>
        </w:r>
      </w:del>
    </w:p>
    <w:p w14:paraId="03578388" w14:textId="77777777" w:rsidR="003D0178" w:rsidDel="00D7658F" w:rsidRDefault="003D0178">
      <w:pPr>
        <w:pStyle w:val="Index2"/>
        <w:tabs>
          <w:tab w:val="right" w:pos="4735"/>
        </w:tabs>
        <w:rPr>
          <w:del w:id="2819" w:author="Joyce L Tokar" w:date="2018-03-12T12:11:00Z"/>
          <w:noProof/>
        </w:rPr>
      </w:pPr>
      <w:del w:id="2820" w:author="Joyce L Tokar" w:date="2018-03-12T12:11:00Z">
        <w:r w:rsidDel="00D7658F">
          <w:rPr>
            <w:noProof/>
          </w:rPr>
          <w:delText>Argument Passing to Library Functions [TRJ], 35, 36, 37</w:delText>
        </w:r>
      </w:del>
    </w:p>
    <w:p w14:paraId="4F5DAE6E" w14:textId="77777777" w:rsidR="003D0178" w:rsidDel="00D7658F" w:rsidRDefault="003D0178">
      <w:pPr>
        <w:pStyle w:val="Index2"/>
        <w:tabs>
          <w:tab w:val="right" w:pos="4735"/>
        </w:tabs>
        <w:rPr>
          <w:del w:id="2821" w:author="Joyce L Tokar" w:date="2018-03-12T12:11:00Z"/>
          <w:noProof/>
        </w:rPr>
      </w:pPr>
      <w:del w:id="2822" w:author="Joyce L Tokar" w:date="2018-03-12T12:11:00Z">
        <w:r w:rsidDel="00D7658F">
          <w:rPr>
            <w:noProof/>
          </w:rPr>
          <w:delText>Arithmetic Wrap-around Error [FIF], 23</w:delText>
        </w:r>
      </w:del>
    </w:p>
    <w:p w14:paraId="57F98A60" w14:textId="77777777" w:rsidR="003D0178" w:rsidDel="00D7658F" w:rsidRDefault="003D0178">
      <w:pPr>
        <w:pStyle w:val="Index2"/>
        <w:tabs>
          <w:tab w:val="right" w:pos="4735"/>
        </w:tabs>
        <w:rPr>
          <w:del w:id="2823" w:author="Joyce L Tokar" w:date="2018-03-12T12:11:00Z"/>
          <w:noProof/>
        </w:rPr>
      </w:pPr>
      <w:del w:id="2824" w:author="Joyce L Tokar" w:date="2018-03-12T12:11:00Z">
        <w:r w:rsidDel="00D7658F">
          <w:rPr>
            <w:noProof/>
          </w:rPr>
          <w:delText>Bit Representation [STR], 19</w:delText>
        </w:r>
      </w:del>
    </w:p>
    <w:p w14:paraId="1B3E6B9B" w14:textId="77777777" w:rsidR="003D0178" w:rsidDel="00D7658F" w:rsidRDefault="003D0178">
      <w:pPr>
        <w:pStyle w:val="Index2"/>
        <w:tabs>
          <w:tab w:val="right" w:pos="4735"/>
        </w:tabs>
        <w:rPr>
          <w:del w:id="2825" w:author="Joyce L Tokar" w:date="2018-03-12T12:11:00Z"/>
          <w:noProof/>
        </w:rPr>
      </w:pPr>
      <w:del w:id="2826" w:author="Joyce L Tokar" w:date="2018-03-12T12:11:00Z">
        <w:r w:rsidDel="00D7658F">
          <w:rPr>
            <w:noProof/>
          </w:rPr>
          <w:delText>Buffer Boundary Violation (Buffer Overflow) [HCB], 21</w:delText>
        </w:r>
      </w:del>
    </w:p>
    <w:p w14:paraId="44B2CDE9" w14:textId="77777777" w:rsidR="003D0178" w:rsidDel="00D7658F" w:rsidRDefault="003D0178">
      <w:pPr>
        <w:pStyle w:val="Index2"/>
        <w:tabs>
          <w:tab w:val="right" w:pos="4735"/>
        </w:tabs>
        <w:rPr>
          <w:del w:id="2827" w:author="Joyce L Tokar" w:date="2018-03-12T12:11:00Z"/>
          <w:noProof/>
        </w:rPr>
      </w:pPr>
      <w:del w:id="2828" w:author="Joyce L Tokar" w:date="2018-03-12T12:11:00Z">
        <w:r w:rsidDel="00D7658F">
          <w:rPr>
            <w:noProof/>
          </w:rPr>
          <w:delText>Choice of Clear Names [NAI], 23</w:delText>
        </w:r>
      </w:del>
    </w:p>
    <w:p w14:paraId="1A922AC1" w14:textId="77777777" w:rsidR="003D0178" w:rsidDel="00D7658F" w:rsidRDefault="003D0178">
      <w:pPr>
        <w:pStyle w:val="Index2"/>
        <w:tabs>
          <w:tab w:val="right" w:pos="4735"/>
        </w:tabs>
        <w:rPr>
          <w:del w:id="2829" w:author="Joyce L Tokar" w:date="2018-03-12T12:11:00Z"/>
          <w:noProof/>
        </w:rPr>
      </w:pPr>
      <w:del w:id="2830" w:author="Joyce L Tokar" w:date="2018-03-12T12:11:00Z">
        <w:r w:rsidDel="00D7658F">
          <w:rPr>
            <w:noProof/>
          </w:rPr>
          <w:delText>Concurrency – Activation [CGA], 43</w:delText>
        </w:r>
      </w:del>
    </w:p>
    <w:p w14:paraId="747EF00C" w14:textId="77777777" w:rsidR="003D0178" w:rsidDel="00D7658F" w:rsidRDefault="003D0178">
      <w:pPr>
        <w:pStyle w:val="Index2"/>
        <w:tabs>
          <w:tab w:val="right" w:pos="4735"/>
        </w:tabs>
        <w:rPr>
          <w:del w:id="2831" w:author="Joyce L Tokar" w:date="2018-03-12T12:11:00Z"/>
          <w:noProof/>
        </w:rPr>
      </w:pPr>
      <w:del w:id="2832" w:author="Joyce L Tokar" w:date="2018-03-12T12:11:00Z">
        <w:r w:rsidDel="00D7658F">
          <w:rPr>
            <w:noProof/>
          </w:rPr>
          <w:delText>Concurrency – Directed termination [CGT], 43</w:delText>
        </w:r>
      </w:del>
    </w:p>
    <w:p w14:paraId="44CBF691" w14:textId="77777777" w:rsidR="003D0178" w:rsidDel="00D7658F" w:rsidRDefault="003D0178">
      <w:pPr>
        <w:pStyle w:val="Index2"/>
        <w:tabs>
          <w:tab w:val="right" w:pos="4735"/>
        </w:tabs>
        <w:rPr>
          <w:del w:id="2833" w:author="Joyce L Tokar" w:date="2018-03-12T12:11:00Z"/>
          <w:noProof/>
        </w:rPr>
      </w:pPr>
      <w:del w:id="2834" w:author="Joyce L Tokar" w:date="2018-03-12T12:11:00Z">
        <w:r w:rsidRPr="00706161" w:rsidDel="00D7658F">
          <w:rPr>
            <w:noProof/>
            <w:lang w:val="en-CA"/>
          </w:rPr>
          <w:delText>Concurrency – Premature Termination [CGS]</w:delText>
        </w:r>
        <w:r w:rsidDel="00D7658F">
          <w:rPr>
            <w:noProof/>
          </w:rPr>
          <w:delText>, 44</w:delText>
        </w:r>
      </w:del>
    </w:p>
    <w:p w14:paraId="5FBEFC67" w14:textId="77777777" w:rsidR="003D0178" w:rsidDel="00D7658F" w:rsidRDefault="003D0178">
      <w:pPr>
        <w:pStyle w:val="Index2"/>
        <w:tabs>
          <w:tab w:val="right" w:pos="4735"/>
        </w:tabs>
        <w:rPr>
          <w:del w:id="2835" w:author="Joyce L Tokar" w:date="2018-03-12T12:11:00Z"/>
          <w:noProof/>
        </w:rPr>
      </w:pPr>
      <w:del w:id="2836" w:author="Joyce L Tokar" w:date="2018-03-12T12:11:00Z">
        <w:r w:rsidDel="00D7658F">
          <w:rPr>
            <w:noProof/>
          </w:rPr>
          <w:delText>Concurrent Data Access [CGX], 44</w:delText>
        </w:r>
      </w:del>
    </w:p>
    <w:p w14:paraId="3CE5F28E" w14:textId="77777777" w:rsidR="003D0178" w:rsidDel="00D7658F" w:rsidRDefault="003D0178">
      <w:pPr>
        <w:pStyle w:val="Index2"/>
        <w:tabs>
          <w:tab w:val="right" w:pos="4735"/>
        </w:tabs>
        <w:rPr>
          <w:del w:id="2837" w:author="Joyce L Tokar" w:date="2018-03-12T12:11:00Z"/>
          <w:noProof/>
        </w:rPr>
      </w:pPr>
      <w:del w:id="2838" w:author="Joyce L Tokar" w:date="2018-03-12T12:11:00Z">
        <w:r w:rsidDel="00D7658F">
          <w:rPr>
            <w:noProof/>
          </w:rPr>
          <w:delText>Dangling Reference to Heap [XYK], 23</w:delText>
        </w:r>
      </w:del>
    </w:p>
    <w:p w14:paraId="5C970415" w14:textId="77777777" w:rsidR="003D0178" w:rsidDel="00D7658F" w:rsidRDefault="003D0178">
      <w:pPr>
        <w:pStyle w:val="Index2"/>
        <w:tabs>
          <w:tab w:val="right" w:pos="4735"/>
        </w:tabs>
        <w:rPr>
          <w:del w:id="2839" w:author="Joyce L Tokar" w:date="2018-03-12T12:11:00Z"/>
          <w:noProof/>
        </w:rPr>
      </w:pPr>
      <w:del w:id="2840" w:author="Joyce L Tokar" w:date="2018-03-12T12:11:00Z">
        <w:r w:rsidDel="00D7658F">
          <w:rPr>
            <w:noProof/>
          </w:rPr>
          <w:delText>Dangling References to Stack Frames [DCM], 31</w:delText>
        </w:r>
      </w:del>
    </w:p>
    <w:p w14:paraId="288472F2" w14:textId="77777777" w:rsidR="003D0178" w:rsidDel="00D7658F" w:rsidRDefault="003D0178">
      <w:pPr>
        <w:pStyle w:val="Index2"/>
        <w:tabs>
          <w:tab w:val="right" w:pos="4735"/>
        </w:tabs>
        <w:rPr>
          <w:del w:id="2841" w:author="Joyce L Tokar" w:date="2018-03-12T12:11:00Z"/>
          <w:noProof/>
        </w:rPr>
      </w:pPr>
      <w:del w:id="2842" w:author="Joyce L Tokar" w:date="2018-03-12T12:11:00Z">
        <w:r w:rsidDel="00D7658F">
          <w:rPr>
            <w:noProof/>
          </w:rPr>
          <w:delText>Dead and Deactivated Code [XYQ], 28</w:delText>
        </w:r>
      </w:del>
    </w:p>
    <w:p w14:paraId="7C3A752B" w14:textId="77777777" w:rsidR="003D0178" w:rsidDel="00D7658F" w:rsidRDefault="003D0178">
      <w:pPr>
        <w:pStyle w:val="Index2"/>
        <w:tabs>
          <w:tab w:val="right" w:pos="4735"/>
        </w:tabs>
        <w:rPr>
          <w:del w:id="2843" w:author="Joyce L Tokar" w:date="2018-03-12T12:11:00Z"/>
          <w:noProof/>
        </w:rPr>
      </w:pPr>
      <w:del w:id="2844" w:author="Joyce L Tokar" w:date="2018-03-12T12:11:00Z">
        <w:r w:rsidDel="00D7658F">
          <w:rPr>
            <w:noProof/>
          </w:rPr>
          <w:delText>Dead store [WXQ], 24</w:delText>
        </w:r>
      </w:del>
    </w:p>
    <w:p w14:paraId="69ADE8DB" w14:textId="77777777" w:rsidR="003D0178" w:rsidDel="00D7658F" w:rsidRDefault="003D0178">
      <w:pPr>
        <w:pStyle w:val="Index2"/>
        <w:tabs>
          <w:tab w:val="right" w:pos="4735"/>
        </w:tabs>
        <w:rPr>
          <w:del w:id="2845" w:author="Joyce L Tokar" w:date="2018-03-12T12:11:00Z"/>
          <w:noProof/>
        </w:rPr>
      </w:pPr>
      <w:del w:id="2846" w:author="Joyce L Tokar" w:date="2018-03-12T12:11:00Z">
        <w:r w:rsidDel="00D7658F">
          <w:rPr>
            <w:noProof/>
          </w:rPr>
          <w:delText>Demarcation of Control Flow [EOJ], 29</w:delText>
        </w:r>
      </w:del>
    </w:p>
    <w:p w14:paraId="4FCB0BAC" w14:textId="77777777" w:rsidR="003D0178" w:rsidDel="00D7658F" w:rsidRDefault="003D0178">
      <w:pPr>
        <w:pStyle w:val="Index2"/>
        <w:tabs>
          <w:tab w:val="right" w:pos="4735"/>
        </w:tabs>
        <w:rPr>
          <w:del w:id="2847" w:author="Joyce L Tokar" w:date="2018-03-12T12:11:00Z"/>
          <w:noProof/>
        </w:rPr>
      </w:pPr>
      <w:del w:id="2848" w:author="Joyce L Tokar" w:date="2018-03-12T12:11:00Z">
        <w:r w:rsidDel="00D7658F">
          <w:rPr>
            <w:noProof/>
          </w:rPr>
          <w:delText>Deprecated Language Features [MEM], 43</w:delText>
        </w:r>
      </w:del>
    </w:p>
    <w:p w14:paraId="3B8BB7D3" w14:textId="77777777" w:rsidR="003D0178" w:rsidDel="00D7658F" w:rsidRDefault="003D0178">
      <w:pPr>
        <w:pStyle w:val="Index2"/>
        <w:tabs>
          <w:tab w:val="right" w:pos="4735"/>
        </w:tabs>
        <w:rPr>
          <w:del w:id="2849" w:author="Joyce L Tokar" w:date="2018-03-12T12:11:00Z"/>
          <w:noProof/>
        </w:rPr>
      </w:pPr>
      <w:del w:id="2850" w:author="Joyce L Tokar" w:date="2018-03-12T12:11:00Z">
        <w:r w:rsidDel="00D7658F">
          <w:rPr>
            <w:noProof/>
          </w:rPr>
          <w:delText>Dynamically-linked Code and Self-modifying Code [NYY], 38</w:delText>
        </w:r>
      </w:del>
    </w:p>
    <w:p w14:paraId="7A17FA88" w14:textId="77777777" w:rsidR="003D0178" w:rsidDel="00D7658F" w:rsidRDefault="003D0178">
      <w:pPr>
        <w:pStyle w:val="Index2"/>
        <w:tabs>
          <w:tab w:val="right" w:pos="4735"/>
        </w:tabs>
        <w:rPr>
          <w:del w:id="2851" w:author="Joyce L Tokar" w:date="2018-03-12T12:11:00Z"/>
          <w:noProof/>
        </w:rPr>
      </w:pPr>
      <w:del w:id="2852" w:author="Joyce L Tokar" w:date="2018-03-12T12:11:00Z">
        <w:r w:rsidDel="00D7658F">
          <w:rPr>
            <w:noProof/>
          </w:rPr>
          <w:delText>Enumerator Issues [CCB], 20</w:delText>
        </w:r>
      </w:del>
    </w:p>
    <w:p w14:paraId="04F32E4B" w14:textId="77777777" w:rsidR="003D0178" w:rsidDel="00D7658F" w:rsidRDefault="003D0178">
      <w:pPr>
        <w:pStyle w:val="Index2"/>
        <w:tabs>
          <w:tab w:val="right" w:pos="4735"/>
        </w:tabs>
        <w:rPr>
          <w:del w:id="2853" w:author="Joyce L Tokar" w:date="2018-03-12T12:11:00Z"/>
          <w:noProof/>
        </w:rPr>
      </w:pPr>
      <w:del w:id="2854" w:author="Joyce L Tokar" w:date="2018-03-12T12:11:00Z">
        <w:r w:rsidDel="00D7658F">
          <w:rPr>
            <w:noProof/>
          </w:rPr>
          <w:delText>Extra Intrinsics [LRM], 37</w:delText>
        </w:r>
      </w:del>
    </w:p>
    <w:p w14:paraId="0043A288" w14:textId="77777777" w:rsidR="003D0178" w:rsidDel="00D7658F" w:rsidRDefault="003D0178">
      <w:pPr>
        <w:pStyle w:val="Index2"/>
        <w:tabs>
          <w:tab w:val="right" w:pos="4735"/>
        </w:tabs>
        <w:rPr>
          <w:del w:id="2855" w:author="Joyce L Tokar" w:date="2018-03-12T12:11:00Z"/>
          <w:noProof/>
        </w:rPr>
      </w:pPr>
      <w:del w:id="2856" w:author="Joyce L Tokar" w:date="2018-03-12T12:11:00Z">
        <w:r w:rsidDel="00D7658F">
          <w:rPr>
            <w:noProof/>
          </w:rPr>
          <w:delText>Floating-point Arithmetic [PLF], 19</w:delText>
        </w:r>
      </w:del>
    </w:p>
    <w:p w14:paraId="3DBEE01F" w14:textId="77777777" w:rsidR="003D0178" w:rsidDel="00D7658F" w:rsidRDefault="003D0178">
      <w:pPr>
        <w:pStyle w:val="Index2"/>
        <w:tabs>
          <w:tab w:val="right" w:pos="4735"/>
        </w:tabs>
        <w:rPr>
          <w:del w:id="2857" w:author="Joyce L Tokar" w:date="2018-03-12T12:11:00Z"/>
          <w:noProof/>
        </w:rPr>
      </w:pPr>
      <w:del w:id="2858" w:author="Joyce L Tokar" w:date="2018-03-12T12:11:00Z">
        <w:r w:rsidDel="00D7658F">
          <w:rPr>
            <w:noProof/>
          </w:rPr>
          <w:delText>Identifier Name Reuse [YOW], 25</w:delText>
        </w:r>
      </w:del>
    </w:p>
    <w:p w14:paraId="5EA8DF40" w14:textId="77777777" w:rsidR="003D0178" w:rsidDel="00D7658F" w:rsidRDefault="003D0178">
      <w:pPr>
        <w:pStyle w:val="Index2"/>
        <w:tabs>
          <w:tab w:val="right" w:pos="4735"/>
        </w:tabs>
        <w:rPr>
          <w:del w:id="2859" w:author="Joyce L Tokar" w:date="2018-03-12T12:11:00Z"/>
          <w:noProof/>
        </w:rPr>
      </w:pPr>
      <w:del w:id="2860" w:author="Joyce L Tokar" w:date="2018-03-12T12:11:00Z">
        <w:r w:rsidDel="00D7658F">
          <w:rPr>
            <w:noProof/>
          </w:rPr>
          <w:delText>Ignored Error Status and Unhandled Exceptions [OYB], 33</w:delText>
        </w:r>
      </w:del>
    </w:p>
    <w:p w14:paraId="0F89883F" w14:textId="77777777" w:rsidR="003D0178" w:rsidDel="00D7658F" w:rsidRDefault="003D0178">
      <w:pPr>
        <w:pStyle w:val="Index2"/>
        <w:tabs>
          <w:tab w:val="right" w:pos="4735"/>
        </w:tabs>
        <w:rPr>
          <w:del w:id="2861" w:author="Joyce L Tokar" w:date="2018-03-12T12:11:00Z"/>
          <w:noProof/>
        </w:rPr>
      </w:pPr>
      <w:del w:id="2862" w:author="Joyce L Tokar" w:date="2018-03-12T12:11:00Z">
        <w:r w:rsidDel="00D7658F">
          <w:rPr>
            <w:noProof/>
          </w:rPr>
          <w:delText>Implementation-Defined Behaviour [FAB], 42</w:delText>
        </w:r>
      </w:del>
    </w:p>
    <w:p w14:paraId="2A3CA53E" w14:textId="77777777" w:rsidR="003D0178" w:rsidDel="00D7658F" w:rsidRDefault="003D0178">
      <w:pPr>
        <w:pStyle w:val="Index2"/>
        <w:tabs>
          <w:tab w:val="right" w:pos="4735"/>
        </w:tabs>
        <w:rPr>
          <w:del w:id="2863" w:author="Joyce L Tokar" w:date="2018-03-12T12:11:00Z"/>
          <w:noProof/>
        </w:rPr>
      </w:pPr>
      <w:del w:id="2864" w:author="Joyce L Tokar" w:date="2018-03-12T12:11:00Z">
        <w:r w:rsidDel="00D7658F">
          <w:rPr>
            <w:noProof/>
          </w:rPr>
          <w:delText>Inheritance [RIP], 35</w:delText>
        </w:r>
      </w:del>
    </w:p>
    <w:p w14:paraId="739BF285" w14:textId="77777777" w:rsidR="003D0178" w:rsidDel="00D7658F" w:rsidRDefault="003D0178">
      <w:pPr>
        <w:pStyle w:val="Index2"/>
        <w:tabs>
          <w:tab w:val="right" w:pos="4735"/>
        </w:tabs>
        <w:rPr>
          <w:del w:id="2865" w:author="Joyce L Tokar" w:date="2018-03-12T12:11:00Z"/>
          <w:noProof/>
        </w:rPr>
      </w:pPr>
      <w:del w:id="2866" w:author="Joyce L Tokar" w:date="2018-03-12T12:11:00Z">
        <w:r w:rsidDel="00D7658F">
          <w:rPr>
            <w:noProof/>
          </w:rPr>
          <w:delText>Initialization of Variables [LAV], 25</w:delText>
        </w:r>
      </w:del>
    </w:p>
    <w:p w14:paraId="40B3BE98" w14:textId="77777777" w:rsidR="003D0178" w:rsidDel="00D7658F" w:rsidRDefault="003D0178">
      <w:pPr>
        <w:pStyle w:val="Index2"/>
        <w:tabs>
          <w:tab w:val="right" w:pos="4735"/>
        </w:tabs>
        <w:rPr>
          <w:del w:id="2867" w:author="Joyce L Tokar" w:date="2018-03-12T12:11:00Z"/>
          <w:noProof/>
        </w:rPr>
      </w:pPr>
      <w:del w:id="2868" w:author="Joyce L Tokar" w:date="2018-03-12T12:11:00Z">
        <w:r w:rsidDel="00D7658F">
          <w:rPr>
            <w:noProof/>
          </w:rPr>
          <w:delText>Inter-language Calling [DJS], 37</w:delText>
        </w:r>
      </w:del>
    </w:p>
    <w:p w14:paraId="4AA3A4CF" w14:textId="77777777" w:rsidR="003D0178" w:rsidDel="00D7658F" w:rsidRDefault="003D0178">
      <w:pPr>
        <w:pStyle w:val="Index2"/>
        <w:tabs>
          <w:tab w:val="right" w:pos="4735"/>
        </w:tabs>
        <w:rPr>
          <w:del w:id="2869" w:author="Joyce L Tokar" w:date="2018-03-12T12:11:00Z"/>
          <w:noProof/>
        </w:rPr>
      </w:pPr>
      <w:del w:id="2870" w:author="Joyce L Tokar" w:date="2018-03-12T12:11:00Z">
        <w:r w:rsidDel="00D7658F">
          <w:rPr>
            <w:noProof/>
          </w:rPr>
          <w:delText>Library Signature [NSQ], 38</w:delText>
        </w:r>
      </w:del>
    </w:p>
    <w:p w14:paraId="02F68001" w14:textId="77777777" w:rsidR="003D0178" w:rsidDel="00D7658F" w:rsidRDefault="003D0178">
      <w:pPr>
        <w:pStyle w:val="Index2"/>
        <w:tabs>
          <w:tab w:val="right" w:pos="4735"/>
        </w:tabs>
        <w:rPr>
          <w:del w:id="2871" w:author="Joyce L Tokar" w:date="2018-03-12T12:11:00Z"/>
          <w:noProof/>
        </w:rPr>
      </w:pPr>
      <w:del w:id="2872" w:author="Joyce L Tokar" w:date="2018-03-12T12:11:00Z">
        <w:r w:rsidDel="00D7658F">
          <w:rPr>
            <w:noProof/>
          </w:rPr>
          <w:delText>Likely Incorrect Expression [KOA], 27</w:delText>
        </w:r>
      </w:del>
    </w:p>
    <w:p w14:paraId="459961EE" w14:textId="77777777" w:rsidR="003D0178" w:rsidDel="00D7658F" w:rsidRDefault="003D0178">
      <w:pPr>
        <w:pStyle w:val="Index2"/>
        <w:tabs>
          <w:tab w:val="right" w:pos="4735"/>
        </w:tabs>
        <w:rPr>
          <w:del w:id="2873" w:author="Joyce L Tokar" w:date="2018-03-12T12:11:00Z"/>
          <w:noProof/>
        </w:rPr>
      </w:pPr>
      <w:del w:id="2874" w:author="Joyce L Tokar" w:date="2018-03-12T12:11:00Z">
        <w:r w:rsidDel="00D7658F">
          <w:rPr>
            <w:noProof/>
          </w:rPr>
          <w:delText>Loop Control Variables [TEX], 29</w:delText>
        </w:r>
      </w:del>
    </w:p>
    <w:p w14:paraId="284ED0D0" w14:textId="77777777" w:rsidR="003D0178" w:rsidDel="00D7658F" w:rsidRDefault="003D0178">
      <w:pPr>
        <w:pStyle w:val="Index2"/>
        <w:tabs>
          <w:tab w:val="right" w:pos="4735"/>
        </w:tabs>
        <w:rPr>
          <w:del w:id="2875" w:author="Joyce L Tokar" w:date="2018-03-12T12:11:00Z"/>
          <w:noProof/>
        </w:rPr>
      </w:pPr>
      <w:del w:id="2876" w:author="Joyce L Tokar" w:date="2018-03-12T12:11:00Z">
        <w:r w:rsidDel="00D7658F">
          <w:rPr>
            <w:noProof/>
          </w:rPr>
          <w:delText>Memory Leak [XYL], 34</w:delText>
        </w:r>
      </w:del>
    </w:p>
    <w:p w14:paraId="72AD94E0" w14:textId="77777777" w:rsidR="003D0178" w:rsidDel="00D7658F" w:rsidRDefault="003D0178">
      <w:pPr>
        <w:pStyle w:val="Index2"/>
        <w:tabs>
          <w:tab w:val="right" w:pos="4735"/>
        </w:tabs>
        <w:rPr>
          <w:del w:id="2877" w:author="Joyce L Tokar" w:date="2018-03-12T12:11:00Z"/>
          <w:noProof/>
        </w:rPr>
      </w:pPr>
      <w:del w:id="2878" w:author="Joyce L Tokar" w:date="2018-03-12T12:11:00Z">
        <w:r w:rsidDel="00D7658F">
          <w:rPr>
            <w:noProof/>
          </w:rPr>
          <w:delText>Namespace Issues [BJL], 25</w:delText>
        </w:r>
      </w:del>
    </w:p>
    <w:p w14:paraId="08354300" w14:textId="77777777" w:rsidR="003D0178" w:rsidDel="00D7658F" w:rsidRDefault="003D0178">
      <w:pPr>
        <w:pStyle w:val="Index2"/>
        <w:tabs>
          <w:tab w:val="right" w:pos="4735"/>
        </w:tabs>
        <w:rPr>
          <w:del w:id="2879" w:author="Joyce L Tokar" w:date="2018-03-12T12:11:00Z"/>
          <w:noProof/>
        </w:rPr>
      </w:pPr>
      <w:del w:id="2880" w:author="Joyce L Tokar" w:date="2018-03-12T12:11:00Z">
        <w:r w:rsidDel="00D7658F">
          <w:rPr>
            <w:noProof/>
          </w:rPr>
          <w:delText>Numeric Conversion Errors [FLC], 20</w:delText>
        </w:r>
      </w:del>
    </w:p>
    <w:p w14:paraId="7E580095" w14:textId="77777777" w:rsidR="003D0178" w:rsidDel="00D7658F" w:rsidRDefault="003D0178">
      <w:pPr>
        <w:pStyle w:val="Index2"/>
        <w:tabs>
          <w:tab w:val="right" w:pos="4735"/>
        </w:tabs>
        <w:rPr>
          <w:del w:id="2881" w:author="Joyce L Tokar" w:date="2018-03-12T12:11:00Z"/>
          <w:noProof/>
        </w:rPr>
      </w:pPr>
      <w:del w:id="2882" w:author="Joyce L Tokar" w:date="2018-03-12T12:11:00Z">
        <w:r w:rsidDel="00D7658F">
          <w:rPr>
            <w:noProof/>
          </w:rPr>
          <w:delText>Obscure Language Features [BRS], 40</w:delText>
        </w:r>
      </w:del>
    </w:p>
    <w:p w14:paraId="111B4D11" w14:textId="77777777" w:rsidR="003D0178" w:rsidDel="00D7658F" w:rsidRDefault="003D0178">
      <w:pPr>
        <w:pStyle w:val="Index2"/>
        <w:tabs>
          <w:tab w:val="right" w:pos="4735"/>
        </w:tabs>
        <w:rPr>
          <w:del w:id="2883" w:author="Joyce L Tokar" w:date="2018-03-12T12:11:00Z"/>
          <w:noProof/>
        </w:rPr>
      </w:pPr>
      <w:del w:id="2884" w:author="Joyce L Tokar" w:date="2018-03-12T12:11:00Z">
        <w:r w:rsidDel="00D7658F">
          <w:rPr>
            <w:noProof/>
          </w:rPr>
          <w:delText>Off-by-one Error [XZH], 30</w:delText>
        </w:r>
      </w:del>
    </w:p>
    <w:p w14:paraId="5F683F3E" w14:textId="77777777" w:rsidR="003D0178" w:rsidDel="00D7658F" w:rsidRDefault="003D0178">
      <w:pPr>
        <w:pStyle w:val="Index2"/>
        <w:tabs>
          <w:tab w:val="right" w:pos="4735"/>
        </w:tabs>
        <w:rPr>
          <w:del w:id="2885" w:author="Joyce L Tokar" w:date="2018-03-12T12:11:00Z"/>
          <w:noProof/>
        </w:rPr>
      </w:pPr>
      <w:del w:id="2886" w:author="Joyce L Tokar" w:date="2018-03-12T12:11:00Z">
        <w:r w:rsidDel="00D7658F">
          <w:rPr>
            <w:noProof/>
          </w:rPr>
          <w:delText>Operator Precedence/Order of Evaluation [JCW], 26</w:delText>
        </w:r>
      </w:del>
    </w:p>
    <w:p w14:paraId="3D4F24F6" w14:textId="77777777" w:rsidR="003D0178" w:rsidDel="00D7658F" w:rsidRDefault="003D0178">
      <w:pPr>
        <w:pStyle w:val="Index2"/>
        <w:tabs>
          <w:tab w:val="right" w:pos="4735"/>
        </w:tabs>
        <w:rPr>
          <w:del w:id="2887" w:author="Joyce L Tokar" w:date="2018-03-12T12:11:00Z"/>
          <w:noProof/>
        </w:rPr>
      </w:pPr>
      <w:del w:id="2888" w:author="Joyce L Tokar" w:date="2018-03-12T12:11:00Z">
        <w:r w:rsidDel="00D7658F">
          <w:rPr>
            <w:noProof/>
          </w:rPr>
          <w:delText>Passing Parameters and Return Values [CSJ], 31</w:delText>
        </w:r>
      </w:del>
    </w:p>
    <w:p w14:paraId="2049B960" w14:textId="77777777" w:rsidR="003D0178" w:rsidDel="00D7658F" w:rsidRDefault="003D0178">
      <w:pPr>
        <w:pStyle w:val="Index2"/>
        <w:tabs>
          <w:tab w:val="right" w:pos="4735"/>
        </w:tabs>
        <w:rPr>
          <w:del w:id="2889" w:author="Joyce L Tokar" w:date="2018-03-12T12:11:00Z"/>
          <w:noProof/>
        </w:rPr>
      </w:pPr>
      <w:del w:id="2890" w:author="Joyce L Tokar" w:date="2018-03-12T12:11:00Z">
        <w:r w:rsidDel="00D7658F">
          <w:rPr>
            <w:noProof/>
          </w:rPr>
          <w:delText>Pointer Arithmetic [RVG], 22</w:delText>
        </w:r>
      </w:del>
    </w:p>
    <w:p w14:paraId="475960B5" w14:textId="77777777" w:rsidR="003D0178" w:rsidDel="00D7658F" w:rsidRDefault="003D0178">
      <w:pPr>
        <w:pStyle w:val="Index2"/>
        <w:tabs>
          <w:tab w:val="right" w:pos="4735"/>
        </w:tabs>
        <w:rPr>
          <w:del w:id="2891" w:author="Joyce L Tokar" w:date="2018-03-12T12:11:00Z"/>
          <w:noProof/>
        </w:rPr>
      </w:pPr>
      <w:del w:id="2892" w:author="Joyce L Tokar" w:date="2018-03-12T12:11:00Z">
        <w:r w:rsidDel="00D7658F">
          <w:rPr>
            <w:noProof/>
          </w:rPr>
          <w:delText>Pointer Type Conversions [HFC], 22</w:delText>
        </w:r>
      </w:del>
    </w:p>
    <w:p w14:paraId="4ADFC882" w14:textId="77777777" w:rsidR="003D0178" w:rsidDel="00D7658F" w:rsidRDefault="003D0178">
      <w:pPr>
        <w:pStyle w:val="Index2"/>
        <w:tabs>
          <w:tab w:val="right" w:pos="4735"/>
        </w:tabs>
        <w:rPr>
          <w:del w:id="2893" w:author="Joyce L Tokar" w:date="2018-03-12T12:11:00Z"/>
          <w:noProof/>
        </w:rPr>
      </w:pPr>
      <w:del w:id="2894" w:author="Joyce L Tokar" w:date="2018-03-12T12:11:00Z">
        <w:r w:rsidDel="00D7658F">
          <w:rPr>
            <w:noProof/>
          </w:rPr>
          <w:delText>Protocol Lock Errors [CGM], 44</w:delText>
        </w:r>
      </w:del>
    </w:p>
    <w:p w14:paraId="061C0B61" w14:textId="77777777" w:rsidR="003D0178" w:rsidDel="00D7658F" w:rsidRDefault="003D0178">
      <w:pPr>
        <w:pStyle w:val="Index2"/>
        <w:tabs>
          <w:tab w:val="right" w:pos="4735"/>
        </w:tabs>
        <w:rPr>
          <w:del w:id="2895" w:author="Joyce L Tokar" w:date="2018-03-12T12:11:00Z"/>
          <w:noProof/>
        </w:rPr>
      </w:pPr>
      <w:del w:id="2896" w:author="Joyce L Tokar" w:date="2018-03-12T12:11:00Z">
        <w:r w:rsidDel="00D7658F">
          <w:rPr>
            <w:noProof/>
          </w:rPr>
          <w:delText>Provision of Inherently Unsafe Operations [SKL], 39</w:delText>
        </w:r>
      </w:del>
    </w:p>
    <w:p w14:paraId="7CED4E25" w14:textId="77777777" w:rsidR="003D0178" w:rsidDel="00D7658F" w:rsidRDefault="003D0178">
      <w:pPr>
        <w:pStyle w:val="Index2"/>
        <w:tabs>
          <w:tab w:val="right" w:pos="4735"/>
        </w:tabs>
        <w:rPr>
          <w:del w:id="2897" w:author="Joyce L Tokar" w:date="2018-03-12T12:11:00Z"/>
          <w:noProof/>
        </w:rPr>
      </w:pPr>
      <w:del w:id="2898" w:author="Joyce L Tokar" w:date="2018-03-12T12:11:00Z">
        <w:r w:rsidDel="00D7658F">
          <w:rPr>
            <w:noProof/>
          </w:rPr>
          <w:delText>Recursion [GDL], 32</w:delText>
        </w:r>
      </w:del>
    </w:p>
    <w:p w14:paraId="36DBCD57" w14:textId="77777777" w:rsidR="003D0178" w:rsidDel="00D7658F" w:rsidRDefault="003D0178">
      <w:pPr>
        <w:pStyle w:val="Index2"/>
        <w:tabs>
          <w:tab w:val="right" w:pos="4735"/>
        </w:tabs>
        <w:rPr>
          <w:del w:id="2899" w:author="Joyce L Tokar" w:date="2018-03-12T12:11:00Z"/>
          <w:noProof/>
        </w:rPr>
      </w:pPr>
      <w:del w:id="2900" w:author="Joyce L Tokar" w:date="2018-03-12T12:11:00Z">
        <w:r w:rsidDel="00D7658F">
          <w:rPr>
            <w:noProof/>
          </w:rPr>
          <w:delText>Side-effects and Order of Evaluation [SAM], 27</w:delText>
        </w:r>
      </w:del>
    </w:p>
    <w:p w14:paraId="29614BAA" w14:textId="77777777" w:rsidR="003D0178" w:rsidDel="00D7658F" w:rsidRDefault="003D0178">
      <w:pPr>
        <w:pStyle w:val="Index2"/>
        <w:tabs>
          <w:tab w:val="right" w:pos="4735"/>
        </w:tabs>
        <w:rPr>
          <w:del w:id="2901" w:author="Joyce L Tokar" w:date="2018-03-12T12:11:00Z"/>
          <w:noProof/>
        </w:rPr>
      </w:pPr>
      <w:del w:id="2902" w:author="Joyce L Tokar" w:date="2018-03-12T12:11:00Z">
        <w:r w:rsidDel="00D7658F">
          <w:rPr>
            <w:noProof/>
          </w:rPr>
          <w:delText>String Termination [CJM], 21</w:delText>
        </w:r>
      </w:del>
    </w:p>
    <w:p w14:paraId="14A0700F" w14:textId="77777777" w:rsidR="003D0178" w:rsidDel="00D7658F" w:rsidRDefault="003D0178">
      <w:pPr>
        <w:pStyle w:val="Index2"/>
        <w:tabs>
          <w:tab w:val="right" w:pos="4735"/>
        </w:tabs>
        <w:rPr>
          <w:del w:id="2903" w:author="Joyce L Tokar" w:date="2018-03-12T12:11:00Z"/>
          <w:noProof/>
        </w:rPr>
      </w:pPr>
      <w:del w:id="2904" w:author="Joyce L Tokar" w:date="2018-03-12T12:11:00Z">
        <w:r w:rsidDel="00D7658F">
          <w:rPr>
            <w:noProof/>
          </w:rPr>
          <w:delText>Structured Programming [EWD], 30</w:delText>
        </w:r>
      </w:del>
    </w:p>
    <w:p w14:paraId="69F7A4DF" w14:textId="77777777" w:rsidR="003D0178" w:rsidDel="00D7658F" w:rsidRDefault="003D0178">
      <w:pPr>
        <w:pStyle w:val="Index2"/>
        <w:tabs>
          <w:tab w:val="right" w:pos="4735"/>
        </w:tabs>
        <w:rPr>
          <w:del w:id="2905" w:author="Joyce L Tokar" w:date="2018-03-12T12:11:00Z"/>
          <w:noProof/>
        </w:rPr>
      </w:pPr>
      <w:del w:id="2906" w:author="Joyce L Tokar" w:date="2018-03-12T12:11:00Z">
        <w:r w:rsidDel="00D7658F">
          <w:rPr>
            <w:noProof/>
          </w:rPr>
          <w:delText>Subprogram Signature Mismatch [OTR], 32</w:delText>
        </w:r>
      </w:del>
    </w:p>
    <w:p w14:paraId="5C7CEC68" w14:textId="77777777" w:rsidR="003D0178" w:rsidDel="00D7658F" w:rsidRDefault="003D0178">
      <w:pPr>
        <w:pStyle w:val="Index2"/>
        <w:tabs>
          <w:tab w:val="right" w:pos="4735"/>
        </w:tabs>
        <w:rPr>
          <w:del w:id="2907" w:author="Joyce L Tokar" w:date="2018-03-12T12:11:00Z"/>
          <w:noProof/>
        </w:rPr>
      </w:pPr>
      <w:del w:id="2908" w:author="Joyce L Tokar" w:date="2018-03-12T12:11:00Z">
        <w:r w:rsidDel="00D7658F">
          <w:rPr>
            <w:noProof/>
          </w:rPr>
          <w:delText>Suppression of Language-defined Run-time Checking [MXB], 39</w:delText>
        </w:r>
      </w:del>
    </w:p>
    <w:p w14:paraId="3F86331D" w14:textId="77777777" w:rsidR="003D0178" w:rsidDel="00D7658F" w:rsidRDefault="003D0178">
      <w:pPr>
        <w:pStyle w:val="Index2"/>
        <w:tabs>
          <w:tab w:val="right" w:pos="4735"/>
        </w:tabs>
        <w:rPr>
          <w:del w:id="2909" w:author="Joyce L Tokar" w:date="2018-03-12T12:11:00Z"/>
          <w:noProof/>
        </w:rPr>
      </w:pPr>
      <w:del w:id="2910" w:author="Joyce L Tokar" w:date="2018-03-12T12:11:00Z">
        <w:r w:rsidDel="00D7658F">
          <w:rPr>
            <w:noProof/>
          </w:rPr>
          <w:delText>Switch Statements and Static Analysis [CLL], 29</w:delText>
        </w:r>
      </w:del>
    </w:p>
    <w:p w14:paraId="1A63B781" w14:textId="77777777" w:rsidR="003D0178" w:rsidDel="00D7658F" w:rsidRDefault="003D0178">
      <w:pPr>
        <w:pStyle w:val="Index2"/>
        <w:tabs>
          <w:tab w:val="right" w:pos="4735"/>
        </w:tabs>
        <w:rPr>
          <w:del w:id="2911" w:author="Joyce L Tokar" w:date="2018-03-12T12:11:00Z"/>
          <w:noProof/>
        </w:rPr>
      </w:pPr>
      <w:del w:id="2912" w:author="Joyce L Tokar" w:date="2018-03-12T12:11:00Z">
        <w:r w:rsidDel="00D7658F">
          <w:rPr>
            <w:noProof/>
          </w:rPr>
          <w:delText>Templates and Generics [SYM], 34</w:delText>
        </w:r>
      </w:del>
    </w:p>
    <w:p w14:paraId="7E838CC7" w14:textId="77777777" w:rsidR="003D0178" w:rsidDel="00D7658F" w:rsidRDefault="003D0178">
      <w:pPr>
        <w:pStyle w:val="Index2"/>
        <w:tabs>
          <w:tab w:val="right" w:pos="4735"/>
        </w:tabs>
        <w:rPr>
          <w:del w:id="2913" w:author="Joyce L Tokar" w:date="2018-03-12T12:11:00Z"/>
          <w:noProof/>
        </w:rPr>
      </w:pPr>
      <w:del w:id="2914" w:author="Joyce L Tokar" w:date="2018-03-12T12:11:00Z">
        <w:r w:rsidDel="00D7658F">
          <w:rPr>
            <w:noProof/>
          </w:rPr>
          <w:delText>Type System [IHN], 18</w:delText>
        </w:r>
      </w:del>
    </w:p>
    <w:p w14:paraId="17BCA1FC" w14:textId="77777777" w:rsidR="003D0178" w:rsidDel="00D7658F" w:rsidRDefault="003D0178">
      <w:pPr>
        <w:pStyle w:val="Index2"/>
        <w:tabs>
          <w:tab w:val="right" w:pos="4735"/>
        </w:tabs>
        <w:rPr>
          <w:del w:id="2915" w:author="Joyce L Tokar" w:date="2018-03-12T12:11:00Z"/>
          <w:noProof/>
        </w:rPr>
      </w:pPr>
      <w:del w:id="2916" w:author="Joyce L Tokar" w:date="2018-03-12T12:11:00Z">
        <w:r w:rsidDel="00D7658F">
          <w:rPr>
            <w:noProof/>
          </w:rPr>
          <w:delText>Type-breaking Reinterpretation of Data [AMV], 33</w:delText>
        </w:r>
      </w:del>
    </w:p>
    <w:p w14:paraId="3A9F0568" w14:textId="77777777" w:rsidR="003D0178" w:rsidDel="00D7658F" w:rsidRDefault="003D0178">
      <w:pPr>
        <w:pStyle w:val="Index2"/>
        <w:tabs>
          <w:tab w:val="right" w:pos="4735"/>
        </w:tabs>
        <w:rPr>
          <w:del w:id="2917" w:author="Joyce L Tokar" w:date="2018-03-12T12:11:00Z"/>
          <w:noProof/>
        </w:rPr>
      </w:pPr>
      <w:del w:id="2918" w:author="Joyce L Tokar" w:date="2018-03-12T12:11:00Z">
        <w:r w:rsidDel="00D7658F">
          <w:rPr>
            <w:noProof/>
          </w:rPr>
          <w:delText>Unanticipated Exceptions from Library Routines [HJW], 38</w:delText>
        </w:r>
      </w:del>
    </w:p>
    <w:p w14:paraId="019F3DDA" w14:textId="77777777" w:rsidR="003D0178" w:rsidDel="00D7658F" w:rsidRDefault="003D0178">
      <w:pPr>
        <w:pStyle w:val="Index2"/>
        <w:tabs>
          <w:tab w:val="right" w:pos="4735"/>
        </w:tabs>
        <w:rPr>
          <w:del w:id="2919" w:author="Joyce L Tokar" w:date="2018-03-12T12:11:00Z"/>
          <w:noProof/>
        </w:rPr>
      </w:pPr>
      <w:del w:id="2920" w:author="Joyce L Tokar" w:date="2018-03-12T12:11:00Z">
        <w:r w:rsidDel="00D7658F">
          <w:rPr>
            <w:noProof/>
          </w:rPr>
          <w:delText>Unchecked Array Indexing [XYZ], 21</w:delText>
        </w:r>
      </w:del>
    </w:p>
    <w:p w14:paraId="55148A38" w14:textId="77777777" w:rsidR="003D0178" w:rsidDel="00D7658F" w:rsidRDefault="003D0178">
      <w:pPr>
        <w:pStyle w:val="Index2"/>
        <w:tabs>
          <w:tab w:val="right" w:pos="4735"/>
        </w:tabs>
        <w:rPr>
          <w:del w:id="2921" w:author="Joyce L Tokar" w:date="2018-03-12T12:11:00Z"/>
          <w:noProof/>
        </w:rPr>
      </w:pPr>
      <w:del w:id="2922" w:author="Joyce L Tokar" w:date="2018-03-12T12:11:00Z">
        <w:r w:rsidDel="00D7658F">
          <w:rPr>
            <w:noProof/>
          </w:rPr>
          <w:delText>Uncontrolled Fromat String [SHL], 45</w:delText>
        </w:r>
      </w:del>
    </w:p>
    <w:p w14:paraId="10075EC3" w14:textId="77777777" w:rsidR="003D0178" w:rsidDel="00D7658F" w:rsidRDefault="003D0178">
      <w:pPr>
        <w:pStyle w:val="Index2"/>
        <w:tabs>
          <w:tab w:val="right" w:pos="4735"/>
        </w:tabs>
        <w:rPr>
          <w:del w:id="2923" w:author="Joyce L Tokar" w:date="2018-03-12T12:11:00Z"/>
          <w:noProof/>
        </w:rPr>
      </w:pPr>
      <w:del w:id="2924" w:author="Joyce L Tokar" w:date="2018-03-12T12:11:00Z">
        <w:r w:rsidDel="00D7658F">
          <w:rPr>
            <w:noProof/>
          </w:rPr>
          <w:delText>Undefined Behaviour [EWF], 41</w:delText>
        </w:r>
      </w:del>
    </w:p>
    <w:p w14:paraId="05CB2AAC" w14:textId="77777777" w:rsidR="003D0178" w:rsidDel="00D7658F" w:rsidRDefault="003D0178">
      <w:pPr>
        <w:pStyle w:val="Index2"/>
        <w:tabs>
          <w:tab w:val="right" w:pos="4735"/>
        </w:tabs>
        <w:rPr>
          <w:del w:id="2925" w:author="Joyce L Tokar" w:date="2018-03-12T12:11:00Z"/>
          <w:noProof/>
        </w:rPr>
      </w:pPr>
      <w:del w:id="2926" w:author="Joyce L Tokar" w:date="2018-03-12T12:11:00Z">
        <w:r w:rsidDel="00D7658F">
          <w:rPr>
            <w:noProof/>
          </w:rPr>
          <w:delText>Unspecified Behaviour [BQF], 40</w:delText>
        </w:r>
      </w:del>
    </w:p>
    <w:p w14:paraId="5E30B511" w14:textId="77777777" w:rsidR="003D0178" w:rsidDel="00D7658F" w:rsidRDefault="003D0178">
      <w:pPr>
        <w:pStyle w:val="Index2"/>
        <w:tabs>
          <w:tab w:val="right" w:pos="4735"/>
        </w:tabs>
        <w:rPr>
          <w:del w:id="2927" w:author="Joyce L Tokar" w:date="2018-03-12T12:11:00Z"/>
          <w:noProof/>
        </w:rPr>
      </w:pPr>
      <w:del w:id="2928" w:author="Joyce L Tokar" w:date="2018-03-12T12:11:00Z">
        <w:r w:rsidDel="00D7658F">
          <w:rPr>
            <w:noProof/>
          </w:rPr>
          <w:delText>Unused Variable [YZS], 25</w:delText>
        </w:r>
      </w:del>
    </w:p>
    <w:p w14:paraId="0D9F29F1" w14:textId="77777777" w:rsidR="003D0178" w:rsidDel="00D7658F" w:rsidRDefault="003D0178">
      <w:pPr>
        <w:pStyle w:val="Index2"/>
        <w:tabs>
          <w:tab w:val="right" w:pos="4735"/>
        </w:tabs>
        <w:rPr>
          <w:del w:id="2929" w:author="Joyce L Tokar" w:date="2018-03-12T12:11:00Z"/>
          <w:noProof/>
        </w:rPr>
      </w:pPr>
      <w:del w:id="2930" w:author="Joyce L Tokar" w:date="2018-03-12T12:11:00Z">
        <w:r w:rsidDel="00D7658F">
          <w:rPr>
            <w:noProof/>
          </w:rPr>
          <w:delText>Using Shift Operations for Multiplication and Division [PIK], 23</w:delText>
        </w:r>
      </w:del>
    </w:p>
    <w:p w14:paraId="2E18B115" w14:textId="77777777" w:rsidR="003D0178" w:rsidDel="00D7658F" w:rsidRDefault="003D0178">
      <w:pPr>
        <w:pStyle w:val="Index1"/>
        <w:tabs>
          <w:tab w:val="right" w:pos="4735"/>
        </w:tabs>
        <w:rPr>
          <w:del w:id="2931" w:author="Joyce L Tokar" w:date="2018-03-12T12:11:00Z"/>
          <w:noProof/>
        </w:rPr>
      </w:pPr>
      <w:del w:id="2932" w:author="Joyce L Tokar" w:date="2018-03-12T12:11:00Z">
        <w:r w:rsidRPr="00706161" w:rsidDel="00D7658F">
          <w:rPr>
            <w:noProof/>
            <w:lang w:val="en-GB"/>
          </w:rPr>
          <w:delText>Language Vulnerability</w:delText>
        </w:r>
      </w:del>
    </w:p>
    <w:p w14:paraId="044E44C1" w14:textId="77777777" w:rsidR="003D0178" w:rsidDel="00D7658F" w:rsidRDefault="003D0178">
      <w:pPr>
        <w:pStyle w:val="Index2"/>
        <w:tabs>
          <w:tab w:val="right" w:pos="4735"/>
        </w:tabs>
        <w:rPr>
          <w:del w:id="2933" w:author="Joyce L Tokar" w:date="2018-03-12T12:11:00Z"/>
          <w:noProof/>
        </w:rPr>
      </w:pPr>
      <w:del w:id="2934" w:author="Joyce L Tokar" w:date="2018-03-12T12:11:00Z">
        <w:r w:rsidDel="00D7658F">
          <w:rPr>
            <w:noProof/>
          </w:rPr>
          <w:delText>Unchecked Array Copying [XYW], 22</w:delText>
        </w:r>
      </w:del>
    </w:p>
    <w:p w14:paraId="49B05696" w14:textId="77777777" w:rsidR="003D0178" w:rsidDel="00D7658F" w:rsidRDefault="003D0178">
      <w:pPr>
        <w:pStyle w:val="Index1"/>
        <w:tabs>
          <w:tab w:val="right" w:pos="4735"/>
        </w:tabs>
        <w:rPr>
          <w:del w:id="2935" w:author="Joyce L Tokar" w:date="2018-03-12T12:11:00Z"/>
          <w:noProof/>
        </w:rPr>
      </w:pPr>
      <w:del w:id="2936" w:author="Joyce L Tokar" w:date="2018-03-12T12:11:00Z">
        <w:r w:rsidDel="00D7658F">
          <w:rPr>
            <w:noProof/>
          </w:rPr>
          <w:delText>LAV – Initialization of Variables, 25</w:delText>
        </w:r>
      </w:del>
    </w:p>
    <w:p w14:paraId="0CF6945C" w14:textId="77777777" w:rsidR="003D0178" w:rsidDel="00D7658F" w:rsidRDefault="003D0178">
      <w:pPr>
        <w:pStyle w:val="Index1"/>
        <w:tabs>
          <w:tab w:val="right" w:pos="4735"/>
        </w:tabs>
        <w:rPr>
          <w:del w:id="2937" w:author="Joyce L Tokar" w:date="2018-03-12T12:11:00Z"/>
          <w:noProof/>
        </w:rPr>
      </w:pPr>
      <w:del w:id="2938" w:author="Joyce L Tokar" w:date="2018-03-12T12:11:00Z">
        <w:r w:rsidDel="00D7658F">
          <w:rPr>
            <w:noProof/>
          </w:rPr>
          <w:delText>LRM – Extra Intrinsics, 37</w:delText>
        </w:r>
      </w:del>
    </w:p>
    <w:p w14:paraId="6AA6350F" w14:textId="77777777" w:rsidR="003D0178" w:rsidDel="00D7658F" w:rsidRDefault="003D0178">
      <w:pPr>
        <w:pStyle w:val="IndexHeading"/>
        <w:keepNext/>
        <w:tabs>
          <w:tab w:val="right" w:pos="4735"/>
        </w:tabs>
        <w:rPr>
          <w:del w:id="2939" w:author="Joyce L Tokar" w:date="2018-03-12T12:11:00Z"/>
          <w:rFonts w:cstheme="minorBidi"/>
          <w:b/>
          <w:bCs/>
          <w:noProof/>
        </w:rPr>
      </w:pPr>
      <w:del w:id="2940" w:author="Joyce L Tokar" w:date="2018-03-12T12:11:00Z">
        <w:r w:rsidDel="00D7658F">
          <w:rPr>
            <w:noProof/>
          </w:rPr>
          <w:delText xml:space="preserve"> </w:delText>
        </w:r>
      </w:del>
    </w:p>
    <w:p w14:paraId="054E5DAA" w14:textId="77777777" w:rsidR="003D0178" w:rsidDel="00D7658F" w:rsidRDefault="003D0178">
      <w:pPr>
        <w:pStyle w:val="Index1"/>
        <w:tabs>
          <w:tab w:val="right" w:pos="4735"/>
        </w:tabs>
        <w:rPr>
          <w:del w:id="2941" w:author="Joyce L Tokar" w:date="2018-03-12T12:11:00Z"/>
          <w:noProof/>
        </w:rPr>
      </w:pPr>
      <w:del w:id="2942" w:author="Joyce L Tokar" w:date="2018-03-12T12:11:00Z">
        <w:r w:rsidDel="00D7658F">
          <w:rPr>
            <w:noProof/>
          </w:rPr>
          <w:delText>MEM – Deprecated Language Features, 43</w:delText>
        </w:r>
      </w:del>
    </w:p>
    <w:p w14:paraId="2A6BF4BD" w14:textId="77777777" w:rsidR="003D0178" w:rsidDel="00D7658F" w:rsidRDefault="003D0178">
      <w:pPr>
        <w:pStyle w:val="Index1"/>
        <w:tabs>
          <w:tab w:val="right" w:pos="4735"/>
        </w:tabs>
        <w:rPr>
          <w:del w:id="2943" w:author="Joyce L Tokar" w:date="2018-03-12T12:11:00Z"/>
          <w:noProof/>
        </w:rPr>
      </w:pPr>
      <w:del w:id="2944" w:author="Joyce L Tokar" w:date="2018-03-12T12:11:00Z">
        <w:r w:rsidDel="00D7658F">
          <w:rPr>
            <w:noProof/>
          </w:rPr>
          <w:delText>Mixed casing, 24</w:delText>
        </w:r>
      </w:del>
    </w:p>
    <w:p w14:paraId="0A98B00F" w14:textId="77777777" w:rsidR="003D0178" w:rsidDel="00D7658F" w:rsidRDefault="003D0178">
      <w:pPr>
        <w:pStyle w:val="Index1"/>
        <w:tabs>
          <w:tab w:val="right" w:pos="4735"/>
        </w:tabs>
        <w:rPr>
          <w:del w:id="2945" w:author="Joyce L Tokar" w:date="2018-03-12T12:11:00Z"/>
          <w:noProof/>
        </w:rPr>
      </w:pPr>
      <w:del w:id="2946" w:author="Joyce L Tokar" w:date="2018-03-12T12:11:00Z">
        <w:r w:rsidRPr="00706161" w:rsidDel="00D7658F">
          <w:rPr>
            <w:noProof/>
            <w:lang w:val="en-GB"/>
          </w:rPr>
          <w:delText>Modular type</w:delText>
        </w:r>
        <w:r w:rsidDel="00D7658F">
          <w:rPr>
            <w:noProof/>
          </w:rPr>
          <w:delText>, 12</w:delText>
        </w:r>
      </w:del>
    </w:p>
    <w:p w14:paraId="1EA6E82C" w14:textId="77777777" w:rsidR="003D0178" w:rsidDel="00D7658F" w:rsidRDefault="003D0178">
      <w:pPr>
        <w:pStyle w:val="Index1"/>
        <w:tabs>
          <w:tab w:val="right" w:pos="4735"/>
        </w:tabs>
        <w:rPr>
          <w:del w:id="2947" w:author="Joyce L Tokar" w:date="2018-03-12T12:11:00Z"/>
          <w:noProof/>
        </w:rPr>
      </w:pPr>
      <w:del w:id="2948" w:author="Joyce L Tokar" w:date="2018-03-12T12:11:00Z">
        <w:r w:rsidDel="00D7658F">
          <w:rPr>
            <w:noProof/>
          </w:rPr>
          <w:delText>MXB – Suppression of Language-defined Run-time Checking, 39</w:delText>
        </w:r>
      </w:del>
    </w:p>
    <w:p w14:paraId="0425A6B8" w14:textId="77777777" w:rsidR="003D0178" w:rsidDel="00D7658F" w:rsidRDefault="003D0178">
      <w:pPr>
        <w:pStyle w:val="IndexHeading"/>
        <w:keepNext/>
        <w:tabs>
          <w:tab w:val="right" w:pos="4735"/>
        </w:tabs>
        <w:rPr>
          <w:del w:id="2949" w:author="Joyce L Tokar" w:date="2018-03-12T12:11:00Z"/>
          <w:rFonts w:cstheme="minorBidi"/>
          <w:b/>
          <w:bCs/>
          <w:noProof/>
        </w:rPr>
      </w:pPr>
      <w:del w:id="2950" w:author="Joyce L Tokar" w:date="2018-03-12T12:11:00Z">
        <w:r w:rsidDel="00D7658F">
          <w:rPr>
            <w:noProof/>
          </w:rPr>
          <w:delText xml:space="preserve"> </w:delText>
        </w:r>
      </w:del>
    </w:p>
    <w:p w14:paraId="3379A64E" w14:textId="77777777" w:rsidR="003D0178" w:rsidDel="00D7658F" w:rsidRDefault="003D0178">
      <w:pPr>
        <w:pStyle w:val="Index1"/>
        <w:tabs>
          <w:tab w:val="right" w:pos="4735"/>
        </w:tabs>
        <w:rPr>
          <w:del w:id="2951" w:author="Joyce L Tokar" w:date="2018-03-12T12:11:00Z"/>
          <w:noProof/>
        </w:rPr>
      </w:pPr>
      <w:del w:id="2952" w:author="Joyce L Tokar" w:date="2018-03-12T12:11:00Z">
        <w:r w:rsidDel="00D7658F">
          <w:rPr>
            <w:noProof/>
          </w:rPr>
          <w:delText>NAI – Choice of Clear Names, 23</w:delText>
        </w:r>
      </w:del>
    </w:p>
    <w:p w14:paraId="5CEDC06C" w14:textId="77777777" w:rsidR="003D0178" w:rsidDel="00D7658F" w:rsidRDefault="003D0178">
      <w:pPr>
        <w:pStyle w:val="Index1"/>
        <w:tabs>
          <w:tab w:val="right" w:pos="4735"/>
        </w:tabs>
        <w:rPr>
          <w:del w:id="2953" w:author="Joyce L Tokar" w:date="2018-03-12T12:11:00Z"/>
          <w:noProof/>
        </w:rPr>
      </w:pPr>
      <w:del w:id="2954" w:author="Joyce L Tokar" w:date="2018-03-12T12:11:00Z">
        <w:r w:rsidDel="00D7658F">
          <w:rPr>
            <w:noProof/>
          </w:rPr>
          <w:delText>NSQ – Library Signature, 38</w:delText>
        </w:r>
      </w:del>
    </w:p>
    <w:p w14:paraId="27FBD105" w14:textId="77777777" w:rsidR="003D0178" w:rsidDel="00D7658F" w:rsidRDefault="003D0178">
      <w:pPr>
        <w:pStyle w:val="Index1"/>
        <w:tabs>
          <w:tab w:val="right" w:pos="4735"/>
        </w:tabs>
        <w:rPr>
          <w:del w:id="2955" w:author="Joyce L Tokar" w:date="2018-03-12T12:11:00Z"/>
          <w:noProof/>
        </w:rPr>
      </w:pPr>
      <w:del w:id="2956" w:author="Joyce L Tokar" w:date="2018-03-12T12:11:00Z">
        <w:r w:rsidDel="00D7658F">
          <w:rPr>
            <w:noProof/>
          </w:rPr>
          <w:delText>NYY – Dynamically-linked Code and Self-modifying Code, 38</w:delText>
        </w:r>
      </w:del>
    </w:p>
    <w:p w14:paraId="028E61DF" w14:textId="77777777" w:rsidR="003D0178" w:rsidDel="00D7658F" w:rsidRDefault="003D0178">
      <w:pPr>
        <w:pStyle w:val="IndexHeading"/>
        <w:keepNext/>
        <w:tabs>
          <w:tab w:val="right" w:pos="4735"/>
        </w:tabs>
        <w:rPr>
          <w:del w:id="2957" w:author="Joyce L Tokar" w:date="2018-03-12T12:11:00Z"/>
          <w:rFonts w:cstheme="minorBidi"/>
          <w:b/>
          <w:bCs/>
          <w:noProof/>
        </w:rPr>
      </w:pPr>
      <w:del w:id="2958" w:author="Joyce L Tokar" w:date="2018-03-12T12:11:00Z">
        <w:r w:rsidDel="00D7658F">
          <w:rPr>
            <w:noProof/>
          </w:rPr>
          <w:delText xml:space="preserve"> </w:delText>
        </w:r>
      </w:del>
    </w:p>
    <w:p w14:paraId="2B4D4C34" w14:textId="77777777" w:rsidR="003D0178" w:rsidDel="00D7658F" w:rsidRDefault="003D0178">
      <w:pPr>
        <w:pStyle w:val="Index1"/>
        <w:tabs>
          <w:tab w:val="right" w:pos="4735"/>
        </w:tabs>
        <w:rPr>
          <w:del w:id="2959" w:author="Joyce L Tokar" w:date="2018-03-12T12:11:00Z"/>
          <w:noProof/>
        </w:rPr>
      </w:pPr>
      <w:del w:id="2960" w:author="Joyce L Tokar" w:date="2018-03-12T12:11:00Z">
        <w:r w:rsidDel="00D7658F">
          <w:rPr>
            <w:noProof/>
          </w:rPr>
          <w:delText>Obsolescent features, 12</w:delText>
        </w:r>
      </w:del>
    </w:p>
    <w:p w14:paraId="4F713677" w14:textId="77777777" w:rsidR="003D0178" w:rsidDel="00D7658F" w:rsidRDefault="003D0178">
      <w:pPr>
        <w:pStyle w:val="Index1"/>
        <w:tabs>
          <w:tab w:val="right" w:pos="4735"/>
        </w:tabs>
        <w:rPr>
          <w:del w:id="2961" w:author="Joyce L Tokar" w:date="2018-03-12T12:11:00Z"/>
          <w:noProof/>
        </w:rPr>
      </w:pPr>
      <w:del w:id="2962" w:author="Joyce L Tokar" w:date="2018-03-12T12:11:00Z">
        <w:r w:rsidDel="00D7658F">
          <w:rPr>
            <w:noProof/>
          </w:rPr>
          <w:delText>Operational and Representation Attributes, 12, 14</w:delText>
        </w:r>
      </w:del>
    </w:p>
    <w:p w14:paraId="45436053" w14:textId="77777777" w:rsidR="003D0178" w:rsidDel="00D7658F" w:rsidRDefault="003D0178">
      <w:pPr>
        <w:pStyle w:val="Index1"/>
        <w:tabs>
          <w:tab w:val="right" w:pos="4735"/>
        </w:tabs>
        <w:rPr>
          <w:del w:id="2963" w:author="Joyce L Tokar" w:date="2018-03-12T12:11:00Z"/>
          <w:noProof/>
        </w:rPr>
      </w:pPr>
      <w:del w:id="2964" w:author="Joyce L Tokar" w:date="2018-03-12T12:11:00Z">
        <w:r w:rsidDel="00D7658F">
          <w:rPr>
            <w:noProof/>
          </w:rPr>
          <w:delText>OTR – Subprogram Signature Mismatch, 32</w:delText>
        </w:r>
      </w:del>
    </w:p>
    <w:p w14:paraId="44D33BF9" w14:textId="77777777" w:rsidR="003D0178" w:rsidDel="00D7658F" w:rsidRDefault="003D0178">
      <w:pPr>
        <w:pStyle w:val="Index1"/>
        <w:tabs>
          <w:tab w:val="right" w:pos="4735"/>
        </w:tabs>
        <w:rPr>
          <w:del w:id="2965" w:author="Joyce L Tokar" w:date="2018-03-12T12:11:00Z"/>
          <w:noProof/>
        </w:rPr>
      </w:pPr>
      <w:del w:id="2966" w:author="Joyce L Tokar" w:date="2018-03-12T12:11:00Z">
        <w:r w:rsidDel="00D7658F">
          <w:rPr>
            <w:noProof/>
          </w:rPr>
          <w:delText>Overriding indicators, 12</w:delText>
        </w:r>
      </w:del>
    </w:p>
    <w:p w14:paraId="76B0A7E7" w14:textId="77777777" w:rsidR="003D0178" w:rsidDel="00D7658F" w:rsidRDefault="003D0178">
      <w:pPr>
        <w:pStyle w:val="Index1"/>
        <w:tabs>
          <w:tab w:val="right" w:pos="4735"/>
        </w:tabs>
        <w:rPr>
          <w:del w:id="2967" w:author="Joyce L Tokar" w:date="2018-03-12T12:11:00Z"/>
          <w:noProof/>
        </w:rPr>
      </w:pPr>
      <w:del w:id="2968" w:author="Joyce L Tokar" w:date="2018-03-12T12:11:00Z">
        <w:r w:rsidDel="00D7658F">
          <w:rPr>
            <w:noProof/>
          </w:rPr>
          <w:delText>OYB – Ignored Error Status and Unhandled Exceptions, 33</w:delText>
        </w:r>
      </w:del>
    </w:p>
    <w:p w14:paraId="7226510F" w14:textId="77777777" w:rsidR="003D0178" w:rsidDel="00D7658F" w:rsidRDefault="003D0178">
      <w:pPr>
        <w:pStyle w:val="IndexHeading"/>
        <w:keepNext/>
        <w:tabs>
          <w:tab w:val="right" w:pos="4735"/>
        </w:tabs>
        <w:rPr>
          <w:del w:id="2969" w:author="Joyce L Tokar" w:date="2018-03-12T12:11:00Z"/>
          <w:rFonts w:cstheme="minorBidi"/>
          <w:b/>
          <w:bCs/>
          <w:noProof/>
        </w:rPr>
      </w:pPr>
      <w:del w:id="2970" w:author="Joyce L Tokar" w:date="2018-03-12T12:11:00Z">
        <w:r w:rsidDel="00D7658F">
          <w:rPr>
            <w:noProof/>
          </w:rPr>
          <w:delText xml:space="preserve"> </w:delText>
        </w:r>
      </w:del>
    </w:p>
    <w:p w14:paraId="4300AE4D" w14:textId="77777777" w:rsidR="003D0178" w:rsidDel="00D7658F" w:rsidRDefault="003D0178">
      <w:pPr>
        <w:pStyle w:val="Index1"/>
        <w:tabs>
          <w:tab w:val="right" w:pos="4735"/>
        </w:tabs>
        <w:rPr>
          <w:del w:id="2971" w:author="Joyce L Tokar" w:date="2018-03-12T12:11:00Z"/>
          <w:noProof/>
        </w:rPr>
      </w:pPr>
      <w:del w:id="2972" w:author="Joyce L Tokar" w:date="2018-03-12T12:11:00Z">
        <w:r w:rsidDel="00D7658F">
          <w:rPr>
            <w:noProof/>
          </w:rPr>
          <w:delText>Partition, 12</w:delText>
        </w:r>
      </w:del>
    </w:p>
    <w:p w14:paraId="0C2B9193" w14:textId="77777777" w:rsidR="003D0178" w:rsidDel="00D7658F" w:rsidRDefault="003D0178">
      <w:pPr>
        <w:pStyle w:val="Index1"/>
        <w:tabs>
          <w:tab w:val="right" w:pos="4735"/>
        </w:tabs>
        <w:rPr>
          <w:del w:id="2973" w:author="Joyce L Tokar" w:date="2018-03-12T12:11:00Z"/>
          <w:noProof/>
        </w:rPr>
      </w:pPr>
      <w:del w:id="2974" w:author="Joyce L Tokar" w:date="2018-03-12T12:11:00Z">
        <w:r w:rsidDel="00D7658F">
          <w:rPr>
            <w:noProof/>
          </w:rPr>
          <w:delText>PIK – Using Shift Operations for Multiplication and Division, 23</w:delText>
        </w:r>
      </w:del>
    </w:p>
    <w:p w14:paraId="7E7C6075" w14:textId="77777777" w:rsidR="003D0178" w:rsidDel="00D7658F" w:rsidRDefault="003D0178">
      <w:pPr>
        <w:pStyle w:val="Index1"/>
        <w:tabs>
          <w:tab w:val="right" w:pos="4735"/>
        </w:tabs>
        <w:rPr>
          <w:del w:id="2975" w:author="Joyce L Tokar" w:date="2018-03-12T12:11:00Z"/>
          <w:noProof/>
        </w:rPr>
      </w:pPr>
      <w:del w:id="2976" w:author="Joyce L Tokar" w:date="2018-03-12T12:11:00Z">
        <w:r w:rsidRPr="00706161" w:rsidDel="00D7658F">
          <w:rPr>
            <w:noProof/>
            <w:lang w:val="en-GB"/>
          </w:rPr>
          <w:delText xml:space="preserve">PLF </w:delText>
        </w:r>
        <w:r w:rsidDel="00D7658F">
          <w:rPr>
            <w:noProof/>
          </w:rPr>
          <w:delText>–</w:delText>
        </w:r>
        <w:r w:rsidRPr="00706161" w:rsidDel="00D7658F">
          <w:rPr>
            <w:noProof/>
            <w:lang w:val="en-GB"/>
          </w:rPr>
          <w:delText xml:space="preserve"> Floating-point Arithmetic</w:delText>
        </w:r>
        <w:r w:rsidDel="00D7658F">
          <w:rPr>
            <w:noProof/>
          </w:rPr>
          <w:delText>, 19</w:delText>
        </w:r>
      </w:del>
    </w:p>
    <w:p w14:paraId="048D6138" w14:textId="77777777" w:rsidR="003D0178" w:rsidDel="00D7658F" w:rsidRDefault="003D0178">
      <w:pPr>
        <w:pStyle w:val="Index1"/>
        <w:tabs>
          <w:tab w:val="right" w:pos="4735"/>
        </w:tabs>
        <w:rPr>
          <w:del w:id="2977" w:author="Joyce L Tokar" w:date="2018-03-12T12:11:00Z"/>
          <w:noProof/>
        </w:rPr>
      </w:pPr>
      <w:del w:id="2978" w:author="Joyce L Tokar" w:date="2018-03-12T12:11:00Z">
        <w:r w:rsidRPr="00706161" w:rsidDel="00D7658F">
          <w:rPr>
            <w:rFonts w:cs="Arial"/>
            <w:noProof/>
            <w:kern w:val="32"/>
          </w:rPr>
          <w:delText>Pointer</w:delText>
        </w:r>
        <w:r w:rsidDel="00D7658F">
          <w:rPr>
            <w:noProof/>
          </w:rPr>
          <w:delText>, 12, 25</w:delText>
        </w:r>
      </w:del>
    </w:p>
    <w:p w14:paraId="3ED7466F" w14:textId="77777777" w:rsidR="003D0178" w:rsidDel="00D7658F" w:rsidRDefault="003D0178">
      <w:pPr>
        <w:pStyle w:val="Index1"/>
        <w:tabs>
          <w:tab w:val="right" w:pos="4735"/>
        </w:tabs>
        <w:rPr>
          <w:del w:id="2979" w:author="Joyce L Tokar" w:date="2018-03-12T12:11:00Z"/>
          <w:noProof/>
        </w:rPr>
      </w:pPr>
      <w:del w:id="2980" w:author="Joyce L Tokar" w:date="2018-03-12T12:11:00Z">
        <w:r w:rsidRPr="00706161" w:rsidDel="00D7658F">
          <w:rPr>
            <w:rFonts w:cs="Arial"/>
            <w:noProof/>
          </w:rPr>
          <w:delText>Polymorphic Variable</w:delText>
        </w:r>
        <w:r w:rsidDel="00D7658F">
          <w:rPr>
            <w:noProof/>
          </w:rPr>
          <w:delText>, 14</w:delText>
        </w:r>
      </w:del>
    </w:p>
    <w:p w14:paraId="63B5E6CA" w14:textId="77777777" w:rsidR="003D0178" w:rsidDel="00D7658F" w:rsidRDefault="003D0178">
      <w:pPr>
        <w:pStyle w:val="Index1"/>
        <w:tabs>
          <w:tab w:val="right" w:pos="4735"/>
        </w:tabs>
        <w:rPr>
          <w:del w:id="2981" w:author="Joyce L Tokar" w:date="2018-03-12T12:11:00Z"/>
          <w:noProof/>
        </w:rPr>
      </w:pPr>
      <w:del w:id="2982" w:author="Joyce L Tokar" w:date="2018-03-12T12:11:00Z">
        <w:r w:rsidDel="00D7658F">
          <w:rPr>
            <w:noProof/>
          </w:rPr>
          <w:delText>Postconditions, 37</w:delText>
        </w:r>
      </w:del>
    </w:p>
    <w:p w14:paraId="5463C4C0" w14:textId="77777777" w:rsidR="003D0178" w:rsidDel="00D7658F" w:rsidRDefault="003D0178">
      <w:pPr>
        <w:pStyle w:val="Index1"/>
        <w:tabs>
          <w:tab w:val="right" w:pos="4735"/>
        </w:tabs>
        <w:rPr>
          <w:del w:id="2983" w:author="Joyce L Tokar" w:date="2018-03-12T12:11:00Z"/>
          <w:noProof/>
        </w:rPr>
      </w:pPr>
      <w:del w:id="2984" w:author="Joyce L Tokar" w:date="2018-03-12T12:11:00Z">
        <w:r w:rsidDel="00D7658F">
          <w:rPr>
            <w:noProof/>
          </w:rPr>
          <w:delText>Pragma, 12, 39</w:delText>
        </w:r>
      </w:del>
    </w:p>
    <w:p w14:paraId="127FCCC6" w14:textId="77777777" w:rsidR="003D0178" w:rsidDel="00D7658F" w:rsidRDefault="003D0178">
      <w:pPr>
        <w:pStyle w:val="Index2"/>
        <w:tabs>
          <w:tab w:val="right" w:pos="4735"/>
        </w:tabs>
        <w:rPr>
          <w:del w:id="2985" w:author="Joyce L Tokar" w:date="2018-03-12T12:11:00Z"/>
          <w:noProof/>
        </w:rPr>
      </w:pPr>
      <w:del w:id="2986" w:author="Joyce L Tokar" w:date="2018-03-12T12:11:00Z">
        <w:r w:rsidDel="00D7658F">
          <w:rPr>
            <w:noProof/>
          </w:rPr>
          <w:delText>Configuration pragma, 11</w:delText>
        </w:r>
      </w:del>
    </w:p>
    <w:p w14:paraId="4BDF854C" w14:textId="77777777" w:rsidR="003D0178" w:rsidDel="00D7658F" w:rsidRDefault="003D0178">
      <w:pPr>
        <w:pStyle w:val="Index2"/>
        <w:tabs>
          <w:tab w:val="right" w:pos="4735"/>
        </w:tabs>
        <w:rPr>
          <w:del w:id="2987" w:author="Joyce L Tokar" w:date="2018-03-12T12:11:00Z"/>
          <w:noProof/>
        </w:rPr>
      </w:pPr>
      <w:del w:id="2988" w:author="Joyce L Tokar" w:date="2018-03-12T12:11:00Z">
        <w:r w:rsidDel="00D7658F">
          <w:rPr>
            <w:noProof/>
          </w:rPr>
          <w:delText>pragma Atomic, 14, 19</w:delText>
        </w:r>
      </w:del>
    </w:p>
    <w:p w14:paraId="59098562" w14:textId="77777777" w:rsidR="003D0178" w:rsidDel="00D7658F" w:rsidRDefault="003D0178">
      <w:pPr>
        <w:pStyle w:val="Index2"/>
        <w:tabs>
          <w:tab w:val="right" w:pos="4735"/>
        </w:tabs>
        <w:rPr>
          <w:del w:id="2989" w:author="Joyce L Tokar" w:date="2018-03-12T12:11:00Z"/>
          <w:noProof/>
        </w:rPr>
      </w:pPr>
      <w:del w:id="2990" w:author="Joyce L Tokar" w:date="2018-03-12T12:11:00Z">
        <w:r w:rsidDel="00D7658F">
          <w:rPr>
            <w:noProof/>
          </w:rPr>
          <w:delText>pragma Atomic_Components, 14, 19</w:delText>
        </w:r>
      </w:del>
    </w:p>
    <w:p w14:paraId="5D4ED319" w14:textId="77777777" w:rsidR="003D0178" w:rsidDel="00D7658F" w:rsidRDefault="003D0178">
      <w:pPr>
        <w:pStyle w:val="Index2"/>
        <w:tabs>
          <w:tab w:val="right" w:pos="4735"/>
        </w:tabs>
        <w:rPr>
          <w:del w:id="2991" w:author="Joyce L Tokar" w:date="2018-03-12T12:11:00Z"/>
          <w:noProof/>
        </w:rPr>
      </w:pPr>
      <w:del w:id="2992" w:author="Joyce L Tokar" w:date="2018-03-12T12:11:00Z">
        <w:r w:rsidDel="00D7658F">
          <w:rPr>
            <w:noProof/>
          </w:rPr>
          <w:delText>pragma Convention, 14, 32, 38</w:delText>
        </w:r>
      </w:del>
    </w:p>
    <w:p w14:paraId="34053F66" w14:textId="77777777" w:rsidR="003D0178" w:rsidDel="00D7658F" w:rsidRDefault="003D0178">
      <w:pPr>
        <w:pStyle w:val="Index2"/>
        <w:tabs>
          <w:tab w:val="right" w:pos="4735"/>
        </w:tabs>
        <w:rPr>
          <w:del w:id="2993" w:author="Joyce L Tokar" w:date="2018-03-12T12:11:00Z"/>
          <w:noProof/>
        </w:rPr>
      </w:pPr>
      <w:del w:id="2994" w:author="Joyce L Tokar" w:date="2018-03-12T12:11:00Z">
        <w:r w:rsidDel="00D7658F">
          <w:rPr>
            <w:noProof/>
          </w:rPr>
          <w:delText>pragma Default_Storage_Pool, 16</w:delText>
        </w:r>
      </w:del>
    </w:p>
    <w:p w14:paraId="485DF350" w14:textId="77777777" w:rsidR="003D0178" w:rsidDel="00D7658F" w:rsidRDefault="003D0178">
      <w:pPr>
        <w:pStyle w:val="Index2"/>
        <w:tabs>
          <w:tab w:val="right" w:pos="4735"/>
        </w:tabs>
        <w:rPr>
          <w:del w:id="2995" w:author="Joyce L Tokar" w:date="2018-03-12T12:11:00Z"/>
          <w:noProof/>
        </w:rPr>
      </w:pPr>
      <w:del w:id="2996" w:author="Joyce L Tokar" w:date="2018-03-12T12:11:00Z">
        <w:r w:rsidDel="00D7658F">
          <w:rPr>
            <w:noProof/>
          </w:rPr>
          <w:delText>pragma Detect_Blocking, 14</w:delText>
        </w:r>
      </w:del>
    </w:p>
    <w:p w14:paraId="574C13EF" w14:textId="77777777" w:rsidR="003D0178" w:rsidDel="00D7658F" w:rsidRDefault="003D0178">
      <w:pPr>
        <w:pStyle w:val="Index2"/>
        <w:tabs>
          <w:tab w:val="right" w:pos="4735"/>
        </w:tabs>
        <w:rPr>
          <w:del w:id="2997" w:author="Joyce L Tokar" w:date="2018-03-12T12:11:00Z"/>
          <w:noProof/>
        </w:rPr>
      </w:pPr>
      <w:del w:id="2998" w:author="Joyce L Tokar" w:date="2018-03-12T12:11:00Z">
        <w:r w:rsidDel="00D7658F">
          <w:rPr>
            <w:noProof/>
          </w:rPr>
          <w:delText>pragma Discard_Names, 14</w:delText>
        </w:r>
      </w:del>
    </w:p>
    <w:p w14:paraId="1CA5A9CB" w14:textId="77777777" w:rsidR="003D0178" w:rsidDel="00D7658F" w:rsidRDefault="003D0178">
      <w:pPr>
        <w:pStyle w:val="Index2"/>
        <w:tabs>
          <w:tab w:val="right" w:pos="4735"/>
        </w:tabs>
        <w:rPr>
          <w:del w:id="2999" w:author="Joyce L Tokar" w:date="2018-03-12T12:11:00Z"/>
          <w:noProof/>
        </w:rPr>
      </w:pPr>
      <w:del w:id="3000" w:author="Joyce L Tokar" w:date="2018-03-12T12:11:00Z">
        <w:r w:rsidDel="00D7658F">
          <w:rPr>
            <w:noProof/>
          </w:rPr>
          <w:delText>pragma Export, 15, 32, 38</w:delText>
        </w:r>
      </w:del>
    </w:p>
    <w:p w14:paraId="1A6F8ECA" w14:textId="77777777" w:rsidR="003D0178" w:rsidDel="00D7658F" w:rsidRDefault="003D0178">
      <w:pPr>
        <w:pStyle w:val="Index2"/>
        <w:tabs>
          <w:tab w:val="right" w:pos="4735"/>
        </w:tabs>
        <w:rPr>
          <w:del w:id="3001" w:author="Joyce L Tokar" w:date="2018-03-12T12:11:00Z"/>
          <w:noProof/>
        </w:rPr>
      </w:pPr>
      <w:del w:id="3002" w:author="Joyce L Tokar" w:date="2018-03-12T12:11:00Z">
        <w:r w:rsidDel="00D7658F">
          <w:rPr>
            <w:noProof/>
          </w:rPr>
          <w:delText>pragma Import, 15, 32, 33, 38</w:delText>
        </w:r>
      </w:del>
    </w:p>
    <w:p w14:paraId="44C59E25" w14:textId="77777777" w:rsidR="003D0178" w:rsidDel="00D7658F" w:rsidRDefault="003D0178">
      <w:pPr>
        <w:pStyle w:val="Index2"/>
        <w:tabs>
          <w:tab w:val="right" w:pos="4735"/>
        </w:tabs>
        <w:rPr>
          <w:del w:id="3003" w:author="Joyce L Tokar" w:date="2018-03-12T12:11:00Z"/>
          <w:noProof/>
        </w:rPr>
      </w:pPr>
      <w:del w:id="3004" w:author="Joyce L Tokar" w:date="2018-03-12T12:11:00Z">
        <w:r w:rsidDel="00D7658F">
          <w:rPr>
            <w:noProof/>
          </w:rPr>
          <w:delText>pragma Normalize_Scalars, 15, 26</w:delText>
        </w:r>
      </w:del>
    </w:p>
    <w:p w14:paraId="6C50C535" w14:textId="77777777" w:rsidR="003D0178" w:rsidDel="00D7658F" w:rsidRDefault="003D0178">
      <w:pPr>
        <w:pStyle w:val="Index2"/>
        <w:tabs>
          <w:tab w:val="right" w:pos="4735"/>
        </w:tabs>
        <w:rPr>
          <w:del w:id="3005" w:author="Joyce L Tokar" w:date="2018-03-12T12:11:00Z"/>
          <w:noProof/>
        </w:rPr>
      </w:pPr>
      <w:del w:id="3006" w:author="Joyce L Tokar" w:date="2018-03-12T12:11:00Z">
        <w:r w:rsidDel="00D7658F">
          <w:rPr>
            <w:noProof/>
          </w:rPr>
          <w:delText>pragma Pack, 15</w:delText>
        </w:r>
      </w:del>
    </w:p>
    <w:p w14:paraId="71AA854D" w14:textId="77777777" w:rsidR="003D0178" w:rsidDel="00D7658F" w:rsidRDefault="003D0178">
      <w:pPr>
        <w:pStyle w:val="Index2"/>
        <w:tabs>
          <w:tab w:val="right" w:pos="4735"/>
        </w:tabs>
        <w:rPr>
          <w:del w:id="3007" w:author="Joyce L Tokar" w:date="2018-03-12T12:11:00Z"/>
          <w:noProof/>
        </w:rPr>
      </w:pPr>
      <w:del w:id="3008" w:author="Joyce L Tokar" w:date="2018-03-12T12:11:00Z">
        <w:r w:rsidDel="00D7658F">
          <w:rPr>
            <w:noProof/>
          </w:rPr>
          <w:delText>pragma Restrictions, 15, 16, 40, 43, 45, 46</w:delText>
        </w:r>
      </w:del>
    </w:p>
    <w:p w14:paraId="35C8CF56" w14:textId="77777777" w:rsidR="003D0178" w:rsidDel="00D7658F" w:rsidRDefault="003D0178">
      <w:pPr>
        <w:pStyle w:val="Index2"/>
        <w:tabs>
          <w:tab w:val="right" w:pos="4735"/>
        </w:tabs>
        <w:rPr>
          <w:del w:id="3009" w:author="Joyce L Tokar" w:date="2018-03-12T12:11:00Z"/>
          <w:noProof/>
        </w:rPr>
      </w:pPr>
      <w:del w:id="3010" w:author="Joyce L Tokar" w:date="2018-03-12T12:11:00Z">
        <w:r w:rsidDel="00D7658F">
          <w:rPr>
            <w:noProof/>
          </w:rPr>
          <w:delText>pragma Suppress, 15, 16, 21, 39, 41</w:delText>
        </w:r>
      </w:del>
    </w:p>
    <w:p w14:paraId="73C6F386" w14:textId="77777777" w:rsidR="003D0178" w:rsidDel="00D7658F" w:rsidRDefault="003D0178">
      <w:pPr>
        <w:pStyle w:val="Index2"/>
        <w:tabs>
          <w:tab w:val="right" w:pos="4735"/>
        </w:tabs>
        <w:rPr>
          <w:del w:id="3011" w:author="Joyce L Tokar" w:date="2018-03-12T12:11:00Z"/>
          <w:noProof/>
        </w:rPr>
      </w:pPr>
      <w:del w:id="3012" w:author="Joyce L Tokar" w:date="2018-03-12T12:11:00Z">
        <w:r w:rsidDel="00D7658F">
          <w:rPr>
            <w:noProof/>
          </w:rPr>
          <w:delText>pragma Unchecked Union, 15</w:delText>
        </w:r>
      </w:del>
    </w:p>
    <w:p w14:paraId="3279615A" w14:textId="77777777" w:rsidR="003D0178" w:rsidDel="00D7658F" w:rsidRDefault="003D0178">
      <w:pPr>
        <w:pStyle w:val="Index2"/>
        <w:tabs>
          <w:tab w:val="right" w:pos="4735"/>
        </w:tabs>
        <w:rPr>
          <w:del w:id="3013" w:author="Joyce L Tokar" w:date="2018-03-12T12:11:00Z"/>
          <w:noProof/>
        </w:rPr>
      </w:pPr>
      <w:del w:id="3014" w:author="Joyce L Tokar" w:date="2018-03-12T12:11:00Z">
        <w:r w:rsidDel="00D7658F">
          <w:rPr>
            <w:noProof/>
          </w:rPr>
          <w:delText>pragma Volatile, 15, 19</w:delText>
        </w:r>
      </w:del>
    </w:p>
    <w:p w14:paraId="75989554" w14:textId="77777777" w:rsidR="003D0178" w:rsidDel="00D7658F" w:rsidRDefault="003D0178">
      <w:pPr>
        <w:pStyle w:val="Index2"/>
        <w:tabs>
          <w:tab w:val="right" w:pos="4735"/>
        </w:tabs>
        <w:rPr>
          <w:del w:id="3015" w:author="Joyce L Tokar" w:date="2018-03-12T12:11:00Z"/>
          <w:noProof/>
        </w:rPr>
      </w:pPr>
      <w:del w:id="3016" w:author="Joyce L Tokar" w:date="2018-03-12T12:11:00Z">
        <w:r w:rsidDel="00D7658F">
          <w:rPr>
            <w:noProof/>
          </w:rPr>
          <w:delText>pragma Volatile_Components, 15, 19</w:delText>
        </w:r>
      </w:del>
    </w:p>
    <w:p w14:paraId="79A5BD56" w14:textId="77777777" w:rsidR="003D0178" w:rsidDel="00D7658F" w:rsidRDefault="003D0178">
      <w:pPr>
        <w:pStyle w:val="Index1"/>
        <w:tabs>
          <w:tab w:val="right" w:pos="4735"/>
        </w:tabs>
        <w:rPr>
          <w:del w:id="3017" w:author="Joyce L Tokar" w:date="2018-03-12T12:11:00Z"/>
          <w:noProof/>
        </w:rPr>
      </w:pPr>
      <w:del w:id="3018" w:author="Joyce L Tokar" w:date="2018-03-12T12:11:00Z">
        <w:r w:rsidDel="00D7658F">
          <w:rPr>
            <w:noProof/>
          </w:rPr>
          <w:delText>Preconditions, 37</w:delText>
        </w:r>
      </w:del>
    </w:p>
    <w:p w14:paraId="665D75F7" w14:textId="77777777" w:rsidR="003D0178" w:rsidDel="00D7658F" w:rsidRDefault="003D0178">
      <w:pPr>
        <w:pStyle w:val="Index1"/>
        <w:tabs>
          <w:tab w:val="right" w:pos="4735"/>
        </w:tabs>
        <w:rPr>
          <w:del w:id="3019" w:author="Joyce L Tokar" w:date="2018-03-12T12:11:00Z"/>
          <w:noProof/>
        </w:rPr>
      </w:pPr>
      <w:del w:id="3020" w:author="Joyce L Tokar" w:date="2018-03-12T12:11:00Z">
        <w:r w:rsidDel="00D7658F">
          <w:rPr>
            <w:noProof/>
          </w:rPr>
          <w:delText>Program verification, 37</w:delText>
        </w:r>
      </w:del>
    </w:p>
    <w:p w14:paraId="2A8369F6" w14:textId="77777777" w:rsidR="003D0178" w:rsidDel="00D7658F" w:rsidRDefault="003D0178">
      <w:pPr>
        <w:pStyle w:val="IndexHeading"/>
        <w:keepNext/>
        <w:tabs>
          <w:tab w:val="right" w:pos="4735"/>
        </w:tabs>
        <w:rPr>
          <w:del w:id="3021" w:author="Joyce L Tokar" w:date="2018-03-12T12:11:00Z"/>
          <w:rFonts w:cstheme="minorBidi"/>
          <w:b/>
          <w:bCs/>
          <w:noProof/>
        </w:rPr>
      </w:pPr>
      <w:del w:id="3022" w:author="Joyce L Tokar" w:date="2018-03-12T12:11:00Z">
        <w:r w:rsidDel="00D7658F">
          <w:rPr>
            <w:noProof/>
          </w:rPr>
          <w:delText xml:space="preserve"> </w:delText>
        </w:r>
      </w:del>
    </w:p>
    <w:p w14:paraId="0E84C50F" w14:textId="77777777" w:rsidR="003D0178" w:rsidDel="00D7658F" w:rsidRDefault="003D0178">
      <w:pPr>
        <w:pStyle w:val="Index1"/>
        <w:tabs>
          <w:tab w:val="right" w:pos="4735"/>
        </w:tabs>
        <w:rPr>
          <w:del w:id="3023" w:author="Joyce L Tokar" w:date="2018-03-12T12:11:00Z"/>
          <w:noProof/>
        </w:rPr>
      </w:pPr>
      <w:del w:id="3024" w:author="Joyce L Tokar" w:date="2018-03-12T12:11:00Z">
        <w:r w:rsidRPr="00706161" w:rsidDel="00D7658F">
          <w:rPr>
            <w:noProof/>
            <w:lang w:val="en-GB"/>
          </w:rPr>
          <w:delText>Range check</w:delText>
        </w:r>
        <w:r w:rsidDel="00D7658F">
          <w:rPr>
            <w:noProof/>
          </w:rPr>
          <w:delText>, 13</w:delText>
        </w:r>
      </w:del>
    </w:p>
    <w:p w14:paraId="168876E4" w14:textId="77777777" w:rsidR="003D0178" w:rsidDel="00D7658F" w:rsidRDefault="003D0178">
      <w:pPr>
        <w:pStyle w:val="Index1"/>
        <w:tabs>
          <w:tab w:val="right" w:pos="4735"/>
        </w:tabs>
        <w:rPr>
          <w:del w:id="3025" w:author="Joyce L Tokar" w:date="2018-03-12T12:11:00Z"/>
          <w:noProof/>
        </w:rPr>
      </w:pPr>
      <w:del w:id="3026" w:author="Joyce L Tokar" w:date="2018-03-12T12:11:00Z">
        <w:r w:rsidDel="00D7658F">
          <w:rPr>
            <w:noProof/>
          </w:rPr>
          <w:delText>Record Representation Clauses, 13</w:delText>
        </w:r>
      </w:del>
    </w:p>
    <w:p w14:paraId="0C45C347" w14:textId="77777777" w:rsidR="003D0178" w:rsidDel="00D7658F" w:rsidRDefault="003D0178">
      <w:pPr>
        <w:pStyle w:val="Index1"/>
        <w:tabs>
          <w:tab w:val="right" w:pos="4735"/>
        </w:tabs>
        <w:rPr>
          <w:del w:id="3027" w:author="Joyce L Tokar" w:date="2018-03-12T12:11:00Z"/>
          <w:noProof/>
        </w:rPr>
      </w:pPr>
      <w:del w:id="3028" w:author="Joyce L Tokar" w:date="2018-03-12T12:11:00Z">
        <w:r w:rsidDel="00D7658F">
          <w:rPr>
            <w:noProof/>
          </w:rPr>
          <w:delText>RIP – Inheritance, 35</w:delText>
        </w:r>
      </w:del>
    </w:p>
    <w:p w14:paraId="6B6121FA" w14:textId="77777777" w:rsidR="003D0178" w:rsidDel="00D7658F" w:rsidRDefault="003D0178">
      <w:pPr>
        <w:pStyle w:val="Index1"/>
        <w:tabs>
          <w:tab w:val="right" w:pos="4735"/>
        </w:tabs>
        <w:rPr>
          <w:del w:id="3029" w:author="Joyce L Tokar" w:date="2018-03-12T12:11:00Z"/>
          <w:noProof/>
        </w:rPr>
      </w:pPr>
      <w:del w:id="3030" w:author="Joyce L Tokar" w:date="2018-03-12T12:11:00Z">
        <w:r w:rsidDel="00D7658F">
          <w:rPr>
            <w:noProof/>
          </w:rPr>
          <w:delText>RVG – Pointer Arithmetic, 22</w:delText>
        </w:r>
      </w:del>
    </w:p>
    <w:p w14:paraId="086173F4" w14:textId="77777777" w:rsidR="003D0178" w:rsidDel="00D7658F" w:rsidRDefault="003D0178">
      <w:pPr>
        <w:pStyle w:val="IndexHeading"/>
        <w:keepNext/>
        <w:tabs>
          <w:tab w:val="right" w:pos="4735"/>
        </w:tabs>
        <w:rPr>
          <w:del w:id="3031" w:author="Joyce L Tokar" w:date="2018-03-12T12:11:00Z"/>
          <w:rFonts w:cstheme="minorBidi"/>
          <w:b/>
          <w:bCs/>
          <w:noProof/>
        </w:rPr>
      </w:pPr>
      <w:del w:id="3032" w:author="Joyce L Tokar" w:date="2018-03-12T12:11:00Z">
        <w:r w:rsidDel="00D7658F">
          <w:rPr>
            <w:noProof/>
          </w:rPr>
          <w:delText xml:space="preserve"> </w:delText>
        </w:r>
      </w:del>
    </w:p>
    <w:p w14:paraId="1DA9FC22" w14:textId="77777777" w:rsidR="003D0178" w:rsidDel="00D7658F" w:rsidRDefault="003D0178">
      <w:pPr>
        <w:pStyle w:val="Index1"/>
        <w:tabs>
          <w:tab w:val="right" w:pos="4735"/>
        </w:tabs>
        <w:rPr>
          <w:del w:id="3033" w:author="Joyce L Tokar" w:date="2018-03-12T12:11:00Z"/>
          <w:noProof/>
        </w:rPr>
      </w:pPr>
      <w:del w:id="3034" w:author="Joyce L Tokar" w:date="2018-03-12T12:11:00Z">
        <w:r w:rsidDel="00D7658F">
          <w:rPr>
            <w:noProof/>
          </w:rPr>
          <w:delText>SAM – Side-effects and Order of Evaluation, 27</w:delText>
        </w:r>
      </w:del>
    </w:p>
    <w:p w14:paraId="1D3A6970" w14:textId="77777777" w:rsidR="003D0178" w:rsidDel="00D7658F" w:rsidRDefault="003D0178">
      <w:pPr>
        <w:pStyle w:val="Index1"/>
        <w:tabs>
          <w:tab w:val="right" w:pos="4735"/>
        </w:tabs>
        <w:rPr>
          <w:del w:id="3035" w:author="Joyce L Tokar" w:date="2018-03-12T12:11:00Z"/>
          <w:noProof/>
        </w:rPr>
      </w:pPr>
      <w:del w:id="3036" w:author="Joyce L Tokar" w:date="2018-03-12T12:11:00Z">
        <w:r w:rsidDel="00D7658F">
          <w:rPr>
            <w:noProof/>
          </w:rPr>
          <w:delText>Scalar type, 13</w:delText>
        </w:r>
      </w:del>
    </w:p>
    <w:p w14:paraId="64EBB34B" w14:textId="77777777" w:rsidR="003D0178" w:rsidDel="00D7658F" w:rsidRDefault="003D0178">
      <w:pPr>
        <w:pStyle w:val="Index1"/>
        <w:tabs>
          <w:tab w:val="right" w:pos="4735"/>
        </w:tabs>
        <w:rPr>
          <w:del w:id="3037" w:author="Joyce L Tokar" w:date="2018-03-12T12:11:00Z"/>
          <w:noProof/>
        </w:rPr>
      </w:pPr>
      <w:del w:id="3038" w:author="Joyce L Tokar" w:date="2018-03-12T12:11:00Z">
        <w:r w:rsidDel="00D7658F">
          <w:rPr>
            <w:noProof/>
          </w:rPr>
          <w:delText>Separate Compilation, 15</w:delText>
        </w:r>
      </w:del>
    </w:p>
    <w:p w14:paraId="414A3AA2" w14:textId="77777777" w:rsidR="003D0178" w:rsidDel="00D7658F" w:rsidRDefault="003D0178">
      <w:pPr>
        <w:pStyle w:val="Index1"/>
        <w:tabs>
          <w:tab w:val="right" w:pos="4735"/>
        </w:tabs>
        <w:rPr>
          <w:del w:id="3039" w:author="Joyce L Tokar" w:date="2018-03-12T12:11:00Z"/>
          <w:noProof/>
        </w:rPr>
      </w:pPr>
      <w:del w:id="3040" w:author="Joyce L Tokar" w:date="2018-03-12T12:11:00Z">
        <w:r w:rsidDel="00D7658F">
          <w:rPr>
            <w:noProof/>
          </w:rPr>
          <w:delText>SHL – Uncontrolled Format String, 45</w:delText>
        </w:r>
      </w:del>
    </w:p>
    <w:p w14:paraId="57B83264" w14:textId="77777777" w:rsidR="003D0178" w:rsidDel="00D7658F" w:rsidRDefault="003D0178">
      <w:pPr>
        <w:pStyle w:val="Index1"/>
        <w:tabs>
          <w:tab w:val="right" w:pos="4735"/>
        </w:tabs>
        <w:rPr>
          <w:del w:id="3041" w:author="Joyce L Tokar" w:date="2018-03-12T12:11:00Z"/>
          <w:noProof/>
        </w:rPr>
      </w:pPr>
      <w:del w:id="3042" w:author="Joyce L Tokar" w:date="2018-03-12T12:11:00Z">
        <w:r w:rsidDel="00D7658F">
          <w:rPr>
            <w:noProof/>
          </w:rPr>
          <w:delText>Singular/plural forms, 24</w:delText>
        </w:r>
      </w:del>
    </w:p>
    <w:p w14:paraId="5072027D" w14:textId="77777777" w:rsidR="003D0178" w:rsidDel="00D7658F" w:rsidRDefault="003D0178">
      <w:pPr>
        <w:pStyle w:val="Index1"/>
        <w:tabs>
          <w:tab w:val="right" w:pos="4735"/>
        </w:tabs>
        <w:rPr>
          <w:del w:id="3043" w:author="Joyce L Tokar" w:date="2018-03-12T12:11:00Z"/>
          <w:noProof/>
        </w:rPr>
      </w:pPr>
      <w:del w:id="3044" w:author="Joyce L Tokar" w:date="2018-03-12T12:11:00Z">
        <w:r w:rsidDel="00D7658F">
          <w:rPr>
            <w:noProof/>
          </w:rPr>
          <w:delText>SKL – Provision of Inherently Unsafe Operations, 39</w:delText>
        </w:r>
      </w:del>
    </w:p>
    <w:p w14:paraId="40D65F49" w14:textId="77777777" w:rsidR="003D0178" w:rsidDel="00D7658F" w:rsidRDefault="003D0178">
      <w:pPr>
        <w:pStyle w:val="Index1"/>
        <w:tabs>
          <w:tab w:val="right" w:pos="4735"/>
        </w:tabs>
        <w:rPr>
          <w:del w:id="3045" w:author="Joyce L Tokar" w:date="2018-03-12T12:11:00Z"/>
          <w:noProof/>
        </w:rPr>
      </w:pPr>
      <w:del w:id="3046" w:author="Joyce L Tokar" w:date="2018-03-12T12:11:00Z">
        <w:r w:rsidRPr="00706161" w:rsidDel="00D7658F">
          <w:rPr>
            <w:noProof/>
            <w:lang w:val="en-GB"/>
          </w:rPr>
          <w:delText>Static expressions</w:delText>
        </w:r>
        <w:r w:rsidDel="00D7658F">
          <w:rPr>
            <w:noProof/>
          </w:rPr>
          <w:delText>, 13</w:delText>
        </w:r>
      </w:del>
    </w:p>
    <w:p w14:paraId="7B12403E" w14:textId="77777777" w:rsidR="003D0178" w:rsidDel="00D7658F" w:rsidRDefault="003D0178">
      <w:pPr>
        <w:pStyle w:val="Index1"/>
        <w:tabs>
          <w:tab w:val="right" w:pos="4735"/>
        </w:tabs>
        <w:rPr>
          <w:del w:id="3047" w:author="Joyce L Tokar" w:date="2018-03-12T12:11:00Z"/>
          <w:noProof/>
        </w:rPr>
      </w:pPr>
      <w:del w:id="3048" w:author="Joyce L Tokar" w:date="2018-03-12T12:11:00Z">
        <w:r w:rsidDel="00D7658F">
          <w:rPr>
            <w:noProof/>
          </w:rPr>
          <w:delText>Storage Place Attributes, 13</w:delText>
        </w:r>
      </w:del>
    </w:p>
    <w:p w14:paraId="06378ABB" w14:textId="77777777" w:rsidR="003D0178" w:rsidDel="00D7658F" w:rsidRDefault="003D0178">
      <w:pPr>
        <w:pStyle w:val="Index1"/>
        <w:tabs>
          <w:tab w:val="right" w:pos="4735"/>
        </w:tabs>
        <w:rPr>
          <w:del w:id="3049" w:author="Joyce L Tokar" w:date="2018-03-12T12:11:00Z"/>
          <w:noProof/>
        </w:rPr>
      </w:pPr>
      <w:del w:id="3050" w:author="Joyce L Tokar" w:date="2018-03-12T12:11:00Z">
        <w:r w:rsidDel="00D7658F">
          <w:rPr>
            <w:noProof/>
          </w:rPr>
          <w:delText>Storage pool, 11, 13, 15, 16, 34</w:delText>
        </w:r>
      </w:del>
    </w:p>
    <w:p w14:paraId="1BD1D352" w14:textId="77777777" w:rsidR="003D0178" w:rsidDel="00D7658F" w:rsidRDefault="003D0178">
      <w:pPr>
        <w:pStyle w:val="Index1"/>
        <w:tabs>
          <w:tab w:val="right" w:pos="4735"/>
        </w:tabs>
        <w:rPr>
          <w:del w:id="3051" w:author="Joyce L Tokar" w:date="2018-03-12T12:11:00Z"/>
          <w:noProof/>
        </w:rPr>
      </w:pPr>
      <w:del w:id="3052" w:author="Joyce L Tokar" w:date="2018-03-12T12:11:00Z">
        <w:r w:rsidDel="00D7658F">
          <w:rPr>
            <w:noProof/>
          </w:rPr>
          <w:delText>Storage subpool, 13, 15, 34</w:delText>
        </w:r>
      </w:del>
    </w:p>
    <w:p w14:paraId="5BA4AAC8" w14:textId="77777777" w:rsidR="003D0178" w:rsidDel="00D7658F" w:rsidRDefault="003D0178">
      <w:pPr>
        <w:pStyle w:val="Index1"/>
        <w:tabs>
          <w:tab w:val="right" w:pos="4735"/>
        </w:tabs>
        <w:rPr>
          <w:del w:id="3053" w:author="Joyce L Tokar" w:date="2018-03-12T12:11:00Z"/>
          <w:noProof/>
        </w:rPr>
      </w:pPr>
      <w:del w:id="3054" w:author="Joyce L Tokar" w:date="2018-03-12T12:11:00Z">
        <w:r w:rsidDel="00D7658F">
          <w:rPr>
            <w:noProof/>
          </w:rPr>
          <w:delText>STR – Bit Representation, 19</w:delText>
        </w:r>
      </w:del>
    </w:p>
    <w:p w14:paraId="5738AB1F" w14:textId="77777777" w:rsidR="003D0178" w:rsidDel="00D7658F" w:rsidRDefault="003D0178">
      <w:pPr>
        <w:pStyle w:val="Index1"/>
        <w:tabs>
          <w:tab w:val="right" w:pos="4735"/>
        </w:tabs>
        <w:rPr>
          <w:del w:id="3055" w:author="Joyce L Tokar" w:date="2018-03-12T12:11:00Z"/>
          <w:noProof/>
        </w:rPr>
      </w:pPr>
      <w:del w:id="3056" w:author="Joyce L Tokar" w:date="2018-03-12T12:11:00Z">
        <w:r w:rsidRPr="00706161" w:rsidDel="00D7658F">
          <w:rPr>
            <w:noProof/>
            <w:lang w:val="en-GB"/>
          </w:rPr>
          <w:delText>Subtype declaration</w:delText>
        </w:r>
        <w:r w:rsidDel="00D7658F">
          <w:rPr>
            <w:noProof/>
          </w:rPr>
          <w:delText>, 13</w:delText>
        </w:r>
      </w:del>
    </w:p>
    <w:p w14:paraId="3409B6C1" w14:textId="77777777" w:rsidR="003D0178" w:rsidDel="00D7658F" w:rsidRDefault="003D0178">
      <w:pPr>
        <w:pStyle w:val="Index1"/>
        <w:tabs>
          <w:tab w:val="right" w:pos="4735"/>
        </w:tabs>
        <w:rPr>
          <w:del w:id="3057" w:author="Joyce L Tokar" w:date="2018-03-12T12:11:00Z"/>
          <w:noProof/>
        </w:rPr>
      </w:pPr>
      <w:del w:id="3058" w:author="Joyce L Tokar" w:date="2018-03-12T12:11:00Z">
        <w:r w:rsidDel="00D7658F">
          <w:rPr>
            <w:noProof/>
          </w:rPr>
          <w:delText>SYM – Templates and Generics, 34</w:delText>
        </w:r>
      </w:del>
    </w:p>
    <w:p w14:paraId="73B4D291" w14:textId="77777777" w:rsidR="003D0178" w:rsidDel="00D7658F" w:rsidRDefault="003D0178">
      <w:pPr>
        <w:pStyle w:val="Index1"/>
        <w:tabs>
          <w:tab w:val="right" w:pos="4735"/>
        </w:tabs>
        <w:rPr>
          <w:del w:id="3059" w:author="Joyce L Tokar" w:date="2018-03-12T12:11:00Z"/>
          <w:noProof/>
        </w:rPr>
      </w:pPr>
      <w:del w:id="3060" w:author="Joyce L Tokar" w:date="2018-03-12T12:11:00Z">
        <w:r w:rsidDel="00D7658F">
          <w:rPr>
            <w:noProof/>
          </w:rPr>
          <w:delText>Symbols and conventions, 10</w:delText>
        </w:r>
      </w:del>
    </w:p>
    <w:p w14:paraId="7AFEF750" w14:textId="77777777" w:rsidR="003D0178" w:rsidDel="00D7658F" w:rsidRDefault="003D0178">
      <w:pPr>
        <w:pStyle w:val="IndexHeading"/>
        <w:keepNext/>
        <w:tabs>
          <w:tab w:val="right" w:pos="4735"/>
        </w:tabs>
        <w:rPr>
          <w:del w:id="3061" w:author="Joyce L Tokar" w:date="2018-03-12T12:11:00Z"/>
          <w:rFonts w:cstheme="minorBidi"/>
          <w:b/>
          <w:bCs/>
          <w:noProof/>
        </w:rPr>
      </w:pPr>
      <w:del w:id="3062" w:author="Joyce L Tokar" w:date="2018-03-12T12:11:00Z">
        <w:r w:rsidDel="00D7658F">
          <w:rPr>
            <w:noProof/>
          </w:rPr>
          <w:delText xml:space="preserve"> </w:delText>
        </w:r>
      </w:del>
    </w:p>
    <w:p w14:paraId="2262B4F8" w14:textId="77777777" w:rsidR="003D0178" w:rsidDel="00D7658F" w:rsidRDefault="003D0178">
      <w:pPr>
        <w:pStyle w:val="Index1"/>
        <w:tabs>
          <w:tab w:val="right" w:pos="4735"/>
        </w:tabs>
        <w:rPr>
          <w:del w:id="3063" w:author="Joyce L Tokar" w:date="2018-03-12T12:11:00Z"/>
          <w:noProof/>
        </w:rPr>
      </w:pPr>
      <w:del w:id="3064" w:author="Joyce L Tokar" w:date="2018-03-12T12:11:00Z">
        <w:r w:rsidRPr="00706161" w:rsidDel="00D7658F">
          <w:rPr>
            <w:noProof/>
            <w:lang w:val="en-GB"/>
          </w:rPr>
          <w:delText>Task</w:delText>
        </w:r>
        <w:r w:rsidDel="00D7658F">
          <w:rPr>
            <w:noProof/>
          </w:rPr>
          <w:delText>, 13, 44</w:delText>
        </w:r>
      </w:del>
    </w:p>
    <w:p w14:paraId="3FC56024" w14:textId="77777777" w:rsidR="003D0178" w:rsidDel="00D7658F" w:rsidRDefault="003D0178">
      <w:pPr>
        <w:pStyle w:val="Index1"/>
        <w:tabs>
          <w:tab w:val="right" w:pos="4735"/>
        </w:tabs>
        <w:rPr>
          <w:del w:id="3065" w:author="Joyce L Tokar" w:date="2018-03-12T12:11:00Z"/>
          <w:noProof/>
        </w:rPr>
      </w:pPr>
      <w:del w:id="3066" w:author="Joyce L Tokar" w:date="2018-03-12T12:11:00Z">
        <w:r w:rsidDel="00D7658F">
          <w:rPr>
            <w:noProof/>
          </w:rPr>
          <w:delText>Terms and definitions, 10</w:delText>
        </w:r>
      </w:del>
    </w:p>
    <w:p w14:paraId="12061AF3" w14:textId="77777777" w:rsidR="003D0178" w:rsidDel="00D7658F" w:rsidRDefault="003D0178">
      <w:pPr>
        <w:pStyle w:val="Index1"/>
        <w:tabs>
          <w:tab w:val="right" w:pos="4735"/>
        </w:tabs>
        <w:rPr>
          <w:del w:id="3067" w:author="Joyce L Tokar" w:date="2018-03-12T12:11:00Z"/>
          <w:noProof/>
        </w:rPr>
      </w:pPr>
      <w:del w:id="3068" w:author="Joyce L Tokar" w:date="2018-03-12T12:11:00Z">
        <w:r w:rsidRPr="00706161" w:rsidDel="00D7658F">
          <w:rPr>
            <w:noProof/>
            <w:lang w:val="es-ES"/>
          </w:rPr>
          <w:delText xml:space="preserve">TEX </w:delText>
        </w:r>
        <w:r w:rsidDel="00D7658F">
          <w:rPr>
            <w:noProof/>
          </w:rPr>
          <w:delText>–</w:delText>
        </w:r>
        <w:r w:rsidRPr="00706161" w:rsidDel="00D7658F">
          <w:rPr>
            <w:noProof/>
            <w:lang w:val="es-ES"/>
          </w:rPr>
          <w:delText xml:space="preserve"> Loop Control Variables</w:delText>
        </w:r>
        <w:r w:rsidDel="00D7658F">
          <w:rPr>
            <w:noProof/>
          </w:rPr>
          <w:delText>, 29</w:delText>
        </w:r>
      </w:del>
    </w:p>
    <w:p w14:paraId="0F4495E7" w14:textId="77777777" w:rsidR="003D0178" w:rsidDel="00D7658F" w:rsidRDefault="003D0178">
      <w:pPr>
        <w:pStyle w:val="Index1"/>
        <w:tabs>
          <w:tab w:val="right" w:pos="4735"/>
        </w:tabs>
        <w:rPr>
          <w:del w:id="3069" w:author="Joyce L Tokar" w:date="2018-03-12T12:11:00Z"/>
          <w:noProof/>
        </w:rPr>
      </w:pPr>
      <w:del w:id="3070" w:author="Joyce L Tokar" w:date="2018-03-12T12:11:00Z">
        <w:r w:rsidDel="00D7658F">
          <w:rPr>
            <w:noProof/>
          </w:rPr>
          <w:delText>TRJ – Argument Passing to Library Functions, 35, 36, 37</w:delText>
        </w:r>
      </w:del>
    </w:p>
    <w:p w14:paraId="5537662E" w14:textId="77777777" w:rsidR="003D0178" w:rsidDel="00D7658F" w:rsidRDefault="003D0178">
      <w:pPr>
        <w:pStyle w:val="Index1"/>
        <w:tabs>
          <w:tab w:val="right" w:pos="4735"/>
        </w:tabs>
        <w:rPr>
          <w:del w:id="3071" w:author="Joyce L Tokar" w:date="2018-03-12T12:11:00Z"/>
          <w:noProof/>
        </w:rPr>
      </w:pPr>
      <w:del w:id="3072" w:author="Joyce L Tokar" w:date="2018-03-12T12:11:00Z">
        <w:r w:rsidRPr="00706161" w:rsidDel="00D7658F">
          <w:rPr>
            <w:rFonts w:cs="Arial"/>
            <w:noProof/>
          </w:rPr>
          <w:delText>Type conversion</w:delText>
        </w:r>
        <w:r w:rsidDel="00D7658F">
          <w:rPr>
            <w:noProof/>
          </w:rPr>
          <w:delText>, 13, 14, 22</w:delText>
        </w:r>
      </w:del>
    </w:p>
    <w:p w14:paraId="4957D371" w14:textId="77777777" w:rsidR="003D0178" w:rsidDel="00D7658F" w:rsidRDefault="003D0178">
      <w:pPr>
        <w:pStyle w:val="Index1"/>
        <w:tabs>
          <w:tab w:val="right" w:pos="4735"/>
        </w:tabs>
        <w:rPr>
          <w:del w:id="3073" w:author="Joyce L Tokar" w:date="2018-03-12T12:11:00Z"/>
          <w:noProof/>
        </w:rPr>
      </w:pPr>
      <w:del w:id="3074" w:author="Joyce L Tokar" w:date="2018-03-12T12:11:00Z">
        <w:r w:rsidDel="00D7658F">
          <w:rPr>
            <w:noProof/>
          </w:rPr>
          <w:delText>Type invariants, 37</w:delText>
        </w:r>
      </w:del>
    </w:p>
    <w:p w14:paraId="495782FF" w14:textId="77777777" w:rsidR="003D0178" w:rsidDel="00D7658F" w:rsidRDefault="003D0178">
      <w:pPr>
        <w:pStyle w:val="IndexHeading"/>
        <w:keepNext/>
        <w:tabs>
          <w:tab w:val="right" w:pos="4735"/>
        </w:tabs>
        <w:rPr>
          <w:del w:id="3075" w:author="Joyce L Tokar" w:date="2018-03-12T12:11:00Z"/>
          <w:rFonts w:cstheme="minorBidi"/>
          <w:b/>
          <w:bCs/>
          <w:noProof/>
        </w:rPr>
      </w:pPr>
      <w:del w:id="3076" w:author="Joyce L Tokar" w:date="2018-03-12T12:11:00Z">
        <w:r w:rsidDel="00D7658F">
          <w:rPr>
            <w:noProof/>
          </w:rPr>
          <w:delText xml:space="preserve"> </w:delText>
        </w:r>
      </w:del>
    </w:p>
    <w:p w14:paraId="3D494E86" w14:textId="77777777" w:rsidR="003D0178" w:rsidDel="00D7658F" w:rsidRDefault="003D0178">
      <w:pPr>
        <w:pStyle w:val="Index1"/>
        <w:tabs>
          <w:tab w:val="right" w:pos="4735"/>
        </w:tabs>
        <w:rPr>
          <w:del w:id="3077" w:author="Joyce L Tokar" w:date="2018-03-12T12:11:00Z"/>
          <w:noProof/>
        </w:rPr>
      </w:pPr>
      <w:del w:id="3078" w:author="Joyce L Tokar" w:date="2018-03-12T12:11:00Z">
        <w:r w:rsidRPr="00706161" w:rsidDel="00D7658F">
          <w:rPr>
            <w:rFonts w:cs="Arial"/>
            <w:noProof/>
          </w:rPr>
          <w:delText>Unchecked conversions</w:delText>
        </w:r>
        <w:r w:rsidDel="00D7658F">
          <w:rPr>
            <w:noProof/>
          </w:rPr>
          <w:delText>, 14, 18</w:delText>
        </w:r>
      </w:del>
    </w:p>
    <w:p w14:paraId="40563502" w14:textId="77777777" w:rsidR="003D0178" w:rsidDel="00D7658F" w:rsidRDefault="003D0178">
      <w:pPr>
        <w:pStyle w:val="Index1"/>
        <w:tabs>
          <w:tab w:val="right" w:pos="4735"/>
        </w:tabs>
        <w:rPr>
          <w:del w:id="3079" w:author="Joyce L Tokar" w:date="2018-03-12T12:11:00Z"/>
          <w:noProof/>
        </w:rPr>
      </w:pPr>
      <w:del w:id="3080" w:author="Joyce L Tokar" w:date="2018-03-12T12:11:00Z">
        <w:r w:rsidRPr="00706161" w:rsidDel="00D7658F">
          <w:rPr>
            <w:rFonts w:cstheme="minorHAnsi"/>
            <w:noProof/>
          </w:rPr>
          <w:delText>Unchecked_Conversion</w:delText>
        </w:r>
        <w:r w:rsidDel="00D7658F">
          <w:rPr>
            <w:noProof/>
          </w:rPr>
          <w:delText>, 14, 16, 18, 33, 39, 41, 42</w:delText>
        </w:r>
      </w:del>
    </w:p>
    <w:p w14:paraId="463C6EC2" w14:textId="77777777" w:rsidR="003D0178" w:rsidDel="00D7658F" w:rsidRDefault="003D0178">
      <w:pPr>
        <w:pStyle w:val="Index1"/>
        <w:tabs>
          <w:tab w:val="right" w:pos="4735"/>
        </w:tabs>
        <w:rPr>
          <w:del w:id="3081" w:author="Joyce L Tokar" w:date="2018-03-12T12:11:00Z"/>
          <w:noProof/>
        </w:rPr>
      </w:pPr>
      <w:del w:id="3082" w:author="Joyce L Tokar" w:date="2018-03-12T12:11:00Z">
        <w:r w:rsidDel="00D7658F">
          <w:rPr>
            <w:noProof/>
          </w:rPr>
          <w:delText>Underscores and periods, 24</w:delText>
        </w:r>
      </w:del>
    </w:p>
    <w:p w14:paraId="1771EAEF" w14:textId="77777777" w:rsidR="003D0178" w:rsidDel="00D7658F" w:rsidRDefault="003D0178">
      <w:pPr>
        <w:pStyle w:val="Index1"/>
        <w:tabs>
          <w:tab w:val="right" w:pos="4735"/>
        </w:tabs>
        <w:rPr>
          <w:del w:id="3083" w:author="Joyce L Tokar" w:date="2018-03-12T12:11:00Z"/>
          <w:noProof/>
        </w:rPr>
      </w:pPr>
      <w:del w:id="3084" w:author="Joyce L Tokar" w:date="2018-03-12T12:11:00Z">
        <w:r w:rsidRPr="00706161" w:rsidDel="00D7658F">
          <w:rPr>
            <w:rFonts w:cs="Arial"/>
            <w:noProof/>
          </w:rPr>
          <w:delText>Unsafe Programming</w:delText>
        </w:r>
        <w:r w:rsidDel="00D7658F">
          <w:rPr>
            <w:noProof/>
          </w:rPr>
          <w:delText>, 16, 20, 21, 22, 23, 29, 34, 36, 38, 39, 45</w:delText>
        </w:r>
      </w:del>
    </w:p>
    <w:p w14:paraId="084EA03B" w14:textId="77777777" w:rsidR="003D0178" w:rsidDel="00D7658F" w:rsidRDefault="003D0178">
      <w:pPr>
        <w:pStyle w:val="Index1"/>
        <w:tabs>
          <w:tab w:val="right" w:pos="4735"/>
        </w:tabs>
        <w:rPr>
          <w:del w:id="3085" w:author="Joyce L Tokar" w:date="2018-03-12T12:11:00Z"/>
          <w:noProof/>
        </w:rPr>
      </w:pPr>
      <w:del w:id="3086" w:author="Joyce L Tokar" w:date="2018-03-12T12:11:00Z">
        <w:r w:rsidDel="00D7658F">
          <w:rPr>
            <w:noProof/>
          </w:rPr>
          <w:delText>Unused variable, 13</w:delText>
        </w:r>
      </w:del>
    </w:p>
    <w:p w14:paraId="4B659CE6" w14:textId="77777777" w:rsidR="003D0178" w:rsidDel="00D7658F" w:rsidRDefault="003D0178">
      <w:pPr>
        <w:pStyle w:val="Index1"/>
        <w:tabs>
          <w:tab w:val="right" w:pos="4735"/>
        </w:tabs>
        <w:rPr>
          <w:del w:id="3087" w:author="Joyce L Tokar" w:date="2018-03-12T12:11:00Z"/>
          <w:noProof/>
        </w:rPr>
      </w:pPr>
      <w:del w:id="3088" w:author="Joyce L Tokar" w:date="2018-03-12T12:11:00Z">
        <w:r w:rsidRPr="00706161" w:rsidDel="00D7658F">
          <w:rPr>
            <w:noProof/>
            <w:lang w:val="en-GB"/>
          </w:rPr>
          <w:delText>User-defined floating-point types</w:delText>
        </w:r>
        <w:r w:rsidDel="00D7658F">
          <w:rPr>
            <w:noProof/>
          </w:rPr>
          <w:delText>, 16</w:delText>
        </w:r>
      </w:del>
    </w:p>
    <w:p w14:paraId="1440F681" w14:textId="77777777" w:rsidR="003D0178" w:rsidDel="00D7658F" w:rsidRDefault="003D0178">
      <w:pPr>
        <w:pStyle w:val="Index1"/>
        <w:tabs>
          <w:tab w:val="right" w:pos="4735"/>
        </w:tabs>
        <w:rPr>
          <w:del w:id="3089" w:author="Joyce L Tokar" w:date="2018-03-12T12:11:00Z"/>
          <w:noProof/>
        </w:rPr>
      </w:pPr>
      <w:del w:id="3090" w:author="Joyce L Tokar" w:date="2018-03-12T12:11:00Z">
        <w:r w:rsidRPr="00706161" w:rsidDel="00D7658F">
          <w:rPr>
            <w:noProof/>
            <w:lang w:val="en-GB"/>
          </w:rPr>
          <w:delText>User-defined scalar types</w:delText>
        </w:r>
        <w:r w:rsidDel="00D7658F">
          <w:rPr>
            <w:noProof/>
          </w:rPr>
          <w:delText>, 16</w:delText>
        </w:r>
      </w:del>
    </w:p>
    <w:p w14:paraId="1B3D6944" w14:textId="77777777" w:rsidR="003D0178" w:rsidDel="00D7658F" w:rsidRDefault="003D0178">
      <w:pPr>
        <w:pStyle w:val="IndexHeading"/>
        <w:keepNext/>
        <w:tabs>
          <w:tab w:val="right" w:pos="4735"/>
        </w:tabs>
        <w:rPr>
          <w:del w:id="3091" w:author="Joyce L Tokar" w:date="2018-03-12T12:11:00Z"/>
          <w:rFonts w:cstheme="minorBidi"/>
          <w:b/>
          <w:bCs/>
          <w:noProof/>
        </w:rPr>
      </w:pPr>
      <w:del w:id="3092" w:author="Joyce L Tokar" w:date="2018-03-12T12:11:00Z">
        <w:r w:rsidDel="00D7658F">
          <w:rPr>
            <w:noProof/>
          </w:rPr>
          <w:delText xml:space="preserve"> </w:delText>
        </w:r>
      </w:del>
    </w:p>
    <w:p w14:paraId="1DFC043C" w14:textId="77777777" w:rsidR="003D0178" w:rsidDel="00D7658F" w:rsidRDefault="003D0178">
      <w:pPr>
        <w:pStyle w:val="Index1"/>
        <w:tabs>
          <w:tab w:val="right" w:pos="4735"/>
        </w:tabs>
        <w:rPr>
          <w:del w:id="3093" w:author="Joyce L Tokar" w:date="2018-03-12T12:11:00Z"/>
          <w:noProof/>
        </w:rPr>
      </w:pPr>
      <w:del w:id="3094" w:author="Joyce L Tokar" w:date="2018-03-12T12:11:00Z">
        <w:r w:rsidDel="00D7658F">
          <w:rPr>
            <w:noProof/>
          </w:rPr>
          <w:delText>Volatile, 13, 19, 24</w:delText>
        </w:r>
      </w:del>
    </w:p>
    <w:p w14:paraId="683B43EB" w14:textId="77777777" w:rsidR="003D0178" w:rsidDel="00D7658F" w:rsidRDefault="003D0178">
      <w:pPr>
        <w:pStyle w:val="IndexHeading"/>
        <w:keepNext/>
        <w:tabs>
          <w:tab w:val="right" w:pos="4735"/>
        </w:tabs>
        <w:rPr>
          <w:del w:id="3095" w:author="Joyce L Tokar" w:date="2018-03-12T12:11:00Z"/>
          <w:rFonts w:cstheme="minorBidi"/>
          <w:b/>
          <w:bCs/>
          <w:noProof/>
        </w:rPr>
      </w:pPr>
      <w:del w:id="3096" w:author="Joyce L Tokar" w:date="2018-03-12T12:11:00Z">
        <w:r w:rsidDel="00D7658F">
          <w:rPr>
            <w:noProof/>
          </w:rPr>
          <w:delText xml:space="preserve"> </w:delText>
        </w:r>
      </w:del>
    </w:p>
    <w:p w14:paraId="44A96B35" w14:textId="77777777" w:rsidR="003D0178" w:rsidDel="00D7658F" w:rsidRDefault="003D0178">
      <w:pPr>
        <w:pStyle w:val="Index1"/>
        <w:tabs>
          <w:tab w:val="right" w:pos="4735"/>
        </w:tabs>
        <w:rPr>
          <w:del w:id="3097" w:author="Joyce L Tokar" w:date="2018-03-12T12:11:00Z"/>
          <w:noProof/>
        </w:rPr>
      </w:pPr>
      <w:del w:id="3098" w:author="Joyce L Tokar" w:date="2018-03-12T12:11:00Z">
        <w:r w:rsidDel="00D7658F">
          <w:rPr>
            <w:noProof/>
          </w:rPr>
          <w:delText>WXQ – Dead store, 24</w:delText>
        </w:r>
      </w:del>
    </w:p>
    <w:p w14:paraId="3282AC1E" w14:textId="77777777" w:rsidR="003D0178" w:rsidDel="00D7658F" w:rsidRDefault="003D0178">
      <w:pPr>
        <w:pStyle w:val="IndexHeading"/>
        <w:keepNext/>
        <w:tabs>
          <w:tab w:val="right" w:pos="4735"/>
        </w:tabs>
        <w:rPr>
          <w:del w:id="3099" w:author="Joyce L Tokar" w:date="2018-03-12T12:11:00Z"/>
          <w:rFonts w:cstheme="minorBidi"/>
          <w:b/>
          <w:bCs/>
          <w:noProof/>
        </w:rPr>
      </w:pPr>
      <w:del w:id="3100" w:author="Joyce L Tokar" w:date="2018-03-12T12:11:00Z">
        <w:r w:rsidDel="00D7658F">
          <w:rPr>
            <w:noProof/>
          </w:rPr>
          <w:delText xml:space="preserve"> </w:delText>
        </w:r>
      </w:del>
    </w:p>
    <w:p w14:paraId="5A11C8E6" w14:textId="77777777" w:rsidR="003D0178" w:rsidDel="00D7658F" w:rsidRDefault="003D0178">
      <w:pPr>
        <w:pStyle w:val="Index1"/>
        <w:tabs>
          <w:tab w:val="right" w:pos="4735"/>
        </w:tabs>
        <w:rPr>
          <w:del w:id="3101" w:author="Joyce L Tokar" w:date="2018-03-12T12:11:00Z"/>
          <w:noProof/>
        </w:rPr>
      </w:pPr>
      <w:del w:id="3102" w:author="Joyce L Tokar" w:date="2018-03-12T12:11:00Z">
        <w:r w:rsidDel="00D7658F">
          <w:rPr>
            <w:noProof/>
          </w:rPr>
          <w:delText>XYK – Dangling Reference to Heap, 23</w:delText>
        </w:r>
      </w:del>
    </w:p>
    <w:p w14:paraId="7754FCC3" w14:textId="77777777" w:rsidR="003D0178" w:rsidDel="00D7658F" w:rsidRDefault="003D0178">
      <w:pPr>
        <w:pStyle w:val="Index1"/>
        <w:tabs>
          <w:tab w:val="right" w:pos="4735"/>
        </w:tabs>
        <w:rPr>
          <w:del w:id="3103" w:author="Joyce L Tokar" w:date="2018-03-12T12:11:00Z"/>
          <w:noProof/>
        </w:rPr>
      </w:pPr>
      <w:del w:id="3104" w:author="Joyce L Tokar" w:date="2018-03-12T12:11:00Z">
        <w:r w:rsidDel="00D7658F">
          <w:rPr>
            <w:noProof/>
          </w:rPr>
          <w:delText>XYL – Memory Leak, 34</w:delText>
        </w:r>
      </w:del>
    </w:p>
    <w:p w14:paraId="1271C38C" w14:textId="77777777" w:rsidR="003D0178" w:rsidDel="00D7658F" w:rsidRDefault="003D0178">
      <w:pPr>
        <w:pStyle w:val="Index1"/>
        <w:tabs>
          <w:tab w:val="right" w:pos="4735"/>
        </w:tabs>
        <w:rPr>
          <w:del w:id="3105" w:author="Joyce L Tokar" w:date="2018-03-12T12:11:00Z"/>
          <w:noProof/>
        </w:rPr>
      </w:pPr>
      <w:del w:id="3106" w:author="Joyce L Tokar" w:date="2018-03-12T12:11:00Z">
        <w:r w:rsidDel="00D7658F">
          <w:rPr>
            <w:noProof/>
          </w:rPr>
          <w:delText>XYQ – Dead and Deactivated Code, 28</w:delText>
        </w:r>
      </w:del>
    </w:p>
    <w:p w14:paraId="31678B55" w14:textId="77777777" w:rsidR="003D0178" w:rsidDel="00D7658F" w:rsidRDefault="003D0178">
      <w:pPr>
        <w:pStyle w:val="Index1"/>
        <w:tabs>
          <w:tab w:val="right" w:pos="4735"/>
        </w:tabs>
        <w:rPr>
          <w:del w:id="3107" w:author="Joyce L Tokar" w:date="2018-03-12T12:11:00Z"/>
          <w:noProof/>
        </w:rPr>
      </w:pPr>
      <w:del w:id="3108" w:author="Joyce L Tokar" w:date="2018-03-12T12:11:00Z">
        <w:r w:rsidRPr="00706161" w:rsidDel="00D7658F">
          <w:rPr>
            <w:noProof/>
            <w:lang w:val="en-GB"/>
          </w:rPr>
          <w:delText xml:space="preserve">XYW </w:delText>
        </w:r>
        <w:r w:rsidDel="00D7658F">
          <w:rPr>
            <w:noProof/>
          </w:rPr>
          <w:delText>–</w:delText>
        </w:r>
        <w:r w:rsidRPr="00706161" w:rsidDel="00D7658F">
          <w:rPr>
            <w:noProof/>
            <w:lang w:val="en-GB"/>
          </w:rPr>
          <w:delText xml:space="preserve"> Unchecked Array Copying</w:delText>
        </w:r>
        <w:r w:rsidDel="00D7658F">
          <w:rPr>
            <w:noProof/>
          </w:rPr>
          <w:delText>, 22</w:delText>
        </w:r>
      </w:del>
    </w:p>
    <w:p w14:paraId="6C58FB91" w14:textId="77777777" w:rsidR="003D0178" w:rsidDel="00D7658F" w:rsidRDefault="003D0178">
      <w:pPr>
        <w:pStyle w:val="Index1"/>
        <w:tabs>
          <w:tab w:val="right" w:pos="4735"/>
        </w:tabs>
        <w:rPr>
          <w:del w:id="3109" w:author="Joyce L Tokar" w:date="2018-03-12T12:11:00Z"/>
          <w:noProof/>
        </w:rPr>
      </w:pPr>
      <w:del w:id="3110" w:author="Joyce L Tokar" w:date="2018-03-12T12:11:00Z">
        <w:r w:rsidRPr="00706161" w:rsidDel="00D7658F">
          <w:rPr>
            <w:noProof/>
            <w:lang w:val="en-GB"/>
          </w:rPr>
          <w:delText xml:space="preserve">XYZ </w:delText>
        </w:r>
        <w:r w:rsidDel="00D7658F">
          <w:rPr>
            <w:noProof/>
          </w:rPr>
          <w:delText>–</w:delText>
        </w:r>
        <w:r w:rsidRPr="00706161" w:rsidDel="00D7658F">
          <w:rPr>
            <w:noProof/>
            <w:lang w:val="en-GB"/>
          </w:rPr>
          <w:delText xml:space="preserve"> Unchecked Array Indexing</w:delText>
        </w:r>
        <w:r w:rsidDel="00D7658F">
          <w:rPr>
            <w:noProof/>
          </w:rPr>
          <w:delText>, 21</w:delText>
        </w:r>
      </w:del>
    </w:p>
    <w:p w14:paraId="2CB7D2A7" w14:textId="77777777" w:rsidR="003D0178" w:rsidDel="00D7658F" w:rsidRDefault="003D0178">
      <w:pPr>
        <w:pStyle w:val="Index1"/>
        <w:tabs>
          <w:tab w:val="right" w:pos="4735"/>
        </w:tabs>
        <w:rPr>
          <w:del w:id="3111" w:author="Joyce L Tokar" w:date="2018-03-12T12:11:00Z"/>
          <w:noProof/>
        </w:rPr>
      </w:pPr>
      <w:del w:id="3112" w:author="Joyce L Tokar" w:date="2018-03-12T12:11:00Z">
        <w:r w:rsidDel="00D7658F">
          <w:rPr>
            <w:noProof/>
          </w:rPr>
          <w:delText>XZH – Off-by-one Error, 30</w:delText>
        </w:r>
      </w:del>
    </w:p>
    <w:p w14:paraId="23191694" w14:textId="77777777" w:rsidR="003D0178" w:rsidDel="00D7658F" w:rsidRDefault="003D0178">
      <w:pPr>
        <w:pStyle w:val="IndexHeading"/>
        <w:keepNext/>
        <w:tabs>
          <w:tab w:val="right" w:pos="4735"/>
        </w:tabs>
        <w:rPr>
          <w:del w:id="3113" w:author="Joyce L Tokar" w:date="2018-03-12T12:11:00Z"/>
          <w:rFonts w:cstheme="minorBidi"/>
          <w:b/>
          <w:bCs/>
          <w:noProof/>
        </w:rPr>
      </w:pPr>
      <w:del w:id="3114" w:author="Joyce L Tokar" w:date="2018-03-12T12:11:00Z">
        <w:r w:rsidDel="00D7658F">
          <w:rPr>
            <w:noProof/>
          </w:rPr>
          <w:delText xml:space="preserve"> </w:delText>
        </w:r>
      </w:del>
    </w:p>
    <w:p w14:paraId="1483F14D" w14:textId="77777777" w:rsidR="003D0178" w:rsidDel="00D7658F" w:rsidRDefault="003D0178">
      <w:pPr>
        <w:pStyle w:val="Index1"/>
        <w:tabs>
          <w:tab w:val="right" w:pos="4735"/>
        </w:tabs>
        <w:rPr>
          <w:del w:id="3115" w:author="Joyce L Tokar" w:date="2018-03-12T12:11:00Z"/>
          <w:noProof/>
        </w:rPr>
      </w:pPr>
      <w:del w:id="3116" w:author="Joyce L Tokar" w:date="2018-03-12T12:11:00Z">
        <w:r w:rsidDel="00D7658F">
          <w:rPr>
            <w:noProof/>
          </w:rPr>
          <w:delText>YOW – Identifier Name Reuse, 25</w:delText>
        </w:r>
      </w:del>
    </w:p>
    <w:p w14:paraId="24CCE008" w14:textId="77777777" w:rsidR="003D0178" w:rsidDel="00D7658F" w:rsidRDefault="003D0178">
      <w:pPr>
        <w:pStyle w:val="Index1"/>
        <w:tabs>
          <w:tab w:val="right" w:pos="4735"/>
        </w:tabs>
        <w:rPr>
          <w:del w:id="3117" w:author="Joyce L Tokar" w:date="2018-03-12T12:11:00Z"/>
          <w:noProof/>
        </w:rPr>
      </w:pPr>
      <w:del w:id="3118" w:author="Joyce L Tokar" w:date="2018-03-12T12:11:00Z">
        <w:r w:rsidDel="00D7658F">
          <w:rPr>
            <w:noProof/>
          </w:rPr>
          <w:delText>YZS  – Unused Variable, 25</w:delText>
        </w:r>
      </w:del>
    </w:p>
    <w:p w14:paraId="62BB4A34" w14:textId="77777777" w:rsidR="003D0178" w:rsidDel="00D7658F" w:rsidRDefault="003D0178" w:rsidP="008216A8">
      <w:pPr>
        <w:pStyle w:val="Bibliography1"/>
        <w:rPr>
          <w:del w:id="3119" w:author="Joyce L Tokar" w:date="2018-03-12T12:11:00Z"/>
          <w:noProof/>
        </w:rPr>
        <w:sectPr w:rsidR="003D0178" w:rsidDel="00D7658F" w:rsidSect="003D0178">
          <w:type w:val="continuous"/>
          <w:pgSz w:w="11909" w:h="16834" w:code="9"/>
          <w:pgMar w:top="792" w:right="734" w:bottom="821" w:left="821" w:header="706" w:footer="576" w:gutter="144"/>
          <w:cols w:num="2" w:space="720"/>
          <w:titlePg/>
          <w:docGrid w:linePitch="272"/>
        </w:sectPr>
      </w:pPr>
    </w:p>
    <w:p w14:paraId="461A88AE" w14:textId="77777777" w:rsidR="0028662E" w:rsidDel="00384B96" w:rsidRDefault="0028662E" w:rsidP="008216A8">
      <w:pPr>
        <w:pStyle w:val="Bibliography1"/>
        <w:rPr>
          <w:del w:id="3120" w:author="Joyce L Tokar" w:date="2017-09-13T11:49:00Z"/>
          <w:noProof/>
        </w:rPr>
        <w:sectPr w:rsidR="0028662E" w:rsidDel="00384B96" w:rsidSect="003D0178">
          <w:type w:val="continuous"/>
          <w:pgSz w:w="11909" w:h="16834" w:code="9"/>
          <w:pgMar w:top="792" w:right="734" w:bottom="821" w:left="821" w:header="706" w:footer="576" w:gutter="144"/>
          <w:cols w:space="720"/>
          <w:titlePg/>
          <w:docGrid w:linePitch="272"/>
        </w:sectPr>
      </w:pPr>
    </w:p>
    <w:p w14:paraId="02FA423F" w14:textId="77777777" w:rsidR="0028662E" w:rsidDel="00384B96" w:rsidRDefault="0028662E">
      <w:pPr>
        <w:pStyle w:val="IndexHeading"/>
        <w:keepNext/>
        <w:tabs>
          <w:tab w:val="right" w:pos="4735"/>
        </w:tabs>
        <w:rPr>
          <w:del w:id="3121" w:author="Joyce L Tokar" w:date="2017-09-13T11:49:00Z"/>
          <w:rFonts w:cstheme="minorBidi"/>
          <w:b/>
          <w:bCs/>
          <w:noProof/>
        </w:rPr>
      </w:pPr>
      <w:del w:id="3122" w:author="Joyce L Tokar" w:date="2017-09-13T11:49:00Z">
        <w:r w:rsidDel="00384B96">
          <w:rPr>
            <w:noProof/>
          </w:rPr>
          <w:delText xml:space="preserve"> </w:delText>
        </w:r>
      </w:del>
    </w:p>
    <w:p w14:paraId="55CC25DB" w14:textId="77777777" w:rsidR="0028662E" w:rsidDel="00384B96" w:rsidRDefault="0028662E">
      <w:pPr>
        <w:pStyle w:val="Index1"/>
        <w:tabs>
          <w:tab w:val="right" w:pos="4735"/>
        </w:tabs>
        <w:rPr>
          <w:del w:id="3123" w:author="Joyce L Tokar" w:date="2017-09-13T11:49:00Z"/>
          <w:noProof/>
        </w:rPr>
      </w:pPr>
      <w:del w:id="3124" w:author="Joyce L Tokar" w:date="2017-09-13T11:49:00Z">
        <w:r w:rsidDel="00384B96">
          <w:rPr>
            <w:noProof/>
          </w:rPr>
          <w:delText>Abnormal representation, 9</w:delText>
        </w:r>
      </w:del>
    </w:p>
    <w:p w14:paraId="13D51A88" w14:textId="77777777" w:rsidR="0028662E" w:rsidDel="00384B96" w:rsidRDefault="0028662E">
      <w:pPr>
        <w:pStyle w:val="Index1"/>
        <w:tabs>
          <w:tab w:val="right" w:pos="4735"/>
        </w:tabs>
        <w:rPr>
          <w:del w:id="3125" w:author="Joyce L Tokar" w:date="2017-09-13T11:49:00Z"/>
          <w:noProof/>
        </w:rPr>
      </w:pPr>
      <w:del w:id="3126" w:author="Joyce L Tokar" w:date="2017-09-13T11:49:00Z">
        <w:r w:rsidRPr="00895530" w:rsidDel="00384B96">
          <w:rPr>
            <w:rFonts w:ascii="Times New Roman" w:hAnsi="Times New Roman" w:cs="Times New Roman"/>
            <w:b/>
            <w:noProof/>
          </w:rPr>
          <w:delText>abort</w:delText>
        </w:r>
        <w:r w:rsidDel="00384B96">
          <w:rPr>
            <w:noProof/>
          </w:rPr>
          <w:delText>, 25, 31, 37, 38, 39, 40</w:delText>
        </w:r>
      </w:del>
    </w:p>
    <w:p w14:paraId="716780F6" w14:textId="77777777" w:rsidR="0028662E" w:rsidDel="00384B96" w:rsidRDefault="0028662E">
      <w:pPr>
        <w:pStyle w:val="Index1"/>
        <w:tabs>
          <w:tab w:val="right" w:pos="4735"/>
        </w:tabs>
        <w:rPr>
          <w:del w:id="3127" w:author="Joyce L Tokar" w:date="2017-09-13T11:49:00Z"/>
          <w:noProof/>
        </w:rPr>
      </w:pPr>
      <w:del w:id="3128" w:author="Joyce L Tokar" w:date="2017-09-13T11:49:00Z">
        <w:r w:rsidRPr="00895530" w:rsidDel="00384B96">
          <w:rPr>
            <w:noProof/>
            <w:kern w:val="32"/>
          </w:rPr>
          <w:delText>Access object</w:delText>
        </w:r>
        <w:r w:rsidDel="00384B96">
          <w:rPr>
            <w:noProof/>
          </w:rPr>
          <w:delText>, 9</w:delText>
        </w:r>
      </w:del>
    </w:p>
    <w:p w14:paraId="2ACB47FE" w14:textId="77777777" w:rsidR="0028662E" w:rsidDel="00384B96" w:rsidRDefault="0028662E">
      <w:pPr>
        <w:pStyle w:val="Index1"/>
        <w:tabs>
          <w:tab w:val="right" w:pos="4735"/>
        </w:tabs>
        <w:rPr>
          <w:del w:id="3129" w:author="Joyce L Tokar" w:date="2017-09-13T11:49:00Z"/>
          <w:noProof/>
        </w:rPr>
      </w:pPr>
      <w:del w:id="3130" w:author="Joyce L Tokar" w:date="2017-09-13T11:49:00Z">
        <w:r w:rsidRPr="00895530" w:rsidDel="00384B96">
          <w:rPr>
            <w:noProof/>
            <w:kern w:val="32"/>
          </w:rPr>
          <w:delText>Access type</w:delText>
        </w:r>
        <w:r w:rsidDel="00384B96">
          <w:rPr>
            <w:noProof/>
          </w:rPr>
          <w:delText>, 9</w:delText>
        </w:r>
      </w:del>
    </w:p>
    <w:p w14:paraId="5395A108" w14:textId="77777777" w:rsidR="0028662E" w:rsidDel="00384B96" w:rsidRDefault="0028662E">
      <w:pPr>
        <w:pStyle w:val="Index1"/>
        <w:tabs>
          <w:tab w:val="right" w:pos="4735"/>
        </w:tabs>
        <w:rPr>
          <w:del w:id="3131" w:author="Joyce L Tokar" w:date="2017-09-13T11:49:00Z"/>
          <w:noProof/>
        </w:rPr>
      </w:pPr>
      <w:del w:id="3132" w:author="Joyce L Tokar" w:date="2017-09-13T11:49:00Z">
        <w:r w:rsidRPr="00895530" w:rsidDel="00384B96">
          <w:rPr>
            <w:noProof/>
            <w:kern w:val="32"/>
          </w:rPr>
          <w:delText>Access value</w:delText>
        </w:r>
        <w:r w:rsidDel="00384B96">
          <w:rPr>
            <w:noProof/>
          </w:rPr>
          <w:delText>, 10</w:delText>
        </w:r>
      </w:del>
    </w:p>
    <w:p w14:paraId="2E4F8DDE" w14:textId="77777777" w:rsidR="0028662E" w:rsidDel="00384B96" w:rsidRDefault="0028662E">
      <w:pPr>
        <w:pStyle w:val="Index1"/>
        <w:tabs>
          <w:tab w:val="right" w:pos="4735"/>
        </w:tabs>
        <w:rPr>
          <w:del w:id="3133" w:author="Joyce L Tokar" w:date="2017-09-13T11:49:00Z"/>
          <w:noProof/>
        </w:rPr>
      </w:pPr>
      <w:del w:id="3134" w:author="Joyce L Tokar" w:date="2017-09-13T11:49:00Z">
        <w:r w:rsidRPr="00895530" w:rsidDel="00384B96">
          <w:rPr>
            <w:noProof/>
            <w:kern w:val="32"/>
          </w:rPr>
          <w:delText>Access-to-subprogram</w:delText>
        </w:r>
        <w:r w:rsidDel="00384B96">
          <w:rPr>
            <w:noProof/>
          </w:rPr>
          <w:delText>, 9</w:delText>
        </w:r>
      </w:del>
    </w:p>
    <w:p w14:paraId="3D024EF2" w14:textId="77777777" w:rsidR="0028662E" w:rsidDel="00384B96" w:rsidRDefault="0028662E">
      <w:pPr>
        <w:pStyle w:val="Index1"/>
        <w:tabs>
          <w:tab w:val="right" w:pos="4735"/>
        </w:tabs>
        <w:rPr>
          <w:del w:id="3135" w:author="Joyce L Tokar" w:date="2017-09-13T11:49:00Z"/>
          <w:noProof/>
        </w:rPr>
      </w:pPr>
      <w:del w:id="3136" w:author="Joyce L Tokar" w:date="2017-09-13T11:49:00Z">
        <w:r w:rsidDel="00384B96">
          <w:rPr>
            <w:noProof/>
          </w:rPr>
          <w:delText>Allocator, 10</w:delText>
        </w:r>
      </w:del>
    </w:p>
    <w:p w14:paraId="1C9B76D4" w14:textId="77777777" w:rsidR="0028662E" w:rsidDel="00384B96" w:rsidRDefault="0028662E">
      <w:pPr>
        <w:pStyle w:val="Index1"/>
        <w:tabs>
          <w:tab w:val="right" w:pos="4735"/>
        </w:tabs>
        <w:rPr>
          <w:del w:id="3137" w:author="Joyce L Tokar" w:date="2017-09-13T11:49:00Z"/>
          <w:noProof/>
        </w:rPr>
      </w:pPr>
      <w:del w:id="3138" w:author="Joyce L Tokar" w:date="2017-09-13T11:49:00Z">
        <w:r w:rsidDel="00384B96">
          <w:rPr>
            <w:noProof/>
          </w:rPr>
          <w:delText>AMV – Type-breaking Reinterpretation of Data, 31</w:delText>
        </w:r>
      </w:del>
    </w:p>
    <w:p w14:paraId="132A5F7C" w14:textId="77777777" w:rsidR="0028662E" w:rsidDel="00384B96" w:rsidRDefault="0028662E">
      <w:pPr>
        <w:pStyle w:val="Index1"/>
        <w:tabs>
          <w:tab w:val="right" w:pos="4735"/>
        </w:tabs>
        <w:rPr>
          <w:del w:id="3139" w:author="Joyce L Tokar" w:date="2017-09-13T11:49:00Z"/>
          <w:noProof/>
        </w:rPr>
      </w:pPr>
      <w:del w:id="3140" w:author="Joyce L Tokar" w:date="2017-09-13T11:49:00Z">
        <w:r w:rsidDel="00384B96">
          <w:rPr>
            <w:noProof/>
          </w:rPr>
          <w:delText>Aspect specification, 10</w:delText>
        </w:r>
      </w:del>
    </w:p>
    <w:p w14:paraId="5B9DE1ED" w14:textId="77777777" w:rsidR="0028662E" w:rsidDel="00384B96" w:rsidRDefault="0028662E">
      <w:pPr>
        <w:pStyle w:val="Index1"/>
        <w:tabs>
          <w:tab w:val="right" w:pos="4735"/>
        </w:tabs>
        <w:rPr>
          <w:del w:id="3141" w:author="Joyce L Tokar" w:date="2017-09-13T11:49:00Z"/>
          <w:noProof/>
        </w:rPr>
      </w:pPr>
      <w:del w:id="3142" w:author="Joyce L Tokar" w:date="2017-09-13T11:49:00Z">
        <w:r w:rsidDel="00384B96">
          <w:rPr>
            <w:noProof/>
          </w:rPr>
          <w:delText>Atomic, 10, 12, 17, 38, 40</w:delText>
        </w:r>
      </w:del>
    </w:p>
    <w:p w14:paraId="52F11EAF" w14:textId="77777777" w:rsidR="0028662E" w:rsidDel="00384B96" w:rsidRDefault="0028662E">
      <w:pPr>
        <w:pStyle w:val="Index1"/>
        <w:tabs>
          <w:tab w:val="right" w:pos="4735"/>
        </w:tabs>
        <w:rPr>
          <w:del w:id="3143" w:author="Joyce L Tokar" w:date="2017-09-13T11:49:00Z"/>
          <w:noProof/>
        </w:rPr>
      </w:pPr>
      <w:del w:id="3144" w:author="Joyce L Tokar" w:date="2017-09-13T11:49:00Z">
        <w:r w:rsidDel="00384B96">
          <w:rPr>
            <w:noProof/>
          </w:rPr>
          <w:delText>Attribute, 10</w:delText>
        </w:r>
      </w:del>
    </w:p>
    <w:p w14:paraId="0732F466" w14:textId="77777777" w:rsidR="0028662E" w:rsidDel="00384B96" w:rsidRDefault="0028662E">
      <w:pPr>
        <w:pStyle w:val="Index2"/>
        <w:tabs>
          <w:tab w:val="right" w:pos="4735"/>
        </w:tabs>
        <w:rPr>
          <w:del w:id="3145" w:author="Joyce L Tokar" w:date="2017-09-13T11:49:00Z"/>
          <w:noProof/>
        </w:rPr>
      </w:pPr>
      <w:del w:id="3146" w:author="Joyce L Tokar" w:date="2017-09-13T11:49:00Z">
        <w:r w:rsidDel="00384B96">
          <w:rPr>
            <w:noProof/>
          </w:rPr>
          <w:delText>‘Access, 20, 29</w:delText>
        </w:r>
      </w:del>
    </w:p>
    <w:p w14:paraId="48D691D8" w14:textId="77777777" w:rsidR="0028662E" w:rsidDel="00384B96" w:rsidRDefault="0028662E">
      <w:pPr>
        <w:pStyle w:val="Index2"/>
        <w:tabs>
          <w:tab w:val="right" w:pos="4735"/>
        </w:tabs>
        <w:rPr>
          <w:del w:id="3147" w:author="Joyce L Tokar" w:date="2017-09-13T11:49:00Z"/>
          <w:noProof/>
        </w:rPr>
      </w:pPr>
      <w:del w:id="3148" w:author="Joyce L Tokar" w:date="2017-09-13T11:49:00Z">
        <w:r w:rsidDel="00384B96">
          <w:rPr>
            <w:noProof/>
          </w:rPr>
          <w:delText>‘Callable, 40</w:delText>
        </w:r>
      </w:del>
    </w:p>
    <w:p w14:paraId="6AA5EC6C" w14:textId="77777777" w:rsidR="0028662E" w:rsidDel="00384B96" w:rsidRDefault="0028662E">
      <w:pPr>
        <w:pStyle w:val="Index2"/>
        <w:tabs>
          <w:tab w:val="right" w:pos="4735"/>
        </w:tabs>
        <w:rPr>
          <w:del w:id="3149" w:author="Joyce L Tokar" w:date="2017-09-13T11:49:00Z"/>
          <w:noProof/>
        </w:rPr>
      </w:pPr>
      <w:del w:id="3150" w:author="Joyce L Tokar" w:date="2017-09-13T11:49:00Z">
        <w:r w:rsidDel="00384B96">
          <w:rPr>
            <w:noProof/>
          </w:rPr>
          <w:delText>‘Terminated, 40</w:delText>
        </w:r>
      </w:del>
    </w:p>
    <w:p w14:paraId="7A6BED15" w14:textId="77777777" w:rsidR="0028662E" w:rsidDel="00384B96" w:rsidRDefault="0028662E">
      <w:pPr>
        <w:pStyle w:val="Index2"/>
        <w:tabs>
          <w:tab w:val="right" w:pos="4735"/>
        </w:tabs>
        <w:rPr>
          <w:del w:id="3151" w:author="Joyce L Tokar" w:date="2017-09-13T11:49:00Z"/>
          <w:noProof/>
        </w:rPr>
      </w:pPr>
      <w:del w:id="3152" w:author="Joyce L Tokar" w:date="2017-09-13T11:49:00Z">
        <w:r w:rsidDel="00384B96">
          <w:rPr>
            <w:noProof/>
          </w:rPr>
          <w:delText>‘Valid, 16, 24</w:delText>
        </w:r>
      </w:del>
    </w:p>
    <w:p w14:paraId="19733684" w14:textId="77777777" w:rsidR="0028662E" w:rsidDel="00384B96" w:rsidRDefault="0028662E">
      <w:pPr>
        <w:pStyle w:val="Index2"/>
        <w:tabs>
          <w:tab w:val="right" w:pos="4735"/>
        </w:tabs>
        <w:rPr>
          <w:del w:id="3153" w:author="Joyce L Tokar" w:date="2017-09-13T11:49:00Z"/>
          <w:noProof/>
        </w:rPr>
      </w:pPr>
      <w:del w:id="3154" w:author="Joyce L Tokar" w:date="2017-09-13T11:49:00Z">
        <w:r w:rsidDel="00384B96">
          <w:rPr>
            <w:noProof/>
          </w:rPr>
          <w:delText>’Valid, 24</w:delText>
        </w:r>
      </w:del>
    </w:p>
    <w:p w14:paraId="73FF3167" w14:textId="77777777" w:rsidR="0028662E" w:rsidDel="00384B96" w:rsidRDefault="0028662E">
      <w:pPr>
        <w:pStyle w:val="Index2"/>
        <w:tabs>
          <w:tab w:val="right" w:pos="4735"/>
        </w:tabs>
        <w:rPr>
          <w:del w:id="3155" w:author="Joyce L Tokar" w:date="2017-09-13T11:49:00Z"/>
          <w:noProof/>
        </w:rPr>
      </w:pPr>
      <w:del w:id="3156" w:author="Joyce L Tokar" w:date="2017-09-13T11:49:00Z">
        <w:r w:rsidDel="00384B96">
          <w:rPr>
            <w:noProof/>
          </w:rPr>
          <w:delText>'Access, 29</w:delText>
        </w:r>
      </w:del>
    </w:p>
    <w:p w14:paraId="20173940" w14:textId="77777777" w:rsidR="0028662E" w:rsidDel="00384B96" w:rsidRDefault="0028662E">
      <w:pPr>
        <w:pStyle w:val="Index2"/>
        <w:tabs>
          <w:tab w:val="right" w:pos="4735"/>
        </w:tabs>
        <w:rPr>
          <w:del w:id="3157" w:author="Joyce L Tokar" w:date="2017-09-13T11:49:00Z"/>
          <w:noProof/>
        </w:rPr>
      </w:pPr>
      <w:del w:id="3158" w:author="Joyce L Tokar" w:date="2017-09-13T11:49:00Z">
        <w:r w:rsidDel="00384B96">
          <w:rPr>
            <w:noProof/>
          </w:rPr>
          <w:delText>'Address, 29, 42</w:delText>
        </w:r>
      </w:del>
    </w:p>
    <w:p w14:paraId="35FC1767" w14:textId="77777777" w:rsidR="0028662E" w:rsidDel="00384B96" w:rsidRDefault="0028662E">
      <w:pPr>
        <w:pStyle w:val="Index2"/>
        <w:tabs>
          <w:tab w:val="right" w:pos="4735"/>
        </w:tabs>
        <w:rPr>
          <w:del w:id="3159" w:author="Joyce L Tokar" w:date="2017-09-13T11:49:00Z"/>
          <w:noProof/>
        </w:rPr>
      </w:pPr>
      <w:del w:id="3160" w:author="Joyce L Tokar" w:date="2017-09-13T11:49:00Z">
        <w:r w:rsidDel="00384B96">
          <w:rPr>
            <w:noProof/>
          </w:rPr>
          <w:delText>'Alignment, 13</w:delText>
        </w:r>
      </w:del>
    </w:p>
    <w:p w14:paraId="231AAB61" w14:textId="77777777" w:rsidR="0028662E" w:rsidDel="00384B96" w:rsidRDefault="0028662E">
      <w:pPr>
        <w:pStyle w:val="Index2"/>
        <w:tabs>
          <w:tab w:val="right" w:pos="4735"/>
        </w:tabs>
        <w:rPr>
          <w:del w:id="3161" w:author="Joyce L Tokar" w:date="2017-09-13T11:49:00Z"/>
          <w:noProof/>
        </w:rPr>
      </w:pPr>
      <w:del w:id="3162" w:author="Joyce L Tokar" w:date="2017-09-13T11:49:00Z">
        <w:r w:rsidDel="00384B96">
          <w:rPr>
            <w:noProof/>
          </w:rPr>
          <w:delText>'Component_Size, 13</w:delText>
        </w:r>
      </w:del>
    </w:p>
    <w:p w14:paraId="512D5D5D" w14:textId="77777777" w:rsidR="0028662E" w:rsidDel="00384B96" w:rsidRDefault="0028662E">
      <w:pPr>
        <w:pStyle w:val="Index2"/>
        <w:tabs>
          <w:tab w:val="right" w:pos="4735"/>
        </w:tabs>
        <w:rPr>
          <w:del w:id="3163" w:author="Joyce L Tokar" w:date="2017-09-13T11:49:00Z"/>
          <w:noProof/>
        </w:rPr>
      </w:pPr>
      <w:del w:id="3164" w:author="Joyce L Tokar" w:date="2017-09-13T11:49:00Z">
        <w:r w:rsidDel="00384B96">
          <w:rPr>
            <w:noProof/>
          </w:rPr>
          <w:delText>'Exponent, 17</w:delText>
        </w:r>
      </w:del>
    </w:p>
    <w:p w14:paraId="54638A4E" w14:textId="77777777" w:rsidR="0028662E" w:rsidDel="00384B96" w:rsidRDefault="0028662E">
      <w:pPr>
        <w:pStyle w:val="Index2"/>
        <w:tabs>
          <w:tab w:val="right" w:pos="4735"/>
        </w:tabs>
        <w:rPr>
          <w:del w:id="3165" w:author="Joyce L Tokar" w:date="2017-09-13T11:49:00Z"/>
          <w:noProof/>
        </w:rPr>
      </w:pPr>
      <w:del w:id="3166" w:author="Joyce L Tokar" w:date="2017-09-13T11:49:00Z">
        <w:r w:rsidDel="00384B96">
          <w:rPr>
            <w:noProof/>
          </w:rPr>
          <w:delText>'First, 28, 39</w:delText>
        </w:r>
      </w:del>
    </w:p>
    <w:p w14:paraId="09BDC428" w14:textId="77777777" w:rsidR="0028662E" w:rsidDel="00384B96" w:rsidRDefault="0028662E">
      <w:pPr>
        <w:pStyle w:val="Index2"/>
        <w:tabs>
          <w:tab w:val="right" w:pos="4735"/>
        </w:tabs>
        <w:rPr>
          <w:del w:id="3167" w:author="Joyce L Tokar" w:date="2017-09-13T11:49:00Z"/>
          <w:noProof/>
        </w:rPr>
      </w:pPr>
      <w:del w:id="3168" w:author="Joyce L Tokar" w:date="2017-09-13T11:49:00Z">
        <w:r w:rsidDel="00384B96">
          <w:rPr>
            <w:noProof/>
          </w:rPr>
          <w:delText>'Image, 26</w:delText>
        </w:r>
      </w:del>
    </w:p>
    <w:p w14:paraId="501AE2A2" w14:textId="77777777" w:rsidR="0028662E" w:rsidDel="00384B96" w:rsidRDefault="0028662E">
      <w:pPr>
        <w:pStyle w:val="Index2"/>
        <w:tabs>
          <w:tab w:val="right" w:pos="4735"/>
        </w:tabs>
        <w:rPr>
          <w:del w:id="3169" w:author="Joyce L Tokar" w:date="2017-09-13T11:49:00Z"/>
          <w:noProof/>
        </w:rPr>
      </w:pPr>
      <w:del w:id="3170" w:author="Joyce L Tokar" w:date="2017-09-13T11:49:00Z">
        <w:r w:rsidDel="00384B96">
          <w:rPr>
            <w:noProof/>
          </w:rPr>
          <w:delText>'Last, 28, 39</w:delText>
        </w:r>
      </w:del>
    </w:p>
    <w:p w14:paraId="32755238" w14:textId="77777777" w:rsidR="0028662E" w:rsidDel="00384B96" w:rsidRDefault="0028662E">
      <w:pPr>
        <w:pStyle w:val="Index2"/>
        <w:tabs>
          <w:tab w:val="right" w:pos="4735"/>
        </w:tabs>
        <w:rPr>
          <w:del w:id="3171" w:author="Joyce L Tokar" w:date="2017-09-13T11:49:00Z"/>
          <w:noProof/>
        </w:rPr>
      </w:pPr>
      <w:del w:id="3172" w:author="Joyce L Tokar" w:date="2017-09-13T11:49:00Z">
        <w:r w:rsidDel="00384B96">
          <w:rPr>
            <w:noProof/>
          </w:rPr>
          <w:delText>'Length, 28</w:delText>
        </w:r>
      </w:del>
    </w:p>
    <w:p w14:paraId="59E0015D" w14:textId="77777777" w:rsidR="0028662E" w:rsidDel="00384B96" w:rsidRDefault="0028662E">
      <w:pPr>
        <w:pStyle w:val="Index2"/>
        <w:tabs>
          <w:tab w:val="right" w:pos="4735"/>
        </w:tabs>
        <w:rPr>
          <w:del w:id="3173" w:author="Joyce L Tokar" w:date="2017-09-13T11:49:00Z"/>
          <w:noProof/>
        </w:rPr>
      </w:pPr>
      <w:del w:id="3174" w:author="Joyce L Tokar" w:date="2017-09-13T11:49:00Z">
        <w:r w:rsidDel="00384B96">
          <w:rPr>
            <w:noProof/>
          </w:rPr>
          <w:delText>'Range, 28</w:delText>
        </w:r>
      </w:del>
    </w:p>
    <w:p w14:paraId="01A13085" w14:textId="77777777" w:rsidR="0028662E" w:rsidDel="00384B96" w:rsidRDefault="0028662E">
      <w:pPr>
        <w:pStyle w:val="Index2"/>
        <w:tabs>
          <w:tab w:val="right" w:pos="4735"/>
        </w:tabs>
        <w:rPr>
          <w:del w:id="3175" w:author="Joyce L Tokar" w:date="2017-09-13T11:49:00Z"/>
          <w:noProof/>
        </w:rPr>
      </w:pPr>
      <w:del w:id="3176" w:author="Joyce L Tokar" w:date="2017-09-13T11:49:00Z">
        <w:r w:rsidDel="00384B96">
          <w:rPr>
            <w:noProof/>
          </w:rPr>
          <w:delText>'Size, 13</w:delText>
        </w:r>
      </w:del>
    </w:p>
    <w:p w14:paraId="1FCF08BA" w14:textId="77777777" w:rsidR="0028662E" w:rsidDel="00384B96" w:rsidRDefault="0028662E">
      <w:pPr>
        <w:pStyle w:val="Index2"/>
        <w:tabs>
          <w:tab w:val="right" w:pos="4735"/>
        </w:tabs>
        <w:rPr>
          <w:del w:id="3177" w:author="Joyce L Tokar" w:date="2017-09-13T11:49:00Z"/>
          <w:noProof/>
        </w:rPr>
      </w:pPr>
      <w:del w:id="3178" w:author="Joyce L Tokar" w:date="2017-09-13T11:49:00Z">
        <w:r w:rsidDel="00384B96">
          <w:rPr>
            <w:noProof/>
          </w:rPr>
          <w:delText>'Unchecked_Access, 15, 29, 36</w:delText>
        </w:r>
      </w:del>
    </w:p>
    <w:p w14:paraId="648E9A11" w14:textId="77777777" w:rsidR="0028662E" w:rsidDel="00384B96" w:rsidRDefault="0028662E">
      <w:pPr>
        <w:pStyle w:val="Index2"/>
        <w:tabs>
          <w:tab w:val="right" w:pos="4735"/>
        </w:tabs>
        <w:rPr>
          <w:del w:id="3179" w:author="Joyce L Tokar" w:date="2017-09-13T11:49:00Z"/>
          <w:noProof/>
        </w:rPr>
      </w:pPr>
      <w:del w:id="3180" w:author="Joyce L Tokar" w:date="2017-09-13T11:49:00Z">
        <w:r w:rsidDel="00384B96">
          <w:rPr>
            <w:noProof/>
          </w:rPr>
          <w:delText>'Valid, 34</w:delText>
        </w:r>
      </w:del>
    </w:p>
    <w:p w14:paraId="4DB962FE" w14:textId="77777777" w:rsidR="0028662E" w:rsidDel="00384B96" w:rsidRDefault="0028662E">
      <w:pPr>
        <w:pStyle w:val="IndexHeading"/>
        <w:keepNext/>
        <w:tabs>
          <w:tab w:val="right" w:pos="4735"/>
        </w:tabs>
        <w:rPr>
          <w:del w:id="3181" w:author="Joyce L Tokar" w:date="2017-09-13T11:49:00Z"/>
          <w:rFonts w:cstheme="minorBidi"/>
          <w:b/>
          <w:bCs/>
          <w:noProof/>
        </w:rPr>
      </w:pPr>
      <w:del w:id="3182" w:author="Joyce L Tokar" w:date="2017-09-13T11:49:00Z">
        <w:r w:rsidDel="00384B96">
          <w:rPr>
            <w:noProof/>
          </w:rPr>
          <w:delText xml:space="preserve"> </w:delText>
        </w:r>
      </w:del>
    </w:p>
    <w:p w14:paraId="5C178024" w14:textId="77777777" w:rsidR="0028662E" w:rsidDel="00384B96" w:rsidRDefault="0028662E">
      <w:pPr>
        <w:pStyle w:val="Index1"/>
        <w:tabs>
          <w:tab w:val="right" w:pos="4735"/>
        </w:tabs>
        <w:rPr>
          <w:del w:id="3183" w:author="Joyce L Tokar" w:date="2017-09-13T11:49:00Z"/>
          <w:noProof/>
        </w:rPr>
      </w:pPr>
      <w:del w:id="3184" w:author="Joyce L Tokar" w:date="2017-09-13T11:49:00Z">
        <w:r w:rsidDel="00384B96">
          <w:rPr>
            <w:noProof/>
          </w:rPr>
          <w:delText>Bit ordering, 10</w:delText>
        </w:r>
      </w:del>
    </w:p>
    <w:p w14:paraId="0C9BC511" w14:textId="77777777" w:rsidR="0028662E" w:rsidDel="00384B96" w:rsidRDefault="0028662E">
      <w:pPr>
        <w:pStyle w:val="Index1"/>
        <w:tabs>
          <w:tab w:val="right" w:pos="4735"/>
        </w:tabs>
        <w:rPr>
          <w:del w:id="3185" w:author="Joyce L Tokar" w:date="2017-09-13T11:49:00Z"/>
          <w:noProof/>
        </w:rPr>
      </w:pPr>
      <w:del w:id="3186" w:author="Joyce L Tokar" w:date="2017-09-13T11:49:00Z">
        <w:r w:rsidDel="00384B96">
          <w:rPr>
            <w:noProof/>
          </w:rPr>
          <w:delText>BJL – Namespace Issues, 23</w:delText>
        </w:r>
      </w:del>
    </w:p>
    <w:p w14:paraId="4EE3C470" w14:textId="77777777" w:rsidR="0028662E" w:rsidDel="00384B96" w:rsidRDefault="0028662E">
      <w:pPr>
        <w:pStyle w:val="Index1"/>
        <w:tabs>
          <w:tab w:val="right" w:pos="4735"/>
        </w:tabs>
        <w:rPr>
          <w:del w:id="3187" w:author="Joyce L Tokar" w:date="2017-09-13T11:49:00Z"/>
          <w:noProof/>
        </w:rPr>
      </w:pPr>
      <w:del w:id="3188" w:author="Joyce L Tokar" w:date="2017-09-13T11:49:00Z">
        <w:r w:rsidRPr="00895530" w:rsidDel="00384B96">
          <w:rPr>
            <w:noProof/>
            <w:kern w:val="32"/>
          </w:rPr>
          <w:delText>Bounded Error</w:delText>
        </w:r>
        <w:r w:rsidDel="00384B96">
          <w:rPr>
            <w:noProof/>
          </w:rPr>
          <w:delText>, 10</w:delText>
        </w:r>
      </w:del>
    </w:p>
    <w:p w14:paraId="12F3DD6C" w14:textId="77777777" w:rsidR="0028662E" w:rsidDel="00384B96" w:rsidRDefault="0028662E">
      <w:pPr>
        <w:pStyle w:val="Index1"/>
        <w:tabs>
          <w:tab w:val="right" w:pos="4735"/>
        </w:tabs>
        <w:rPr>
          <w:del w:id="3189" w:author="Joyce L Tokar" w:date="2017-09-13T11:49:00Z"/>
          <w:noProof/>
        </w:rPr>
      </w:pPr>
      <w:del w:id="3190" w:author="Joyce L Tokar" w:date="2017-09-13T11:49:00Z">
        <w:r w:rsidDel="00384B96">
          <w:rPr>
            <w:noProof/>
          </w:rPr>
          <w:delText>BQF – Unspecified Behaviour, 36</w:delText>
        </w:r>
      </w:del>
    </w:p>
    <w:p w14:paraId="30823ED1" w14:textId="77777777" w:rsidR="0028662E" w:rsidDel="00384B96" w:rsidRDefault="0028662E">
      <w:pPr>
        <w:pStyle w:val="Index1"/>
        <w:tabs>
          <w:tab w:val="right" w:pos="4735"/>
        </w:tabs>
        <w:rPr>
          <w:del w:id="3191" w:author="Joyce L Tokar" w:date="2017-09-13T11:49:00Z"/>
          <w:noProof/>
        </w:rPr>
      </w:pPr>
      <w:del w:id="3192" w:author="Joyce L Tokar" w:date="2017-09-13T11:49:00Z">
        <w:r w:rsidDel="00384B96">
          <w:rPr>
            <w:noProof/>
          </w:rPr>
          <w:delText>BRS – Obscure Language Features, 36</w:delText>
        </w:r>
      </w:del>
    </w:p>
    <w:p w14:paraId="0FB0B5D0" w14:textId="77777777" w:rsidR="0028662E" w:rsidDel="00384B96" w:rsidRDefault="0028662E">
      <w:pPr>
        <w:pStyle w:val="IndexHeading"/>
        <w:keepNext/>
        <w:tabs>
          <w:tab w:val="right" w:pos="4735"/>
        </w:tabs>
        <w:rPr>
          <w:del w:id="3193" w:author="Joyce L Tokar" w:date="2017-09-13T11:49:00Z"/>
          <w:rFonts w:cstheme="minorBidi"/>
          <w:b/>
          <w:bCs/>
          <w:noProof/>
        </w:rPr>
      </w:pPr>
      <w:del w:id="3194" w:author="Joyce L Tokar" w:date="2017-09-13T11:49:00Z">
        <w:r w:rsidDel="00384B96">
          <w:rPr>
            <w:noProof/>
          </w:rPr>
          <w:delText xml:space="preserve"> </w:delText>
        </w:r>
      </w:del>
    </w:p>
    <w:p w14:paraId="093BB6E5" w14:textId="77777777" w:rsidR="0028662E" w:rsidDel="00384B96" w:rsidRDefault="0028662E">
      <w:pPr>
        <w:pStyle w:val="Index1"/>
        <w:tabs>
          <w:tab w:val="right" w:pos="4735"/>
        </w:tabs>
        <w:rPr>
          <w:del w:id="3195" w:author="Joyce L Tokar" w:date="2017-09-13T11:49:00Z"/>
          <w:noProof/>
        </w:rPr>
      </w:pPr>
      <w:del w:id="3196" w:author="Joyce L Tokar" w:date="2017-09-13T11:49:00Z">
        <w:r w:rsidDel="00384B96">
          <w:rPr>
            <w:noProof/>
          </w:rPr>
          <w:delText>Case choices, 10</w:delText>
        </w:r>
      </w:del>
    </w:p>
    <w:p w14:paraId="52E429DC" w14:textId="77777777" w:rsidR="0028662E" w:rsidDel="00384B96" w:rsidRDefault="0028662E">
      <w:pPr>
        <w:pStyle w:val="Index1"/>
        <w:tabs>
          <w:tab w:val="right" w:pos="4735"/>
        </w:tabs>
        <w:rPr>
          <w:del w:id="3197" w:author="Joyce L Tokar" w:date="2017-09-13T11:49:00Z"/>
          <w:noProof/>
        </w:rPr>
      </w:pPr>
      <w:del w:id="3198" w:author="Joyce L Tokar" w:date="2017-09-13T11:49:00Z">
        <w:r w:rsidDel="00384B96">
          <w:rPr>
            <w:noProof/>
          </w:rPr>
          <w:delText>Case expression, 10</w:delText>
        </w:r>
      </w:del>
    </w:p>
    <w:p w14:paraId="1626BF61" w14:textId="77777777" w:rsidR="0028662E" w:rsidDel="00384B96" w:rsidRDefault="0028662E">
      <w:pPr>
        <w:pStyle w:val="Index1"/>
        <w:tabs>
          <w:tab w:val="right" w:pos="4735"/>
        </w:tabs>
        <w:rPr>
          <w:del w:id="3199" w:author="Joyce L Tokar" w:date="2017-09-13T11:49:00Z"/>
          <w:noProof/>
        </w:rPr>
      </w:pPr>
      <w:del w:id="3200" w:author="Joyce L Tokar" w:date="2017-09-13T11:49:00Z">
        <w:r w:rsidDel="00384B96">
          <w:rPr>
            <w:noProof/>
          </w:rPr>
          <w:delText>Case statement, 10, 18, 27</w:delText>
        </w:r>
      </w:del>
    </w:p>
    <w:p w14:paraId="6788B9A3" w14:textId="77777777" w:rsidR="0028662E" w:rsidDel="00384B96" w:rsidRDefault="0028662E">
      <w:pPr>
        <w:pStyle w:val="Index1"/>
        <w:tabs>
          <w:tab w:val="right" w:pos="4735"/>
        </w:tabs>
        <w:rPr>
          <w:del w:id="3201" w:author="Joyce L Tokar" w:date="2017-09-13T11:49:00Z"/>
          <w:noProof/>
        </w:rPr>
      </w:pPr>
      <w:del w:id="3202" w:author="Joyce L Tokar" w:date="2017-09-13T11:49:00Z">
        <w:r w:rsidRPr="00895530" w:rsidDel="00384B96">
          <w:rPr>
            <w:noProof/>
            <w:lang w:val="en-GB"/>
          </w:rPr>
          <w:delText>CCB</w:delText>
        </w:r>
        <w:r w:rsidDel="00384B96">
          <w:rPr>
            <w:noProof/>
          </w:rPr>
          <w:delText xml:space="preserve"> – </w:delText>
        </w:r>
        <w:r w:rsidRPr="00895530" w:rsidDel="00384B96">
          <w:rPr>
            <w:noProof/>
            <w:lang w:val="en-GB"/>
          </w:rPr>
          <w:delText>Enumerator Issues</w:delText>
        </w:r>
        <w:r w:rsidDel="00384B96">
          <w:rPr>
            <w:noProof/>
          </w:rPr>
          <w:delText>, 17</w:delText>
        </w:r>
      </w:del>
    </w:p>
    <w:p w14:paraId="03469469" w14:textId="77777777" w:rsidR="0028662E" w:rsidDel="00384B96" w:rsidRDefault="0028662E">
      <w:pPr>
        <w:pStyle w:val="Index1"/>
        <w:tabs>
          <w:tab w:val="right" w:pos="4735"/>
        </w:tabs>
        <w:rPr>
          <w:del w:id="3203" w:author="Joyce L Tokar" w:date="2017-09-13T11:49:00Z"/>
          <w:noProof/>
        </w:rPr>
      </w:pPr>
      <w:del w:id="3204" w:author="Joyce L Tokar" w:date="2017-09-13T11:49:00Z">
        <w:r w:rsidDel="00384B96">
          <w:rPr>
            <w:noProof/>
          </w:rPr>
          <w:delText>CGA – Concurrency – Activation, 39</w:delText>
        </w:r>
      </w:del>
    </w:p>
    <w:p w14:paraId="45B82CBA" w14:textId="77777777" w:rsidR="0028662E" w:rsidDel="00384B96" w:rsidRDefault="0028662E">
      <w:pPr>
        <w:pStyle w:val="Index1"/>
        <w:tabs>
          <w:tab w:val="right" w:pos="4735"/>
        </w:tabs>
        <w:rPr>
          <w:del w:id="3205" w:author="Joyce L Tokar" w:date="2017-09-13T11:49:00Z"/>
          <w:noProof/>
        </w:rPr>
      </w:pPr>
      <w:del w:id="3206" w:author="Joyce L Tokar" w:date="2017-09-13T11:49:00Z">
        <w:r w:rsidRPr="00895530" w:rsidDel="00384B96">
          <w:rPr>
            <w:noProof/>
            <w:lang w:val="en-CA"/>
          </w:rPr>
          <w:delText xml:space="preserve">CGM </w:delText>
        </w:r>
        <w:r w:rsidDel="00384B96">
          <w:rPr>
            <w:noProof/>
          </w:rPr>
          <w:delText>–</w:delText>
        </w:r>
        <w:r w:rsidRPr="00895530" w:rsidDel="00384B96">
          <w:rPr>
            <w:noProof/>
            <w:lang w:val="en-CA"/>
          </w:rPr>
          <w:delText xml:space="preserve"> Protocol Lock Errors</w:delText>
        </w:r>
        <w:r w:rsidDel="00384B96">
          <w:rPr>
            <w:noProof/>
          </w:rPr>
          <w:delText>, 41</w:delText>
        </w:r>
      </w:del>
    </w:p>
    <w:p w14:paraId="4598B855" w14:textId="77777777" w:rsidR="0028662E" w:rsidDel="00384B96" w:rsidRDefault="0028662E">
      <w:pPr>
        <w:pStyle w:val="Index1"/>
        <w:tabs>
          <w:tab w:val="right" w:pos="4735"/>
        </w:tabs>
        <w:rPr>
          <w:del w:id="3207" w:author="Joyce L Tokar" w:date="2017-09-13T11:49:00Z"/>
          <w:noProof/>
        </w:rPr>
      </w:pPr>
      <w:del w:id="3208" w:author="Joyce L Tokar" w:date="2017-09-13T11:49:00Z">
        <w:r w:rsidRPr="00895530" w:rsidDel="00384B96">
          <w:rPr>
            <w:noProof/>
            <w:lang w:val="en-CA"/>
          </w:rPr>
          <w:delText xml:space="preserve">CGS </w:delText>
        </w:r>
        <w:r w:rsidDel="00384B96">
          <w:rPr>
            <w:noProof/>
          </w:rPr>
          <w:delText>–</w:delText>
        </w:r>
        <w:r w:rsidRPr="00895530" w:rsidDel="00384B96">
          <w:rPr>
            <w:noProof/>
            <w:lang w:val="en-CA"/>
          </w:rPr>
          <w:delText xml:space="preserve"> Concurrency – Premature Termination</w:delText>
        </w:r>
        <w:r w:rsidDel="00384B96">
          <w:rPr>
            <w:noProof/>
          </w:rPr>
          <w:delText>, 40</w:delText>
        </w:r>
      </w:del>
    </w:p>
    <w:p w14:paraId="0EE480C7" w14:textId="77777777" w:rsidR="0028662E" w:rsidDel="00384B96" w:rsidRDefault="0028662E">
      <w:pPr>
        <w:pStyle w:val="Index1"/>
        <w:tabs>
          <w:tab w:val="right" w:pos="4735"/>
        </w:tabs>
        <w:rPr>
          <w:del w:id="3209" w:author="Joyce L Tokar" w:date="2017-09-13T11:49:00Z"/>
          <w:noProof/>
        </w:rPr>
      </w:pPr>
      <w:del w:id="3210" w:author="Joyce L Tokar" w:date="2017-09-13T11:49:00Z">
        <w:r w:rsidRPr="00895530" w:rsidDel="00384B96">
          <w:rPr>
            <w:noProof/>
            <w:lang w:val="en-CA"/>
          </w:rPr>
          <w:delText xml:space="preserve">CGT </w:delText>
        </w:r>
        <w:r w:rsidDel="00384B96">
          <w:rPr>
            <w:noProof/>
          </w:rPr>
          <w:delText>–</w:delText>
        </w:r>
        <w:r w:rsidRPr="00895530" w:rsidDel="00384B96">
          <w:rPr>
            <w:noProof/>
            <w:lang w:val="en-CA"/>
          </w:rPr>
          <w:delText xml:space="preserve"> Concurrency – Directed termination</w:delText>
        </w:r>
        <w:r w:rsidDel="00384B96">
          <w:rPr>
            <w:noProof/>
          </w:rPr>
          <w:delText>, 39</w:delText>
        </w:r>
      </w:del>
    </w:p>
    <w:p w14:paraId="6F2D1B58" w14:textId="77777777" w:rsidR="0028662E" w:rsidDel="00384B96" w:rsidRDefault="0028662E">
      <w:pPr>
        <w:pStyle w:val="Index1"/>
        <w:tabs>
          <w:tab w:val="right" w:pos="4735"/>
        </w:tabs>
        <w:rPr>
          <w:del w:id="3211" w:author="Joyce L Tokar" w:date="2017-09-13T11:49:00Z"/>
          <w:noProof/>
        </w:rPr>
      </w:pPr>
      <w:del w:id="3212" w:author="Joyce L Tokar" w:date="2017-09-13T11:49:00Z">
        <w:r w:rsidDel="00384B96">
          <w:rPr>
            <w:noProof/>
          </w:rPr>
          <w:delText>CGX – Concurrent Data Access, 40</w:delText>
        </w:r>
      </w:del>
    </w:p>
    <w:p w14:paraId="307F02FE" w14:textId="77777777" w:rsidR="0028662E" w:rsidDel="00384B96" w:rsidRDefault="0028662E">
      <w:pPr>
        <w:pStyle w:val="Index1"/>
        <w:tabs>
          <w:tab w:val="right" w:pos="4735"/>
        </w:tabs>
        <w:rPr>
          <w:del w:id="3213" w:author="Joyce L Tokar" w:date="2017-09-13T11:49:00Z"/>
          <w:noProof/>
        </w:rPr>
      </w:pPr>
      <w:del w:id="3214" w:author="Joyce L Tokar" w:date="2017-09-13T11:49:00Z">
        <w:r w:rsidRPr="00895530" w:rsidDel="00384B96">
          <w:rPr>
            <w:noProof/>
            <w:lang w:val="en-GB"/>
          </w:rPr>
          <w:delText xml:space="preserve">CJM </w:delText>
        </w:r>
        <w:r w:rsidDel="00384B96">
          <w:rPr>
            <w:noProof/>
          </w:rPr>
          <w:delText>–</w:delText>
        </w:r>
        <w:r w:rsidRPr="00895530" w:rsidDel="00384B96">
          <w:rPr>
            <w:noProof/>
            <w:lang w:val="en-GB"/>
          </w:rPr>
          <w:delText xml:space="preserve"> String Termination</w:delText>
        </w:r>
        <w:r w:rsidDel="00384B96">
          <w:rPr>
            <w:noProof/>
          </w:rPr>
          <w:delText>, 19</w:delText>
        </w:r>
      </w:del>
    </w:p>
    <w:p w14:paraId="13A2A637" w14:textId="77777777" w:rsidR="0028662E" w:rsidDel="00384B96" w:rsidRDefault="0028662E">
      <w:pPr>
        <w:pStyle w:val="Index1"/>
        <w:tabs>
          <w:tab w:val="right" w:pos="4735"/>
        </w:tabs>
        <w:rPr>
          <w:del w:id="3215" w:author="Joyce L Tokar" w:date="2017-09-13T11:49:00Z"/>
          <w:noProof/>
        </w:rPr>
      </w:pPr>
      <w:del w:id="3216" w:author="Joyce L Tokar" w:date="2017-09-13T11:49:00Z">
        <w:r w:rsidDel="00384B96">
          <w:rPr>
            <w:noProof/>
          </w:rPr>
          <w:delText>CLL – Switch Statements and Static Analysis, 26</w:delText>
        </w:r>
      </w:del>
    </w:p>
    <w:p w14:paraId="61CF3A96" w14:textId="77777777" w:rsidR="0028662E" w:rsidDel="00384B96" w:rsidRDefault="0028662E">
      <w:pPr>
        <w:pStyle w:val="Index1"/>
        <w:tabs>
          <w:tab w:val="right" w:pos="4735"/>
        </w:tabs>
        <w:rPr>
          <w:del w:id="3217" w:author="Joyce L Tokar" w:date="2017-09-13T11:49:00Z"/>
          <w:noProof/>
        </w:rPr>
      </w:pPr>
      <w:del w:id="3218" w:author="Joyce L Tokar" w:date="2017-09-13T11:49:00Z">
        <w:r w:rsidDel="00384B96">
          <w:rPr>
            <w:noProof/>
          </w:rPr>
          <w:delText>Compilation unit, 10</w:delText>
        </w:r>
      </w:del>
    </w:p>
    <w:p w14:paraId="66076594" w14:textId="77777777" w:rsidR="0028662E" w:rsidDel="00384B96" w:rsidRDefault="0028662E">
      <w:pPr>
        <w:pStyle w:val="Index1"/>
        <w:tabs>
          <w:tab w:val="right" w:pos="4735"/>
        </w:tabs>
        <w:rPr>
          <w:del w:id="3219" w:author="Joyce L Tokar" w:date="2017-09-13T11:49:00Z"/>
          <w:noProof/>
        </w:rPr>
      </w:pPr>
      <w:del w:id="3220" w:author="Joyce L Tokar" w:date="2017-09-13T11:49:00Z">
        <w:r w:rsidDel="00384B96">
          <w:rPr>
            <w:noProof/>
          </w:rPr>
          <w:delText>Configuration pragma, 10, 14</w:delText>
        </w:r>
      </w:del>
    </w:p>
    <w:p w14:paraId="44D0DDD8" w14:textId="77777777" w:rsidR="0028662E" w:rsidDel="00384B96" w:rsidRDefault="0028662E">
      <w:pPr>
        <w:pStyle w:val="Index1"/>
        <w:tabs>
          <w:tab w:val="right" w:pos="4735"/>
        </w:tabs>
        <w:rPr>
          <w:del w:id="3221" w:author="Joyce L Tokar" w:date="2017-09-13T11:49:00Z"/>
          <w:noProof/>
        </w:rPr>
      </w:pPr>
      <w:del w:id="3222" w:author="Joyce L Tokar" w:date="2017-09-13T11:49:00Z">
        <w:r w:rsidRPr="00895530" w:rsidDel="00384B96">
          <w:rPr>
            <w:rFonts w:cs="Arial"/>
            <w:noProof/>
            <w:kern w:val="32"/>
          </w:rPr>
          <w:delText>Controlled type</w:delText>
        </w:r>
        <w:r w:rsidDel="00384B96">
          <w:rPr>
            <w:noProof/>
          </w:rPr>
          <w:delText>, 10</w:delText>
        </w:r>
      </w:del>
    </w:p>
    <w:p w14:paraId="1BDB83B5" w14:textId="77777777" w:rsidR="0028662E" w:rsidDel="00384B96" w:rsidRDefault="0028662E">
      <w:pPr>
        <w:pStyle w:val="Index1"/>
        <w:tabs>
          <w:tab w:val="right" w:pos="4735"/>
        </w:tabs>
        <w:rPr>
          <w:del w:id="3223" w:author="Joyce L Tokar" w:date="2017-09-13T11:49:00Z"/>
          <w:noProof/>
        </w:rPr>
      </w:pPr>
      <w:del w:id="3224" w:author="Joyce L Tokar" w:date="2017-09-13T11:49:00Z">
        <w:r w:rsidDel="00384B96">
          <w:rPr>
            <w:noProof/>
          </w:rPr>
          <w:delText>CSJ – Passing Parameters and Return Values, 28</w:delText>
        </w:r>
      </w:del>
    </w:p>
    <w:p w14:paraId="4F58813B" w14:textId="77777777" w:rsidR="0028662E" w:rsidDel="00384B96" w:rsidRDefault="0028662E">
      <w:pPr>
        <w:pStyle w:val="IndexHeading"/>
        <w:keepNext/>
        <w:tabs>
          <w:tab w:val="right" w:pos="4735"/>
        </w:tabs>
        <w:rPr>
          <w:del w:id="3225" w:author="Joyce L Tokar" w:date="2017-09-13T11:49:00Z"/>
          <w:rFonts w:cstheme="minorBidi"/>
          <w:b/>
          <w:bCs/>
          <w:noProof/>
        </w:rPr>
      </w:pPr>
      <w:del w:id="3226" w:author="Joyce L Tokar" w:date="2017-09-13T11:49:00Z">
        <w:r w:rsidDel="00384B96">
          <w:rPr>
            <w:noProof/>
          </w:rPr>
          <w:delText xml:space="preserve"> </w:delText>
        </w:r>
      </w:del>
    </w:p>
    <w:p w14:paraId="1162A368" w14:textId="77777777" w:rsidR="0028662E" w:rsidDel="00384B96" w:rsidRDefault="0028662E">
      <w:pPr>
        <w:pStyle w:val="Index1"/>
        <w:tabs>
          <w:tab w:val="right" w:pos="4735"/>
        </w:tabs>
        <w:rPr>
          <w:del w:id="3227" w:author="Joyce L Tokar" w:date="2017-09-13T11:49:00Z"/>
          <w:noProof/>
        </w:rPr>
      </w:pPr>
      <w:del w:id="3228" w:author="Joyce L Tokar" w:date="2017-09-13T11:49:00Z">
        <w:r w:rsidDel="00384B96">
          <w:rPr>
            <w:noProof/>
          </w:rPr>
          <w:delText>DCM – Dangling References to Stack Frames, 29</w:delText>
        </w:r>
      </w:del>
    </w:p>
    <w:p w14:paraId="102380A3" w14:textId="77777777" w:rsidR="0028662E" w:rsidDel="00384B96" w:rsidRDefault="0028662E">
      <w:pPr>
        <w:pStyle w:val="Index1"/>
        <w:tabs>
          <w:tab w:val="right" w:pos="4735"/>
        </w:tabs>
        <w:rPr>
          <w:del w:id="3229" w:author="Joyce L Tokar" w:date="2017-09-13T11:49:00Z"/>
          <w:noProof/>
        </w:rPr>
      </w:pPr>
      <w:del w:id="3230" w:author="Joyce L Tokar" w:date="2017-09-13T11:49:00Z">
        <w:r w:rsidDel="00384B96">
          <w:rPr>
            <w:noProof/>
          </w:rPr>
          <w:delText>Dead store, 10</w:delText>
        </w:r>
      </w:del>
    </w:p>
    <w:p w14:paraId="3D0A9501" w14:textId="77777777" w:rsidR="0028662E" w:rsidDel="00384B96" w:rsidRDefault="0028662E">
      <w:pPr>
        <w:pStyle w:val="Index1"/>
        <w:tabs>
          <w:tab w:val="right" w:pos="4735"/>
        </w:tabs>
        <w:rPr>
          <w:del w:id="3231" w:author="Joyce L Tokar" w:date="2017-09-13T11:49:00Z"/>
          <w:noProof/>
        </w:rPr>
      </w:pPr>
      <w:del w:id="3232" w:author="Joyce L Tokar" w:date="2017-09-13T11:49:00Z">
        <w:r w:rsidDel="00384B96">
          <w:rPr>
            <w:noProof/>
          </w:rPr>
          <w:delText>Default expression, 10</w:delText>
        </w:r>
      </w:del>
    </w:p>
    <w:p w14:paraId="5A030C25" w14:textId="77777777" w:rsidR="0028662E" w:rsidDel="00384B96" w:rsidRDefault="0028662E">
      <w:pPr>
        <w:pStyle w:val="Index1"/>
        <w:tabs>
          <w:tab w:val="right" w:pos="4735"/>
        </w:tabs>
        <w:rPr>
          <w:del w:id="3233" w:author="Joyce L Tokar" w:date="2017-09-13T11:49:00Z"/>
          <w:noProof/>
        </w:rPr>
      </w:pPr>
      <w:del w:id="3234" w:author="Joyce L Tokar" w:date="2017-09-13T11:49:00Z">
        <w:r w:rsidDel="00384B96">
          <w:rPr>
            <w:noProof/>
          </w:rPr>
          <w:delText>Discrete type, 10</w:delText>
        </w:r>
      </w:del>
    </w:p>
    <w:p w14:paraId="41F5DDE7" w14:textId="77777777" w:rsidR="0028662E" w:rsidDel="00384B96" w:rsidRDefault="0028662E">
      <w:pPr>
        <w:pStyle w:val="Index1"/>
        <w:tabs>
          <w:tab w:val="right" w:pos="4735"/>
        </w:tabs>
        <w:rPr>
          <w:del w:id="3235" w:author="Joyce L Tokar" w:date="2017-09-13T11:49:00Z"/>
          <w:noProof/>
        </w:rPr>
      </w:pPr>
      <w:del w:id="3236" w:author="Joyce L Tokar" w:date="2017-09-13T11:49:00Z">
        <w:r w:rsidDel="00384B96">
          <w:rPr>
            <w:noProof/>
          </w:rPr>
          <w:delText>Discriminant, 10, 38</w:delText>
        </w:r>
      </w:del>
    </w:p>
    <w:p w14:paraId="104EC76E" w14:textId="77777777" w:rsidR="0028662E" w:rsidDel="00384B96" w:rsidRDefault="0028662E">
      <w:pPr>
        <w:pStyle w:val="Index1"/>
        <w:tabs>
          <w:tab w:val="right" w:pos="4735"/>
        </w:tabs>
        <w:rPr>
          <w:del w:id="3237" w:author="Joyce L Tokar" w:date="2017-09-13T11:49:00Z"/>
          <w:noProof/>
        </w:rPr>
      </w:pPr>
      <w:del w:id="3238" w:author="Joyce L Tokar" w:date="2017-09-13T11:49:00Z">
        <w:r w:rsidDel="00384B96">
          <w:rPr>
            <w:noProof/>
          </w:rPr>
          <w:delText>DJS – Inter-language Calling, 34</w:delText>
        </w:r>
      </w:del>
    </w:p>
    <w:p w14:paraId="394578A4" w14:textId="77777777" w:rsidR="0028662E" w:rsidDel="00384B96" w:rsidRDefault="0028662E">
      <w:pPr>
        <w:pStyle w:val="IndexHeading"/>
        <w:keepNext/>
        <w:tabs>
          <w:tab w:val="right" w:pos="4735"/>
        </w:tabs>
        <w:rPr>
          <w:del w:id="3239" w:author="Joyce L Tokar" w:date="2017-09-13T11:49:00Z"/>
          <w:rFonts w:cstheme="minorBidi"/>
          <w:b/>
          <w:bCs/>
          <w:noProof/>
        </w:rPr>
      </w:pPr>
      <w:del w:id="3240" w:author="Joyce L Tokar" w:date="2017-09-13T11:49:00Z">
        <w:r w:rsidDel="00384B96">
          <w:rPr>
            <w:noProof/>
          </w:rPr>
          <w:delText xml:space="preserve"> </w:delText>
        </w:r>
      </w:del>
    </w:p>
    <w:p w14:paraId="3931EF77" w14:textId="77777777" w:rsidR="0028662E" w:rsidDel="00384B96" w:rsidRDefault="0028662E">
      <w:pPr>
        <w:pStyle w:val="Index1"/>
        <w:tabs>
          <w:tab w:val="right" w:pos="4735"/>
        </w:tabs>
        <w:rPr>
          <w:del w:id="3241" w:author="Joyce L Tokar" w:date="2017-09-13T11:49:00Z"/>
          <w:noProof/>
        </w:rPr>
      </w:pPr>
      <w:del w:id="3242" w:author="Joyce L Tokar" w:date="2017-09-13T11:49:00Z">
        <w:r w:rsidDel="00384B96">
          <w:rPr>
            <w:noProof/>
          </w:rPr>
          <w:delText>Endianness, 10</w:delText>
        </w:r>
      </w:del>
    </w:p>
    <w:p w14:paraId="4BBC716F" w14:textId="77777777" w:rsidR="0028662E" w:rsidDel="00384B96" w:rsidRDefault="0028662E">
      <w:pPr>
        <w:pStyle w:val="Index1"/>
        <w:tabs>
          <w:tab w:val="right" w:pos="4735"/>
        </w:tabs>
        <w:rPr>
          <w:del w:id="3243" w:author="Joyce L Tokar" w:date="2017-09-13T11:49:00Z"/>
          <w:noProof/>
        </w:rPr>
      </w:pPr>
      <w:del w:id="3244" w:author="Joyce L Tokar" w:date="2017-09-13T11:49:00Z">
        <w:r w:rsidDel="00384B96">
          <w:rPr>
            <w:noProof/>
          </w:rPr>
          <w:delText>Enumeration Representation Clause, 10</w:delText>
        </w:r>
      </w:del>
    </w:p>
    <w:p w14:paraId="17589AED" w14:textId="77777777" w:rsidR="0028662E" w:rsidDel="00384B96" w:rsidRDefault="0028662E">
      <w:pPr>
        <w:pStyle w:val="Index1"/>
        <w:tabs>
          <w:tab w:val="right" w:pos="4735"/>
        </w:tabs>
        <w:rPr>
          <w:del w:id="3245" w:author="Joyce L Tokar" w:date="2017-09-13T11:49:00Z"/>
          <w:noProof/>
        </w:rPr>
      </w:pPr>
      <w:del w:id="3246" w:author="Joyce L Tokar" w:date="2017-09-13T11:49:00Z">
        <w:r w:rsidRPr="00895530" w:rsidDel="00384B96">
          <w:rPr>
            <w:rFonts w:cs="Arial"/>
            <w:noProof/>
          </w:rPr>
          <w:delText>Enumeration type</w:delText>
        </w:r>
        <w:r w:rsidDel="00384B96">
          <w:rPr>
            <w:noProof/>
          </w:rPr>
          <w:delText>, 11, 12</w:delText>
        </w:r>
      </w:del>
    </w:p>
    <w:p w14:paraId="3D3C2348" w14:textId="77777777" w:rsidR="0028662E" w:rsidDel="00384B96" w:rsidRDefault="0028662E">
      <w:pPr>
        <w:pStyle w:val="Index1"/>
        <w:tabs>
          <w:tab w:val="right" w:pos="4735"/>
        </w:tabs>
        <w:rPr>
          <w:del w:id="3247" w:author="Joyce L Tokar" w:date="2017-09-13T11:49:00Z"/>
          <w:noProof/>
        </w:rPr>
      </w:pPr>
      <w:del w:id="3248" w:author="Joyce L Tokar" w:date="2017-09-13T11:49:00Z">
        <w:r w:rsidDel="00384B96">
          <w:rPr>
            <w:noProof/>
          </w:rPr>
          <w:delText>EOJ – Demarcation of Control Flow, 27</w:delText>
        </w:r>
      </w:del>
    </w:p>
    <w:p w14:paraId="472248F0" w14:textId="77777777" w:rsidR="0028662E" w:rsidDel="00384B96" w:rsidRDefault="0028662E">
      <w:pPr>
        <w:pStyle w:val="Index1"/>
        <w:tabs>
          <w:tab w:val="right" w:pos="4735"/>
        </w:tabs>
        <w:rPr>
          <w:del w:id="3249" w:author="Joyce L Tokar" w:date="2017-09-13T11:49:00Z"/>
          <w:noProof/>
        </w:rPr>
      </w:pPr>
      <w:del w:id="3250" w:author="Joyce L Tokar" w:date="2017-09-13T11:49:00Z">
        <w:r w:rsidRPr="00895530" w:rsidDel="00384B96">
          <w:rPr>
            <w:noProof/>
            <w:kern w:val="32"/>
          </w:rPr>
          <w:delText>Erroneous execution</w:delText>
        </w:r>
        <w:r w:rsidDel="00384B96">
          <w:rPr>
            <w:noProof/>
          </w:rPr>
          <w:delText>, 11</w:delText>
        </w:r>
      </w:del>
    </w:p>
    <w:p w14:paraId="0954F97B" w14:textId="77777777" w:rsidR="0028662E" w:rsidDel="00384B96" w:rsidRDefault="0028662E">
      <w:pPr>
        <w:pStyle w:val="Index1"/>
        <w:tabs>
          <w:tab w:val="right" w:pos="4735"/>
        </w:tabs>
        <w:rPr>
          <w:del w:id="3251" w:author="Joyce L Tokar" w:date="2017-09-13T11:49:00Z"/>
          <w:noProof/>
        </w:rPr>
      </w:pPr>
      <w:del w:id="3252" w:author="Joyce L Tokar" w:date="2017-09-13T11:49:00Z">
        <w:r w:rsidDel="00384B96">
          <w:rPr>
            <w:noProof/>
          </w:rPr>
          <w:delText>EWD – Structured Programming, 28</w:delText>
        </w:r>
      </w:del>
    </w:p>
    <w:p w14:paraId="1BF39271" w14:textId="77777777" w:rsidR="0028662E" w:rsidDel="00384B96" w:rsidRDefault="0028662E">
      <w:pPr>
        <w:pStyle w:val="Index1"/>
        <w:tabs>
          <w:tab w:val="right" w:pos="4735"/>
        </w:tabs>
        <w:rPr>
          <w:del w:id="3253" w:author="Joyce L Tokar" w:date="2017-09-13T11:49:00Z"/>
          <w:noProof/>
        </w:rPr>
      </w:pPr>
      <w:del w:id="3254" w:author="Joyce L Tokar" w:date="2017-09-13T11:49:00Z">
        <w:r w:rsidDel="00384B96">
          <w:rPr>
            <w:noProof/>
          </w:rPr>
          <w:delText>EWF – Undefined Behaviour, 37</w:delText>
        </w:r>
      </w:del>
    </w:p>
    <w:p w14:paraId="6A45B9B6" w14:textId="77777777" w:rsidR="0028662E" w:rsidDel="00384B96" w:rsidRDefault="0028662E">
      <w:pPr>
        <w:pStyle w:val="Index1"/>
        <w:tabs>
          <w:tab w:val="right" w:pos="4735"/>
        </w:tabs>
        <w:rPr>
          <w:del w:id="3255" w:author="Joyce L Tokar" w:date="2017-09-13T11:49:00Z"/>
          <w:noProof/>
        </w:rPr>
      </w:pPr>
      <w:del w:id="3256" w:author="Joyce L Tokar" w:date="2017-09-13T11:49:00Z">
        <w:r w:rsidDel="00384B96">
          <w:rPr>
            <w:noProof/>
          </w:rPr>
          <w:delText>Exception, 11, 12, 13, 14, 16, 18, 19, 23, 24, 28, 30, 31, 33, 34, 35, 36, 38, 39, 40, 41</w:delText>
        </w:r>
      </w:del>
    </w:p>
    <w:p w14:paraId="0FF271F5" w14:textId="77777777" w:rsidR="0028662E" w:rsidDel="00384B96" w:rsidRDefault="0028662E">
      <w:pPr>
        <w:pStyle w:val="Index2"/>
        <w:tabs>
          <w:tab w:val="right" w:pos="4735"/>
        </w:tabs>
        <w:rPr>
          <w:del w:id="3257" w:author="Joyce L Tokar" w:date="2017-09-13T11:49:00Z"/>
          <w:noProof/>
        </w:rPr>
      </w:pPr>
      <w:del w:id="3258" w:author="Joyce L Tokar" w:date="2017-09-13T11:49:00Z">
        <w:r w:rsidDel="00384B96">
          <w:rPr>
            <w:noProof/>
          </w:rPr>
          <w:delText>Constraint_Error, 12, 13, 19, 21, 26, 38</w:delText>
        </w:r>
      </w:del>
    </w:p>
    <w:p w14:paraId="630A7AA0" w14:textId="77777777" w:rsidR="0028662E" w:rsidDel="00384B96" w:rsidRDefault="0028662E">
      <w:pPr>
        <w:pStyle w:val="Index2"/>
        <w:tabs>
          <w:tab w:val="right" w:pos="4735"/>
        </w:tabs>
        <w:rPr>
          <w:del w:id="3259" w:author="Joyce L Tokar" w:date="2017-09-13T11:49:00Z"/>
          <w:noProof/>
        </w:rPr>
      </w:pPr>
      <w:del w:id="3260" w:author="Joyce L Tokar" w:date="2017-09-13T11:49:00Z">
        <w:r w:rsidDel="00384B96">
          <w:rPr>
            <w:noProof/>
          </w:rPr>
          <w:delText>Program_Error, 12, 13, 36</w:delText>
        </w:r>
      </w:del>
    </w:p>
    <w:p w14:paraId="240F35ED" w14:textId="77777777" w:rsidR="0028662E" w:rsidDel="00384B96" w:rsidRDefault="0028662E">
      <w:pPr>
        <w:pStyle w:val="Index2"/>
        <w:tabs>
          <w:tab w:val="right" w:pos="4735"/>
        </w:tabs>
        <w:rPr>
          <w:del w:id="3261" w:author="Joyce L Tokar" w:date="2017-09-13T11:49:00Z"/>
          <w:noProof/>
        </w:rPr>
      </w:pPr>
      <w:del w:id="3262" w:author="Joyce L Tokar" w:date="2017-09-13T11:49:00Z">
        <w:r w:rsidDel="00384B96">
          <w:rPr>
            <w:noProof/>
          </w:rPr>
          <w:delText>Storage_Error, 12, 30</w:delText>
        </w:r>
      </w:del>
    </w:p>
    <w:p w14:paraId="76948ADA" w14:textId="77777777" w:rsidR="0028662E" w:rsidDel="00384B96" w:rsidRDefault="0028662E">
      <w:pPr>
        <w:pStyle w:val="Index2"/>
        <w:tabs>
          <w:tab w:val="right" w:pos="4735"/>
        </w:tabs>
        <w:rPr>
          <w:del w:id="3263" w:author="Joyce L Tokar" w:date="2017-09-13T11:49:00Z"/>
          <w:noProof/>
        </w:rPr>
      </w:pPr>
      <w:del w:id="3264" w:author="Joyce L Tokar" w:date="2017-09-13T11:49:00Z">
        <w:r w:rsidDel="00384B96">
          <w:rPr>
            <w:noProof/>
          </w:rPr>
          <w:delText>Tasking_Error, 12, 31, 39</w:delText>
        </w:r>
      </w:del>
    </w:p>
    <w:p w14:paraId="3B9FD185" w14:textId="77777777" w:rsidR="0028662E" w:rsidDel="00384B96" w:rsidRDefault="0028662E">
      <w:pPr>
        <w:pStyle w:val="Index1"/>
        <w:tabs>
          <w:tab w:val="right" w:pos="4735"/>
        </w:tabs>
        <w:rPr>
          <w:del w:id="3265" w:author="Joyce L Tokar" w:date="2017-09-13T11:49:00Z"/>
          <w:noProof/>
        </w:rPr>
      </w:pPr>
      <w:del w:id="3266" w:author="Joyce L Tokar" w:date="2017-09-13T11:49:00Z">
        <w:r w:rsidDel="00384B96">
          <w:rPr>
            <w:noProof/>
          </w:rPr>
          <w:delText>Exception Information, 38</w:delText>
        </w:r>
      </w:del>
    </w:p>
    <w:p w14:paraId="7D35ACC3" w14:textId="77777777" w:rsidR="0028662E" w:rsidDel="00384B96" w:rsidRDefault="0028662E">
      <w:pPr>
        <w:pStyle w:val="Index1"/>
        <w:tabs>
          <w:tab w:val="right" w:pos="4735"/>
        </w:tabs>
        <w:rPr>
          <w:del w:id="3267" w:author="Joyce L Tokar" w:date="2017-09-13T11:49:00Z"/>
          <w:noProof/>
        </w:rPr>
      </w:pPr>
      <w:del w:id="3268" w:author="Joyce L Tokar" w:date="2017-09-13T11:49:00Z">
        <w:r w:rsidDel="00384B96">
          <w:rPr>
            <w:noProof/>
          </w:rPr>
          <w:delText>Expanded name, 11</w:delText>
        </w:r>
      </w:del>
    </w:p>
    <w:p w14:paraId="0F319FB1" w14:textId="77777777" w:rsidR="0028662E" w:rsidDel="00384B96" w:rsidRDefault="0028662E">
      <w:pPr>
        <w:pStyle w:val="Index1"/>
        <w:tabs>
          <w:tab w:val="right" w:pos="4735"/>
        </w:tabs>
        <w:rPr>
          <w:del w:id="3269" w:author="Joyce L Tokar" w:date="2017-09-13T11:49:00Z"/>
          <w:noProof/>
        </w:rPr>
      </w:pPr>
      <w:del w:id="3270" w:author="Joyce L Tokar" w:date="2017-09-13T11:49:00Z">
        <w:r w:rsidRPr="00895530" w:rsidDel="00384B96">
          <w:rPr>
            <w:rFonts w:cs="Arial"/>
            <w:noProof/>
          </w:rPr>
          <w:delText>Explicit conversions</w:delText>
        </w:r>
        <w:r w:rsidDel="00384B96">
          <w:rPr>
            <w:noProof/>
          </w:rPr>
          <w:delText>, 13, 16</w:delText>
        </w:r>
      </w:del>
    </w:p>
    <w:p w14:paraId="7DC7FDAC" w14:textId="77777777" w:rsidR="0028662E" w:rsidDel="00384B96" w:rsidRDefault="0028662E">
      <w:pPr>
        <w:pStyle w:val="IndexHeading"/>
        <w:keepNext/>
        <w:tabs>
          <w:tab w:val="right" w:pos="4735"/>
        </w:tabs>
        <w:rPr>
          <w:del w:id="3271" w:author="Joyce L Tokar" w:date="2017-09-13T11:49:00Z"/>
          <w:rFonts w:cstheme="minorBidi"/>
          <w:b/>
          <w:bCs/>
          <w:noProof/>
        </w:rPr>
      </w:pPr>
      <w:del w:id="3272" w:author="Joyce L Tokar" w:date="2017-09-13T11:49:00Z">
        <w:r w:rsidDel="00384B96">
          <w:rPr>
            <w:noProof/>
          </w:rPr>
          <w:delText xml:space="preserve"> </w:delText>
        </w:r>
      </w:del>
    </w:p>
    <w:p w14:paraId="7C5BAE69" w14:textId="77777777" w:rsidR="0028662E" w:rsidDel="00384B96" w:rsidRDefault="0028662E">
      <w:pPr>
        <w:pStyle w:val="Index1"/>
        <w:tabs>
          <w:tab w:val="right" w:pos="4735"/>
        </w:tabs>
        <w:rPr>
          <w:del w:id="3273" w:author="Joyce L Tokar" w:date="2017-09-13T11:49:00Z"/>
          <w:noProof/>
        </w:rPr>
      </w:pPr>
      <w:del w:id="3274" w:author="Joyce L Tokar" w:date="2017-09-13T11:49:00Z">
        <w:r w:rsidDel="00384B96">
          <w:rPr>
            <w:noProof/>
          </w:rPr>
          <w:delText>FAB – Implementation-Defined Behaviour, 38</w:delText>
        </w:r>
      </w:del>
    </w:p>
    <w:p w14:paraId="643EE6F5" w14:textId="77777777" w:rsidR="0028662E" w:rsidDel="00384B96" w:rsidRDefault="0028662E">
      <w:pPr>
        <w:pStyle w:val="Index1"/>
        <w:tabs>
          <w:tab w:val="right" w:pos="4735"/>
        </w:tabs>
        <w:rPr>
          <w:del w:id="3275" w:author="Joyce L Tokar" w:date="2017-09-13T11:49:00Z"/>
          <w:noProof/>
        </w:rPr>
      </w:pPr>
      <w:del w:id="3276" w:author="Joyce L Tokar" w:date="2017-09-13T11:49:00Z">
        <w:r w:rsidDel="00384B96">
          <w:rPr>
            <w:noProof/>
          </w:rPr>
          <w:delText>FIF – Arithmetic Wrap-around Error, 21</w:delText>
        </w:r>
      </w:del>
    </w:p>
    <w:p w14:paraId="5C2F25BC" w14:textId="77777777" w:rsidR="0028662E" w:rsidDel="00384B96" w:rsidRDefault="0028662E">
      <w:pPr>
        <w:pStyle w:val="Index1"/>
        <w:tabs>
          <w:tab w:val="right" w:pos="4735"/>
        </w:tabs>
        <w:rPr>
          <w:del w:id="3277" w:author="Joyce L Tokar" w:date="2017-09-13T11:49:00Z"/>
          <w:noProof/>
        </w:rPr>
      </w:pPr>
      <w:del w:id="3278" w:author="Joyce L Tokar" w:date="2017-09-13T11:49:00Z">
        <w:r w:rsidRPr="00895530" w:rsidDel="00384B96">
          <w:rPr>
            <w:noProof/>
            <w:lang w:val="en-GB"/>
          </w:rPr>
          <w:delText>Fixed-point types</w:delText>
        </w:r>
        <w:r w:rsidDel="00384B96">
          <w:rPr>
            <w:noProof/>
          </w:rPr>
          <w:delText>, 11</w:delText>
        </w:r>
      </w:del>
    </w:p>
    <w:p w14:paraId="17C78A3F" w14:textId="77777777" w:rsidR="0028662E" w:rsidDel="00384B96" w:rsidRDefault="0028662E">
      <w:pPr>
        <w:pStyle w:val="Index1"/>
        <w:tabs>
          <w:tab w:val="right" w:pos="4735"/>
        </w:tabs>
        <w:rPr>
          <w:del w:id="3279" w:author="Joyce L Tokar" w:date="2017-09-13T11:49:00Z"/>
          <w:noProof/>
        </w:rPr>
      </w:pPr>
      <w:del w:id="3280" w:author="Joyce L Tokar" w:date="2017-09-13T11:49:00Z">
        <w:r w:rsidRPr="00895530" w:rsidDel="00384B96">
          <w:rPr>
            <w:noProof/>
            <w:lang w:val="en-GB"/>
          </w:rPr>
          <w:delText xml:space="preserve">FLC </w:delText>
        </w:r>
        <w:r w:rsidDel="00384B96">
          <w:rPr>
            <w:noProof/>
          </w:rPr>
          <w:delText>–</w:delText>
        </w:r>
        <w:r w:rsidRPr="00895530" w:rsidDel="00384B96">
          <w:rPr>
            <w:noProof/>
            <w:lang w:val="en-GB"/>
          </w:rPr>
          <w:delText xml:space="preserve"> Numeric Conversion Errors</w:delText>
        </w:r>
        <w:r w:rsidDel="00384B96">
          <w:rPr>
            <w:noProof/>
          </w:rPr>
          <w:delText>, 18</w:delText>
        </w:r>
      </w:del>
    </w:p>
    <w:p w14:paraId="5D0F4A68" w14:textId="77777777" w:rsidR="0028662E" w:rsidDel="00384B96" w:rsidRDefault="0028662E">
      <w:pPr>
        <w:pStyle w:val="IndexHeading"/>
        <w:keepNext/>
        <w:tabs>
          <w:tab w:val="right" w:pos="4735"/>
        </w:tabs>
        <w:rPr>
          <w:del w:id="3281" w:author="Joyce L Tokar" w:date="2017-09-13T11:49:00Z"/>
          <w:rFonts w:cstheme="minorBidi"/>
          <w:b/>
          <w:bCs/>
          <w:noProof/>
        </w:rPr>
      </w:pPr>
      <w:del w:id="3282" w:author="Joyce L Tokar" w:date="2017-09-13T11:49:00Z">
        <w:r w:rsidDel="00384B96">
          <w:rPr>
            <w:noProof/>
          </w:rPr>
          <w:delText xml:space="preserve"> </w:delText>
        </w:r>
      </w:del>
    </w:p>
    <w:p w14:paraId="2EA6687A" w14:textId="77777777" w:rsidR="0028662E" w:rsidDel="00384B96" w:rsidRDefault="0028662E">
      <w:pPr>
        <w:pStyle w:val="Index1"/>
        <w:tabs>
          <w:tab w:val="right" w:pos="4735"/>
        </w:tabs>
        <w:rPr>
          <w:del w:id="3283" w:author="Joyce L Tokar" w:date="2017-09-13T11:49:00Z"/>
          <w:noProof/>
        </w:rPr>
      </w:pPr>
      <w:del w:id="3284" w:author="Joyce L Tokar" w:date="2017-09-13T11:49:00Z">
        <w:r w:rsidDel="00384B96">
          <w:rPr>
            <w:noProof/>
          </w:rPr>
          <w:delText>GDL – Recursion, 30</w:delText>
        </w:r>
      </w:del>
    </w:p>
    <w:p w14:paraId="4102CAFD" w14:textId="77777777" w:rsidR="0028662E" w:rsidDel="00384B96" w:rsidRDefault="0028662E">
      <w:pPr>
        <w:pStyle w:val="Index1"/>
        <w:tabs>
          <w:tab w:val="right" w:pos="4735"/>
        </w:tabs>
        <w:rPr>
          <w:del w:id="3285" w:author="Joyce L Tokar" w:date="2017-09-13T11:49:00Z"/>
          <w:noProof/>
        </w:rPr>
      </w:pPr>
      <w:del w:id="3286" w:author="Joyce L Tokar" w:date="2017-09-13T11:49:00Z">
        <w:r w:rsidRPr="00895530" w:rsidDel="00384B96">
          <w:rPr>
            <w:rFonts w:cs="Arial"/>
            <w:noProof/>
            <w:kern w:val="32"/>
          </w:rPr>
          <w:delText>Generic formal subprogram</w:delText>
        </w:r>
        <w:r w:rsidDel="00384B96">
          <w:rPr>
            <w:noProof/>
          </w:rPr>
          <w:delText>, 11</w:delText>
        </w:r>
      </w:del>
    </w:p>
    <w:p w14:paraId="23322E5E" w14:textId="77777777" w:rsidR="0028662E" w:rsidDel="00384B96" w:rsidRDefault="0028662E">
      <w:pPr>
        <w:pStyle w:val="IndexHeading"/>
        <w:keepNext/>
        <w:tabs>
          <w:tab w:val="right" w:pos="4735"/>
        </w:tabs>
        <w:rPr>
          <w:del w:id="3287" w:author="Joyce L Tokar" w:date="2017-09-13T11:49:00Z"/>
          <w:rFonts w:cstheme="minorBidi"/>
          <w:b/>
          <w:bCs/>
          <w:noProof/>
        </w:rPr>
      </w:pPr>
      <w:del w:id="3288" w:author="Joyce L Tokar" w:date="2017-09-13T11:49:00Z">
        <w:r w:rsidDel="00384B96">
          <w:rPr>
            <w:noProof/>
          </w:rPr>
          <w:delText xml:space="preserve"> </w:delText>
        </w:r>
      </w:del>
    </w:p>
    <w:p w14:paraId="5729998C" w14:textId="77777777" w:rsidR="0028662E" w:rsidDel="00384B96" w:rsidRDefault="0028662E">
      <w:pPr>
        <w:pStyle w:val="Index1"/>
        <w:tabs>
          <w:tab w:val="right" w:pos="4735"/>
        </w:tabs>
        <w:rPr>
          <w:del w:id="3289" w:author="Joyce L Tokar" w:date="2017-09-13T11:49:00Z"/>
          <w:noProof/>
        </w:rPr>
      </w:pPr>
      <w:del w:id="3290" w:author="Joyce L Tokar" w:date="2017-09-13T11:49:00Z">
        <w:r w:rsidRPr="00895530" w:rsidDel="00384B96">
          <w:rPr>
            <w:noProof/>
            <w:lang w:val="en-GB"/>
          </w:rPr>
          <w:delText xml:space="preserve">HCB </w:delText>
        </w:r>
        <w:r w:rsidDel="00384B96">
          <w:rPr>
            <w:noProof/>
          </w:rPr>
          <w:delText>–</w:delText>
        </w:r>
        <w:r w:rsidRPr="00895530" w:rsidDel="00384B96">
          <w:rPr>
            <w:noProof/>
            <w:lang w:val="en-GB"/>
          </w:rPr>
          <w:delText xml:space="preserve"> Buffer Boundary Violation (Buffer Overflow)</w:delText>
        </w:r>
        <w:r w:rsidDel="00384B96">
          <w:rPr>
            <w:noProof/>
          </w:rPr>
          <w:delText>, 19</w:delText>
        </w:r>
      </w:del>
    </w:p>
    <w:p w14:paraId="71F4820C" w14:textId="77777777" w:rsidR="0028662E" w:rsidDel="00384B96" w:rsidRDefault="0028662E">
      <w:pPr>
        <w:pStyle w:val="Index1"/>
        <w:tabs>
          <w:tab w:val="right" w:pos="4735"/>
        </w:tabs>
        <w:rPr>
          <w:del w:id="3291" w:author="Joyce L Tokar" w:date="2017-09-13T11:49:00Z"/>
          <w:noProof/>
        </w:rPr>
      </w:pPr>
      <w:del w:id="3292" w:author="Joyce L Tokar" w:date="2017-09-13T11:49:00Z">
        <w:r w:rsidDel="00384B96">
          <w:rPr>
            <w:noProof/>
          </w:rPr>
          <w:delText>HFC – Pointer Type Conversions, 19</w:delText>
        </w:r>
      </w:del>
    </w:p>
    <w:p w14:paraId="4C2DFFAB" w14:textId="77777777" w:rsidR="0028662E" w:rsidDel="00384B96" w:rsidRDefault="0028662E">
      <w:pPr>
        <w:pStyle w:val="Index1"/>
        <w:tabs>
          <w:tab w:val="right" w:pos="4735"/>
        </w:tabs>
        <w:rPr>
          <w:del w:id="3293" w:author="Joyce L Tokar" w:date="2017-09-13T11:49:00Z"/>
          <w:noProof/>
        </w:rPr>
      </w:pPr>
      <w:del w:id="3294" w:author="Joyce L Tokar" w:date="2017-09-13T11:49:00Z">
        <w:r w:rsidDel="00384B96">
          <w:rPr>
            <w:noProof/>
          </w:rPr>
          <w:delText>Hiding, 11, 12, 42</w:delText>
        </w:r>
      </w:del>
    </w:p>
    <w:p w14:paraId="1BB61FF6" w14:textId="77777777" w:rsidR="0028662E" w:rsidDel="00384B96" w:rsidRDefault="0028662E">
      <w:pPr>
        <w:pStyle w:val="Index2"/>
        <w:tabs>
          <w:tab w:val="right" w:pos="4735"/>
        </w:tabs>
        <w:rPr>
          <w:del w:id="3295" w:author="Joyce L Tokar" w:date="2017-09-13T11:49:00Z"/>
          <w:noProof/>
        </w:rPr>
      </w:pPr>
      <w:del w:id="3296" w:author="Joyce L Tokar" w:date="2017-09-13T11:49:00Z">
        <w:r w:rsidDel="00384B96">
          <w:rPr>
            <w:noProof/>
          </w:rPr>
          <w:delText>hidden from all visibility, 12</w:delText>
        </w:r>
      </w:del>
    </w:p>
    <w:p w14:paraId="34F4D5DE" w14:textId="77777777" w:rsidR="0028662E" w:rsidDel="00384B96" w:rsidRDefault="0028662E">
      <w:pPr>
        <w:pStyle w:val="Index2"/>
        <w:tabs>
          <w:tab w:val="right" w:pos="4735"/>
        </w:tabs>
        <w:rPr>
          <w:del w:id="3297" w:author="Joyce L Tokar" w:date="2017-09-13T11:49:00Z"/>
          <w:noProof/>
        </w:rPr>
      </w:pPr>
      <w:del w:id="3298" w:author="Joyce L Tokar" w:date="2017-09-13T11:49:00Z">
        <w:r w:rsidDel="00384B96">
          <w:rPr>
            <w:noProof/>
          </w:rPr>
          <w:delText>hidden from direct visibility, 12</w:delText>
        </w:r>
      </w:del>
    </w:p>
    <w:p w14:paraId="2FBD73A6" w14:textId="77777777" w:rsidR="0028662E" w:rsidDel="00384B96" w:rsidRDefault="0028662E">
      <w:pPr>
        <w:pStyle w:val="Index1"/>
        <w:tabs>
          <w:tab w:val="right" w:pos="4735"/>
        </w:tabs>
        <w:rPr>
          <w:del w:id="3299" w:author="Joyce L Tokar" w:date="2017-09-13T11:49:00Z"/>
          <w:noProof/>
        </w:rPr>
      </w:pPr>
      <w:del w:id="3300" w:author="Joyce L Tokar" w:date="2017-09-13T11:49:00Z">
        <w:r w:rsidDel="00384B96">
          <w:rPr>
            <w:noProof/>
          </w:rPr>
          <w:delText>HJW – Unanticipated Exceptions from Library Routines, 34</w:delText>
        </w:r>
      </w:del>
    </w:p>
    <w:p w14:paraId="120A8485" w14:textId="77777777" w:rsidR="0028662E" w:rsidDel="00384B96" w:rsidRDefault="0028662E">
      <w:pPr>
        <w:pStyle w:val="Index1"/>
        <w:tabs>
          <w:tab w:val="right" w:pos="4735"/>
        </w:tabs>
        <w:rPr>
          <w:del w:id="3301" w:author="Joyce L Tokar" w:date="2017-09-13T11:49:00Z"/>
          <w:noProof/>
        </w:rPr>
      </w:pPr>
      <w:del w:id="3302" w:author="Joyce L Tokar" w:date="2017-09-13T11:49:00Z">
        <w:r w:rsidDel="00384B96">
          <w:rPr>
            <w:noProof/>
          </w:rPr>
          <w:delText>Homograph, 11</w:delText>
        </w:r>
      </w:del>
    </w:p>
    <w:p w14:paraId="388A944B" w14:textId="77777777" w:rsidR="0028662E" w:rsidDel="00384B96" w:rsidRDefault="0028662E">
      <w:pPr>
        <w:pStyle w:val="IndexHeading"/>
        <w:keepNext/>
        <w:tabs>
          <w:tab w:val="right" w:pos="4735"/>
        </w:tabs>
        <w:rPr>
          <w:del w:id="3303" w:author="Joyce L Tokar" w:date="2017-09-13T11:49:00Z"/>
          <w:rFonts w:cstheme="minorBidi"/>
          <w:b/>
          <w:bCs/>
          <w:noProof/>
        </w:rPr>
      </w:pPr>
      <w:del w:id="3304" w:author="Joyce L Tokar" w:date="2017-09-13T11:49:00Z">
        <w:r w:rsidDel="00384B96">
          <w:rPr>
            <w:noProof/>
          </w:rPr>
          <w:delText xml:space="preserve"> </w:delText>
        </w:r>
      </w:del>
    </w:p>
    <w:p w14:paraId="3767E101" w14:textId="77777777" w:rsidR="0028662E" w:rsidDel="00384B96" w:rsidRDefault="0028662E">
      <w:pPr>
        <w:pStyle w:val="Index1"/>
        <w:tabs>
          <w:tab w:val="right" w:pos="4735"/>
        </w:tabs>
        <w:rPr>
          <w:del w:id="3305" w:author="Joyce L Tokar" w:date="2017-09-13T11:49:00Z"/>
          <w:noProof/>
        </w:rPr>
      </w:pPr>
      <w:del w:id="3306" w:author="Joyce L Tokar" w:date="2017-09-13T11:49:00Z">
        <w:r w:rsidRPr="00895530" w:rsidDel="00384B96">
          <w:rPr>
            <w:rFonts w:cs="Arial"/>
            <w:noProof/>
          </w:rPr>
          <w:delText>Idempotent behaviour</w:delText>
        </w:r>
        <w:r w:rsidDel="00384B96">
          <w:rPr>
            <w:noProof/>
          </w:rPr>
          <w:delText>, 11</w:delText>
        </w:r>
      </w:del>
    </w:p>
    <w:p w14:paraId="272FC273" w14:textId="77777777" w:rsidR="0028662E" w:rsidDel="00384B96" w:rsidRDefault="0028662E">
      <w:pPr>
        <w:pStyle w:val="Index1"/>
        <w:tabs>
          <w:tab w:val="right" w:pos="4735"/>
        </w:tabs>
        <w:rPr>
          <w:del w:id="3307" w:author="Joyce L Tokar" w:date="2017-09-13T11:49:00Z"/>
          <w:noProof/>
        </w:rPr>
      </w:pPr>
      <w:del w:id="3308" w:author="Joyce L Tokar" w:date="2017-09-13T11:49:00Z">
        <w:r w:rsidRPr="00895530" w:rsidDel="00384B96">
          <w:rPr>
            <w:rFonts w:cs="Arial"/>
            <w:noProof/>
          </w:rPr>
          <w:delText>Identifier</w:delText>
        </w:r>
        <w:r w:rsidDel="00384B96">
          <w:rPr>
            <w:noProof/>
          </w:rPr>
          <w:delText>, 11</w:delText>
        </w:r>
      </w:del>
    </w:p>
    <w:p w14:paraId="6E437C82" w14:textId="77777777" w:rsidR="0028662E" w:rsidDel="00384B96" w:rsidRDefault="0028662E">
      <w:pPr>
        <w:pStyle w:val="Index1"/>
        <w:tabs>
          <w:tab w:val="right" w:pos="4735"/>
        </w:tabs>
        <w:rPr>
          <w:del w:id="3309" w:author="Joyce L Tokar" w:date="2017-09-13T11:49:00Z"/>
          <w:noProof/>
        </w:rPr>
      </w:pPr>
      <w:del w:id="3310" w:author="Joyce L Tokar" w:date="2017-09-13T11:49:00Z">
        <w:r w:rsidDel="00384B96">
          <w:rPr>
            <w:noProof/>
          </w:rPr>
          <w:delText>Identifier length, 21</w:delText>
        </w:r>
      </w:del>
    </w:p>
    <w:p w14:paraId="2E0C730D" w14:textId="77777777" w:rsidR="0028662E" w:rsidDel="00384B96" w:rsidRDefault="0028662E">
      <w:pPr>
        <w:pStyle w:val="Index1"/>
        <w:tabs>
          <w:tab w:val="right" w:pos="4735"/>
        </w:tabs>
        <w:rPr>
          <w:del w:id="3311" w:author="Joyce L Tokar" w:date="2017-09-13T11:49:00Z"/>
          <w:noProof/>
        </w:rPr>
      </w:pPr>
      <w:del w:id="3312" w:author="Joyce L Tokar" w:date="2017-09-13T11:49:00Z">
        <w:r w:rsidDel="00384B96">
          <w:rPr>
            <w:noProof/>
          </w:rPr>
          <w:delText>IHN–Type System, 16</w:delText>
        </w:r>
      </w:del>
    </w:p>
    <w:p w14:paraId="2EA67BE3" w14:textId="77777777" w:rsidR="0028662E" w:rsidDel="00384B96" w:rsidRDefault="0028662E">
      <w:pPr>
        <w:pStyle w:val="Index1"/>
        <w:tabs>
          <w:tab w:val="right" w:pos="4735"/>
        </w:tabs>
        <w:rPr>
          <w:del w:id="3313" w:author="Joyce L Tokar" w:date="2017-09-13T11:49:00Z"/>
          <w:noProof/>
        </w:rPr>
      </w:pPr>
      <w:del w:id="3314" w:author="Joyce L Tokar" w:date="2017-09-13T11:49:00Z">
        <w:r w:rsidRPr="00895530" w:rsidDel="00384B96">
          <w:rPr>
            <w:rFonts w:cs="Arial"/>
            <w:noProof/>
            <w:kern w:val="32"/>
          </w:rPr>
          <w:delText>Implementation defined</w:delText>
        </w:r>
        <w:r w:rsidDel="00384B96">
          <w:rPr>
            <w:noProof/>
          </w:rPr>
          <w:delText>, 11, 12</w:delText>
        </w:r>
      </w:del>
    </w:p>
    <w:p w14:paraId="43EB75DA" w14:textId="77777777" w:rsidR="0028662E" w:rsidDel="00384B96" w:rsidRDefault="0028662E">
      <w:pPr>
        <w:pStyle w:val="Index1"/>
        <w:tabs>
          <w:tab w:val="right" w:pos="4735"/>
        </w:tabs>
        <w:rPr>
          <w:del w:id="3315" w:author="Joyce L Tokar" w:date="2017-09-13T11:49:00Z"/>
          <w:noProof/>
        </w:rPr>
      </w:pPr>
      <w:del w:id="3316" w:author="Joyce L Tokar" w:date="2017-09-13T11:49:00Z">
        <w:r w:rsidRPr="00895530" w:rsidDel="00384B96">
          <w:rPr>
            <w:rFonts w:cs="Arial"/>
            <w:noProof/>
          </w:rPr>
          <w:delText>Implicit conversions</w:delText>
        </w:r>
        <w:r w:rsidDel="00384B96">
          <w:rPr>
            <w:noProof/>
          </w:rPr>
          <w:delText>, 13, 16</w:delText>
        </w:r>
      </w:del>
    </w:p>
    <w:p w14:paraId="3B15037D" w14:textId="77777777" w:rsidR="0028662E" w:rsidDel="00384B96" w:rsidRDefault="0028662E">
      <w:pPr>
        <w:pStyle w:val="Index1"/>
        <w:tabs>
          <w:tab w:val="right" w:pos="4735"/>
        </w:tabs>
        <w:rPr>
          <w:del w:id="3317" w:author="Joyce L Tokar" w:date="2017-09-13T11:49:00Z"/>
          <w:noProof/>
        </w:rPr>
      </w:pPr>
      <w:del w:id="3318" w:author="Joyce L Tokar" w:date="2017-09-13T11:49:00Z">
        <w:r w:rsidDel="00384B96">
          <w:rPr>
            <w:noProof/>
          </w:rPr>
          <w:delText>International character sets, 21</w:delText>
        </w:r>
      </w:del>
    </w:p>
    <w:p w14:paraId="30339D57" w14:textId="77777777" w:rsidR="0028662E" w:rsidDel="00384B96" w:rsidRDefault="0028662E">
      <w:pPr>
        <w:pStyle w:val="IndexHeading"/>
        <w:keepNext/>
        <w:tabs>
          <w:tab w:val="right" w:pos="4735"/>
        </w:tabs>
        <w:rPr>
          <w:del w:id="3319" w:author="Joyce L Tokar" w:date="2017-09-13T11:49:00Z"/>
          <w:rFonts w:cstheme="minorBidi"/>
          <w:b/>
          <w:bCs/>
          <w:noProof/>
        </w:rPr>
      </w:pPr>
      <w:del w:id="3320" w:author="Joyce L Tokar" w:date="2017-09-13T11:49:00Z">
        <w:r w:rsidDel="00384B96">
          <w:rPr>
            <w:noProof/>
          </w:rPr>
          <w:delText xml:space="preserve"> </w:delText>
        </w:r>
      </w:del>
    </w:p>
    <w:p w14:paraId="4727DEA8" w14:textId="77777777" w:rsidR="0028662E" w:rsidDel="00384B96" w:rsidRDefault="0028662E">
      <w:pPr>
        <w:pStyle w:val="Index1"/>
        <w:tabs>
          <w:tab w:val="right" w:pos="4735"/>
        </w:tabs>
        <w:rPr>
          <w:del w:id="3321" w:author="Joyce L Tokar" w:date="2017-09-13T11:49:00Z"/>
          <w:noProof/>
        </w:rPr>
      </w:pPr>
      <w:del w:id="3322" w:author="Joyce L Tokar" w:date="2017-09-13T11:49:00Z">
        <w:r w:rsidDel="00384B96">
          <w:rPr>
            <w:noProof/>
          </w:rPr>
          <w:delText>JCW – Operator Precedence/Order of Evaluation, 24</w:delText>
        </w:r>
      </w:del>
    </w:p>
    <w:p w14:paraId="5F95BAE1" w14:textId="77777777" w:rsidR="0028662E" w:rsidDel="00384B96" w:rsidRDefault="0028662E">
      <w:pPr>
        <w:pStyle w:val="Index1"/>
        <w:tabs>
          <w:tab w:val="right" w:pos="4735"/>
        </w:tabs>
        <w:rPr>
          <w:del w:id="3323" w:author="Joyce L Tokar" w:date="2017-09-13T11:49:00Z"/>
          <w:noProof/>
        </w:rPr>
      </w:pPr>
      <w:del w:id="3324" w:author="Joyce L Tokar" w:date="2017-09-13T11:49:00Z">
        <w:r w:rsidRPr="00895530" w:rsidDel="00384B96">
          <w:rPr>
            <w:noProof/>
            <w:kern w:val="32"/>
            <w:lang w:val="en-GB"/>
          </w:rPr>
          <w:delText>Junk initialization</w:delText>
        </w:r>
        <w:r w:rsidDel="00384B96">
          <w:rPr>
            <w:noProof/>
          </w:rPr>
          <w:delText>, 24</w:delText>
        </w:r>
      </w:del>
    </w:p>
    <w:p w14:paraId="0E2F4081" w14:textId="77777777" w:rsidR="0028662E" w:rsidDel="00384B96" w:rsidRDefault="0028662E">
      <w:pPr>
        <w:pStyle w:val="IndexHeading"/>
        <w:keepNext/>
        <w:tabs>
          <w:tab w:val="right" w:pos="4735"/>
        </w:tabs>
        <w:rPr>
          <w:del w:id="3325" w:author="Joyce L Tokar" w:date="2017-09-13T11:49:00Z"/>
          <w:rFonts w:cstheme="minorBidi"/>
          <w:b/>
          <w:bCs/>
          <w:noProof/>
        </w:rPr>
      </w:pPr>
      <w:del w:id="3326" w:author="Joyce L Tokar" w:date="2017-09-13T11:49:00Z">
        <w:r w:rsidDel="00384B96">
          <w:rPr>
            <w:noProof/>
          </w:rPr>
          <w:delText xml:space="preserve"> </w:delText>
        </w:r>
      </w:del>
    </w:p>
    <w:p w14:paraId="45CA4485" w14:textId="77777777" w:rsidR="0028662E" w:rsidDel="00384B96" w:rsidRDefault="0028662E">
      <w:pPr>
        <w:pStyle w:val="Index1"/>
        <w:tabs>
          <w:tab w:val="right" w:pos="4735"/>
        </w:tabs>
        <w:rPr>
          <w:del w:id="3327" w:author="Joyce L Tokar" w:date="2017-09-13T11:49:00Z"/>
          <w:noProof/>
        </w:rPr>
      </w:pPr>
      <w:del w:id="3328" w:author="Joyce L Tokar" w:date="2017-09-13T11:49:00Z">
        <w:r w:rsidDel="00384B96">
          <w:rPr>
            <w:noProof/>
          </w:rPr>
          <w:delText>KOA – Likely Incorrect Expression, 25</w:delText>
        </w:r>
      </w:del>
    </w:p>
    <w:p w14:paraId="7BB369DF" w14:textId="77777777" w:rsidR="0028662E" w:rsidDel="00384B96" w:rsidRDefault="0028662E">
      <w:pPr>
        <w:pStyle w:val="IndexHeading"/>
        <w:keepNext/>
        <w:tabs>
          <w:tab w:val="right" w:pos="4735"/>
        </w:tabs>
        <w:rPr>
          <w:del w:id="3329" w:author="Joyce L Tokar" w:date="2017-09-13T11:49:00Z"/>
          <w:rFonts w:cstheme="minorBidi"/>
          <w:b/>
          <w:bCs/>
          <w:noProof/>
        </w:rPr>
      </w:pPr>
      <w:del w:id="3330" w:author="Joyce L Tokar" w:date="2017-09-13T11:49:00Z">
        <w:r w:rsidDel="00384B96">
          <w:rPr>
            <w:noProof/>
          </w:rPr>
          <w:delText xml:space="preserve"> </w:delText>
        </w:r>
      </w:del>
    </w:p>
    <w:p w14:paraId="2CF17BC3" w14:textId="77777777" w:rsidR="0028662E" w:rsidDel="00384B96" w:rsidRDefault="0028662E">
      <w:pPr>
        <w:pStyle w:val="Index1"/>
        <w:tabs>
          <w:tab w:val="right" w:pos="4735"/>
        </w:tabs>
        <w:rPr>
          <w:del w:id="3331" w:author="Joyce L Tokar" w:date="2017-09-13T11:49:00Z"/>
          <w:noProof/>
        </w:rPr>
      </w:pPr>
      <w:del w:id="3332" w:author="Joyce L Tokar" w:date="2017-09-13T11:49:00Z">
        <w:r w:rsidDel="00384B96">
          <w:rPr>
            <w:noProof/>
          </w:rPr>
          <w:delText>Language concepts, 12, 19, 20, 21, 26, 27, 32, 34, 41</w:delText>
        </w:r>
      </w:del>
    </w:p>
    <w:p w14:paraId="4725A31C" w14:textId="77777777" w:rsidR="0028662E" w:rsidDel="00384B96" w:rsidRDefault="0028662E">
      <w:pPr>
        <w:pStyle w:val="Index1"/>
        <w:tabs>
          <w:tab w:val="right" w:pos="4735"/>
        </w:tabs>
        <w:rPr>
          <w:del w:id="3333" w:author="Joyce L Tokar" w:date="2017-09-13T11:49:00Z"/>
          <w:noProof/>
        </w:rPr>
      </w:pPr>
      <w:del w:id="3334" w:author="Joyce L Tokar" w:date="2017-09-13T11:49:00Z">
        <w:r w:rsidDel="00384B96">
          <w:rPr>
            <w:noProof/>
          </w:rPr>
          <w:delText>Language Vulnerabilities</w:delText>
        </w:r>
      </w:del>
    </w:p>
    <w:p w14:paraId="09EF36A7" w14:textId="77777777" w:rsidR="0028662E" w:rsidDel="00384B96" w:rsidRDefault="0028662E">
      <w:pPr>
        <w:pStyle w:val="Index2"/>
        <w:tabs>
          <w:tab w:val="right" w:pos="4735"/>
        </w:tabs>
        <w:rPr>
          <w:del w:id="3335" w:author="Joyce L Tokar" w:date="2017-09-13T11:49:00Z"/>
          <w:noProof/>
        </w:rPr>
      </w:pPr>
      <w:del w:id="3336" w:author="Joyce L Tokar" w:date="2017-09-13T11:49:00Z">
        <w:r w:rsidDel="00384B96">
          <w:rPr>
            <w:noProof/>
          </w:rPr>
          <w:delText>Argument Passing to Library Functions [TRJ], 33</w:delText>
        </w:r>
      </w:del>
    </w:p>
    <w:p w14:paraId="3910511A" w14:textId="77777777" w:rsidR="0028662E" w:rsidDel="00384B96" w:rsidRDefault="0028662E">
      <w:pPr>
        <w:pStyle w:val="Index2"/>
        <w:tabs>
          <w:tab w:val="right" w:pos="4735"/>
        </w:tabs>
        <w:rPr>
          <w:del w:id="3337" w:author="Joyce L Tokar" w:date="2017-09-13T11:49:00Z"/>
          <w:noProof/>
        </w:rPr>
      </w:pPr>
      <w:del w:id="3338" w:author="Joyce L Tokar" w:date="2017-09-13T11:49:00Z">
        <w:r w:rsidDel="00384B96">
          <w:rPr>
            <w:noProof/>
          </w:rPr>
          <w:delText>Arithmetic Wrap-around Error [FIF], 21</w:delText>
        </w:r>
      </w:del>
    </w:p>
    <w:p w14:paraId="42042145" w14:textId="77777777" w:rsidR="0028662E" w:rsidDel="00384B96" w:rsidRDefault="0028662E">
      <w:pPr>
        <w:pStyle w:val="Index2"/>
        <w:tabs>
          <w:tab w:val="right" w:pos="4735"/>
        </w:tabs>
        <w:rPr>
          <w:del w:id="3339" w:author="Joyce L Tokar" w:date="2017-09-13T11:49:00Z"/>
          <w:noProof/>
        </w:rPr>
      </w:pPr>
      <w:del w:id="3340" w:author="Joyce L Tokar" w:date="2017-09-13T11:49:00Z">
        <w:r w:rsidDel="00384B96">
          <w:rPr>
            <w:noProof/>
          </w:rPr>
          <w:delText>Bit Representation [STR], 16</w:delText>
        </w:r>
      </w:del>
    </w:p>
    <w:p w14:paraId="337D3134" w14:textId="77777777" w:rsidR="0028662E" w:rsidDel="00384B96" w:rsidRDefault="0028662E">
      <w:pPr>
        <w:pStyle w:val="Index2"/>
        <w:tabs>
          <w:tab w:val="right" w:pos="4735"/>
        </w:tabs>
        <w:rPr>
          <w:del w:id="3341" w:author="Joyce L Tokar" w:date="2017-09-13T11:49:00Z"/>
          <w:noProof/>
        </w:rPr>
      </w:pPr>
      <w:del w:id="3342" w:author="Joyce L Tokar" w:date="2017-09-13T11:49:00Z">
        <w:r w:rsidDel="00384B96">
          <w:rPr>
            <w:noProof/>
          </w:rPr>
          <w:delText>Buffer Boundary Violation (Buffer Overflow) [HCB], 19</w:delText>
        </w:r>
      </w:del>
    </w:p>
    <w:p w14:paraId="64D56943" w14:textId="77777777" w:rsidR="0028662E" w:rsidDel="00384B96" w:rsidRDefault="0028662E">
      <w:pPr>
        <w:pStyle w:val="Index2"/>
        <w:tabs>
          <w:tab w:val="right" w:pos="4735"/>
        </w:tabs>
        <w:rPr>
          <w:del w:id="3343" w:author="Joyce L Tokar" w:date="2017-09-13T11:49:00Z"/>
          <w:noProof/>
        </w:rPr>
      </w:pPr>
      <w:del w:id="3344" w:author="Joyce L Tokar" w:date="2017-09-13T11:49:00Z">
        <w:r w:rsidDel="00384B96">
          <w:rPr>
            <w:noProof/>
          </w:rPr>
          <w:delText>Choice of Clear Names [NAI], 21</w:delText>
        </w:r>
      </w:del>
    </w:p>
    <w:p w14:paraId="6A341338" w14:textId="77777777" w:rsidR="0028662E" w:rsidDel="00384B96" w:rsidRDefault="0028662E">
      <w:pPr>
        <w:pStyle w:val="Index2"/>
        <w:tabs>
          <w:tab w:val="right" w:pos="4735"/>
        </w:tabs>
        <w:rPr>
          <w:del w:id="3345" w:author="Joyce L Tokar" w:date="2017-09-13T11:49:00Z"/>
          <w:noProof/>
        </w:rPr>
      </w:pPr>
      <w:del w:id="3346" w:author="Joyce L Tokar" w:date="2017-09-13T11:49:00Z">
        <w:r w:rsidDel="00384B96">
          <w:rPr>
            <w:noProof/>
          </w:rPr>
          <w:delText>Concurrency – Activation [CGA], 39</w:delText>
        </w:r>
      </w:del>
    </w:p>
    <w:p w14:paraId="6AD22A0D" w14:textId="77777777" w:rsidR="0028662E" w:rsidDel="00384B96" w:rsidRDefault="0028662E">
      <w:pPr>
        <w:pStyle w:val="Index2"/>
        <w:tabs>
          <w:tab w:val="right" w:pos="4735"/>
        </w:tabs>
        <w:rPr>
          <w:del w:id="3347" w:author="Joyce L Tokar" w:date="2017-09-13T11:49:00Z"/>
          <w:noProof/>
        </w:rPr>
      </w:pPr>
      <w:del w:id="3348" w:author="Joyce L Tokar" w:date="2017-09-13T11:49:00Z">
        <w:r w:rsidDel="00384B96">
          <w:rPr>
            <w:noProof/>
          </w:rPr>
          <w:delText>Concurrency – Directed termination [CGT], 39</w:delText>
        </w:r>
      </w:del>
    </w:p>
    <w:p w14:paraId="1BA42558" w14:textId="77777777" w:rsidR="0028662E" w:rsidDel="00384B96" w:rsidRDefault="0028662E">
      <w:pPr>
        <w:pStyle w:val="Index2"/>
        <w:tabs>
          <w:tab w:val="right" w:pos="4735"/>
        </w:tabs>
        <w:rPr>
          <w:del w:id="3349" w:author="Joyce L Tokar" w:date="2017-09-13T11:49:00Z"/>
          <w:noProof/>
        </w:rPr>
      </w:pPr>
      <w:del w:id="3350" w:author="Joyce L Tokar" w:date="2017-09-13T11:49:00Z">
        <w:r w:rsidRPr="00895530" w:rsidDel="00384B96">
          <w:rPr>
            <w:noProof/>
            <w:lang w:val="en-CA"/>
          </w:rPr>
          <w:delText>Concurrency – Premature Termination [CGS]</w:delText>
        </w:r>
        <w:r w:rsidDel="00384B96">
          <w:rPr>
            <w:noProof/>
          </w:rPr>
          <w:delText>, 40</w:delText>
        </w:r>
      </w:del>
    </w:p>
    <w:p w14:paraId="033954C0" w14:textId="77777777" w:rsidR="0028662E" w:rsidDel="00384B96" w:rsidRDefault="0028662E">
      <w:pPr>
        <w:pStyle w:val="Index2"/>
        <w:tabs>
          <w:tab w:val="right" w:pos="4735"/>
        </w:tabs>
        <w:rPr>
          <w:del w:id="3351" w:author="Joyce L Tokar" w:date="2017-09-13T11:49:00Z"/>
          <w:noProof/>
        </w:rPr>
      </w:pPr>
      <w:del w:id="3352" w:author="Joyce L Tokar" w:date="2017-09-13T11:49:00Z">
        <w:r w:rsidDel="00384B96">
          <w:rPr>
            <w:noProof/>
          </w:rPr>
          <w:delText>Concurrent Data Access [CGX], 40</w:delText>
        </w:r>
      </w:del>
    </w:p>
    <w:p w14:paraId="4974EA91" w14:textId="77777777" w:rsidR="0028662E" w:rsidDel="00384B96" w:rsidRDefault="0028662E">
      <w:pPr>
        <w:pStyle w:val="Index2"/>
        <w:tabs>
          <w:tab w:val="right" w:pos="4735"/>
        </w:tabs>
        <w:rPr>
          <w:del w:id="3353" w:author="Joyce L Tokar" w:date="2017-09-13T11:49:00Z"/>
          <w:noProof/>
        </w:rPr>
      </w:pPr>
      <w:del w:id="3354" w:author="Joyce L Tokar" w:date="2017-09-13T11:49:00Z">
        <w:r w:rsidDel="00384B96">
          <w:rPr>
            <w:noProof/>
          </w:rPr>
          <w:delText>Dangling Reference to Heap [XYK], 20</w:delText>
        </w:r>
      </w:del>
    </w:p>
    <w:p w14:paraId="2557ABF3" w14:textId="77777777" w:rsidR="0028662E" w:rsidDel="00384B96" w:rsidRDefault="0028662E">
      <w:pPr>
        <w:pStyle w:val="Index2"/>
        <w:tabs>
          <w:tab w:val="right" w:pos="4735"/>
        </w:tabs>
        <w:rPr>
          <w:del w:id="3355" w:author="Joyce L Tokar" w:date="2017-09-13T11:49:00Z"/>
          <w:noProof/>
        </w:rPr>
      </w:pPr>
      <w:del w:id="3356" w:author="Joyce L Tokar" w:date="2017-09-13T11:49:00Z">
        <w:r w:rsidDel="00384B96">
          <w:rPr>
            <w:noProof/>
          </w:rPr>
          <w:delText>Dangling References to Stack Frames [DCM], 29</w:delText>
        </w:r>
      </w:del>
    </w:p>
    <w:p w14:paraId="2F6C49A4" w14:textId="77777777" w:rsidR="0028662E" w:rsidDel="00384B96" w:rsidRDefault="0028662E">
      <w:pPr>
        <w:pStyle w:val="Index2"/>
        <w:tabs>
          <w:tab w:val="right" w:pos="4735"/>
        </w:tabs>
        <w:rPr>
          <w:del w:id="3357" w:author="Joyce L Tokar" w:date="2017-09-13T11:49:00Z"/>
          <w:noProof/>
        </w:rPr>
      </w:pPr>
      <w:del w:id="3358" w:author="Joyce L Tokar" w:date="2017-09-13T11:49:00Z">
        <w:r w:rsidDel="00384B96">
          <w:rPr>
            <w:noProof/>
          </w:rPr>
          <w:delText>Dead and Deactivated Code [XYQ], 26</w:delText>
        </w:r>
      </w:del>
    </w:p>
    <w:p w14:paraId="6851F38A" w14:textId="77777777" w:rsidR="0028662E" w:rsidDel="00384B96" w:rsidRDefault="0028662E">
      <w:pPr>
        <w:pStyle w:val="Index2"/>
        <w:tabs>
          <w:tab w:val="right" w:pos="4735"/>
        </w:tabs>
        <w:rPr>
          <w:del w:id="3359" w:author="Joyce L Tokar" w:date="2017-09-13T11:49:00Z"/>
          <w:noProof/>
        </w:rPr>
      </w:pPr>
      <w:del w:id="3360" w:author="Joyce L Tokar" w:date="2017-09-13T11:49:00Z">
        <w:r w:rsidDel="00384B96">
          <w:rPr>
            <w:noProof/>
          </w:rPr>
          <w:delText>Dead store [WXQ], 22</w:delText>
        </w:r>
      </w:del>
    </w:p>
    <w:p w14:paraId="2AF8E29B" w14:textId="77777777" w:rsidR="0028662E" w:rsidDel="00384B96" w:rsidRDefault="0028662E">
      <w:pPr>
        <w:pStyle w:val="Index2"/>
        <w:tabs>
          <w:tab w:val="right" w:pos="4735"/>
        </w:tabs>
        <w:rPr>
          <w:del w:id="3361" w:author="Joyce L Tokar" w:date="2017-09-13T11:49:00Z"/>
          <w:noProof/>
        </w:rPr>
      </w:pPr>
      <w:del w:id="3362" w:author="Joyce L Tokar" w:date="2017-09-13T11:49:00Z">
        <w:r w:rsidDel="00384B96">
          <w:rPr>
            <w:noProof/>
          </w:rPr>
          <w:delText>Demarcation of Control Flow [EOJ], 27</w:delText>
        </w:r>
      </w:del>
    </w:p>
    <w:p w14:paraId="291A163F" w14:textId="77777777" w:rsidR="0028662E" w:rsidDel="00384B96" w:rsidRDefault="0028662E">
      <w:pPr>
        <w:pStyle w:val="Index2"/>
        <w:tabs>
          <w:tab w:val="right" w:pos="4735"/>
        </w:tabs>
        <w:rPr>
          <w:del w:id="3363" w:author="Joyce L Tokar" w:date="2017-09-13T11:49:00Z"/>
          <w:noProof/>
        </w:rPr>
      </w:pPr>
      <w:del w:id="3364" w:author="Joyce L Tokar" w:date="2017-09-13T11:49:00Z">
        <w:r w:rsidDel="00384B96">
          <w:rPr>
            <w:noProof/>
          </w:rPr>
          <w:delText>Deprecated Language Features [MEM], 39</w:delText>
        </w:r>
      </w:del>
    </w:p>
    <w:p w14:paraId="68D442BB" w14:textId="77777777" w:rsidR="0028662E" w:rsidDel="00384B96" w:rsidRDefault="0028662E">
      <w:pPr>
        <w:pStyle w:val="Index2"/>
        <w:tabs>
          <w:tab w:val="right" w:pos="4735"/>
        </w:tabs>
        <w:rPr>
          <w:del w:id="3365" w:author="Joyce L Tokar" w:date="2017-09-13T11:49:00Z"/>
          <w:noProof/>
        </w:rPr>
      </w:pPr>
      <w:del w:id="3366" w:author="Joyce L Tokar" w:date="2017-09-13T11:49:00Z">
        <w:r w:rsidDel="00384B96">
          <w:rPr>
            <w:noProof/>
          </w:rPr>
          <w:delText>Dynamically-linked Code and Self-modifying Code [NYY], 34</w:delText>
        </w:r>
      </w:del>
    </w:p>
    <w:p w14:paraId="3210E397" w14:textId="77777777" w:rsidR="0028662E" w:rsidDel="00384B96" w:rsidRDefault="0028662E">
      <w:pPr>
        <w:pStyle w:val="Index2"/>
        <w:tabs>
          <w:tab w:val="right" w:pos="4735"/>
        </w:tabs>
        <w:rPr>
          <w:del w:id="3367" w:author="Joyce L Tokar" w:date="2017-09-13T11:49:00Z"/>
          <w:noProof/>
        </w:rPr>
      </w:pPr>
      <w:del w:id="3368" w:author="Joyce L Tokar" w:date="2017-09-13T11:49:00Z">
        <w:r w:rsidDel="00384B96">
          <w:rPr>
            <w:noProof/>
          </w:rPr>
          <w:delText>Enumerator Issues [CCB], 17</w:delText>
        </w:r>
      </w:del>
    </w:p>
    <w:p w14:paraId="4CF7E1A9" w14:textId="77777777" w:rsidR="0028662E" w:rsidDel="00384B96" w:rsidRDefault="0028662E">
      <w:pPr>
        <w:pStyle w:val="Index2"/>
        <w:tabs>
          <w:tab w:val="right" w:pos="4735"/>
        </w:tabs>
        <w:rPr>
          <w:del w:id="3369" w:author="Joyce L Tokar" w:date="2017-09-13T11:49:00Z"/>
          <w:noProof/>
        </w:rPr>
      </w:pPr>
      <w:del w:id="3370" w:author="Joyce L Tokar" w:date="2017-09-13T11:49:00Z">
        <w:r w:rsidDel="00384B96">
          <w:rPr>
            <w:noProof/>
          </w:rPr>
          <w:delText>Extra Intrinsics [LRM], 33</w:delText>
        </w:r>
      </w:del>
    </w:p>
    <w:p w14:paraId="5C98E703" w14:textId="77777777" w:rsidR="0028662E" w:rsidDel="00384B96" w:rsidRDefault="0028662E">
      <w:pPr>
        <w:pStyle w:val="Index2"/>
        <w:tabs>
          <w:tab w:val="right" w:pos="4735"/>
        </w:tabs>
        <w:rPr>
          <w:del w:id="3371" w:author="Joyce L Tokar" w:date="2017-09-13T11:49:00Z"/>
          <w:noProof/>
        </w:rPr>
      </w:pPr>
      <w:del w:id="3372" w:author="Joyce L Tokar" w:date="2017-09-13T11:49:00Z">
        <w:r w:rsidDel="00384B96">
          <w:rPr>
            <w:noProof/>
          </w:rPr>
          <w:delText>Fault Tolerance and Failure Strategies [RE</w:delText>
        </w:r>
      </w:del>
      <w:del w:id="3373" w:author="Joyce L Tokar" w:date="2017-06-07T13:32:00Z">
        <w:r w:rsidDel="00C6764B">
          <w:rPr>
            <w:noProof/>
          </w:rPr>
          <w:delText>W</w:delText>
        </w:r>
      </w:del>
      <w:del w:id="3374" w:author="Joyce L Tokar" w:date="2017-09-13T11:49:00Z">
        <w:r w:rsidDel="00384B96">
          <w:rPr>
            <w:noProof/>
          </w:rPr>
          <w:delText>], 31</w:delText>
        </w:r>
      </w:del>
    </w:p>
    <w:p w14:paraId="70E33707" w14:textId="77777777" w:rsidR="0028662E" w:rsidDel="00384B96" w:rsidRDefault="0028662E">
      <w:pPr>
        <w:pStyle w:val="Index2"/>
        <w:tabs>
          <w:tab w:val="right" w:pos="4735"/>
        </w:tabs>
        <w:rPr>
          <w:del w:id="3375" w:author="Joyce L Tokar" w:date="2017-09-13T11:49:00Z"/>
          <w:noProof/>
        </w:rPr>
      </w:pPr>
      <w:del w:id="3376" w:author="Joyce L Tokar" w:date="2017-09-13T11:49:00Z">
        <w:r w:rsidDel="00384B96">
          <w:rPr>
            <w:noProof/>
          </w:rPr>
          <w:delText>Floating-point Arithmetic [PLF], 17</w:delText>
        </w:r>
      </w:del>
    </w:p>
    <w:p w14:paraId="57C2F8AF" w14:textId="77777777" w:rsidR="0028662E" w:rsidDel="00384B96" w:rsidRDefault="0028662E">
      <w:pPr>
        <w:pStyle w:val="Index2"/>
        <w:tabs>
          <w:tab w:val="right" w:pos="4735"/>
        </w:tabs>
        <w:rPr>
          <w:del w:id="3377" w:author="Joyce L Tokar" w:date="2017-09-13T11:49:00Z"/>
          <w:noProof/>
        </w:rPr>
      </w:pPr>
      <w:del w:id="3378" w:author="Joyce L Tokar" w:date="2017-09-13T11:49:00Z">
        <w:r w:rsidDel="00384B96">
          <w:rPr>
            <w:noProof/>
          </w:rPr>
          <w:delText>Identifier Name Reuse [YOW], 23</w:delText>
        </w:r>
      </w:del>
    </w:p>
    <w:p w14:paraId="6DCB3633" w14:textId="77777777" w:rsidR="0028662E" w:rsidDel="00384B96" w:rsidRDefault="0028662E">
      <w:pPr>
        <w:pStyle w:val="Index2"/>
        <w:tabs>
          <w:tab w:val="right" w:pos="4735"/>
        </w:tabs>
        <w:rPr>
          <w:del w:id="3379" w:author="Joyce L Tokar" w:date="2017-09-13T11:49:00Z"/>
          <w:noProof/>
        </w:rPr>
      </w:pPr>
      <w:del w:id="3380" w:author="Joyce L Tokar" w:date="2017-09-13T11:49:00Z">
        <w:r w:rsidDel="00384B96">
          <w:rPr>
            <w:noProof/>
          </w:rPr>
          <w:delText>Ignored Error Status and Unhandled Exceptions [OYB], 30</w:delText>
        </w:r>
      </w:del>
    </w:p>
    <w:p w14:paraId="27EB408F" w14:textId="77777777" w:rsidR="0028662E" w:rsidDel="00384B96" w:rsidRDefault="0028662E">
      <w:pPr>
        <w:pStyle w:val="Index2"/>
        <w:tabs>
          <w:tab w:val="right" w:pos="4735"/>
        </w:tabs>
        <w:rPr>
          <w:del w:id="3381" w:author="Joyce L Tokar" w:date="2017-09-13T11:49:00Z"/>
          <w:noProof/>
        </w:rPr>
      </w:pPr>
      <w:del w:id="3382" w:author="Joyce L Tokar" w:date="2017-09-13T11:49:00Z">
        <w:r w:rsidDel="00384B96">
          <w:rPr>
            <w:noProof/>
          </w:rPr>
          <w:delText>Implementation-Defined Behaviour [FAB], 38</w:delText>
        </w:r>
      </w:del>
    </w:p>
    <w:p w14:paraId="07187582" w14:textId="77777777" w:rsidR="0028662E" w:rsidDel="00384B96" w:rsidRDefault="0028662E">
      <w:pPr>
        <w:pStyle w:val="Index2"/>
        <w:tabs>
          <w:tab w:val="right" w:pos="4735"/>
        </w:tabs>
        <w:rPr>
          <w:del w:id="3383" w:author="Joyce L Tokar" w:date="2017-09-13T11:49:00Z"/>
          <w:noProof/>
        </w:rPr>
      </w:pPr>
      <w:del w:id="3384" w:author="Joyce L Tokar" w:date="2017-09-13T11:49:00Z">
        <w:r w:rsidDel="00384B96">
          <w:rPr>
            <w:noProof/>
          </w:rPr>
          <w:delText>Inheritance [RIP], 33</w:delText>
        </w:r>
      </w:del>
    </w:p>
    <w:p w14:paraId="5060C19C" w14:textId="77777777" w:rsidR="0028662E" w:rsidDel="00384B96" w:rsidRDefault="0028662E">
      <w:pPr>
        <w:pStyle w:val="Index2"/>
        <w:tabs>
          <w:tab w:val="right" w:pos="4735"/>
        </w:tabs>
        <w:rPr>
          <w:del w:id="3385" w:author="Joyce L Tokar" w:date="2017-09-13T11:49:00Z"/>
          <w:noProof/>
        </w:rPr>
      </w:pPr>
      <w:del w:id="3386" w:author="Joyce L Tokar" w:date="2017-09-13T11:49:00Z">
        <w:r w:rsidDel="00384B96">
          <w:rPr>
            <w:noProof/>
          </w:rPr>
          <w:delText>Initialization of Variables [LAV], 23</w:delText>
        </w:r>
      </w:del>
    </w:p>
    <w:p w14:paraId="2AF05F28" w14:textId="77777777" w:rsidR="0028662E" w:rsidDel="00384B96" w:rsidRDefault="0028662E">
      <w:pPr>
        <w:pStyle w:val="Index2"/>
        <w:tabs>
          <w:tab w:val="right" w:pos="4735"/>
        </w:tabs>
        <w:rPr>
          <w:del w:id="3387" w:author="Joyce L Tokar" w:date="2017-09-13T11:49:00Z"/>
          <w:noProof/>
        </w:rPr>
      </w:pPr>
      <w:del w:id="3388" w:author="Joyce L Tokar" w:date="2017-09-13T11:49:00Z">
        <w:r w:rsidDel="00384B96">
          <w:rPr>
            <w:noProof/>
          </w:rPr>
          <w:delText>Inter-language Calling [DJS], 34</w:delText>
        </w:r>
      </w:del>
    </w:p>
    <w:p w14:paraId="627F4112" w14:textId="77777777" w:rsidR="0028662E" w:rsidDel="00384B96" w:rsidRDefault="0028662E">
      <w:pPr>
        <w:pStyle w:val="Index2"/>
        <w:tabs>
          <w:tab w:val="right" w:pos="4735"/>
        </w:tabs>
        <w:rPr>
          <w:del w:id="3389" w:author="Joyce L Tokar" w:date="2017-09-13T11:49:00Z"/>
          <w:noProof/>
        </w:rPr>
      </w:pPr>
      <w:del w:id="3390" w:author="Joyce L Tokar" w:date="2017-09-13T11:49:00Z">
        <w:r w:rsidDel="00384B96">
          <w:rPr>
            <w:noProof/>
          </w:rPr>
          <w:delText>Library Signature [NSQ], 34</w:delText>
        </w:r>
      </w:del>
    </w:p>
    <w:p w14:paraId="46F02A94" w14:textId="77777777" w:rsidR="0028662E" w:rsidDel="00384B96" w:rsidRDefault="0028662E">
      <w:pPr>
        <w:pStyle w:val="Index2"/>
        <w:tabs>
          <w:tab w:val="right" w:pos="4735"/>
        </w:tabs>
        <w:rPr>
          <w:del w:id="3391" w:author="Joyce L Tokar" w:date="2017-09-13T11:49:00Z"/>
          <w:noProof/>
        </w:rPr>
      </w:pPr>
      <w:del w:id="3392" w:author="Joyce L Tokar" w:date="2017-09-13T11:49:00Z">
        <w:r w:rsidDel="00384B96">
          <w:rPr>
            <w:noProof/>
          </w:rPr>
          <w:delText>Likely Incorrect Expression [KOA], 25</w:delText>
        </w:r>
      </w:del>
    </w:p>
    <w:p w14:paraId="069E3DD8" w14:textId="77777777" w:rsidR="0028662E" w:rsidDel="00384B96" w:rsidRDefault="0028662E">
      <w:pPr>
        <w:pStyle w:val="Index2"/>
        <w:tabs>
          <w:tab w:val="right" w:pos="4735"/>
        </w:tabs>
        <w:rPr>
          <w:del w:id="3393" w:author="Joyce L Tokar" w:date="2017-09-13T11:49:00Z"/>
          <w:noProof/>
        </w:rPr>
      </w:pPr>
      <w:del w:id="3394" w:author="Joyce L Tokar" w:date="2017-09-13T11:49:00Z">
        <w:r w:rsidDel="00384B96">
          <w:rPr>
            <w:noProof/>
          </w:rPr>
          <w:delText>Loop Control Variables [TEX], 27</w:delText>
        </w:r>
      </w:del>
    </w:p>
    <w:p w14:paraId="7FB74548" w14:textId="77777777" w:rsidR="0028662E" w:rsidDel="00384B96" w:rsidRDefault="0028662E">
      <w:pPr>
        <w:pStyle w:val="Index2"/>
        <w:tabs>
          <w:tab w:val="right" w:pos="4735"/>
        </w:tabs>
        <w:rPr>
          <w:del w:id="3395" w:author="Joyce L Tokar" w:date="2017-09-13T11:49:00Z"/>
          <w:noProof/>
        </w:rPr>
      </w:pPr>
      <w:del w:id="3396" w:author="Joyce L Tokar" w:date="2017-09-13T11:49:00Z">
        <w:r w:rsidDel="00384B96">
          <w:rPr>
            <w:noProof/>
          </w:rPr>
          <w:delText>Memory Leak [XYL], 32</w:delText>
        </w:r>
      </w:del>
    </w:p>
    <w:p w14:paraId="34E9D5BD" w14:textId="77777777" w:rsidR="0028662E" w:rsidDel="00384B96" w:rsidRDefault="0028662E">
      <w:pPr>
        <w:pStyle w:val="Index2"/>
        <w:tabs>
          <w:tab w:val="right" w:pos="4735"/>
        </w:tabs>
        <w:rPr>
          <w:del w:id="3397" w:author="Joyce L Tokar" w:date="2017-09-13T11:49:00Z"/>
          <w:noProof/>
        </w:rPr>
      </w:pPr>
      <w:del w:id="3398" w:author="Joyce L Tokar" w:date="2017-09-13T11:49:00Z">
        <w:r w:rsidDel="00384B96">
          <w:rPr>
            <w:noProof/>
          </w:rPr>
          <w:delText>Namespace Issues [BJL], 23</w:delText>
        </w:r>
      </w:del>
    </w:p>
    <w:p w14:paraId="09B993CC" w14:textId="77777777" w:rsidR="0028662E" w:rsidDel="00384B96" w:rsidRDefault="0028662E">
      <w:pPr>
        <w:pStyle w:val="Index2"/>
        <w:tabs>
          <w:tab w:val="right" w:pos="4735"/>
        </w:tabs>
        <w:rPr>
          <w:del w:id="3399" w:author="Joyce L Tokar" w:date="2017-09-13T11:49:00Z"/>
          <w:noProof/>
        </w:rPr>
      </w:pPr>
      <w:del w:id="3400" w:author="Joyce L Tokar" w:date="2017-09-13T11:49:00Z">
        <w:r w:rsidDel="00384B96">
          <w:rPr>
            <w:noProof/>
          </w:rPr>
          <w:delText>Numeric Conversion Errors [FLC], 18</w:delText>
        </w:r>
      </w:del>
    </w:p>
    <w:p w14:paraId="2F67AE4F" w14:textId="77777777" w:rsidR="0028662E" w:rsidDel="00384B96" w:rsidRDefault="0028662E">
      <w:pPr>
        <w:pStyle w:val="Index2"/>
        <w:tabs>
          <w:tab w:val="right" w:pos="4735"/>
        </w:tabs>
        <w:rPr>
          <w:del w:id="3401" w:author="Joyce L Tokar" w:date="2017-09-13T11:49:00Z"/>
          <w:noProof/>
        </w:rPr>
      </w:pPr>
      <w:del w:id="3402" w:author="Joyce L Tokar" w:date="2017-09-13T11:49:00Z">
        <w:r w:rsidDel="00384B96">
          <w:rPr>
            <w:noProof/>
          </w:rPr>
          <w:delText>Obscure Language Features [BRS], 36</w:delText>
        </w:r>
      </w:del>
    </w:p>
    <w:p w14:paraId="3796E531" w14:textId="77777777" w:rsidR="0028662E" w:rsidDel="00384B96" w:rsidRDefault="0028662E">
      <w:pPr>
        <w:pStyle w:val="Index2"/>
        <w:tabs>
          <w:tab w:val="right" w:pos="4735"/>
        </w:tabs>
        <w:rPr>
          <w:del w:id="3403" w:author="Joyce L Tokar" w:date="2017-09-13T11:49:00Z"/>
          <w:noProof/>
        </w:rPr>
      </w:pPr>
      <w:del w:id="3404" w:author="Joyce L Tokar" w:date="2017-09-13T11:49:00Z">
        <w:r w:rsidDel="00384B96">
          <w:rPr>
            <w:noProof/>
          </w:rPr>
          <w:delText>Off-by-one Error [XZH], 27</w:delText>
        </w:r>
      </w:del>
    </w:p>
    <w:p w14:paraId="32E35022" w14:textId="77777777" w:rsidR="0028662E" w:rsidDel="00384B96" w:rsidRDefault="0028662E">
      <w:pPr>
        <w:pStyle w:val="Index2"/>
        <w:tabs>
          <w:tab w:val="right" w:pos="4735"/>
        </w:tabs>
        <w:rPr>
          <w:del w:id="3405" w:author="Joyce L Tokar" w:date="2017-09-13T11:49:00Z"/>
          <w:noProof/>
        </w:rPr>
      </w:pPr>
      <w:del w:id="3406" w:author="Joyce L Tokar" w:date="2017-09-13T11:49:00Z">
        <w:r w:rsidDel="00384B96">
          <w:rPr>
            <w:noProof/>
          </w:rPr>
          <w:delText>Operator Precedence/Order of Evaluation [JCW], 24</w:delText>
        </w:r>
      </w:del>
    </w:p>
    <w:p w14:paraId="5585FF31" w14:textId="77777777" w:rsidR="0028662E" w:rsidDel="00384B96" w:rsidRDefault="0028662E">
      <w:pPr>
        <w:pStyle w:val="Index2"/>
        <w:tabs>
          <w:tab w:val="right" w:pos="4735"/>
        </w:tabs>
        <w:rPr>
          <w:del w:id="3407" w:author="Joyce L Tokar" w:date="2017-09-13T11:49:00Z"/>
          <w:noProof/>
        </w:rPr>
      </w:pPr>
      <w:del w:id="3408" w:author="Joyce L Tokar" w:date="2017-09-13T11:49:00Z">
        <w:r w:rsidDel="00384B96">
          <w:rPr>
            <w:noProof/>
          </w:rPr>
          <w:delText>Passing Parameters and Return Values [CSJ], 28</w:delText>
        </w:r>
      </w:del>
    </w:p>
    <w:p w14:paraId="109BE8A6" w14:textId="77777777" w:rsidR="0028662E" w:rsidDel="00384B96" w:rsidRDefault="0028662E">
      <w:pPr>
        <w:pStyle w:val="Index2"/>
        <w:tabs>
          <w:tab w:val="right" w:pos="4735"/>
        </w:tabs>
        <w:rPr>
          <w:del w:id="3409" w:author="Joyce L Tokar" w:date="2017-09-13T11:49:00Z"/>
          <w:noProof/>
        </w:rPr>
      </w:pPr>
      <w:del w:id="3410" w:author="Joyce L Tokar" w:date="2017-09-13T11:49:00Z">
        <w:r w:rsidDel="00384B96">
          <w:rPr>
            <w:noProof/>
          </w:rPr>
          <w:delText>Pointer Arithmetic [RVG], 20</w:delText>
        </w:r>
      </w:del>
    </w:p>
    <w:p w14:paraId="4838E6B8" w14:textId="77777777" w:rsidR="0028662E" w:rsidDel="00384B96" w:rsidRDefault="0028662E">
      <w:pPr>
        <w:pStyle w:val="Index2"/>
        <w:tabs>
          <w:tab w:val="right" w:pos="4735"/>
        </w:tabs>
        <w:rPr>
          <w:del w:id="3411" w:author="Joyce L Tokar" w:date="2017-09-13T11:49:00Z"/>
          <w:noProof/>
        </w:rPr>
      </w:pPr>
      <w:del w:id="3412" w:author="Joyce L Tokar" w:date="2017-09-13T11:49:00Z">
        <w:r w:rsidDel="00384B96">
          <w:rPr>
            <w:noProof/>
          </w:rPr>
          <w:delText>Pointer Type Conversions [HFC], 19</w:delText>
        </w:r>
      </w:del>
    </w:p>
    <w:p w14:paraId="49F80672" w14:textId="77777777" w:rsidR="0028662E" w:rsidDel="00384B96" w:rsidRDefault="0028662E">
      <w:pPr>
        <w:pStyle w:val="Index2"/>
        <w:tabs>
          <w:tab w:val="right" w:pos="4735"/>
        </w:tabs>
        <w:rPr>
          <w:del w:id="3413" w:author="Joyce L Tokar" w:date="2017-09-13T11:49:00Z"/>
          <w:noProof/>
        </w:rPr>
      </w:pPr>
      <w:del w:id="3414" w:author="Joyce L Tokar" w:date="2017-09-13T11:49:00Z">
        <w:r w:rsidDel="00384B96">
          <w:rPr>
            <w:noProof/>
          </w:rPr>
          <w:delText>Protocol Lock Errors [CGM], 41</w:delText>
        </w:r>
      </w:del>
    </w:p>
    <w:p w14:paraId="4B1C28F1" w14:textId="77777777" w:rsidR="0028662E" w:rsidDel="00384B96" w:rsidRDefault="0028662E">
      <w:pPr>
        <w:pStyle w:val="Index2"/>
        <w:tabs>
          <w:tab w:val="right" w:pos="4735"/>
        </w:tabs>
        <w:rPr>
          <w:del w:id="3415" w:author="Joyce L Tokar" w:date="2017-09-13T11:49:00Z"/>
          <w:noProof/>
        </w:rPr>
      </w:pPr>
      <w:del w:id="3416" w:author="Joyce L Tokar" w:date="2017-09-13T11:49:00Z">
        <w:r w:rsidDel="00384B96">
          <w:rPr>
            <w:noProof/>
          </w:rPr>
          <w:delText>Provision of Inherently Unsafe Operations [SKL], 35</w:delText>
        </w:r>
      </w:del>
    </w:p>
    <w:p w14:paraId="125B841D" w14:textId="77777777" w:rsidR="0028662E" w:rsidDel="00384B96" w:rsidRDefault="0028662E">
      <w:pPr>
        <w:pStyle w:val="Index2"/>
        <w:tabs>
          <w:tab w:val="right" w:pos="4735"/>
        </w:tabs>
        <w:rPr>
          <w:del w:id="3417" w:author="Joyce L Tokar" w:date="2017-09-13T11:49:00Z"/>
          <w:noProof/>
        </w:rPr>
      </w:pPr>
      <w:del w:id="3418" w:author="Joyce L Tokar" w:date="2017-09-13T11:49:00Z">
        <w:r w:rsidDel="00384B96">
          <w:rPr>
            <w:noProof/>
          </w:rPr>
          <w:delText>Recursion [GDL], 30</w:delText>
        </w:r>
      </w:del>
    </w:p>
    <w:p w14:paraId="5BE808DA" w14:textId="77777777" w:rsidR="0028662E" w:rsidDel="00384B96" w:rsidRDefault="0028662E">
      <w:pPr>
        <w:pStyle w:val="Index2"/>
        <w:tabs>
          <w:tab w:val="right" w:pos="4735"/>
        </w:tabs>
        <w:rPr>
          <w:del w:id="3419" w:author="Joyce L Tokar" w:date="2017-09-13T11:49:00Z"/>
          <w:noProof/>
        </w:rPr>
      </w:pPr>
      <w:del w:id="3420" w:author="Joyce L Tokar" w:date="2017-09-13T11:49:00Z">
        <w:r w:rsidDel="00384B96">
          <w:rPr>
            <w:noProof/>
          </w:rPr>
          <w:delText>Side-effects and Order of Evaluation [SAM], 24</w:delText>
        </w:r>
      </w:del>
    </w:p>
    <w:p w14:paraId="6FA87580" w14:textId="77777777" w:rsidR="0028662E" w:rsidDel="00384B96" w:rsidRDefault="0028662E">
      <w:pPr>
        <w:pStyle w:val="Index2"/>
        <w:tabs>
          <w:tab w:val="right" w:pos="4735"/>
        </w:tabs>
        <w:rPr>
          <w:del w:id="3421" w:author="Joyce L Tokar" w:date="2017-09-13T11:49:00Z"/>
          <w:noProof/>
        </w:rPr>
      </w:pPr>
      <w:del w:id="3422" w:author="Joyce L Tokar" w:date="2017-09-13T11:49:00Z">
        <w:r w:rsidDel="00384B96">
          <w:rPr>
            <w:noProof/>
          </w:rPr>
          <w:delText>String Termination [CJM], 19</w:delText>
        </w:r>
      </w:del>
    </w:p>
    <w:p w14:paraId="2CB09554" w14:textId="77777777" w:rsidR="0028662E" w:rsidDel="00384B96" w:rsidRDefault="0028662E">
      <w:pPr>
        <w:pStyle w:val="Index2"/>
        <w:tabs>
          <w:tab w:val="right" w:pos="4735"/>
        </w:tabs>
        <w:rPr>
          <w:del w:id="3423" w:author="Joyce L Tokar" w:date="2017-09-13T11:49:00Z"/>
          <w:noProof/>
        </w:rPr>
      </w:pPr>
      <w:del w:id="3424" w:author="Joyce L Tokar" w:date="2017-09-13T11:49:00Z">
        <w:r w:rsidDel="00384B96">
          <w:rPr>
            <w:noProof/>
          </w:rPr>
          <w:delText>Structured Programming [EWD], 28</w:delText>
        </w:r>
      </w:del>
    </w:p>
    <w:p w14:paraId="0D5D8BAA" w14:textId="77777777" w:rsidR="0028662E" w:rsidDel="00384B96" w:rsidRDefault="0028662E">
      <w:pPr>
        <w:pStyle w:val="Index2"/>
        <w:tabs>
          <w:tab w:val="right" w:pos="4735"/>
        </w:tabs>
        <w:rPr>
          <w:del w:id="3425" w:author="Joyce L Tokar" w:date="2017-09-13T11:49:00Z"/>
          <w:noProof/>
        </w:rPr>
      </w:pPr>
      <w:del w:id="3426" w:author="Joyce L Tokar" w:date="2017-09-13T11:49:00Z">
        <w:r w:rsidDel="00384B96">
          <w:rPr>
            <w:noProof/>
          </w:rPr>
          <w:delText>Subprogram Signature Mismatch [OTR], 29</w:delText>
        </w:r>
      </w:del>
    </w:p>
    <w:p w14:paraId="58C3AB8F" w14:textId="77777777" w:rsidR="0028662E" w:rsidDel="00384B96" w:rsidRDefault="0028662E">
      <w:pPr>
        <w:pStyle w:val="Index2"/>
        <w:tabs>
          <w:tab w:val="right" w:pos="4735"/>
        </w:tabs>
        <w:rPr>
          <w:del w:id="3427" w:author="Joyce L Tokar" w:date="2017-09-13T11:49:00Z"/>
          <w:noProof/>
        </w:rPr>
      </w:pPr>
      <w:del w:id="3428" w:author="Joyce L Tokar" w:date="2017-09-13T11:49:00Z">
        <w:r w:rsidDel="00384B96">
          <w:rPr>
            <w:noProof/>
          </w:rPr>
          <w:delText>Suppression of Language-defined Run-time Checking [MXB], 35</w:delText>
        </w:r>
      </w:del>
    </w:p>
    <w:p w14:paraId="65996CA1" w14:textId="77777777" w:rsidR="0028662E" w:rsidDel="00384B96" w:rsidRDefault="0028662E">
      <w:pPr>
        <w:pStyle w:val="Index2"/>
        <w:tabs>
          <w:tab w:val="right" w:pos="4735"/>
        </w:tabs>
        <w:rPr>
          <w:del w:id="3429" w:author="Joyce L Tokar" w:date="2017-09-13T11:49:00Z"/>
          <w:noProof/>
        </w:rPr>
      </w:pPr>
      <w:del w:id="3430" w:author="Joyce L Tokar" w:date="2017-09-13T11:49:00Z">
        <w:r w:rsidDel="00384B96">
          <w:rPr>
            <w:noProof/>
          </w:rPr>
          <w:delText>Switch Statements and Static Analysis [CLL], 26</w:delText>
        </w:r>
      </w:del>
    </w:p>
    <w:p w14:paraId="49E95AF8" w14:textId="77777777" w:rsidR="0028662E" w:rsidDel="00384B96" w:rsidRDefault="0028662E">
      <w:pPr>
        <w:pStyle w:val="Index2"/>
        <w:tabs>
          <w:tab w:val="right" w:pos="4735"/>
        </w:tabs>
        <w:rPr>
          <w:del w:id="3431" w:author="Joyce L Tokar" w:date="2017-09-13T11:49:00Z"/>
          <w:noProof/>
        </w:rPr>
      </w:pPr>
      <w:del w:id="3432" w:author="Joyce L Tokar" w:date="2017-09-13T11:49:00Z">
        <w:r w:rsidDel="00384B96">
          <w:rPr>
            <w:noProof/>
          </w:rPr>
          <w:delText>Templates and Generics [SYM], 32</w:delText>
        </w:r>
      </w:del>
    </w:p>
    <w:p w14:paraId="1853A6F3" w14:textId="77777777" w:rsidR="0028662E" w:rsidDel="00384B96" w:rsidRDefault="0028662E">
      <w:pPr>
        <w:pStyle w:val="Index2"/>
        <w:tabs>
          <w:tab w:val="right" w:pos="4735"/>
        </w:tabs>
        <w:rPr>
          <w:del w:id="3433" w:author="Joyce L Tokar" w:date="2017-09-13T11:49:00Z"/>
          <w:noProof/>
        </w:rPr>
      </w:pPr>
      <w:del w:id="3434" w:author="Joyce L Tokar" w:date="2017-09-13T11:49:00Z">
        <w:r w:rsidDel="00384B96">
          <w:rPr>
            <w:noProof/>
          </w:rPr>
          <w:delText>Type System [IHN], 16</w:delText>
        </w:r>
      </w:del>
    </w:p>
    <w:p w14:paraId="5C387D5C" w14:textId="77777777" w:rsidR="0028662E" w:rsidDel="00384B96" w:rsidRDefault="0028662E">
      <w:pPr>
        <w:pStyle w:val="Index2"/>
        <w:tabs>
          <w:tab w:val="right" w:pos="4735"/>
        </w:tabs>
        <w:rPr>
          <w:del w:id="3435" w:author="Joyce L Tokar" w:date="2017-09-13T11:49:00Z"/>
          <w:noProof/>
        </w:rPr>
      </w:pPr>
      <w:del w:id="3436" w:author="Joyce L Tokar" w:date="2017-09-13T11:49:00Z">
        <w:r w:rsidDel="00384B96">
          <w:rPr>
            <w:noProof/>
          </w:rPr>
          <w:delText>Type-breaking Reinterpretation of Data [AMV], 31</w:delText>
        </w:r>
      </w:del>
    </w:p>
    <w:p w14:paraId="7E2E1E64" w14:textId="77777777" w:rsidR="0028662E" w:rsidDel="00384B96" w:rsidRDefault="0028662E">
      <w:pPr>
        <w:pStyle w:val="Index2"/>
        <w:tabs>
          <w:tab w:val="right" w:pos="4735"/>
        </w:tabs>
        <w:rPr>
          <w:del w:id="3437" w:author="Joyce L Tokar" w:date="2017-09-13T11:49:00Z"/>
          <w:noProof/>
        </w:rPr>
      </w:pPr>
      <w:del w:id="3438" w:author="Joyce L Tokar" w:date="2017-09-13T11:49:00Z">
        <w:r w:rsidDel="00384B96">
          <w:rPr>
            <w:noProof/>
          </w:rPr>
          <w:delText>Unanticipated Exceptions from Library Routines [HJW], 34</w:delText>
        </w:r>
      </w:del>
    </w:p>
    <w:p w14:paraId="4A50D8B7" w14:textId="77777777" w:rsidR="0028662E" w:rsidDel="00384B96" w:rsidRDefault="0028662E">
      <w:pPr>
        <w:pStyle w:val="Index2"/>
        <w:tabs>
          <w:tab w:val="right" w:pos="4735"/>
        </w:tabs>
        <w:rPr>
          <w:del w:id="3439" w:author="Joyce L Tokar" w:date="2017-09-13T11:49:00Z"/>
          <w:noProof/>
        </w:rPr>
      </w:pPr>
      <w:del w:id="3440" w:author="Joyce L Tokar" w:date="2017-09-13T11:49:00Z">
        <w:r w:rsidDel="00384B96">
          <w:rPr>
            <w:noProof/>
          </w:rPr>
          <w:delText>Unchecked Array Indexing [XYZ], 19</w:delText>
        </w:r>
      </w:del>
    </w:p>
    <w:p w14:paraId="1A96BE06" w14:textId="77777777" w:rsidR="0028662E" w:rsidDel="00384B96" w:rsidRDefault="0028662E">
      <w:pPr>
        <w:pStyle w:val="Index2"/>
        <w:tabs>
          <w:tab w:val="right" w:pos="4735"/>
        </w:tabs>
        <w:rPr>
          <w:del w:id="3441" w:author="Joyce L Tokar" w:date="2017-09-13T11:49:00Z"/>
          <w:noProof/>
        </w:rPr>
      </w:pPr>
      <w:del w:id="3442" w:author="Joyce L Tokar" w:date="2017-09-13T11:49:00Z">
        <w:r w:rsidDel="00384B96">
          <w:rPr>
            <w:noProof/>
          </w:rPr>
          <w:delText>Uncontrolled Fromat String [SHL], 41</w:delText>
        </w:r>
      </w:del>
    </w:p>
    <w:p w14:paraId="2404A1FB" w14:textId="77777777" w:rsidR="0028662E" w:rsidDel="00384B96" w:rsidRDefault="0028662E">
      <w:pPr>
        <w:pStyle w:val="Index2"/>
        <w:tabs>
          <w:tab w:val="right" w:pos="4735"/>
        </w:tabs>
        <w:rPr>
          <w:del w:id="3443" w:author="Joyce L Tokar" w:date="2017-09-13T11:49:00Z"/>
          <w:noProof/>
        </w:rPr>
      </w:pPr>
      <w:del w:id="3444" w:author="Joyce L Tokar" w:date="2017-09-13T11:49:00Z">
        <w:r w:rsidDel="00384B96">
          <w:rPr>
            <w:noProof/>
          </w:rPr>
          <w:delText>Undefined Behaviour [EWF], 37</w:delText>
        </w:r>
      </w:del>
    </w:p>
    <w:p w14:paraId="60C6DDB1" w14:textId="77777777" w:rsidR="0028662E" w:rsidDel="00384B96" w:rsidRDefault="0028662E">
      <w:pPr>
        <w:pStyle w:val="Index2"/>
        <w:tabs>
          <w:tab w:val="right" w:pos="4735"/>
        </w:tabs>
        <w:rPr>
          <w:del w:id="3445" w:author="Joyce L Tokar" w:date="2017-09-13T11:49:00Z"/>
          <w:noProof/>
        </w:rPr>
      </w:pPr>
      <w:del w:id="3446" w:author="Joyce L Tokar" w:date="2017-09-13T11:49:00Z">
        <w:r w:rsidDel="00384B96">
          <w:rPr>
            <w:noProof/>
          </w:rPr>
          <w:delText>Unspecified Behaviour [BQF], 36</w:delText>
        </w:r>
      </w:del>
    </w:p>
    <w:p w14:paraId="4833C264" w14:textId="77777777" w:rsidR="0028662E" w:rsidDel="00384B96" w:rsidRDefault="0028662E">
      <w:pPr>
        <w:pStyle w:val="Index2"/>
        <w:tabs>
          <w:tab w:val="right" w:pos="4735"/>
        </w:tabs>
        <w:rPr>
          <w:del w:id="3447" w:author="Joyce L Tokar" w:date="2017-09-13T11:49:00Z"/>
          <w:noProof/>
        </w:rPr>
      </w:pPr>
      <w:del w:id="3448" w:author="Joyce L Tokar" w:date="2017-09-13T11:49:00Z">
        <w:r w:rsidDel="00384B96">
          <w:rPr>
            <w:noProof/>
          </w:rPr>
          <w:delText>Unused Variable [YZS], 22</w:delText>
        </w:r>
      </w:del>
    </w:p>
    <w:p w14:paraId="04B5502C" w14:textId="77777777" w:rsidR="0028662E" w:rsidDel="00384B96" w:rsidRDefault="0028662E">
      <w:pPr>
        <w:pStyle w:val="Index2"/>
        <w:tabs>
          <w:tab w:val="right" w:pos="4735"/>
        </w:tabs>
        <w:rPr>
          <w:del w:id="3449" w:author="Joyce L Tokar" w:date="2017-09-13T11:49:00Z"/>
          <w:noProof/>
        </w:rPr>
      </w:pPr>
      <w:del w:id="3450" w:author="Joyce L Tokar" w:date="2017-09-13T11:49:00Z">
        <w:r w:rsidDel="00384B96">
          <w:rPr>
            <w:noProof/>
          </w:rPr>
          <w:delText>Using Shift Operations for Multiplication and Division [PIK], 21</w:delText>
        </w:r>
      </w:del>
    </w:p>
    <w:p w14:paraId="3AD1534B" w14:textId="77777777" w:rsidR="0028662E" w:rsidDel="00384B96" w:rsidRDefault="0028662E">
      <w:pPr>
        <w:pStyle w:val="Index1"/>
        <w:tabs>
          <w:tab w:val="right" w:pos="4735"/>
        </w:tabs>
        <w:rPr>
          <w:del w:id="3451" w:author="Joyce L Tokar" w:date="2017-09-13T11:49:00Z"/>
          <w:noProof/>
        </w:rPr>
      </w:pPr>
      <w:del w:id="3452" w:author="Joyce L Tokar" w:date="2017-09-13T11:49:00Z">
        <w:r w:rsidRPr="00895530" w:rsidDel="00384B96">
          <w:rPr>
            <w:noProof/>
            <w:lang w:val="en-GB"/>
          </w:rPr>
          <w:delText>Language Vulnerability</w:delText>
        </w:r>
      </w:del>
    </w:p>
    <w:p w14:paraId="0B753DA4" w14:textId="77777777" w:rsidR="0028662E" w:rsidDel="00384B96" w:rsidRDefault="0028662E">
      <w:pPr>
        <w:pStyle w:val="Index2"/>
        <w:tabs>
          <w:tab w:val="right" w:pos="4735"/>
        </w:tabs>
        <w:rPr>
          <w:del w:id="3453" w:author="Joyce L Tokar" w:date="2017-09-13T11:49:00Z"/>
          <w:noProof/>
        </w:rPr>
      </w:pPr>
      <w:del w:id="3454" w:author="Joyce L Tokar" w:date="2017-09-13T11:49:00Z">
        <w:r w:rsidDel="00384B96">
          <w:rPr>
            <w:noProof/>
          </w:rPr>
          <w:delText>Unchecked Array Copying [XYW], 19</w:delText>
        </w:r>
      </w:del>
    </w:p>
    <w:p w14:paraId="2BCA6471" w14:textId="77777777" w:rsidR="0028662E" w:rsidDel="00384B96" w:rsidRDefault="0028662E">
      <w:pPr>
        <w:pStyle w:val="Index1"/>
        <w:tabs>
          <w:tab w:val="right" w:pos="4735"/>
        </w:tabs>
        <w:rPr>
          <w:del w:id="3455" w:author="Joyce L Tokar" w:date="2017-09-13T11:49:00Z"/>
          <w:noProof/>
        </w:rPr>
      </w:pPr>
      <w:del w:id="3456" w:author="Joyce L Tokar" w:date="2017-09-13T11:49:00Z">
        <w:r w:rsidDel="00384B96">
          <w:rPr>
            <w:noProof/>
          </w:rPr>
          <w:delText>LAV – Initialization of Variables, 23</w:delText>
        </w:r>
      </w:del>
    </w:p>
    <w:p w14:paraId="0E7C0ECE" w14:textId="77777777" w:rsidR="0028662E" w:rsidDel="00384B96" w:rsidRDefault="0028662E">
      <w:pPr>
        <w:pStyle w:val="Index1"/>
        <w:tabs>
          <w:tab w:val="right" w:pos="4735"/>
        </w:tabs>
        <w:rPr>
          <w:del w:id="3457" w:author="Joyce L Tokar" w:date="2017-09-13T11:49:00Z"/>
          <w:noProof/>
        </w:rPr>
      </w:pPr>
      <w:del w:id="3458" w:author="Joyce L Tokar" w:date="2017-09-13T11:49:00Z">
        <w:r w:rsidDel="00384B96">
          <w:rPr>
            <w:noProof/>
          </w:rPr>
          <w:delText>LRM – Extra Intrinsics, 33</w:delText>
        </w:r>
      </w:del>
    </w:p>
    <w:p w14:paraId="4850C0D0" w14:textId="77777777" w:rsidR="0028662E" w:rsidDel="00384B96" w:rsidRDefault="0028662E">
      <w:pPr>
        <w:pStyle w:val="IndexHeading"/>
        <w:keepNext/>
        <w:tabs>
          <w:tab w:val="right" w:pos="4735"/>
        </w:tabs>
        <w:rPr>
          <w:del w:id="3459" w:author="Joyce L Tokar" w:date="2017-09-13T11:49:00Z"/>
          <w:rFonts w:cstheme="minorBidi"/>
          <w:b/>
          <w:bCs/>
          <w:noProof/>
        </w:rPr>
      </w:pPr>
      <w:del w:id="3460" w:author="Joyce L Tokar" w:date="2017-09-13T11:49:00Z">
        <w:r w:rsidDel="00384B96">
          <w:rPr>
            <w:noProof/>
          </w:rPr>
          <w:delText xml:space="preserve"> </w:delText>
        </w:r>
      </w:del>
    </w:p>
    <w:p w14:paraId="5D01CC71" w14:textId="77777777" w:rsidR="0028662E" w:rsidDel="00384B96" w:rsidRDefault="0028662E">
      <w:pPr>
        <w:pStyle w:val="Index1"/>
        <w:tabs>
          <w:tab w:val="right" w:pos="4735"/>
        </w:tabs>
        <w:rPr>
          <w:del w:id="3461" w:author="Joyce L Tokar" w:date="2017-09-13T11:49:00Z"/>
          <w:noProof/>
        </w:rPr>
      </w:pPr>
      <w:del w:id="3462" w:author="Joyce L Tokar" w:date="2017-09-13T11:49:00Z">
        <w:r w:rsidDel="00384B96">
          <w:rPr>
            <w:noProof/>
          </w:rPr>
          <w:delText>MEM – Deprecated Language Features, 39</w:delText>
        </w:r>
      </w:del>
    </w:p>
    <w:p w14:paraId="290D05EF" w14:textId="77777777" w:rsidR="0028662E" w:rsidDel="00384B96" w:rsidRDefault="0028662E">
      <w:pPr>
        <w:pStyle w:val="Index1"/>
        <w:tabs>
          <w:tab w:val="right" w:pos="4735"/>
        </w:tabs>
        <w:rPr>
          <w:del w:id="3463" w:author="Joyce L Tokar" w:date="2017-09-13T11:49:00Z"/>
          <w:noProof/>
        </w:rPr>
      </w:pPr>
      <w:del w:id="3464" w:author="Joyce L Tokar" w:date="2017-09-13T11:49:00Z">
        <w:r w:rsidDel="00384B96">
          <w:rPr>
            <w:noProof/>
          </w:rPr>
          <w:delText>Mixed casing, 21</w:delText>
        </w:r>
      </w:del>
    </w:p>
    <w:p w14:paraId="73A97777" w14:textId="77777777" w:rsidR="0028662E" w:rsidDel="00384B96" w:rsidRDefault="0028662E">
      <w:pPr>
        <w:pStyle w:val="Index1"/>
        <w:tabs>
          <w:tab w:val="right" w:pos="4735"/>
        </w:tabs>
        <w:rPr>
          <w:del w:id="3465" w:author="Joyce L Tokar" w:date="2017-09-13T11:49:00Z"/>
          <w:noProof/>
        </w:rPr>
      </w:pPr>
      <w:del w:id="3466" w:author="Joyce L Tokar" w:date="2017-09-13T11:49:00Z">
        <w:r w:rsidRPr="00895530" w:rsidDel="00384B96">
          <w:rPr>
            <w:noProof/>
            <w:lang w:val="en-GB"/>
          </w:rPr>
          <w:delText>Modular type</w:delText>
        </w:r>
        <w:r w:rsidDel="00384B96">
          <w:rPr>
            <w:noProof/>
          </w:rPr>
          <w:delText>, 11</w:delText>
        </w:r>
      </w:del>
    </w:p>
    <w:p w14:paraId="475901AC" w14:textId="77777777" w:rsidR="0028662E" w:rsidDel="00384B96" w:rsidRDefault="0028662E">
      <w:pPr>
        <w:pStyle w:val="Index1"/>
        <w:tabs>
          <w:tab w:val="right" w:pos="4735"/>
        </w:tabs>
        <w:rPr>
          <w:del w:id="3467" w:author="Joyce L Tokar" w:date="2017-09-13T11:49:00Z"/>
          <w:noProof/>
        </w:rPr>
      </w:pPr>
      <w:del w:id="3468" w:author="Joyce L Tokar" w:date="2017-09-13T11:49:00Z">
        <w:r w:rsidDel="00384B96">
          <w:rPr>
            <w:noProof/>
          </w:rPr>
          <w:delText>MXB – Suppression of Language-defined Run-time Checking, 35</w:delText>
        </w:r>
      </w:del>
    </w:p>
    <w:p w14:paraId="3CA1FDA0" w14:textId="77777777" w:rsidR="0028662E" w:rsidDel="00384B96" w:rsidRDefault="0028662E">
      <w:pPr>
        <w:pStyle w:val="IndexHeading"/>
        <w:keepNext/>
        <w:tabs>
          <w:tab w:val="right" w:pos="4735"/>
        </w:tabs>
        <w:rPr>
          <w:del w:id="3469" w:author="Joyce L Tokar" w:date="2017-09-13T11:49:00Z"/>
          <w:rFonts w:cstheme="minorBidi"/>
          <w:b/>
          <w:bCs/>
          <w:noProof/>
        </w:rPr>
      </w:pPr>
      <w:del w:id="3470" w:author="Joyce L Tokar" w:date="2017-09-13T11:49:00Z">
        <w:r w:rsidDel="00384B96">
          <w:rPr>
            <w:noProof/>
          </w:rPr>
          <w:delText xml:space="preserve"> </w:delText>
        </w:r>
      </w:del>
    </w:p>
    <w:p w14:paraId="2D8BAA4F" w14:textId="77777777" w:rsidR="0028662E" w:rsidDel="00384B96" w:rsidRDefault="0028662E">
      <w:pPr>
        <w:pStyle w:val="Index1"/>
        <w:tabs>
          <w:tab w:val="right" w:pos="4735"/>
        </w:tabs>
        <w:rPr>
          <w:del w:id="3471" w:author="Joyce L Tokar" w:date="2017-09-13T11:49:00Z"/>
          <w:noProof/>
        </w:rPr>
      </w:pPr>
      <w:del w:id="3472" w:author="Joyce L Tokar" w:date="2017-09-13T11:49:00Z">
        <w:r w:rsidDel="00384B96">
          <w:rPr>
            <w:noProof/>
          </w:rPr>
          <w:delText>NAI – Choice of Clear Names, 21</w:delText>
        </w:r>
      </w:del>
    </w:p>
    <w:p w14:paraId="6211619A" w14:textId="77777777" w:rsidR="0028662E" w:rsidDel="00384B96" w:rsidRDefault="0028662E">
      <w:pPr>
        <w:pStyle w:val="Index1"/>
        <w:tabs>
          <w:tab w:val="right" w:pos="4735"/>
        </w:tabs>
        <w:rPr>
          <w:del w:id="3473" w:author="Joyce L Tokar" w:date="2017-09-13T11:49:00Z"/>
          <w:noProof/>
        </w:rPr>
      </w:pPr>
      <w:del w:id="3474" w:author="Joyce L Tokar" w:date="2017-09-13T11:49:00Z">
        <w:r w:rsidDel="00384B96">
          <w:rPr>
            <w:noProof/>
          </w:rPr>
          <w:delText>NSQ – Library Signature, 34</w:delText>
        </w:r>
      </w:del>
    </w:p>
    <w:p w14:paraId="4FDA4708" w14:textId="77777777" w:rsidR="0028662E" w:rsidDel="00384B96" w:rsidRDefault="0028662E">
      <w:pPr>
        <w:pStyle w:val="Index1"/>
        <w:tabs>
          <w:tab w:val="right" w:pos="4735"/>
        </w:tabs>
        <w:rPr>
          <w:del w:id="3475" w:author="Joyce L Tokar" w:date="2017-09-13T11:49:00Z"/>
          <w:noProof/>
        </w:rPr>
      </w:pPr>
      <w:del w:id="3476" w:author="Joyce L Tokar" w:date="2017-09-13T11:49:00Z">
        <w:r w:rsidDel="00384B96">
          <w:rPr>
            <w:noProof/>
          </w:rPr>
          <w:delText>NYY – Dynamically-linked Code and Self-modifying Code, 34</w:delText>
        </w:r>
      </w:del>
    </w:p>
    <w:p w14:paraId="03E3E1F1" w14:textId="77777777" w:rsidR="0028662E" w:rsidDel="00384B96" w:rsidRDefault="0028662E">
      <w:pPr>
        <w:pStyle w:val="IndexHeading"/>
        <w:keepNext/>
        <w:tabs>
          <w:tab w:val="right" w:pos="4735"/>
        </w:tabs>
        <w:rPr>
          <w:del w:id="3477" w:author="Joyce L Tokar" w:date="2017-09-13T11:49:00Z"/>
          <w:rFonts w:cstheme="minorBidi"/>
          <w:b/>
          <w:bCs/>
          <w:noProof/>
        </w:rPr>
      </w:pPr>
      <w:del w:id="3478" w:author="Joyce L Tokar" w:date="2017-09-13T11:49:00Z">
        <w:r w:rsidDel="00384B96">
          <w:rPr>
            <w:noProof/>
          </w:rPr>
          <w:delText xml:space="preserve"> </w:delText>
        </w:r>
      </w:del>
    </w:p>
    <w:p w14:paraId="585F7A78" w14:textId="77777777" w:rsidR="0028662E" w:rsidDel="00384B96" w:rsidRDefault="0028662E">
      <w:pPr>
        <w:pStyle w:val="Index1"/>
        <w:tabs>
          <w:tab w:val="right" w:pos="4735"/>
        </w:tabs>
        <w:rPr>
          <w:del w:id="3479" w:author="Joyce L Tokar" w:date="2017-09-13T11:49:00Z"/>
          <w:noProof/>
        </w:rPr>
      </w:pPr>
      <w:del w:id="3480" w:author="Joyce L Tokar" w:date="2017-09-13T11:49:00Z">
        <w:r w:rsidDel="00384B96">
          <w:rPr>
            <w:noProof/>
          </w:rPr>
          <w:delText>Obsolescent features, 11</w:delText>
        </w:r>
      </w:del>
    </w:p>
    <w:p w14:paraId="61EA35F8" w14:textId="77777777" w:rsidR="0028662E" w:rsidDel="00384B96" w:rsidRDefault="0028662E">
      <w:pPr>
        <w:pStyle w:val="Index1"/>
        <w:tabs>
          <w:tab w:val="right" w:pos="4735"/>
        </w:tabs>
        <w:rPr>
          <w:del w:id="3481" w:author="Joyce L Tokar" w:date="2017-09-13T11:49:00Z"/>
          <w:noProof/>
        </w:rPr>
      </w:pPr>
      <w:del w:id="3482" w:author="Joyce L Tokar" w:date="2017-09-13T11:49:00Z">
        <w:r w:rsidDel="00384B96">
          <w:rPr>
            <w:noProof/>
          </w:rPr>
          <w:delText>Operational and Representation Attributes, 11, 13</w:delText>
        </w:r>
      </w:del>
    </w:p>
    <w:p w14:paraId="712545E7" w14:textId="77777777" w:rsidR="0028662E" w:rsidDel="00384B96" w:rsidRDefault="0028662E">
      <w:pPr>
        <w:pStyle w:val="Index1"/>
        <w:tabs>
          <w:tab w:val="right" w:pos="4735"/>
        </w:tabs>
        <w:rPr>
          <w:del w:id="3483" w:author="Joyce L Tokar" w:date="2017-09-13T11:49:00Z"/>
          <w:noProof/>
        </w:rPr>
      </w:pPr>
      <w:del w:id="3484" w:author="Joyce L Tokar" w:date="2017-09-13T11:49:00Z">
        <w:r w:rsidDel="00384B96">
          <w:rPr>
            <w:noProof/>
          </w:rPr>
          <w:delText>OTR – Subprogram Signature Mismatch, 29</w:delText>
        </w:r>
      </w:del>
    </w:p>
    <w:p w14:paraId="3DF7B4D1" w14:textId="77777777" w:rsidR="0028662E" w:rsidDel="00384B96" w:rsidRDefault="0028662E">
      <w:pPr>
        <w:pStyle w:val="Index1"/>
        <w:tabs>
          <w:tab w:val="right" w:pos="4735"/>
        </w:tabs>
        <w:rPr>
          <w:del w:id="3485" w:author="Joyce L Tokar" w:date="2017-09-13T11:49:00Z"/>
          <w:noProof/>
        </w:rPr>
      </w:pPr>
      <w:del w:id="3486" w:author="Joyce L Tokar" w:date="2017-09-13T11:49:00Z">
        <w:r w:rsidDel="00384B96">
          <w:rPr>
            <w:noProof/>
          </w:rPr>
          <w:delText>Overriding indicators, 11</w:delText>
        </w:r>
      </w:del>
    </w:p>
    <w:p w14:paraId="62E0802E" w14:textId="77777777" w:rsidR="0028662E" w:rsidDel="00384B96" w:rsidRDefault="0028662E">
      <w:pPr>
        <w:pStyle w:val="Index1"/>
        <w:tabs>
          <w:tab w:val="right" w:pos="4735"/>
        </w:tabs>
        <w:rPr>
          <w:del w:id="3487" w:author="Joyce L Tokar" w:date="2017-09-13T11:49:00Z"/>
          <w:noProof/>
        </w:rPr>
      </w:pPr>
      <w:del w:id="3488" w:author="Joyce L Tokar" w:date="2017-09-13T11:49:00Z">
        <w:r w:rsidDel="00384B96">
          <w:rPr>
            <w:noProof/>
          </w:rPr>
          <w:delText>OYB – Ignored Error Status and Unhandled Exceptions, 30</w:delText>
        </w:r>
      </w:del>
    </w:p>
    <w:p w14:paraId="59A23EC6" w14:textId="77777777" w:rsidR="0028662E" w:rsidDel="00384B96" w:rsidRDefault="0028662E">
      <w:pPr>
        <w:pStyle w:val="IndexHeading"/>
        <w:keepNext/>
        <w:tabs>
          <w:tab w:val="right" w:pos="4735"/>
        </w:tabs>
        <w:rPr>
          <w:del w:id="3489" w:author="Joyce L Tokar" w:date="2017-09-13T11:49:00Z"/>
          <w:rFonts w:cstheme="minorBidi"/>
          <w:b/>
          <w:bCs/>
          <w:noProof/>
        </w:rPr>
      </w:pPr>
      <w:del w:id="3490" w:author="Joyce L Tokar" w:date="2017-09-13T11:49:00Z">
        <w:r w:rsidDel="00384B96">
          <w:rPr>
            <w:noProof/>
          </w:rPr>
          <w:delText xml:space="preserve"> </w:delText>
        </w:r>
      </w:del>
    </w:p>
    <w:p w14:paraId="404F1882" w14:textId="77777777" w:rsidR="0028662E" w:rsidDel="00384B96" w:rsidRDefault="0028662E">
      <w:pPr>
        <w:pStyle w:val="Index1"/>
        <w:tabs>
          <w:tab w:val="right" w:pos="4735"/>
        </w:tabs>
        <w:rPr>
          <w:del w:id="3491" w:author="Joyce L Tokar" w:date="2017-09-13T11:49:00Z"/>
          <w:noProof/>
        </w:rPr>
      </w:pPr>
      <w:del w:id="3492" w:author="Joyce L Tokar" w:date="2017-09-13T11:49:00Z">
        <w:r w:rsidDel="00384B96">
          <w:rPr>
            <w:noProof/>
          </w:rPr>
          <w:delText>Partition, 11</w:delText>
        </w:r>
      </w:del>
    </w:p>
    <w:p w14:paraId="356C0041" w14:textId="77777777" w:rsidR="0028662E" w:rsidDel="00384B96" w:rsidRDefault="0028662E">
      <w:pPr>
        <w:pStyle w:val="Index1"/>
        <w:tabs>
          <w:tab w:val="right" w:pos="4735"/>
        </w:tabs>
        <w:rPr>
          <w:del w:id="3493" w:author="Joyce L Tokar" w:date="2017-09-13T11:49:00Z"/>
          <w:noProof/>
        </w:rPr>
      </w:pPr>
      <w:del w:id="3494" w:author="Joyce L Tokar" w:date="2017-09-13T11:49:00Z">
        <w:r w:rsidDel="00384B96">
          <w:rPr>
            <w:noProof/>
          </w:rPr>
          <w:delText>PIK – Using Shift Operations for Multiplication and Division, 21</w:delText>
        </w:r>
      </w:del>
    </w:p>
    <w:p w14:paraId="0B528CF7" w14:textId="77777777" w:rsidR="0028662E" w:rsidDel="00384B96" w:rsidRDefault="0028662E">
      <w:pPr>
        <w:pStyle w:val="Index1"/>
        <w:tabs>
          <w:tab w:val="right" w:pos="4735"/>
        </w:tabs>
        <w:rPr>
          <w:del w:id="3495" w:author="Joyce L Tokar" w:date="2017-09-13T11:49:00Z"/>
          <w:noProof/>
        </w:rPr>
      </w:pPr>
      <w:del w:id="3496" w:author="Joyce L Tokar" w:date="2017-09-13T11:49:00Z">
        <w:r w:rsidRPr="00895530" w:rsidDel="00384B96">
          <w:rPr>
            <w:noProof/>
            <w:lang w:val="en-GB"/>
          </w:rPr>
          <w:delText xml:space="preserve">PLF </w:delText>
        </w:r>
        <w:r w:rsidDel="00384B96">
          <w:rPr>
            <w:noProof/>
          </w:rPr>
          <w:delText>–</w:delText>
        </w:r>
        <w:r w:rsidRPr="00895530" w:rsidDel="00384B96">
          <w:rPr>
            <w:noProof/>
            <w:lang w:val="en-GB"/>
          </w:rPr>
          <w:delText xml:space="preserve"> Floating-point Arithmetic</w:delText>
        </w:r>
        <w:r w:rsidDel="00384B96">
          <w:rPr>
            <w:noProof/>
          </w:rPr>
          <w:delText>, 17</w:delText>
        </w:r>
      </w:del>
    </w:p>
    <w:p w14:paraId="78F6A0EA" w14:textId="77777777" w:rsidR="0028662E" w:rsidDel="00384B96" w:rsidRDefault="0028662E">
      <w:pPr>
        <w:pStyle w:val="Index1"/>
        <w:tabs>
          <w:tab w:val="right" w:pos="4735"/>
        </w:tabs>
        <w:rPr>
          <w:del w:id="3497" w:author="Joyce L Tokar" w:date="2017-09-13T11:49:00Z"/>
          <w:noProof/>
        </w:rPr>
      </w:pPr>
      <w:del w:id="3498" w:author="Joyce L Tokar" w:date="2017-09-13T11:49:00Z">
        <w:r w:rsidRPr="00895530" w:rsidDel="00384B96">
          <w:rPr>
            <w:rFonts w:cs="Arial"/>
            <w:noProof/>
            <w:kern w:val="32"/>
          </w:rPr>
          <w:delText>Pointer</w:delText>
        </w:r>
        <w:r w:rsidDel="00384B96">
          <w:rPr>
            <w:noProof/>
          </w:rPr>
          <w:delText>, 11, 23</w:delText>
        </w:r>
      </w:del>
    </w:p>
    <w:p w14:paraId="28883243" w14:textId="77777777" w:rsidR="0028662E" w:rsidDel="00384B96" w:rsidRDefault="0028662E">
      <w:pPr>
        <w:pStyle w:val="Index1"/>
        <w:tabs>
          <w:tab w:val="right" w:pos="4735"/>
        </w:tabs>
        <w:rPr>
          <w:del w:id="3499" w:author="Joyce L Tokar" w:date="2017-09-13T11:49:00Z"/>
          <w:noProof/>
        </w:rPr>
      </w:pPr>
      <w:del w:id="3500" w:author="Joyce L Tokar" w:date="2017-09-13T11:49:00Z">
        <w:r w:rsidRPr="00895530" w:rsidDel="00384B96">
          <w:rPr>
            <w:rFonts w:cs="Arial"/>
            <w:noProof/>
          </w:rPr>
          <w:delText>Polymorphic Variable</w:delText>
        </w:r>
        <w:r w:rsidDel="00384B96">
          <w:rPr>
            <w:noProof/>
          </w:rPr>
          <w:delText>, 13</w:delText>
        </w:r>
      </w:del>
    </w:p>
    <w:p w14:paraId="0BFCF48F" w14:textId="77777777" w:rsidR="0028662E" w:rsidDel="00384B96" w:rsidRDefault="0028662E">
      <w:pPr>
        <w:pStyle w:val="Index1"/>
        <w:tabs>
          <w:tab w:val="right" w:pos="4735"/>
        </w:tabs>
        <w:rPr>
          <w:del w:id="3501" w:author="Joyce L Tokar" w:date="2017-09-13T11:49:00Z"/>
          <w:noProof/>
        </w:rPr>
      </w:pPr>
      <w:del w:id="3502" w:author="Joyce L Tokar" w:date="2017-09-13T11:49:00Z">
        <w:r w:rsidDel="00384B96">
          <w:rPr>
            <w:noProof/>
          </w:rPr>
          <w:delText>Postconditions, 33, 42</w:delText>
        </w:r>
      </w:del>
    </w:p>
    <w:p w14:paraId="023EB89E" w14:textId="77777777" w:rsidR="0028662E" w:rsidDel="00384B96" w:rsidRDefault="0028662E">
      <w:pPr>
        <w:pStyle w:val="Index1"/>
        <w:tabs>
          <w:tab w:val="right" w:pos="4735"/>
        </w:tabs>
        <w:rPr>
          <w:del w:id="3503" w:author="Joyce L Tokar" w:date="2017-09-13T11:49:00Z"/>
          <w:noProof/>
        </w:rPr>
      </w:pPr>
      <w:del w:id="3504" w:author="Joyce L Tokar" w:date="2017-09-13T11:49:00Z">
        <w:r w:rsidDel="00384B96">
          <w:rPr>
            <w:noProof/>
          </w:rPr>
          <w:delText>Pragma, 11, 35</w:delText>
        </w:r>
      </w:del>
    </w:p>
    <w:p w14:paraId="3B3D2E63" w14:textId="77777777" w:rsidR="0028662E" w:rsidDel="00384B96" w:rsidRDefault="0028662E">
      <w:pPr>
        <w:pStyle w:val="Index2"/>
        <w:tabs>
          <w:tab w:val="right" w:pos="4735"/>
        </w:tabs>
        <w:rPr>
          <w:del w:id="3505" w:author="Joyce L Tokar" w:date="2017-09-13T11:49:00Z"/>
          <w:noProof/>
        </w:rPr>
      </w:pPr>
      <w:del w:id="3506" w:author="Joyce L Tokar" w:date="2017-09-13T11:49:00Z">
        <w:r w:rsidDel="00384B96">
          <w:rPr>
            <w:noProof/>
          </w:rPr>
          <w:delText>Configuration pragma, 10</w:delText>
        </w:r>
      </w:del>
    </w:p>
    <w:p w14:paraId="35294D28" w14:textId="77777777" w:rsidR="0028662E" w:rsidDel="00384B96" w:rsidRDefault="0028662E">
      <w:pPr>
        <w:pStyle w:val="Index2"/>
        <w:tabs>
          <w:tab w:val="right" w:pos="4735"/>
        </w:tabs>
        <w:rPr>
          <w:del w:id="3507" w:author="Joyce L Tokar" w:date="2017-09-13T11:49:00Z"/>
          <w:noProof/>
        </w:rPr>
      </w:pPr>
      <w:del w:id="3508" w:author="Joyce L Tokar" w:date="2017-09-13T11:49:00Z">
        <w:r w:rsidDel="00384B96">
          <w:rPr>
            <w:noProof/>
          </w:rPr>
          <w:delText>pragma Atomic, 13, 17</w:delText>
        </w:r>
      </w:del>
    </w:p>
    <w:p w14:paraId="0C81C310" w14:textId="77777777" w:rsidR="0028662E" w:rsidDel="00384B96" w:rsidRDefault="0028662E">
      <w:pPr>
        <w:pStyle w:val="Index2"/>
        <w:tabs>
          <w:tab w:val="right" w:pos="4735"/>
        </w:tabs>
        <w:rPr>
          <w:del w:id="3509" w:author="Joyce L Tokar" w:date="2017-09-13T11:49:00Z"/>
          <w:noProof/>
        </w:rPr>
      </w:pPr>
      <w:del w:id="3510" w:author="Joyce L Tokar" w:date="2017-09-13T11:49:00Z">
        <w:r w:rsidDel="00384B96">
          <w:rPr>
            <w:noProof/>
          </w:rPr>
          <w:delText>pragma Atomic_Components, 13, 17</w:delText>
        </w:r>
      </w:del>
    </w:p>
    <w:p w14:paraId="6924F3E2" w14:textId="77777777" w:rsidR="0028662E" w:rsidDel="00384B96" w:rsidRDefault="0028662E">
      <w:pPr>
        <w:pStyle w:val="Index2"/>
        <w:tabs>
          <w:tab w:val="right" w:pos="4735"/>
        </w:tabs>
        <w:rPr>
          <w:del w:id="3511" w:author="Joyce L Tokar" w:date="2017-09-13T11:49:00Z"/>
          <w:noProof/>
        </w:rPr>
      </w:pPr>
      <w:del w:id="3512" w:author="Joyce L Tokar" w:date="2017-09-13T11:49:00Z">
        <w:r w:rsidDel="00384B96">
          <w:rPr>
            <w:noProof/>
          </w:rPr>
          <w:delText>pragma Convention, 13, 30, 34</w:delText>
        </w:r>
      </w:del>
    </w:p>
    <w:p w14:paraId="49AD1259" w14:textId="77777777" w:rsidR="0028662E" w:rsidDel="00384B96" w:rsidRDefault="0028662E">
      <w:pPr>
        <w:pStyle w:val="Index2"/>
        <w:tabs>
          <w:tab w:val="right" w:pos="4735"/>
        </w:tabs>
        <w:rPr>
          <w:del w:id="3513" w:author="Joyce L Tokar" w:date="2017-09-13T11:49:00Z"/>
          <w:noProof/>
        </w:rPr>
      </w:pPr>
      <w:del w:id="3514" w:author="Joyce L Tokar" w:date="2017-09-13T11:49:00Z">
        <w:r w:rsidDel="00384B96">
          <w:rPr>
            <w:noProof/>
          </w:rPr>
          <w:delText>pragma Default_Storage_Pool, 15</w:delText>
        </w:r>
      </w:del>
    </w:p>
    <w:p w14:paraId="0FA5B3BB" w14:textId="77777777" w:rsidR="0028662E" w:rsidDel="00384B96" w:rsidRDefault="0028662E">
      <w:pPr>
        <w:pStyle w:val="Index2"/>
        <w:tabs>
          <w:tab w:val="right" w:pos="4735"/>
        </w:tabs>
        <w:rPr>
          <w:del w:id="3515" w:author="Joyce L Tokar" w:date="2017-09-13T11:49:00Z"/>
          <w:noProof/>
        </w:rPr>
      </w:pPr>
      <w:del w:id="3516" w:author="Joyce L Tokar" w:date="2017-09-13T11:49:00Z">
        <w:r w:rsidDel="00384B96">
          <w:rPr>
            <w:noProof/>
          </w:rPr>
          <w:delText>pragma Detect_Blocking, 13</w:delText>
        </w:r>
      </w:del>
    </w:p>
    <w:p w14:paraId="62ECC6C7" w14:textId="77777777" w:rsidR="0028662E" w:rsidDel="00384B96" w:rsidRDefault="0028662E">
      <w:pPr>
        <w:pStyle w:val="Index2"/>
        <w:tabs>
          <w:tab w:val="right" w:pos="4735"/>
        </w:tabs>
        <w:rPr>
          <w:del w:id="3517" w:author="Joyce L Tokar" w:date="2017-09-13T11:49:00Z"/>
          <w:noProof/>
        </w:rPr>
      </w:pPr>
      <w:del w:id="3518" w:author="Joyce L Tokar" w:date="2017-09-13T11:49:00Z">
        <w:r w:rsidDel="00384B96">
          <w:rPr>
            <w:noProof/>
          </w:rPr>
          <w:delText>pragma Discard_Names, 13</w:delText>
        </w:r>
      </w:del>
    </w:p>
    <w:p w14:paraId="3092A2D3" w14:textId="77777777" w:rsidR="0028662E" w:rsidDel="00384B96" w:rsidRDefault="0028662E">
      <w:pPr>
        <w:pStyle w:val="Index2"/>
        <w:tabs>
          <w:tab w:val="right" w:pos="4735"/>
        </w:tabs>
        <w:rPr>
          <w:del w:id="3519" w:author="Joyce L Tokar" w:date="2017-09-13T11:49:00Z"/>
          <w:noProof/>
        </w:rPr>
      </w:pPr>
      <w:del w:id="3520" w:author="Joyce L Tokar" w:date="2017-09-13T11:49:00Z">
        <w:r w:rsidDel="00384B96">
          <w:rPr>
            <w:noProof/>
          </w:rPr>
          <w:delText>pragma Export, 14, 30, 34</w:delText>
        </w:r>
      </w:del>
    </w:p>
    <w:p w14:paraId="047D4D07" w14:textId="77777777" w:rsidR="0028662E" w:rsidDel="00384B96" w:rsidRDefault="0028662E">
      <w:pPr>
        <w:pStyle w:val="Index2"/>
        <w:tabs>
          <w:tab w:val="right" w:pos="4735"/>
        </w:tabs>
        <w:rPr>
          <w:del w:id="3521" w:author="Joyce L Tokar" w:date="2017-09-13T11:49:00Z"/>
          <w:noProof/>
        </w:rPr>
      </w:pPr>
      <w:del w:id="3522" w:author="Joyce L Tokar" w:date="2017-09-13T11:49:00Z">
        <w:r w:rsidDel="00384B96">
          <w:rPr>
            <w:noProof/>
          </w:rPr>
          <w:delText>pragma Import, 14, 30, 32, 34</w:delText>
        </w:r>
      </w:del>
    </w:p>
    <w:p w14:paraId="5600A6E3" w14:textId="77777777" w:rsidR="0028662E" w:rsidDel="00384B96" w:rsidRDefault="0028662E">
      <w:pPr>
        <w:pStyle w:val="Index2"/>
        <w:tabs>
          <w:tab w:val="right" w:pos="4735"/>
        </w:tabs>
        <w:rPr>
          <w:del w:id="3523" w:author="Joyce L Tokar" w:date="2017-09-13T11:49:00Z"/>
          <w:noProof/>
        </w:rPr>
      </w:pPr>
      <w:del w:id="3524" w:author="Joyce L Tokar" w:date="2017-09-13T11:49:00Z">
        <w:r w:rsidDel="00384B96">
          <w:rPr>
            <w:noProof/>
          </w:rPr>
          <w:delText>pragma Normalize_Scalars, 14, 24</w:delText>
        </w:r>
      </w:del>
    </w:p>
    <w:p w14:paraId="720F25C8" w14:textId="77777777" w:rsidR="0028662E" w:rsidDel="00384B96" w:rsidRDefault="0028662E">
      <w:pPr>
        <w:pStyle w:val="Index2"/>
        <w:tabs>
          <w:tab w:val="right" w:pos="4735"/>
        </w:tabs>
        <w:rPr>
          <w:del w:id="3525" w:author="Joyce L Tokar" w:date="2017-09-13T11:49:00Z"/>
          <w:noProof/>
        </w:rPr>
      </w:pPr>
      <w:del w:id="3526" w:author="Joyce L Tokar" w:date="2017-09-13T11:49:00Z">
        <w:r w:rsidDel="00384B96">
          <w:rPr>
            <w:noProof/>
          </w:rPr>
          <w:delText>pragma Pack, 14</w:delText>
        </w:r>
      </w:del>
    </w:p>
    <w:p w14:paraId="4A296942" w14:textId="77777777" w:rsidR="0028662E" w:rsidDel="00384B96" w:rsidRDefault="0028662E">
      <w:pPr>
        <w:pStyle w:val="Index2"/>
        <w:tabs>
          <w:tab w:val="right" w:pos="4735"/>
        </w:tabs>
        <w:rPr>
          <w:del w:id="3527" w:author="Joyce L Tokar" w:date="2017-09-13T11:49:00Z"/>
          <w:noProof/>
        </w:rPr>
      </w:pPr>
      <w:del w:id="3528" w:author="Joyce L Tokar" w:date="2017-09-13T11:49:00Z">
        <w:r w:rsidDel="00384B96">
          <w:rPr>
            <w:noProof/>
          </w:rPr>
          <w:delText>pragma Restrictions, 14, 15, 36, 39, 41, 42</w:delText>
        </w:r>
      </w:del>
    </w:p>
    <w:p w14:paraId="31B7EFB4" w14:textId="77777777" w:rsidR="0028662E" w:rsidDel="00384B96" w:rsidRDefault="0028662E">
      <w:pPr>
        <w:pStyle w:val="Index2"/>
        <w:tabs>
          <w:tab w:val="right" w:pos="4735"/>
        </w:tabs>
        <w:rPr>
          <w:del w:id="3529" w:author="Joyce L Tokar" w:date="2017-09-13T11:49:00Z"/>
          <w:noProof/>
        </w:rPr>
      </w:pPr>
      <w:del w:id="3530" w:author="Joyce L Tokar" w:date="2017-09-13T11:49:00Z">
        <w:r w:rsidDel="00384B96">
          <w:rPr>
            <w:noProof/>
          </w:rPr>
          <w:delText>pragma Suppress, 14, 15, 19, 35, 38</w:delText>
        </w:r>
      </w:del>
    </w:p>
    <w:p w14:paraId="7873A75A" w14:textId="77777777" w:rsidR="0028662E" w:rsidDel="00384B96" w:rsidRDefault="0028662E">
      <w:pPr>
        <w:pStyle w:val="Index2"/>
        <w:tabs>
          <w:tab w:val="right" w:pos="4735"/>
        </w:tabs>
        <w:rPr>
          <w:del w:id="3531" w:author="Joyce L Tokar" w:date="2017-09-13T11:49:00Z"/>
          <w:noProof/>
        </w:rPr>
      </w:pPr>
      <w:del w:id="3532" w:author="Joyce L Tokar" w:date="2017-09-13T11:49:00Z">
        <w:r w:rsidDel="00384B96">
          <w:rPr>
            <w:noProof/>
          </w:rPr>
          <w:delText>pragma Unchecked Union, 14</w:delText>
        </w:r>
      </w:del>
    </w:p>
    <w:p w14:paraId="07E8152B" w14:textId="77777777" w:rsidR="0028662E" w:rsidDel="00384B96" w:rsidRDefault="0028662E">
      <w:pPr>
        <w:pStyle w:val="Index2"/>
        <w:tabs>
          <w:tab w:val="right" w:pos="4735"/>
        </w:tabs>
        <w:rPr>
          <w:del w:id="3533" w:author="Joyce L Tokar" w:date="2017-09-13T11:49:00Z"/>
          <w:noProof/>
        </w:rPr>
      </w:pPr>
      <w:del w:id="3534" w:author="Joyce L Tokar" w:date="2017-09-13T11:49:00Z">
        <w:r w:rsidDel="00384B96">
          <w:rPr>
            <w:noProof/>
          </w:rPr>
          <w:delText>pragma Volatile, 14, 17</w:delText>
        </w:r>
      </w:del>
    </w:p>
    <w:p w14:paraId="6D80D4A1" w14:textId="77777777" w:rsidR="0028662E" w:rsidDel="00384B96" w:rsidRDefault="0028662E">
      <w:pPr>
        <w:pStyle w:val="Index2"/>
        <w:tabs>
          <w:tab w:val="right" w:pos="4735"/>
        </w:tabs>
        <w:rPr>
          <w:del w:id="3535" w:author="Joyce L Tokar" w:date="2017-09-13T11:49:00Z"/>
          <w:noProof/>
        </w:rPr>
      </w:pPr>
      <w:del w:id="3536" w:author="Joyce L Tokar" w:date="2017-09-13T11:49:00Z">
        <w:r w:rsidDel="00384B96">
          <w:rPr>
            <w:noProof/>
          </w:rPr>
          <w:delText>pragma Volatile_Components, 14, 17</w:delText>
        </w:r>
      </w:del>
    </w:p>
    <w:p w14:paraId="026A25AB" w14:textId="77777777" w:rsidR="0028662E" w:rsidDel="00384B96" w:rsidRDefault="0028662E">
      <w:pPr>
        <w:pStyle w:val="Index1"/>
        <w:tabs>
          <w:tab w:val="right" w:pos="4735"/>
        </w:tabs>
        <w:rPr>
          <w:del w:id="3537" w:author="Joyce L Tokar" w:date="2017-09-13T11:49:00Z"/>
          <w:noProof/>
        </w:rPr>
      </w:pPr>
      <w:del w:id="3538" w:author="Joyce L Tokar" w:date="2017-09-13T11:49:00Z">
        <w:r w:rsidDel="00384B96">
          <w:rPr>
            <w:noProof/>
          </w:rPr>
          <w:delText>Preconditions, 33, 42</w:delText>
        </w:r>
      </w:del>
    </w:p>
    <w:p w14:paraId="3D33CA4B" w14:textId="77777777" w:rsidR="0028662E" w:rsidDel="00384B96" w:rsidRDefault="0028662E">
      <w:pPr>
        <w:pStyle w:val="Index1"/>
        <w:tabs>
          <w:tab w:val="right" w:pos="4735"/>
        </w:tabs>
        <w:rPr>
          <w:del w:id="3539" w:author="Joyce L Tokar" w:date="2017-09-13T11:49:00Z"/>
          <w:noProof/>
        </w:rPr>
      </w:pPr>
      <w:del w:id="3540" w:author="Joyce L Tokar" w:date="2017-09-13T11:49:00Z">
        <w:r w:rsidDel="00384B96">
          <w:rPr>
            <w:noProof/>
          </w:rPr>
          <w:delText>Program verification, 33</w:delText>
        </w:r>
      </w:del>
    </w:p>
    <w:p w14:paraId="06E4696E" w14:textId="77777777" w:rsidR="0028662E" w:rsidDel="00384B96" w:rsidRDefault="0028662E">
      <w:pPr>
        <w:pStyle w:val="IndexHeading"/>
        <w:keepNext/>
        <w:tabs>
          <w:tab w:val="right" w:pos="4735"/>
        </w:tabs>
        <w:rPr>
          <w:del w:id="3541" w:author="Joyce L Tokar" w:date="2017-09-13T11:49:00Z"/>
          <w:rFonts w:cstheme="minorBidi"/>
          <w:b/>
          <w:bCs/>
          <w:noProof/>
        </w:rPr>
      </w:pPr>
      <w:del w:id="3542" w:author="Joyce L Tokar" w:date="2017-09-13T11:49:00Z">
        <w:r w:rsidDel="00384B96">
          <w:rPr>
            <w:noProof/>
          </w:rPr>
          <w:delText xml:space="preserve"> </w:delText>
        </w:r>
      </w:del>
    </w:p>
    <w:p w14:paraId="03AD64B3" w14:textId="77777777" w:rsidR="0028662E" w:rsidDel="00384B96" w:rsidRDefault="0028662E">
      <w:pPr>
        <w:pStyle w:val="Index1"/>
        <w:tabs>
          <w:tab w:val="right" w:pos="4735"/>
        </w:tabs>
        <w:rPr>
          <w:del w:id="3543" w:author="Joyce L Tokar" w:date="2017-09-13T11:49:00Z"/>
          <w:noProof/>
        </w:rPr>
      </w:pPr>
      <w:del w:id="3544" w:author="Joyce L Tokar" w:date="2017-09-13T11:49:00Z">
        <w:r w:rsidRPr="00895530" w:rsidDel="00384B96">
          <w:rPr>
            <w:noProof/>
            <w:lang w:val="en-GB"/>
          </w:rPr>
          <w:delText>Range check</w:delText>
        </w:r>
        <w:r w:rsidDel="00384B96">
          <w:rPr>
            <w:noProof/>
          </w:rPr>
          <w:delText>, 12</w:delText>
        </w:r>
      </w:del>
    </w:p>
    <w:p w14:paraId="2DFCE24C" w14:textId="77777777" w:rsidR="0028662E" w:rsidDel="00384B96" w:rsidRDefault="0028662E">
      <w:pPr>
        <w:pStyle w:val="Index1"/>
        <w:tabs>
          <w:tab w:val="right" w:pos="4735"/>
        </w:tabs>
        <w:rPr>
          <w:del w:id="3545" w:author="Joyce L Tokar" w:date="2017-09-13T11:49:00Z"/>
          <w:noProof/>
        </w:rPr>
      </w:pPr>
      <w:del w:id="3546" w:author="Joyce L Tokar" w:date="2017-09-13T11:49:00Z">
        <w:r w:rsidDel="00384B96">
          <w:rPr>
            <w:noProof/>
          </w:rPr>
          <w:delText>Record Representation Clauses, 12</w:delText>
        </w:r>
      </w:del>
    </w:p>
    <w:p w14:paraId="59824B16" w14:textId="77777777" w:rsidR="0028662E" w:rsidDel="00384B96" w:rsidRDefault="0028662E">
      <w:pPr>
        <w:pStyle w:val="Index1"/>
        <w:tabs>
          <w:tab w:val="right" w:pos="4735"/>
        </w:tabs>
        <w:rPr>
          <w:del w:id="3547" w:author="Joyce L Tokar" w:date="2017-09-13T11:49:00Z"/>
          <w:noProof/>
        </w:rPr>
      </w:pPr>
      <w:del w:id="3548" w:author="Joyce L Tokar" w:date="2017-09-13T11:49:00Z">
        <w:r w:rsidDel="00384B96">
          <w:rPr>
            <w:noProof/>
          </w:rPr>
          <w:delText>REU – Termination Strategy, 31</w:delText>
        </w:r>
      </w:del>
    </w:p>
    <w:p w14:paraId="76875DC9" w14:textId="77777777" w:rsidR="0028662E" w:rsidDel="00384B96" w:rsidRDefault="0028662E">
      <w:pPr>
        <w:pStyle w:val="Index1"/>
        <w:tabs>
          <w:tab w:val="right" w:pos="4735"/>
        </w:tabs>
        <w:rPr>
          <w:del w:id="3549" w:author="Joyce L Tokar" w:date="2017-09-13T11:49:00Z"/>
          <w:noProof/>
        </w:rPr>
      </w:pPr>
      <w:del w:id="3550" w:author="Joyce L Tokar" w:date="2017-09-13T11:49:00Z">
        <w:r w:rsidDel="00384B96">
          <w:rPr>
            <w:noProof/>
          </w:rPr>
          <w:delText>RE</w:delText>
        </w:r>
      </w:del>
      <w:del w:id="3551" w:author="Joyce L Tokar" w:date="2017-06-07T13:32:00Z">
        <w:r w:rsidDel="00C6764B">
          <w:rPr>
            <w:noProof/>
          </w:rPr>
          <w:delText>W</w:delText>
        </w:r>
      </w:del>
      <w:del w:id="3552" w:author="Joyce L Tokar" w:date="2017-09-13T11:49:00Z">
        <w:r w:rsidDel="00384B96">
          <w:rPr>
            <w:noProof/>
          </w:rPr>
          <w:delText xml:space="preserve"> – Fault Tolerance and Failure Strategies, 31</w:delText>
        </w:r>
      </w:del>
    </w:p>
    <w:p w14:paraId="4225DD35" w14:textId="77777777" w:rsidR="0028662E" w:rsidDel="00384B96" w:rsidRDefault="0028662E">
      <w:pPr>
        <w:pStyle w:val="Index1"/>
        <w:tabs>
          <w:tab w:val="right" w:pos="4735"/>
        </w:tabs>
        <w:rPr>
          <w:del w:id="3553" w:author="Joyce L Tokar" w:date="2017-09-13T11:49:00Z"/>
          <w:noProof/>
        </w:rPr>
      </w:pPr>
      <w:del w:id="3554" w:author="Joyce L Tokar" w:date="2017-09-13T11:49:00Z">
        <w:r w:rsidDel="00384B96">
          <w:rPr>
            <w:noProof/>
          </w:rPr>
          <w:delText>RIP – Inheritance, 33</w:delText>
        </w:r>
      </w:del>
    </w:p>
    <w:p w14:paraId="41A41764" w14:textId="77777777" w:rsidR="0028662E" w:rsidDel="00384B96" w:rsidRDefault="0028662E">
      <w:pPr>
        <w:pStyle w:val="Index1"/>
        <w:tabs>
          <w:tab w:val="right" w:pos="4735"/>
        </w:tabs>
        <w:rPr>
          <w:del w:id="3555" w:author="Joyce L Tokar" w:date="2017-09-13T11:49:00Z"/>
          <w:noProof/>
        </w:rPr>
      </w:pPr>
      <w:del w:id="3556" w:author="Joyce L Tokar" w:date="2017-09-13T11:49:00Z">
        <w:r w:rsidDel="00384B96">
          <w:rPr>
            <w:noProof/>
          </w:rPr>
          <w:delText>RVG – Pointer Arithmetic, 20</w:delText>
        </w:r>
      </w:del>
    </w:p>
    <w:p w14:paraId="4F2228B3" w14:textId="77777777" w:rsidR="0028662E" w:rsidDel="00384B96" w:rsidRDefault="0028662E">
      <w:pPr>
        <w:pStyle w:val="IndexHeading"/>
        <w:keepNext/>
        <w:tabs>
          <w:tab w:val="right" w:pos="4735"/>
        </w:tabs>
        <w:rPr>
          <w:del w:id="3557" w:author="Joyce L Tokar" w:date="2017-09-13T11:49:00Z"/>
          <w:rFonts w:cstheme="minorBidi"/>
          <w:b/>
          <w:bCs/>
          <w:noProof/>
        </w:rPr>
      </w:pPr>
      <w:del w:id="3558" w:author="Joyce L Tokar" w:date="2017-09-13T11:49:00Z">
        <w:r w:rsidDel="00384B96">
          <w:rPr>
            <w:noProof/>
          </w:rPr>
          <w:delText xml:space="preserve"> </w:delText>
        </w:r>
      </w:del>
    </w:p>
    <w:p w14:paraId="6C803EE8" w14:textId="77777777" w:rsidR="0028662E" w:rsidDel="00384B96" w:rsidRDefault="0028662E">
      <w:pPr>
        <w:pStyle w:val="Index1"/>
        <w:tabs>
          <w:tab w:val="right" w:pos="4735"/>
        </w:tabs>
        <w:rPr>
          <w:del w:id="3559" w:author="Joyce L Tokar" w:date="2017-09-13T11:49:00Z"/>
          <w:noProof/>
        </w:rPr>
      </w:pPr>
      <w:del w:id="3560" w:author="Joyce L Tokar" w:date="2017-09-13T11:49:00Z">
        <w:r w:rsidDel="00384B96">
          <w:rPr>
            <w:noProof/>
          </w:rPr>
          <w:delText>SAM – Side-effects and Order of Evaluation, 24</w:delText>
        </w:r>
      </w:del>
    </w:p>
    <w:p w14:paraId="0EFA28FE" w14:textId="77777777" w:rsidR="0028662E" w:rsidDel="00384B96" w:rsidRDefault="0028662E">
      <w:pPr>
        <w:pStyle w:val="Index1"/>
        <w:tabs>
          <w:tab w:val="right" w:pos="4735"/>
        </w:tabs>
        <w:rPr>
          <w:del w:id="3561" w:author="Joyce L Tokar" w:date="2017-09-13T11:49:00Z"/>
          <w:noProof/>
        </w:rPr>
      </w:pPr>
      <w:del w:id="3562" w:author="Joyce L Tokar" w:date="2017-09-13T11:49:00Z">
        <w:r w:rsidDel="00384B96">
          <w:rPr>
            <w:noProof/>
          </w:rPr>
          <w:delText>Scalar type, 12</w:delText>
        </w:r>
      </w:del>
    </w:p>
    <w:p w14:paraId="2E036287" w14:textId="77777777" w:rsidR="0028662E" w:rsidDel="00384B96" w:rsidRDefault="0028662E">
      <w:pPr>
        <w:pStyle w:val="Index1"/>
        <w:tabs>
          <w:tab w:val="right" w:pos="4735"/>
        </w:tabs>
        <w:rPr>
          <w:del w:id="3563" w:author="Joyce L Tokar" w:date="2017-09-13T11:49:00Z"/>
          <w:noProof/>
        </w:rPr>
      </w:pPr>
      <w:del w:id="3564" w:author="Joyce L Tokar" w:date="2017-09-13T11:49:00Z">
        <w:r w:rsidDel="00384B96">
          <w:rPr>
            <w:noProof/>
          </w:rPr>
          <w:delText>Separate Compilation, 14</w:delText>
        </w:r>
      </w:del>
    </w:p>
    <w:p w14:paraId="52E7AF1B" w14:textId="77777777" w:rsidR="0028662E" w:rsidDel="00384B96" w:rsidRDefault="0028662E">
      <w:pPr>
        <w:pStyle w:val="Index1"/>
        <w:tabs>
          <w:tab w:val="right" w:pos="4735"/>
        </w:tabs>
        <w:rPr>
          <w:del w:id="3565" w:author="Joyce L Tokar" w:date="2017-09-13T11:49:00Z"/>
          <w:noProof/>
        </w:rPr>
      </w:pPr>
      <w:del w:id="3566" w:author="Joyce L Tokar" w:date="2017-09-13T11:49:00Z">
        <w:r w:rsidDel="00384B96">
          <w:rPr>
            <w:noProof/>
          </w:rPr>
          <w:delText>SHL – Uncontrolled Format String, 41</w:delText>
        </w:r>
      </w:del>
    </w:p>
    <w:p w14:paraId="1D358563" w14:textId="77777777" w:rsidR="0028662E" w:rsidDel="00384B96" w:rsidRDefault="0028662E">
      <w:pPr>
        <w:pStyle w:val="Index1"/>
        <w:tabs>
          <w:tab w:val="right" w:pos="4735"/>
        </w:tabs>
        <w:rPr>
          <w:del w:id="3567" w:author="Joyce L Tokar" w:date="2017-09-13T11:49:00Z"/>
          <w:noProof/>
        </w:rPr>
      </w:pPr>
      <w:del w:id="3568" w:author="Joyce L Tokar" w:date="2017-09-13T11:49:00Z">
        <w:r w:rsidDel="00384B96">
          <w:rPr>
            <w:noProof/>
          </w:rPr>
          <w:delText>Singular/plural forms, 21</w:delText>
        </w:r>
      </w:del>
    </w:p>
    <w:p w14:paraId="294AF3FE" w14:textId="77777777" w:rsidR="0028662E" w:rsidDel="00384B96" w:rsidRDefault="0028662E">
      <w:pPr>
        <w:pStyle w:val="Index1"/>
        <w:tabs>
          <w:tab w:val="right" w:pos="4735"/>
        </w:tabs>
        <w:rPr>
          <w:del w:id="3569" w:author="Joyce L Tokar" w:date="2017-09-13T11:49:00Z"/>
          <w:noProof/>
        </w:rPr>
      </w:pPr>
      <w:del w:id="3570" w:author="Joyce L Tokar" w:date="2017-09-13T11:49:00Z">
        <w:r w:rsidDel="00384B96">
          <w:rPr>
            <w:noProof/>
          </w:rPr>
          <w:delText>SKL – Provision of Inherently Unsafe Operations, 35</w:delText>
        </w:r>
      </w:del>
    </w:p>
    <w:p w14:paraId="3B7F26A0" w14:textId="77777777" w:rsidR="0028662E" w:rsidDel="00384B96" w:rsidRDefault="0028662E">
      <w:pPr>
        <w:pStyle w:val="Index1"/>
        <w:tabs>
          <w:tab w:val="right" w:pos="4735"/>
        </w:tabs>
        <w:rPr>
          <w:del w:id="3571" w:author="Joyce L Tokar" w:date="2017-09-13T11:49:00Z"/>
          <w:noProof/>
        </w:rPr>
      </w:pPr>
      <w:del w:id="3572" w:author="Joyce L Tokar" w:date="2017-09-13T11:49:00Z">
        <w:r w:rsidRPr="00895530" w:rsidDel="00384B96">
          <w:rPr>
            <w:noProof/>
            <w:lang w:val="en-GB"/>
          </w:rPr>
          <w:delText>Static expressions</w:delText>
        </w:r>
        <w:r w:rsidDel="00384B96">
          <w:rPr>
            <w:noProof/>
          </w:rPr>
          <w:delText>, 12</w:delText>
        </w:r>
      </w:del>
    </w:p>
    <w:p w14:paraId="17F98951" w14:textId="77777777" w:rsidR="0028662E" w:rsidDel="00384B96" w:rsidRDefault="0028662E">
      <w:pPr>
        <w:pStyle w:val="Index1"/>
        <w:tabs>
          <w:tab w:val="right" w:pos="4735"/>
        </w:tabs>
        <w:rPr>
          <w:del w:id="3573" w:author="Joyce L Tokar" w:date="2017-09-13T11:49:00Z"/>
          <w:noProof/>
        </w:rPr>
      </w:pPr>
      <w:del w:id="3574" w:author="Joyce L Tokar" w:date="2017-09-13T11:49:00Z">
        <w:r w:rsidDel="00384B96">
          <w:rPr>
            <w:noProof/>
          </w:rPr>
          <w:delText>Storage Place Attributes, 12</w:delText>
        </w:r>
      </w:del>
    </w:p>
    <w:p w14:paraId="5B159CF3" w14:textId="77777777" w:rsidR="0028662E" w:rsidDel="00384B96" w:rsidRDefault="0028662E">
      <w:pPr>
        <w:pStyle w:val="Index1"/>
        <w:tabs>
          <w:tab w:val="right" w:pos="4735"/>
        </w:tabs>
        <w:rPr>
          <w:del w:id="3575" w:author="Joyce L Tokar" w:date="2017-09-13T11:49:00Z"/>
          <w:noProof/>
        </w:rPr>
      </w:pPr>
      <w:del w:id="3576" w:author="Joyce L Tokar" w:date="2017-09-13T11:49:00Z">
        <w:r w:rsidDel="00384B96">
          <w:rPr>
            <w:noProof/>
          </w:rPr>
          <w:delText>Storage pool, 10, 12, 14, 15, 32</w:delText>
        </w:r>
      </w:del>
    </w:p>
    <w:p w14:paraId="6732FCC7" w14:textId="77777777" w:rsidR="0028662E" w:rsidDel="00384B96" w:rsidRDefault="0028662E">
      <w:pPr>
        <w:pStyle w:val="Index1"/>
        <w:tabs>
          <w:tab w:val="right" w:pos="4735"/>
        </w:tabs>
        <w:rPr>
          <w:del w:id="3577" w:author="Joyce L Tokar" w:date="2017-09-13T11:49:00Z"/>
          <w:noProof/>
        </w:rPr>
      </w:pPr>
      <w:del w:id="3578" w:author="Joyce L Tokar" w:date="2017-09-13T11:49:00Z">
        <w:r w:rsidDel="00384B96">
          <w:rPr>
            <w:noProof/>
          </w:rPr>
          <w:delText>Storage subpool, 12, 14, 32</w:delText>
        </w:r>
      </w:del>
    </w:p>
    <w:p w14:paraId="2A184AB7" w14:textId="77777777" w:rsidR="0028662E" w:rsidDel="00384B96" w:rsidRDefault="0028662E">
      <w:pPr>
        <w:pStyle w:val="Index1"/>
        <w:tabs>
          <w:tab w:val="right" w:pos="4735"/>
        </w:tabs>
        <w:rPr>
          <w:del w:id="3579" w:author="Joyce L Tokar" w:date="2017-09-13T11:49:00Z"/>
          <w:noProof/>
        </w:rPr>
      </w:pPr>
      <w:del w:id="3580" w:author="Joyce L Tokar" w:date="2017-09-13T11:49:00Z">
        <w:r w:rsidDel="00384B96">
          <w:rPr>
            <w:noProof/>
          </w:rPr>
          <w:delText>STR – Bit Representation, 16</w:delText>
        </w:r>
      </w:del>
    </w:p>
    <w:p w14:paraId="00F721F4" w14:textId="77777777" w:rsidR="0028662E" w:rsidDel="00384B96" w:rsidRDefault="0028662E">
      <w:pPr>
        <w:pStyle w:val="Index1"/>
        <w:tabs>
          <w:tab w:val="right" w:pos="4735"/>
        </w:tabs>
        <w:rPr>
          <w:del w:id="3581" w:author="Joyce L Tokar" w:date="2017-09-13T11:49:00Z"/>
          <w:noProof/>
        </w:rPr>
      </w:pPr>
      <w:del w:id="3582" w:author="Joyce L Tokar" w:date="2017-09-13T11:49:00Z">
        <w:r w:rsidRPr="00895530" w:rsidDel="00384B96">
          <w:rPr>
            <w:noProof/>
            <w:lang w:val="en-GB"/>
          </w:rPr>
          <w:delText>Subtype declaration</w:delText>
        </w:r>
        <w:r w:rsidDel="00384B96">
          <w:rPr>
            <w:noProof/>
          </w:rPr>
          <w:delText>, 12</w:delText>
        </w:r>
      </w:del>
    </w:p>
    <w:p w14:paraId="23DE4E75" w14:textId="77777777" w:rsidR="0028662E" w:rsidDel="00384B96" w:rsidRDefault="0028662E">
      <w:pPr>
        <w:pStyle w:val="Index1"/>
        <w:tabs>
          <w:tab w:val="right" w:pos="4735"/>
        </w:tabs>
        <w:rPr>
          <w:del w:id="3583" w:author="Joyce L Tokar" w:date="2017-09-13T11:49:00Z"/>
          <w:noProof/>
        </w:rPr>
      </w:pPr>
      <w:del w:id="3584" w:author="Joyce L Tokar" w:date="2017-09-13T11:49:00Z">
        <w:r w:rsidDel="00384B96">
          <w:rPr>
            <w:noProof/>
          </w:rPr>
          <w:delText>SYM – Templates and Generics, 32</w:delText>
        </w:r>
      </w:del>
    </w:p>
    <w:p w14:paraId="2274968E" w14:textId="77777777" w:rsidR="0028662E" w:rsidDel="00384B96" w:rsidRDefault="0028662E">
      <w:pPr>
        <w:pStyle w:val="Index1"/>
        <w:tabs>
          <w:tab w:val="right" w:pos="4735"/>
        </w:tabs>
        <w:rPr>
          <w:del w:id="3585" w:author="Joyce L Tokar" w:date="2017-09-13T11:49:00Z"/>
          <w:noProof/>
        </w:rPr>
      </w:pPr>
      <w:del w:id="3586" w:author="Joyce L Tokar" w:date="2017-09-13T11:49:00Z">
        <w:r w:rsidDel="00384B96">
          <w:rPr>
            <w:noProof/>
          </w:rPr>
          <w:delText>Symbols and conventions, 9</w:delText>
        </w:r>
      </w:del>
    </w:p>
    <w:p w14:paraId="6DC07F77" w14:textId="77777777" w:rsidR="0028662E" w:rsidDel="00384B96" w:rsidRDefault="0028662E">
      <w:pPr>
        <w:pStyle w:val="IndexHeading"/>
        <w:keepNext/>
        <w:tabs>
          <w:tab w:val="right" w:pos="4735"/>
        </w:tabs>
        <w:rPr>
          <w:del w:id="3587" w:author="Joyce L Tokar" w:date="2017-09-13T11:49:00Z"/>
          <w:rFonts w:cstheme="minorBidi"/>
          <w:b/>
          <w:bCs/>
          <w:noProof/>
        </w:rPr>
      </w:pPr>
      <w:del w:id="3588" w:author="Joyce L Tokar" w:date="2017-09-13T11:49:00Z">
        <w:r w:rsidDel="00384B96">
          <w:rPr>
            <w:noProof/>
          </w:rPr>
          <w:delText xml:space="preserve"> </w:delText>
        </w:r>
      </w:del>
    </w:p>
    <w:p w14:paraId="0CE6F16E" w14:textId="77777777" w:rsidR="0028662E" w:rsidDel="00384B96" w:rsidRDefault="0028662E">
      <w:pPr>
        <w:pStyle w:val="Index1"/>
        <w:tabs>
          <w:tab w:val="right" w:pos="4735"/>
        </w:tabs>
        <w:rPr>
          <w:del w:id="3589" w:author="Joyce L Tokar" w:date="2017-09-13T11:49:00Z"/>
          <w:noProof/>
        </w:rPr>
      </w:pPr>
      <w:del w:id="3590" w:author="Joyce L Tokar" w:date="2017-09-13T11:49:00Z">
        <w:r w:rsidRPr="00895530" w:rsidDel="00384B96">
          <w:rPr>
            <w:noProof/>
            <w:lang w:val="en-GB"/>
          </w:rPr>
          <w:delText>Task</w:delText>
        </w:r>
        <w:r w:rsidDel="00384B96">
          <w:rPr>
            <w:noProof/>
          </w:rPr>
          <w:delText>, 12, 31, 40</w:delText>
        </w:r>
      </w:del>
    </w:p>
    <w:p w14:paraId="12C8C821" w14:textId="77777777" w:rsidR="0028662E" w:rsidDel="00384B96" w:rsidRDefault="0028662E">
      <w:pPr>
        <w:pStyle w:val="Index1"/>
        <w:tabs>
          <w:tab w:val="right" w:pos="4735"/>
        </w:tabs>
        <w:rPr>
          <w:del w:id="3591" w:author="Joyce L Tokar" w:date="2017-09-13T11:49:00Z"/>
          <w:noProof/>
        </w:rPr>
      </w:pPr>
      <w:del w:id="3592" w:author="Joyce L Tokar" w:date="2017-09-13T11:49:00Z">
        <w:r w:rsidDel="00384B96">
          <w:rPr>
            <w:noProof/>
          </w:rPr>
          <w:delText>Terms and definitions, 9</w:delText>
        </w:r>
      </w:del>
    </w:p>
    <w:p w14:paraId="3BB2522F" w14:textId="77777777" w:rsidR="0028662E" w:rsidDel="00384B96" w:rsidRDefault="0028662E">
      <w:pPr>
        <w:pStyle w:val="Index1"/>
        <w:tabs>
          <w:tab w:val="right" w:pos="4735"/>
        </w:tabs>
        <w:rPr>
          <w:del w:id="3593" w:author="Joyce L Tokar" w:date="2017-09-13T11:49:00Z"/>
          <w:noProof/>
        </w:rPr>
      </w:pPr>
      <w:del w:id="3594" w:author="Joyce L Tokar" w:date="2017-09-13T11:49:00Z">
        <w:r w:rsidRPr="00895530" w:rsidDel="00384B96">
          <w:rPr>
            <w:noProof/>
            <w:lang w:val="es-ES"/>
          </w:rPr>
          <w:delText xml:space="preserve">TEX </w:delText>
        </w:r>
        <w:r w:rsidDel="00384B96">
          <w:rPr>
            <w:noProof/>
          </w:rPr>
          <w:delText>–</w:delText>
        </w:r>
        <w:r w:rsidRPr="00895530" w:rsidDel="00384B96">
          <w:rPr>
            <w:noProof/>
            <w:lang w:val="es-ES"/>
          </w:rPr>
          <w:delText xml:space="preserve"> Loop Control Variables</w:delText>
        </w:r>
        <w:r w:rsidDel="00384B96">
          <w:rPr>
            <w:noProof/>
          </w:rPr>
          <w:delText>, 27</w:delText>
        </w:r>
      </w:del>
    </w:p>
    <w:p w14:paraId="4307B7C1" w14:textId="77777777" w:rsidR="0028662E" w:rsidDel="00384B96" w:rsidRDefault="0028662E">
      <w:pPr>
        <w:pStyle w:val="Index1"/>
        <w:tabs>
          <w:tab w:val="right" w:pos="4735"/>
        </w:tabs>
        <w:rPr>
          <w:del w:id="3595" w:author="Joyce L Tokar" w:date="2017-09-13T11:49:00Z"/>
          <w:noProof/>
        </w:rPr>
      </w:pPr>
      <w:del w:id="3596" w:author="Joyce L Tokar" w:date="2017-09-13T11:49:00Z">
        <w:r w:rsidDel="00384B96">
          <w:rPr>
            <w:noProof/>
          </w:rPr>
          <w:delText>TRJ – Argument Passing to Library Functions, 33</w:delText>
        </w:r>
      </w:del>
    </w:p>
    <w:p w14:paraId="1A21496C" w14:textId="77777777" w:rsidR="0028662E" w:rsidDel="00384B96" w:rsidRDefault="0028662E">
      <w:pPr>
        <w:pStyle w:val="Index1"/>
        <w:tabs>
          <w:tab w:val="right" w:pos="4735"/>
        </w:tabs>
        <w:rPr>
          <w:del w:id="3597" w:author="Joyce L Tokar" w:date="2017-09-13T11:49:00Z"/>
          <w:noProof/>
        </w:rPr>
      </w:pPr>
      <w:del w:id="3598" w:author="Joyce L Tokar" w:date="2017-09-13T11:49:00Z">
        <w:r w:rsidRPr="00895530" w:rsidDel="00384B96">
          <w:rPr>
            <w:rFonts w:cs="Arial"/>
            <w:noProof/>
          </w:rPr>
          <w:delText>Type conversion</w:delText>
        </w:r>
        <w:r w:rsidDel="00384B96">
          <w:rPr>
            <w:noProof/>
          </w:rPr>
          <w:delText>, 12, 13, 20</w:delText>
        </w:r>
      </w:del>
    </w:p>
    <w:p w14:paraId="0A0A73B4" w14:textId="77777777" w:rsidR="0028662E" w:rsidDel="00384B96" w:rsidRDefault="0028662E">
      <w:pPr>
        <w:pStyle w:val="Index1"/>
        <w:tabs>
          <w:tab w:val="right" w:pos="4735"/>
        </w:tabs>
        <w:rPr>
          <w:del w:id="3599" w:author="Joyce L Tokar" w:date="2017-09-13T11:49:00Z"/>
          <w:noProof/>
        </w:rPr>
      </w:pPr>
      <w:del w:id="3600" w:author="Joyce L Tokar" w:date="2017-09-13T11:49:00Z">
        <w:r w:rsidDel="00384B96">
          <w:rPr>
            <w:noProof/>
          </w:rPr>
          <w:delText>Type invariants, 33, 42</w:delText>
        </w:r>
      </w:del>
    </w:p>
    <w:p w14:paraId="4E056E19" w14:textId="77777777" w:rsidR="0028662E" w:rsidDel="00384B96" w:rsidRDefault="0028662E">
      <w:pPr>
        <w:pStyle w:val="IndexHeading"/>
        <w:keepNext/>
        <w:tabs>
          <w:tab w:val="right" w:pos="4735"/>
        </w:tabs>
        <w:rPr>
          <w:del w:id="3601" w:author="Joyce L Tokar" w:date="2017-09-13T11:49:00Z"/>
          <w:rFonts w:cstheme="minorBidi"/>
          <w:b/>
          <w:bCs/>
          <w:noProof/>
        </w:rPr>
      </w:pPr>
      <w:del w:id="3602" w:author="Joyce L Tokar" w:date="2017-09-13T11:49:00Z">
        <w:r w:rsidDel="00384B96">
          <w:rPr>
            <w:noProof/>
          </w:rPr>
          <w:delText xml:space="preserve"> </w:delText>
        </w:r>
      </w:del>
    </w:p>
    <w:p w14:paraId="415D8747" w14:textId="77777777" w:rsidR="0028662E" w:rsidDel="00384B96" w:rsidRDefault="0028662E">
      <w:pPr>
        <w:pStyle w:val="Index1"/>
        <w:tabs>
          <w:tab w:val="right" w:pos="4735"/>
        </w:tabs>
        <w:rPr>
          <w:del w:id="3603" w:author="Joyce L Tokar" w:date="2017-09-13T11:49:00Z"/>
          <w:noProof/>
        </w:rPr>
      </w:pPr>
      <w:del w:id="3604" w:author="Joyce L Tokar" w:date="2017-09-13T11:49:00Z">
        <w:r w:rsidRPr="00895530" w:rsidDel="00384B96">
          <w:rPr>
            <w:rFonts w:cs="Arial"/>
            <w:noProof/>
          </w:rPr>
          <w:delText>Unchecked conversions</w:delText>
        </w:r>
        <w:r w:rsidDel="00384B96">
          <w:rPr>
            <w:noProof/>
          </w:rPr>
          <w:delText>, 13, 16</w:delText>
        </w:r>
      </w:del>
    </w:p>
    <w:p w14:paraId="3C1B9299" w14:textId="77777777" w:rsidR="0028662E" w:rsidDel="00384B96" w:rsidRDefault="0028662E">
      <w:pPr>
        <w:pStyle w:val="Index1"/>
        <w:tabs>
          <w:tab w:val="right" w:pos="4735"/>
        </w:tabs>
        <w:rPr>
          <w:del w:id="3605" w:author="Joyce L Tokar" w:date="2017-09-13T11:49:00Z"/>
          <w:noProof/>
        </w:rPr>
      </w:pPr>
      <w:del w:id="3606" w:author="Joyce L Tokar" w:date="2017-09-13T11:49:00Z">
        <w:r w:rsidRPr="00895530" w:rsidDel="00384B96">
          <w:rPr>
            <w:rFonts w:cstheme="minorHAnsi"/>
            <w:noProof/>
          </w:rPr>
          <w:delText>Unchecked_Conversion</w:delText>
        </w:r>
        <w:r w:rsidDel="00384B96">
          <w:rPr>
            <w:noProof/>
          </w:rPr>
          <w:delText>, 13, 15, 16, 31, 35, 37, 38</w:delText>
        </w:r>
      </w:del>
    </w:p>
    <w:p w14:paraId="08D3CF54" w14:textId="77777777" w:rsidR="0028662E" w:rsidDel="00384B96" w:rsidRDefault="0028662E">
      <w:pPr>
        <w:pStyle w:val="Index1"/>
        <w:tabs>
          <w:tab w:val="right" w:pos="4735"/>
        </w:tabs>
        <w:rPr>
          <w:del w:id="3607" w:author="Joyce L Tokar" w:date="2017-09-13T11:49:00Z"/>
          <w:noProof/>
        </w:rPr>
      </w:pPr>
      <w:del w:id="3608" w:author="Joyce L Tokar" w:date="2017-09-13T11:49:00Z">
        <w:r w:rsidDel="00384B96">
          <w:rPr>
            <w:noProof/>
          </w:rPr>
          <w:delText>Underscores and periods, 21</w:delText>
        </w:r>
      </w:del>
    </w:p>
    <w:p w14:paraId="40C57187" w14:textId="77777777" w:rsidR="0028662E" w:rsidDel="00384B96" w:rsidRDefault="0028662E">
      <w:pPr>
        <w:pStyle w:val="Index1"/>
        <w:tabs>
          <w:tab w:val="right" w:pos="4735"/>
        </w:tabs>
        <w:rPr>
          <w:del w:id="3609" w:author="Joyce L Tokar" w:date="2017-09-13T11:49:00Z"/>
          <w:noProof/>
        </w:rPr>
      </w:pPr>
      <w:del w:id="3610" w:author="Joyce L Tokar" w:date="2017-09-13T11:49:00Z">
        <w:r w:rsidRPr="00895530" w:rsidDel="00384B96">
          <w:rPr>
            <w:rFonts w:cs="Arial"/>
            <w:noProof/>
          </w:rPr>
          <w:delText>Unsafe Programming</w:delText>
        </w:r>
        <w:r w:rsidDel="00384B96">
          <w:rPr>
            <w:noProof/>
          </w:rPr>
          <w:delText>, 15, 18, 19, 20, 21, 26, 27, 32, 34, 36, 41</w:delText>
        </w:r>
      </w:del>
    </w:p>
    <w:p w14:paraId="71A121BB" w14:textId="77777777" w:rsidR="0028662E" w:rsidDel="00384B96" w:rsidRDefault="0028662E">
      <w:pPr>
        <w:pStyle w:val="Index1"/>
        <w:tabs>
          <w:tab w:val="right" w:pos="4735"/>
        </w:tabs>
        <w:rPr>
          <w:del w:id="3611" w:author="Joyce L Tokar" w:date="2017-09-13T11:49:00Z"/>
          <w:noProof/>
        </w:rPr>
      </w:pPr>
      <w:del w:id="3612" w:author="Joyce L Tokar" w:date="2017-09-13T11:49:00Z">
        <w:r w:rsidDel="00384B96">
          <w:rPr>
            <w:noProof/>
          </w:rPr>
          <w:delText>Unused variable, 12</w:delText>
        </w:r>
      </w:del>
    </w:p>
    <w:p w14:paraId="4D97ED08" w14:textId="77777777" w:rsidR="0028662E" w:rsidDel="00384B96" w:rsidRDefault="0028662E">
      <w:pPr>
        <w:pStyle w:val="Index1"/>
        <w:tabs>
          <w:tab w:val="right" w:pos="4735"/>
        </w:tabs>
        <w:rPr>
          <w:del w:id="3613" w:author="Joyce L Tokar" w:date="2017-09-13T11:49:00Z"/>
          <w:noProof/>
        </w:rPr>
      </w:pPr>
      <w:del w:id="3614" w:author="Joyce L Tokar" w:date="2017-09-13T11:49:00Z">
        <w:r w:rsidRPr="00895530" w:rsidDel="00384B96">
          <w:rPr>
            <w:noProof/>
            <w:lang w:val="en-GB"/>
          </w:rPr>
          <w:delText>User-defined floating-point types</w:delText>
        </w:r>
        <w:r w:rsidDel="00384B96">
          <w:rPr>
            <w:noProof/>
          </w:rPr>
          <w:delText>, 15</w:delText>
        </w:r>
      </w:del>
    </w:p>
    <w:p w14:paraId="586D2D89" w14:textId="77777777" w:rsidR="0028662E" w:rsidDel="00384B96" w:rsidRDefault="0028662E">
      <w:pPr>
        <w:pStyle w:val="Index1"/>
        <w:tabs>
          <w:tab w:val="right" w:pos="4735"/>
        </w:tabs>
        <w:rPr>
          <w:del w:id="3615" w:author="Joyce L Tokar" w:date="2017-09-13T11:49:00Z"/>
          <w:noProof/>
        </w:rPr>
      </w:pPr>
      <w:del w:id="3616" w:author="Joyce L Tokar" w:date="2017-09-13T11:49:00Z">
        <w:r w:rsidRPr="00895530" w:rsidDel="00384B96">
          <w:rPr>
            <w:noProof/>
            <w:lang w:val="en-GB"/>
          </w:rPr>
          <w:delText>User-defined scalar types</w:delText>
        </w:r>
        <w:r w:rsidDel="00384B96">
          <w:rPr>
            <w:noProof/>
          </w:rPr>
          <w:delText>, 15</w:delText>
        </w:r>
      </w:del>
    </w:p>
    <w:p w14:paraId="6F78D49B" w14:textId="77777777" w:rsidR="0028662E" w:rsidDel="00384B96" w:rsidRDefault="0028662E">
      <w:pPr>
        <w:pStyle w:val="IndexHeading"/>
        <w:keepNext/>
        <w:tabs>
          <w:tab w:val="right" w:pos="4735"/>
        </w:tabs>
        <w:rPr>
          <w:del w:id="3617" w:author="Joyce L Tokar" w:date="2017-09-13T11:49:00Z"/>
          <w:rFonts w:cstheme="minorBidi"/>
          <w:b/>
          <w:bCs/>
          <w:noProof/>
        </w:rPr>
      </w:pPr>
      <w:del w:id="3618" w:author="Joyce L Tokar" w:date="2017-09-13T11:49:00Z">
        <w:r w:rsidDel="00384B96">
          <w:rPr>
            <w:noProof/>
          </w:rPr>
          <w:delText xml:space="preserve"> </w:delText>
        </w:r>
      </w:del>
    </w:p>
    <w:p w14:paraId="09813779" w14:textId="77777777" w:rsidR="0028662E" w:rsidDel="00384B96" w:rsidRDefault="0028662E">
      <w:pPr>
        <w:pStyle w:val="Index1"/>
        <w:tabs>
          <w:tab w:val="right" w:pos="4735"/>
        </w:tabs>
        <w:rPr>
          <w:del w:id="3619" w:author="Joyce L Tokar" w:date="2017-09-13T11:49:00Z"/>
          <w:noProof/>
        </w:rPr>
      </w:pPr>
      <w:del w:id="3620" w:author="Joyce L Tokar" w:date="2017-09-13T11:49:00Z">
        <w:r w:rsidDel="00384B96">
          <w:rPr>
            <w:noProof/>
          </w:rPr>
          <w:delText>Volatile, 12, 17, 22</w:delText>
        </w:r>
      </w:del>
    </w:p>
    <w:p w14:paraId="3D39C57E" w14:textId="77777777" w:rsidR="0028662E" w:rsidDel="00384B96" w:rsidRDefault="0028662E">
      <w:pPr>
        <w:pStyle w:val="IndexHeading"/>
        <w:keepNext/>
        <w:tabs>
          <w:tab w:val="right" w:pos="4735"/>
        </w:tabs>
        <w:rPr>
          <w:del w:id="3621" w:author="Joyce L Tokar" w:date="2017-09-13T11:49:00Z"/>
          <w:rFonts w:cstheme="minorBidi"/>
          <w:b/>
          <w:bCs/>
          <w:noProof/>
        </w:rPr>
      </w:pPr>
      <w:del w:id="3622" w:author="Joyce L Tokar" w:date="2017-09-13T11:49:00Z">
        <w:r w:rsidDel="00384B96">
          <w:rPr>
            <w:noProof/>
          </w:rPr>
          <w:delText xml:space="preserve"> </w:delText>
        </w:r>
      </w:del>
    </w:p>
    <w:p w14:paraId="6C5A56E0" w14:textId="77777777" w:rsidR="0028662E" w:rsidDel="00384B96" w:rsidRDefault="0028662E">
      <w:pPr>
        <w:pStyle w:val="Index1"/>
        <w:tabs>
          <w:tab w:val="right" w:pos="4735"/>
        </w:tabs>
        <w:rPr>
          <w:del w:id="3623" w:author="Joyce L Tokar" w:date="2017-09-13T11:49:00Z"/>
          <w:noProof/>
        </w:rPr>
      </w:pPr>
      <w:del w:id="3624" w:author="Joyce L Tokar" w:date="2017-09-13T11:49:00Z">
        <w:r w:rsidDel="00384B96">
          <w:rPr>
            <w:noProof/>
          </w:rPr>
          <w:delText>WXQ – Dead store, 22</w:delText>
        </w:r>
      </w:del>
    </w:p>
    <w:p w14:paraId="60C3C2FD" w14:textId="77777777" w:rsidR="0028662E" w:rsidDel="00384B96" w:rsidRDefault="0028662E">
      <w:pPr>
        <w:pStyle w:val="IndexHeading"/>
        <w:keepNext/>
        <w:tabs>
          <w:tab w:val="right" w:pos="4735"/>
        </w:tabs>
        <w:rPr>
          <w:del w:id="3625" w:author="Joyce L Tokar" w:date="2017-09-13T11:49:00Z"/>
          <w:rFonts w:cstheme="minorBidi"/>
          <w:b/>
          <w:bCs/>
          <w:noProof/>
        </w:rPr>
      </w:pPr>
      <w:del w:id="3626" w:author="Joyce L Tokar" w:date="2017-09-13T11:49:00Z">
        <w:r w:rsidDel="00384B96">
          <w:rPr>
            <w:noProof/>
          </w:rPr>
          <w:delText xml:space="preserve"> </w:delText>
        </w:r>
      </w:del>
    </w:p>
    <w:p w14:paraId="511C483D" w14:textId="77777777" w:rsidR="0028662E" w:rsidDel="00384B96" w:rsidRDefault="0028662E">
      <w:pPr>
        <w:pStyle w:val="Index1"/>
        <w:tabs>
          <w:tab w:val="right" w:pos="4735"/>
        </w:tabs>
        <w:rPr>
          <w:del w:id="3627" w:author="Joyce L Tokar" w:date="2017-09-13T11:49:00Z"/>
          <w:noProof/>
        </w:rPr>
      </w:pPr>
      <w:del w:id="3628" w:author="Joyce L Tokar" w:date="2017-09-13T11:49:00Z">
        <w:r w:rsidDel="00384B96">
          <w:rPr>
            <w:noProof/>
          </w:rPr>
          <w:delText>XYK – Dangling Reference to Heap, 20</w:delText>
        </w:r>
      </w:del>
    </w:p>
    <w:p w14:paraId="450C2E51" w14:textId="77777777" w:rsidR="0028662E" w:rsidDel="00384B96" w:rsidRDefault="0028662E">
      <w:pPr>
        <w:pStyle w:val="Index1"/>
        <w:tabs>
          <w:tab w:val="right" w:pos="4735"/>
        </w:tabs>
        <w:rPr>
          <w:del w:id="3629" w:author="Joyce L Tokar" w:date="2017-09-13T11:49:00Z"/>
          <w:noProof/>
        </w:rPr>
      </w:pPr>
      <w:del w:id="3630" w:author="Joyce L Tokar" w:date="2017-09-13T11:49:00Z">
        <w:r w:rsidDel="00384B96">
          <w:rPr>
            <w:noProof/>
          </w:rPr>
          <w:delText>XYL – Memory Leak, 32</w:delText>
        </w:r>
      </w:del>
    </w:p>
    <w:p w14:paraId="7F59B150" w14:textId="77777777" w:rsidR="0028662E" w:rsidDel="00384B96" w:rsidRDefault="0028662E">
      <w:pPr>
        <w:pStyle w:val="Index1"/>
        <w:tabs>
          <w:tab w:val="right" w:pos="4735"/>
        </w:tabs>
        <w:rPr>
          <w:del w:id="3631" w:author="Joyce L Tokar" w:date="2017-09-13T11:49:00Z"/>
          <w:noProof/>
        </w:rPr>
      </w:pPr>
      <w:del w:id="3632" w:author="Joyce L Tokar" w:date="2017-09-13T11:49:00Z">
        <w:r w:rsidDel="00384B96">
          <w:rPr>
            <w:noProof/>
          </w:rPr>
          <w:delText>XYQ – Dead and Deactivated Code, 26</w:delText>
        </w:r>
      </w:del>
    </w:p>
    <w:p w14:paraId="2EF44CBD" w14:textId="77777777" w:rsidR="0028662E" w:rsidDel="00384B96" w:rsidRDefault="0028662E">
      <w:pPr>
        <w:pStyle w:val="Index1"/>
        <w:tabs>
          <w:tab w:val="right" w:pos="4735"/>
        </w:tabs>
        <w:rPr>
          <w:del w:id="3633" w:author="Joyce L Tokar" w:date="2017-09-13T11:49:00Z"/>
          <w:noProof/>
        </w:rPr>
      </w:pPr>
      <w:del w:id="3634" w:author="Joyce L Tokar" w:date="2017-09-13T11:49:00Z">
        <w:r w:rsidRPr="00895530" w:rsidDel="00384B96">
          <w:rPr>
            <w:noProof/>
            <w:lang w:val="en-GB"/>
          </w:rPr>
          <w:delText xml:space="preserve">XYW </w:delText>
        </w:r>
        <w:r w:rsidDel="00384B96">
          <w:rPr>
            <w:noProof/>
          </w:rPr>
          <w:delText>–</w:delText>
        </w:r>
        <w:r w:rsidRPr="00895530" w:rsidDel="00384B96">
          <w:rPr>
            <w:noProof/>
            <w:lang w:val="en-GB"/>
          </w:rPr>
          <w:delText xml:space="preserve"> Unchecked Array Copying</w:delText>
        </w:r>
        <w:r w:rsidDel="00384B96">
          <w:rPr>
            <w:noProof/>
          </w:rPr>
          <w:delText>, 19</w:delText>
        </w:r>
      </w:del>
    </w:p>
    <w:p w14:paraId="6D30C01B" w14:textId="77777777" w:rsidR="0028662E" w:rsidDel="00384B96" w:rsidRDefault="0028662E">
      <w:pPr>
        <w:pStyle w:val="Index1"/>
        <w:tabs>
          <w:tab w:val="right" w:pos="4735"/>
        </w:tabs>
        <w:rPr>
          <w:del w:id="3635" w:author="Joyce L Tokar" w:date="2017-09-13T11:49:00Z"/>
          <w:noProof/>
        </w:rPr>
      </w:pPr>
      <w:del w:id="3636" w:author="Joyce L Tokar" w:date="2017-09-13T11:49:00Z">
        <w:r w:rsidRPr="00895530" w:rsidDel="00384B96">
          <w:rPr>
            <w:noProof/>
            <w:lang w:val="en-GB"/>
          </w:rPr>
          <w:delText xml:space="preserve">XYZ </w:delText>
        </w:r>
        <w:r w:rsidDel="00384B96">
          <w:rPr>
            <w:noProof/>
          </w:rPr>
          <w:delText>–</w:delText>
        </w:r>
        <w:r w:rsidRPr="00895530" w:rsidDel="00384B96">
          <w:rPr>
            <w:noProof/>
            <w:lang w:val="en-GB"/>
          </w:rPr>
          <w:delText xml:space="preserve"> Unchecked Array Indexing</w:delText>
        </w:r>
        <w:r w:rsidDel="00384B96">
          <w:rPr>
            <w:noProof/>
          </w:rPr>
          <w:delText>, 19</w:delText>
        </w:r>
      </w:del>
    </w:p>
    <w:p w14:paraId="0246B6A9" w14:textId="77777777" w:rsidR="0028662E" w:rsidDel="00384B96" w:rsidRDefault="0028662E">
      <w:pPr>
        <w:pStyle w:val="Index1"/>
        <w:tabs>
          <w:tab w:val="right" w:pos="4735"/>
        </w:tabs>
        <w:rPr>
          <w:del w:id="3637" w:author="Joyce L Tokar" w:date="2017-09-13T11:49:00Z"/>
          <w:noProof/>
        </w:rPr>
      </w:pPr>
      <w:del w:id="3638" w:author="Joyce L Tokar" w:date="2017-09-13T11:49:00Z">
        <w:r w:rsidDel="00384B96">
          <w:rPr>
            <w:noProof/>
          </w:rPr>
          <w:delText>XZH – Off-by-one Error, 27</w:delText>
        </w:r>
      </w:del>
    </w:p>
    <w:p w14:paraId="6DDA25C4" w14:textId="77777777" w:rsidR="0028662E" w:rsidDel="00384B96" w:rsidRDefault="0028662E">
      <w:pPr>
        <w:pStyle w:val="IndexHeading"/>
        <w:keepNext/>
        <w:tabs>
          <w:tab w:val="right" w:pos="4735"/>
        </w:tabs>
        <w:rPr>
          <w:del w:id="3639" w:author="Joyce L Tokar" w:date="2017-09-13T11:49:00Z"/>
          <w:rFonts w:cstheme="minorBidi"/>
          <w:b/>
          <w:bCs/>
          <w:noProof/>
        </w:rPr>
      </w:pPr>
      <w:del w:id="3640" w:author="Joyce L Tokar" w:date="2017-09-13T11:49:00Z">
        <w:r w:rsidDel="00384B96">
          <w:rPr>
            <w:noProof/>
          </w:rPr>
          <w:delText xml:space="preserve"> </w:delText>
        </w:r>
      </w:del>
    </w:p>
    <w:p w14:paraId="64E7CF22" w14:textId="77777777" w:rsidR="0028662E" w:rsidDel="00384B96" w:rsidRDefault="0028662E">
      <w:pPr>
        <w:pStyle w:val="Index1"/>
        <w:tabs>
          <w:tab w:val="right" w:pos="4735"/>
        </w:tabs>
        <w:rPr>
          <w:del w:id="3641" w:author="Joyce L Tokar" w:date="2017-09-13T11:49:00Z"/>
          <w:noProof/>
        </w:rPr>
      </w:pPr>
      <w:del w:id="3642" w:author="Joyce L Tokar" w:date="2017-09-13T11:49:00Z">
        <w:r w:rsidDel="00384B96">
          <w:rPr>
            <w:noProof/>
          </w:rPr>
          <w:delText>YOW – Identifier Name Reuse, 23</w:delText>
        </w:r>
      </w:del>
    </w:p>
    <w:p w14:paraId="2C0230BB" w14:textId="77777777" w:rsidR="0028662E" w:rsidDel="00384B96" w:rsidRDefault="0028662E">
      <w:pPr>
        <w:pStyle w:val="Index1"/>
        <w:tabs>
          <w:tab w:val="right" w:pos="4735"/>
        </w:tabs>
        <w:rPr>
          <w:del w:id="3643" w:author="Joyce L Tokar" w:date="2017-09-13T11:49:00Z"/>
          <w:noProof/>
        </w:rPr>
      </w:pPr>
      <w:del w:id="3644" w:author="Joyce L Tokar" w:date="2017-09-13T11:49:00Z">
        <w:r w:rsidDel="00384B96">
          <w:rPr>
            <w:noProof/>
          </w:rPr>
          <w:delText>YZS  – Unused Variable, 22</w:delText>
        </w:r>
      </w:del>
    </w:p>
    <w:p w14:paraId="6B14468E" w14:textId="77777777" w:rsidR="0028662E" w:rsidDel="00384B96" w:rsidRDefault="0028662E" w:rsidP="008216A8">
      <w:pPr>
        <w:pStyle w:val="Bibliography1"/>
        <w:rPr>
          <w:del w:id="3645" w:author="Joyce L Tokar" w:date="2017-09-13T11:49:00Z"/>
          <w:noProof/>
        </w:rPr>
        <w:sectPr w:rsidR="0028662E" w:rsidDel="00384B96" w:rsidSect="0028662E">
          <w:type w:val="continuous"/>
          <w:pgSz w:w="11909" w:h="16834" w:code="9"/>
          <w:pgMar w:top="792" w:right="734" w:bottom="821" w:left="821" w:header="706" w:footer="576" w:gutter="144"/>
          <w:cols w:num="2" w:space="720"/>
          <w:titlePg/>
          <w:docGrid w:linePitch="272"/>
        </w:sectPr>
      </w:pPr>
    </w:p>
    <w:p w14:paraId="03E3A083" w14:textId="77777777" w:rsidR="00346841" w:rsidRPr="00FB65C1" w:rsidRDefault="003C44DE"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68" w:author="ploedere" w:date="2018-04-26T02:02:00Z" w:initials="p">
    <w:p w14:paraId="3E6FD166" w14:textId="77777777" w:rsidR="00BB3C63" w:rsidRDefault="00E85874">
      <w:pPr>
        <w:pStyle w:val="CommentText"/>
      </w:pPr>
      <w:r>
        <w:rPr>
          <w:rStyle w:val="CommentReference"/>
        </w:rPr>
        <w:annotationRef/>
      </w:r>
      <w:r>
        <w:t>Atomic and Volatile address nothing in TR-1</w:t>
      </w:r>
      <w:r w:rsidR="00BB3C63">
        <w:t xml:space="preserve"> 6.3 </w:t>
      </w:r>
      <w:r>
        <w:t xml:space="preserve"> –should they go elsewhere</w:t>
      </w:r>
      <w:r w:rsidR="00BB3C63">
        <w:t xml:space="preserve"> (6.61 seems the very right place)</w:t>
      </w:r>
      <w:r>
        <w:t xml:space="preserve">; </w:t>
      </w:r>
    </w:p>
    <w:p w14:paraId="62C108D9" w14:textId="77777777" w:rsidR="00E85874" w:rsidRDefault="00E85874">
      <w:pPr>
        <w:pStyle w:val="CommentText"/>
      </w:pPr>
      <w:r>
        <w:t>Endianness problems are described</w:t>
      </w:r>
      <w:r w:rsidR="00BB3C63">
        <w:t xml:space="preserve"> at length</w:t>
      </w:r>
      <w:r>
        <w:t xml:space="preserve"> in TR-1 but ignored here. </w:t>
      </w:r>
    </w:p>
  </w:comment>
  <w:comment w:id="1277" w:author="ploedere" w:date="2018-04-26T01:48:00Z" w:initials="p">
    <w:p w14:paraId="227D6206" w14:textId="77777777" w:rsidR="002C49D7" w:rsidRDefault="002C49D7">
      <w:pPr>
        <w:pStyle w:val="CommentText"/>
      </w:pPr>
      <w:r>
        <w:rPr>
          <w:rStyle w:val="CommentReference"/>
        </w:rPr>
        <w:annotationRef/>
      </w:r>
      <w:r>
        <w:t>Added in anticipation fo a TR-1 change</w:t>
      </w:r>
    </w:p>
  </w:comment>
  <w:comment w:id="1307" w:author="ploedere" w:date="2018-04-26T01:48:00Z" w:initials="p">
    <w:p w14:paraId="3F2636F4" w14:textId="77777777" w:rsidR="002C49D7" w:rsidRDefault="002C49D7">
      <w:pPr>
        <w:pStyle w:val="CommentText"/>
      </w:pPr>
      <w:r>
        <w:rPr>
          <w:rStyle w:val="CommentReference"/>
        </w:rPr>
        <w:annotationRef/>
      </w:r>
      <w:r>
        <w:t>Is identical to advice #2 (check explicitly)   Needed?</w:t>
      </w:r>
    </w:p>
  </w:comment>
  <w:comment w:id="1320" w:author="ploedere" w:date="2018-04-26T01:48:00Z" w:initials="p">
    <w:p w14:paraId="38170003" w14:textId="77777777" w:rsidR="002C49D7" w:rsidRDefault="002C49D7">
      <w:pPr>
        <w:pStyle w:val="CommentText"/>
      </w:pPr>
      <w:r>
        <w:rPr>
          <w:rStyle w:val="CommentReference"/>
        </w:rPr>
        <w:annotationRef/>
      </w:r>
      <w:r>
        <w:t>Strange combination: “do not use” and then “consider checking that you do not use”</w:t>
      </w:r>
      <w:r w:rsidR="00892E01">
        <w:t>. Either both “Consider” or both mandatory.</w:t>
      </w:r>
    </w:p>
  </w:comment>
  <w:comment w:id="1377" w:author="ploedere" w:date="2018-04-26T01:48:00Z" w:initials="p">
    <w:p w14:paraId="656856F8" w14:textId="77777777" w:rsidR="00892E01" w:rsidRDefault="00892E01">
      <w:pPr>
        <w:pStyle w:val="CommentText"/>
      </w:pPr>
      <w:r>
        <w:rPr>
          <w:rStyle w:val="CommentReference"/>
        </w:rPr>
        <w:annotationRef/>
      </w:r>
      <w:r>
        <w:t>Use Ada compilers or static analysis tools to …   and drop 3</w:t>
      </w:r>
      <w:r w:rsidRPr="00892E01">
        <w:rPr>
          <w:vertAlign w:val="superscript"/>
        </w:rPr>
        <w:t>rd</w:t>
      </w:r>
      <w:r>
        <w:t xml:space="preserve"> bullet</w:t>
      </w:r>
    </w:p>
  </w:comment>
  <w:comment w:id="1410" w:author="ploedere" w:date="2018-04-26T01:48:00Z" w:initials="p">
    <w:p w14:paraId="6EDD46CD" w14:textId="77777777" w:rsidR="00F44B74" w:rsidRDefault="00F44B74">
      <w:pPr>
        <w:pStyle w:val="CommentText"/>
      </w:pPr>
      <w:r>
        <w:rPr>
          <w:rStyle w:val="CommentReference"/>
        </w:rPr>
        <w:annotationRef/>
      </w:r>
      <w:r>
        <w:t>Identical to TR-1</w:t>
      </w:r>
    </w:p>
  </w:comment>
  <w:comment w:id="1425" w:author="Joyce L Tokar" w:date="2018-04-26T01:48:00Z" w:initials="JLT">
    <w:p w14:paraId="39F21717" w14:textId="77777777" w:rsidR="00E85874" w:rsidRDefault="00E85874">
      <w:pPr>
        <w:pStyle w:val="CommentText"/>
      </w:pPr>
      <w:r>
        <w:rPr>
          <w:rStyle w:val="CommentReference"/>
        </w:rPr>
        <w:annotationRef/>
      </w:r>
      <w:r>
        <w:t>The guidance from the main document does not apply here…see EOP email 3/11/2018</w:t>
      </w:r>
    </w:p>
  </w:comment>
  <w:comment w:id="1426" w:author="Joyce L Tokar" w:date="2018-04-26T01:48:00Z" w:initials="JLT">
    <w:p w14:paraId="176CA77F" w14:textId="77777777" w:rsidR="00E85874" w:rsidRDefault="00E85874">
      <w:pPr>
        <w:pStyle w:val="CommentText"/>
      </w:pPr>
      <w:r>
        <w:rPr>
          <w:rStyle w:val="CommentReference"/>
        </w:rPr>
        <w:annotationRef/>
      </w:r>
      <w:r>
        <w:t>This a restatement of the last bullet in 6.25.5 of TR 24772-1 -  deleting it here.</w:t>
      </w:r>
    </w:p>
  </w:comment>
  <w:comment w:id="1449" w:author="ploedere" w:date="2018-04-26T01:48:00Z" w:initials="p">
    <w:p w14:paraId="3E627A52" w14:textId="77777777" w:rsidR="00F44B74" w:rsidRDefault="00F44B74">
      <w:pPr>
        <w:pStyle w:val="CommentText"/>
      </w:pPr>
      <w:r>
        <w:rPr>
          <w:rStyle w:val="CommentReference"/>
        </w:rPr>
        <w:annotationRef/>
      </w:r>
      <w:r>
        <w:t>Unnecessary, since the applicable ones are repeated here, and many are not applicable at all. A second opinion, please!</w:t>
      </w:r>
    </w:p>
  </w:comment>
  <w:comment w:id="1478" w:author="ploedere" w:date="2018-04-26T01:48:00Z" w:initials="p">
    <w:p w14:paraId="62FB64B1" w14:textId="77777777" w:rsidR="0041723E" w:rsidRDefault="0041723E">
      <w:pPr>
        <w:pStyle w:val="CommentText"/>
      </w:pPr>
      <w:r>
        <w:rPr>
          <w:rStyle w:val="CommentReference"/>
        </w:rPr>
        <w:annotationRef/>
      </w:r>
      <w:r>
        <w:t>None left beyond the two already here. Delete.</w:t>
      </w:r>
    </w:p>
  </w:comment>
  <w:comment w:id="1631" w:author="Joyce L Tokar" w:date="2018-04-26T01:48:00Z" w:initials="JLT">
    <w:p w14:paraId="6152D063" w14:textId="77777777" w:rsidR="00E85874" w:rsidRDefault="00E85874">
      <w:pPr>
        <w:pStyle w:val="CommentText"/>
      </w:pPr>
      <w:r>
        <w:rPr>
          <w:rStyle w:val="CommentReference"/>
        </w:rPr>
        <w:annotationRef/>
      </w:r>
      <w:r>
        <w:t>This a restatement of the fifth bullet in 6.39.5 of TR 24772-1 -  deleting it here.  Note, subpools are a fine point not really needed here.</w:t>
      </w:r>
    </w:p>
  </w:comment>
  <w:comment w:id="2013" w:author="ploedere" w:date="2018-04-26T01:48:00Z" w:initials="p">
    <w:p w14:paraId="411149FF" w14:textId="77777777" w:rsidR="009D7B7D" w:rsidRDefault="009D7B7D">
      <w:pPr>
        <w:pStyle w:val="CommentText"/>
      </w:pPr>
      <w:r>
        <w:rPr>
          <w:rStyle w:val="CommentReference"/>
        </w:rPr>
        <w:annotationRef/>
      </w:r>
      <w:r>
        <w:t>This is bogus! Of course protected objects are blocking, how else would I have mutual exclusion!</w:t>
      </w:r>
    </w:p>
  </w:comment>
  <w:comment w:id="2020" w:author="ploedere" w:date="2018-04-26T01:48:00Z" w:initials="p">
    <w:p w14:paraId="4F5081EB" w14:textId="77777777" w:rsidR="009D7B7D" w:rsidRDefault="009D7B7D">
      <w:pPr>
        <w:pStyle w:val="CommentText"/>
      </w:pPr>
      <w:r>
        <w:rPr>
          <w:rStyle w:val="CommentReference"/>
        </w:rPr>
        <w:annotationRef/>
      </w:r>
      <w:r>
        <w:t>Differs in Title from TR-1. Which one is the correct one?</w:t>
      </w:r>
    </w:p>
    <w:p w14:paraId="5E94FCBF" w14:textId="77777777" w:rsidR="009D7B7D" w:rsidRDefault="009D7B7D">
      <w:pPr>
        <w:pStyle w:val="CommentText"/>
      </w:pP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C108D9" w15:done="0"/>
  <w15:commentEx w15:paraId="227D6206" w15:done="0"/>
  <w15:commentEx w15:paraId="3F2636F4" w15:done="0"/>
  <w15:commentEx w15:paraId="38170003" w15:done="0"/>
  <w15:commentEx w15:paraId="656856F8" w15:done="0"/>
  <w15:commentEx w15:paraId="6EDD46CD" w15:done="0"/>
  <w15:commentEx w15:paraId="39F21717" w15:done="0"/>
  <w15:commentEx w15:paraId="176CA77F" w15:done="0"/>
  <w15:commentEx w15:paraId="3E627A52" w15:done="0"/>
  <w15:commentEx w15:paraId="62FB64B1" w15:done="0"/>
  <w15:commentEx w15:paraId="6152D063" w15:done="0"/>
  <w15:commentEx w15:paraId="411149FF" w15:done="0"/>
  <w15:commentEx w15:paraId="5E94FCB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59FDB" w14:textId="77777777" w:rsidR="00C27C18" w:rsidRDefault="00C27C18">
      <w:r>
        <w:separator/>
      </w:r>
    </w:p>
  </w:endnote>
  <w:endnote w:type="continuationSeparator" w:id="0">
    <w:p w14:paraId="16B132EE" w14:textId="77777777" w:rsidR="00C27C18" w:rsidRDefault="00C27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ZWAdobeF">
    <w:altName w:val="Times New Roman"/>
    <w:charset w:val="00"/>
    <w:family w:val="auto"/>
    <w:pitch w:val="variable"/>
    <w:sig w:usb0="20002A87" w:usb1="00000000" w:usb2="00000000" w:usb3="00000000" w:csb0="000001F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E85874" w14:paraId="12F65299" w14:textId="77777777">
      <w:trPr>
        <w:cantSplit/>
        <w:jc w:val="center"/>
      </w:trPr>
      <w:tc>
        <w:tcPr>
          <w:tcW w:w="4876" w:type="dxa"/>
          <w:tcBorders>
            <w:top w:val="nil"/>
            <w:left w:val="nil"/>
            <w:bottom w:val="nil"/>
            <w:right w:val="nil"/>
          </w:tcBorders>
        </w:tcPr>
        <w:p w14:paraId="215C87F6" w14:textId="77777777" w:rsidR="00E85874" w:rsidRDefault="00E85874">
          <w:pPr>
            <w:pStyle w:val="Footer"/>
            <w:spacing w:before="540"/>
            <w:rPr>
              <w:b/>
              <w:bCs/>
            </w:rPr>
          </w:pPr>
          <w:r>
            <w:rPr>
              <w:b/>
              <w:bCs/>
            </w:rPr>
            <w:fldChar w:fldCharType="begin"/>
          </w:r>
          <w:r>
            <w:rPr>
              <w:b/>
              <w:bCs/>
            </w:rPr>
            <w:instrText xml:space="preserve">PAGE \* ARABIC \* CHARFORMAT </w:instrText>
          </w:r>
          <w:r>
            <w:rPr>
              <w:b/>
              <w:bCs/>
            </w:rPr>
            <w:fldChar w:fldCharType="separate"/>
          </w:r>
          <w:r w:rsidR="00445D84">
            <w:rPr>
              <w:b/>
              <w:bCs/>
              <w:noProof/>
            </w:rPr>
            <w:t>12</w:t>
          </w:r>
          <w:r>
            <w:rPr>
              <w:b/>
              <w:bCs/>
            </w:rPr>
            <w:fldChar w:fldCharType="end"/>
          </w:r>
        </w:p>
      </w:tc>
      <w:tc>
        <w:tcPr>
          <w:tcW w:w="4876" w:type="dxa"/>
          <w:tcBorders>
            <w:top w:val="nil"/>
            <w:left w:val="nil"/>
            <w:bottom w:val="nil"/>
            <w:right w:val="nil"/>
          </w:tcBorders>
        </w:tcPr>
        <w:p w14:paraId="75D8A31C" w14:textId="77777777" w:rsidR="00E85874" w:rsidRDefault="00E85874">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r>
  </w:tbl>
  <w:p w14:paraId="0ECB80F1" w14:textId="77777777" w:rsidR="00E85874" w:rsidRDefault="00E8587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E85874" w14:paraId="6D4F66B0" w14:textId="77777777">
      <w:trPr>
        <w:cantSplit/>
      </w:trPr>
      <w:tc>
        <w:tcPr>
          <w:tcW w:w="4876" w:type="dxa"/>
          <w:tcBorders>
            <w:top w:val="nil"/>
            <w:left w:val="nil"/>
            <w:bottom w:val="nil"/>
            <w:right w:val="nil"/>
          </w:tcBorders>
        </w:tcPr>
        <w:p w14:paraId="151776BA" w14:textId="77777777" w:rsidR="00E85874" w:rsidRDefault="00E85874"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16</w:t>
          </w:r>
          <w:r w:rsidRPr="00BD083E">
            <w:rPr>
              <w:sz w:val="16"/>
              <w:szCs w:val="16"/>
            </w:rPr>
            <w:t> </w:t>
          </w:r>
          <w:r>
            <w:rPr>
              <w:sz w:val="16"/>
              <w:szCs w:val="16"/>
            </w:rPr>
            <w:t>– All rights reserved</w:t>
          </w:r>
        </w:p>
      </w:tc>
      <w:tc>
        <w:tcPr>
          <w:tcW w:w="4876" w:type="dxa"/>
          <w:tcBorders>
            <w:top w:val="nil"/>
            <w:left w:val="nil"/>
            <w:bottom w:val="nil"/>
            <w:right w:val="nil"/>
          </w:tcBorders>
        </w:tcPr>
        <w:p w14:paraId="4032861A" w14:textId="77777777" w:rsidR="00E85874" w:rsidRDefault="00E85874">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445D84">
            <w:rPr>
              <w:b/>
              <w:bCs/>
              <w:noProof/>
            </w:rPr>
            <w:t>51</w:t>
          </w:r>
          <w:r>
            <w:rPr>
              <w:b/>
              <w:bCs/>
            </w:rPr>
            <w:fldChar w:fldCharType="end"/>
          </w:r>
        </w:p>
      </w:tc>
    </w:tr>
  </w:tbl>
  <w:p w14:paraId="1A236693" w14:textId="77777777" w:rsidR="00E85874" w:rsidRDefault="00E85874">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E85874" w14:paraId="60617BB4" w14:textId="77777777">
      <w:trPr>
        <w:cantSplit/>
        <w:jc w:val="center"/>
      </w:trPr>
      <w:tc>
        <w:tcPr>
          <w:tcW w:w="4876" w:type="dxa"/>
          <w:tcBorders>
            <w:top w:val="nil"/>
            <w:left w:val="nil"/>
            <w:bottom w:val="nil"/>
            <w:right w:val="nil"/>
          </w:tcBorders>
        </w:tcPr>
        <w:p w14:paraId="1CCF9970" w14:textId="77777777" w:rsidR="00E85874" w:rsidRDefault="00E85874"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633E1967" w14:textId="77777777" w:rsidR="00E85874" w:rsidRDefault="00E85874" w:rsidP="00CF06AA">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445D84">
            <w:rPr>
              <w:b/>
              <w:bCs/>
              <w:noProof/>
            </w:rPr>
            <w:t>1</w:t>
          </w:r>
          <w:r>
            <w:rPr>
              <w:b/>
              <w:bCs/>
            </w:rPr>
            <w:fldChar w:fldCharType="end"/>
          </w:r>
        </w:p>
      </w:tc>
    </w:tr>
  </w:tbl>
  <w:p w14:paraId="16D388D4" w14:textId="77777777" w:rsidR="00E85874" w:rsidRDefault="00E85874">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FA804" w14:textId="77777777" w:rsidR="00C27C18" w:rsidRDefault="00C27C18">
      <w:r>
        <w:separator/>
      </w:r>
    </w:p>
  </w:footnote>
  <w:footnote w:type="continuationSeparator" w:id="0">
    <w:p w14:paraId="74AFAD70" w14:textId="77777777" w:rsidR="00C27C18" w:rsidRDefault="00C27C18">
      <w:r>
        <w:continuationSeparator/>
      </w:r>
    </w:p>
  </w:footnote>
  <w:footnote w:id="1">
    <w:p w14:paraId="42E97099" w14:textId="77777777" w:rsidR="00E85874" w:rsidRDefault="00E85874" w:rsidP="004C770C">
      <w:pPr>
        <w:pStyle w:val="FootnoteText"/>
      </w:pPr>
      <w:r>
        <w:rPr>
          <w:rStyle w:val="FootnoteReference"/>
        </w:rPr>
        <w:footnoteRef/>
      </w:r>
      <w:r>
        <w:t xml:space="preserve"> This case is somewhat specialized but is important, since enumerations are the one case where subranges turn </w:t>
      </w:r>
      <w:r w:rsidRPr="0005414D">
        <w:rPr>
          <w:i/>
        </w:rPr>
        <w:t>bad</w:t>
      </w:r>
      <w:r>
        <w:rPr>
          <w:i/>
        </w:rPr>
        <w:t xml:space="preserve"> </w:t>
      </w:r>
      <w:r>
        <w:t>on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E85874" w:rsidRPr="00312CF5" w14:paraId="58355E39" w14:textId="77777777">
      <w:trPr>
        <w:cantSplit/>
        <w:jc w:val="center"/>
      </w:trPr>
      <w:tc>
        <w:tcPr>
          <w:tcW w:w="5387" w:type="dxa"/>
          <w:tcBorders>
            <w:top w:val="single" w:sz="18" w:space="0" w:color="auto"/>
            <w:left w:val="nil"/>
            <w:bottom w:val="single" w:sz="18" w:space="0" w:color="auto"/>
            <w:right w:val="nil"/>
          </w:tcBorders>
        </w:tcPr>
        <w:p w14:paraId="631093EC" w14:textId="77777777" w:rsidR="00E85874" w:rsidRPr="00BD083E" w:rsidRDefault="00E85874">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E07B19C" w14:textId="77777777" w:rsidR="00E85874" w:rsidRPr="009B5D6B" w:rsidRDefault="00E85874">
          <w:pPr>
            <w:pStyle w:val="Header"/>
            <w:spacing w:before="120" w:after="120" w:line="-230" w:lineRule="auto"/>
            <w:jc w:val="right"/>
            <w:rPr>
              <w:color w:val="000000"/>
              <w:lang w:val="de-DE"/>
            </w:rPr>
          </w:pPr>
          <w:r w:rsidRPr="00017A66">
            <w:rPr>
              <w:color w:val="000000"/>
              <w:lang w:val="de-DE"/>
            </w:rPr>
            <w:t>ISO/IEC TR 24772-2:201X(E)</w:t>
          </w:r>
        </w:p>
      </w:tc>
    </w:tr>
  </w:tbl>
  <w:p w14:paraId="126CA586" w14:textId="77777777" w:rsidR="00E85874" w:rsidRPr="009B5D6B" w:rsidRDefault="00E85874">
    <w:pPr>
      <w:pStyle w:val="Header"/>
      <w:rPr>
        <w:lang w:val="de-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55596D"/>
    <w:multiLevelType w:val="hybridMultilevel"/>
    <w:tmpl w:val="0018F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8521BE"/>
    <w:multiLevelType w:val="hybridMultilevel"/>
    <w:tmpl w:val="4E3CB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0390543D"/>
    <w:multiLevelType w:val="hybridMultilevel"/>
    <w:tmpl w:val="E84EA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4DC1495"/>
    <w:multiLevelType w:val="hybridMultilevel"/>
    <w:tmpl w:val="A92A1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4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2">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8B37015"/>
    <w:multiLevelType w:val="hybridMultilevel"/>
    <w:tmpl w:val="69F6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8">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9">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0">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0ABC11D8"/>
    <w:multiLevelType w:val="hybridMultilevel"/>
    <w:tmpl w:val="6D025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1">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7">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6">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7">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2">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1">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3">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15B86C68"/>
    <w:multiLevelType w:val="hybridMultilevel"/>
    <w:tmpl w:val="2F506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nsid w:val="172D51B7"/>
    <w:multiLevelType w:val="hybridMultilevel"/>
    <w:tmpl w:val="26A29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7">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0">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1">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33">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36">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1AD05643"/>
    <w:multiLevelType w:val="hybridMultilevel"/>
    <w:tmpl w:val="1DCC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1BC8726D"/>
    <w:multiLevelType w:val="hybridMultilevel"/>
    <w:tmpl w:val="27BA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nsid w:val="1C1626D5"/>
    <w:multiLevelType w:val="hybridMultilevel"/>
    <w:tmpl w:val="E0FA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48">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3">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6">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2">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7">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0">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21241D36"/>
    <w:multiLevelType w:val="hybridMultilevel"/>
    <w:tmpl w:val="A0F0B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9">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3">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0">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3">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8">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9">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28F446C2"/>
    <w:multiLevelType w:val="hybridMultilevel"/>
    <w:tmpl w:val="65F275CC"/>
    <w:lvl w:ilvl="0" w:tplc="04100001">
      <w:start w:val="1"/>
      <w:numFmt w:val="bullet"/>
      <w:lvlText w:val=""/>
      <w:lvlJc w:val="left"/>
      <w:pPr>
        <w:tabs>
          <w:tab w:val="num" w:pos="1929"/>
        </w:tabs>
        <w:ind w:left="1929" w:hanging="360"/>
      </w:pPr>
      <w:rPr>
        <w:rFonts w:ascii="Symbol" w:hAnsi="Symbol" w:hint="default"/>
      </w:rPr>
    </w:lvl>
    <w:lvl w:ilvl="1" w:tplc="04090003" w:tentative="1">
      <w:start w:val="1"/>
      <w:numFmt w:val="bullet"/>
      <w:lvlText w:val="o"/>
      <w:lvlJc w:val="left"/>
      <w:pPr>
        <w:ind w:left="2649" w:hanging="360"/>
      </w:pPr>
      <w:rPr>
        <w:rFonts w:ascii="Courier New" w:hAnsi="Courier New" w:hint="default"/>
      </w:rPr>
    </w:lvl>
    <w:lvl w:ilvl="2" w:tplc="04090005" w:tentative="1">
      <w:start w:val="1"/>
      <w:numFmt w:val="bullet"/>
      <w:lvlText w:val=""/>
      <w:lvlJc w:val="left"/>
      <w:pPr>
        <w:ind w:left="3369" w:hanging="360"/>
      </w:pPr>
      <w:rPr>
        <w:rFonts w:ascii="Wingdings" w:hAnsi="Wingdings" w:hint="default"/>
      </w:rPr>
    </w:lvl>
    <w:lvl w:ilvl="3" w:tplc="04090001" w:tentative="1">
      <w:start w:val="1"/>
      <w:numFmt w:val="bullet"/>
      <w:lvlText w:val=""/>
      <w:lvlJc w:val="left"/>
      <w:pPr>
        <w:ind w:left="4089" w:hanging="360"/>
      </w:pPr>
      <w:rPr>
        <w:rFonts w:ascii="Symbol" w:hAnsi="Symbol" w:hint="default"/>
      </w:rPr>
    </w:lvl>
    <w:lvl w:ilvl="4" w:tplc="04090003" w:tentative="1">
      <w:start w:val="1"/>
      <w:numFmt w:val="bullet"/>
      <w:lvlText w:val="o"/>
      <w:lvlJc w:val="left"/>
      <w:pPr>
        <w:ind w:left="4809" w:hanging="360"/>
      </w:pPr>
      <w:rPr>
        <w:rFonts w:ascii="Courier New" w:hAnsi="Courier New" w:hint="default"/>
      </w:rPr>
    </w:lvl>
    <w:lvl w:ilvl="5" w:tplc="04090005" w:tentative="1">
      <w:start w:val="1"/>
      <w:numFmt w:val="bullet"/>
      <w:lvlText w:val=""/>
      <w:lvlJc w:val="left"/>
      <w:pPr>
        <w:ind w:left="5529" w:hanging="360"/>
      </w:pPr>
      <w:rPr>
        <w:rFonts w:ascii="Wingdings" w:hAnsi="Wingdings" w:hint="default"/>
      </w:rPr>
    </w:lvl>
    <w:lvl w:ilvl="6" w:tplc="04090001" w:tentative="1">
      <w:start w:val="1"/>
      <w:numFmt w:val="bullet"/>
      <w:lvlText w:val=""/>
      <w:lvlJc w:val="left"/>
      <w:pPr>
        <w:ind w:left="6249" w:hanging="360"/>
      </w:pPr>
      <w:rPr>
        <w:rFonts w:ascii="Symbol" w:hAnsi="Symbol" w:hint="default"/>
      </w:rPr>
    </w:lvl>
    <w:lvl w:ilvl="7" w:tplc="04090003" w:tentative="1">
      <w:start w:val="1"/>
      <w:numFmt w:val="bullet"/>
      <w:lvlText w:val="o"/>
      <w:lvlJc w:val="left"/>
      <w:pPr>
        <w:ind w:left="6969" w:hanging="360"/>
      </w:pPr>
      <w:rPr>
        <w:rFonts w:ascii="Courier New" w:hAnsi="Courier New" w:hint="default"/>
      </w:rPr>
    </w:lvl>
    <w:lvl w:ilvl="8" w:tplc="04090005" w:tentative="1">
      <w:start w:val="1"/>
      <w:numFmt w:val="bullet"/>
      <w:lvlText w:val=""/>
      <w:lvlJc w:val="left"/>
      <w:pPr>
        <w:ind w:left="7689" w:hanging="360"/>
      </w:pPr>
      <w:rPr>
        <w:rFonts w:ascii="Wingdings" w:hAnsi="Wingdings" w:hint="default"/>
      </w:rPr>
    </w:lvl>
  </w:abstractNum>
  <w:abstractNum w:abstractNumId="206">
    <w:nsid w:val="29223042"/>
    <w:multiLevelType w:val="hybridMultilevel"/>
    <w:tmpl w:val="2A30C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0">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2AB928F3"/>
    <w:multiLevelType w:val="hybridMultilevel"/>
    <w:tmpl w:val="3DE8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9">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1">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2E106211"/>
    <w:multiLevelType w:val="hybridMultilevel"/>
    <w:tmpl w:val="D138E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8">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0">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1">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2">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3">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9">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2">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3">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5">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6">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8">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0">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1">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7">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8">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1">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3">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5">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9">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4">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75">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1">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2">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4">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5">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7">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8">
    <w:nsid w:val="3B060A3C"/>
    <w:multiLevelType w:val="hybridMultilevel"/>
    <w:tmpl w:val="A7EE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3B590C05"/>
    <w:multiLevelType w:val="hybridMultilevel"/>
    <w:tmpl w:val="A546F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2">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3">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7">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9">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0">
    <w:nsid w:val="3DC575D2"/>
    <w:multiLevelType w:val="hybridMultilevel"/>
    <w:tmpl w:val="7E981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1">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3">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4">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5">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6">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8">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9">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0">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1">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12">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3">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4">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16">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8">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1">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24">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6">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7">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28">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9">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1">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32">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3">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4">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6">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7">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38">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0">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1">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2">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5">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6">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7">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8">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9">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3">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4">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6">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7">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8">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9">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60">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62">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3">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5">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9">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1">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8">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9">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0">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4">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6">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7">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8">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9">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2">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93">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4">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5">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6">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0">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3">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4">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6">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7">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8">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9">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1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11">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2">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4">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5">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7">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8">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0">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nsid w:val="56507D82"/>
    <w:multiLevelType w:val="hybridMultilevel"/>
    <w:tmpl w:val="7FA8C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3">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4">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5">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6">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0">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31">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4">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6">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9">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1">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4">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6">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1">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3">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4">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6">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7">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58">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61">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163564A"/>
    <w:multiLevelType w:val="hybridMultilevel"/>
    <w:tmpl w:val="4E9E9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nsid w:val="61B9363D"/>
    <w:multiLevelType w:val="hybridMultilevel"/>
    <w:tmpl w:val="E49C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7">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68">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9">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7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2">
    <w:nsid w:val="633C4516"/>
    <w:multiLevelType w:val="multilevel"/>
    <w:tmpl w:val="97924E78"/>
    <w:numStyleLink w:val="headings"/>
  </w:abstractNum>
  <w:abstractNum w:abstractNumId="473">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75">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6">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8">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1">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2">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5">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8">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9">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1">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2">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4">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95">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6">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9">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1">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2">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4">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05">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6">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09">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11">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2">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4">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6">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7">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8">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9">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1">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2">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25">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6">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7">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8">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3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1">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2">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3">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7">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8">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1">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4">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47">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8">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9">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1">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2">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3">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4">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5">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6">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7">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8">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9">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2">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3">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6">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7">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8">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69">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2">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3">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4">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7">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9">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2">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5">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6">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87">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88">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89">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1">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2">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4">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5">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6">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8">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9">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2">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3">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4">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5">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02"/>
  </w:num>
  <w:num w:numId="2">
    <w:abstractNumId w:val="154"/>
  </w:num>
  <w:num w:numId="3">
    <w:abstractNumId w:val="585"/>
  </w:num>
  <w:num w:numId="4">
    <w:abstractNumId w:val="547"/>
  </w:num>
  <w:num w:numId="5">
    <w:abstractNumId w:val="89"/>
  </w:num>
  <w:num w:numId="6">
    <w:abstractNumId w:val="218"/>
  </w:num>
  <w:num w:numId="7">
    <w:abstractNumId w:val="494"/>
  </w:num>
  <w:num w:numId="8">
    <w:abstractNumId w:val="524"/>
  </w:num>
  <w:num w:numId="9">
    <w:abstractNumId w:val="81"/>
  </w:num>
  <w:num w:numId="10">
    <w:abstractNumId w:val="135"/>
  </w:num>
  <w:num w:numId="11">
    <w:abstractNumId w:val="129"/>
  </w:num>
  <w:num w:numId="12">
    <w:abstractNumId w:val="58"/>
  </w:num>
  <w:num w:numId="13">
    <w:abstractNumId w:val="86"/>
  </w:num>
  <w:num w:numId="14">
    <w:abstractNumId w:val="85"/>
  </w:num>
  <w:num w:numId="15">
    <w:abstractNumId w:val="169"/>
  </w:num>
  <w:num w:numId="16">
    <w:abstractNumId w:val="474"/>
  </w:num>
  <w:num w:numId="17">
    <w:abstractNumId w:val="460"/>
  </w:num>
  <w:num w:numId="18">
    <w:abstractNumId w:val="4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43"/>
  </w:num>
  <w:num w:numId="21">
    <w:abstractNumId w:val="526"/>
  </w:num>
  <w:num w:numId="22">
    <w:abstractNumId w:val="68"/>
  </w:num>
  <w:num w:numId="23">
    <w:abstractNumId w:val="414"/>
  </w:num>
  <w:num w:numId="24">
    <w:abstractNumId w:val="10"/>
  </w:num>
  <w:num w:numId="25">
    <w:abstractNumId w:val="11"/>
  </w:num>
  <w:num w:numId="26">
    <w:abstractNumId w:val="517"/>
  </w:num>
  <w:num w:numId="27">
    <w:abstractNumId w:val="490"/>
  </w:num>
  <w:num w:numId="28">
    <w:abstractNumId w:val="260"/>
  </w:num>
  <w:num w:numId="29">
    <w:abstractNumId w:val="317"/>
  </w:num>
  <w:num w:numId="30">
    <w:abstractNumId w:val="469"/>
  </w:num>
  <w:num w:numId="31">
    <w:abstractNumId w:val="12"/>
  </w:num>
  <w:num w:numId="32">
    <w:abstractNumId w:val="578"/>
  </w:num>
  <w:num w:numId="33">
    <w:abstractNumId w:val="425"/>
  </w:num>
  <w:num w:numId="34">
    <w:abstractNumId w:val="344"/>
  </w:num>
  <w:num w:numId="35">
    <w:abstractNumId w:val="347"/>
  </w:num>
  <w:num w:numId="36">
    <w:abstractNumId w:val="94"/>
  </w:num>
  <w:num w:numId="37">
    <w:abstractNumId w:val="307"/>
  </w:num>
  <w:num w:numId="38">
    <w:abstractNumId w:val="555"/>
  </w:num>
  <w:num w:numId="39">
    <w:abstractNumId w:val="232"/>
  </w:num>
  <w:num w:numId="40">
    <w:abstractNumId w:val="393"/>
  </w:num>
  <w:num w:numId="41">
    <w:abstractNumId w:val="224"/>
  </w:num>
  <w:num w:numId="42">
    <w:abstractNumId w:val="337"/>
  </w:num>
  <w:num w:numId="43">
    <w:abstractNumId w:val="111"/>
  </w:num>
  <w:num w:numId="44">
    <w:abstractNumId w:val="160"/>
  </w:num>
  <w:num w:numId="45">
    <w:abstractNumId w:val="309"/>
  </w:num>
  <w:num w:numId="46">
    <w:abstractNumId w:val="364"/>
  </w:num>
  <w:num w:numId="47">
    <w:abstractNumId w:val="273"/>
  </w:num>
  <w:num w:numId="48">
    <w:abstractNumId w:val="103"/>
  </w:num>
  <w:num w:numId="49">
    <w:abstractNumId w:val="319"/>
  </w:num>
  <w:num w:numId="50">
    <w:abstractNumId w:val="565"/>
  </w:num>
  <w:num w:numId="51">
    <w:abstractNumId w:val="399"/>
  </w:num>
  <w:num w:numId="52">
    <w:abstractNumId w:val="166"/>
  </w:num>
  <w:num w:numId="53">
    <w:abstractNumId w:val="391"/>
  </w:num>
  <w:num w:numId="54">
    <w:abstractNumId w:val="433"/>
  </w:num>
  <w:num w:numId="55">
    <w:abstractNumId w:val="549"/>
  </w:num>
  <w:num w:numId="56">
    <w:abstractNumId w:val="249"/>
  </w:num>
  <w:num w:numId="57">
    <w:abstractNumId w:val="32"/>
  </w:num>
  <w:num w:numId="58">
    <w:abstractNumId w:val="368"/>
  </w:num>
  <w:num w:numId="59">
    <w:abstractNumId w:val="566"/>
  </w:num>
  <w:num w:numId="60">
    <w:abstractNumId w:val="101"/>
  </w:num>
  <w:num w:numId="61">
    <w:abstractNumId w:val="304"/>
  </w:num>
  <w:num w:numId="62">
    <w:abstractNumId w:val="77"/>
  </w:num>
  <w:num w:numId="63">
    <w:abstractNumId w:val="405"/>
  </w:num>
  <w:num w:numId="64">
    <w:abstractNumId w:val="385"/>
  </w:num>
  <w:num w:numId="65">
    <w:abstractNumId w:val="189"/>
  </w:num>
  <w:num w:numId="66">
    <w:abstractNumId w:val="349"/>
  </w:num>
  <w:num w:numId="67">
    <w:abstractNumId w:val="242"/>
  </w:num>
  <w:num w:numId="68">
    <w:abstractNumId w:val="602"/>
  </w:num>
  <w:num w:numId="69">
    <w:abstractNumId w:val="283"/>
  </w:num>
  <w:num w:numId="70">
    <w:abstractNumId w:val="551"/>
  </w:num>
  <w:num w:numId="71">
    <w:abstractNumId w:val="177"/>
  </w:num>
  <w:num w:numId="72">
    <w:abstractNumId w:val="408"/>
  </w:num>
  <w:num w:numId="73">
    <w:abstractNumId w:val="114"/>
  </w:num>
  <w:num w:numId="74">
    <w:abstractNumId w:val="411"/>
  </w:num>
  <w:num w:numId="75">
    <w:abstractNumId w:val="379"/>
  </w:num>
  <w:num w:numId="76">
    <w:abstractNumId w:val="378"/>
  </w:num>
  <w:num w:numId="77">
    <w:abstractNumId w:val="82"/>
  </w:num>
  <w:num w:numId="78">
    <w:abstractNumId w:val="179"/>
  </w:num>
  <w:num w:numId="79">
    <w:abstractNumId w:val="394"/>
  </w:num>
  <w:num w:numId="80">
    <w:abstractNumId w:val="110"/>
  </w:num>
  <w:num w:numId="81">
    <w:abstractNumId w:val="358"/>
  </w:num>
  <w:num w:numId="82">
    <w:abstractNumId w:val="198"/>
  </w:num>
  <w:num w:numId="83">
    <w:abstractNumId w:val="296"/>
  </w:num>
  <w:num w:numId="84">
    <w:abstractNumId w:val="513"/>
  </w:num>
  <w:num w:numId="85">
    <w:abstractNumId w:val="571"/>
  </w:num>
  <w:num w:numId="86">
    <w:abstractNumId w:val="299"/>
  </w:num>
  <w:num w:numId="87">
    <w:abstractNumId w:val="79"/>
  </w:num>
  <w:num w:numId="88">
    <w:abstractNumId w:val="250"/>
  </w:num>
  <w:num w:numId="89">
    <w:abstractNumId w:val="59"/>
  </w:num>
  <w:num w:numId="90">
    <w:abstractNumId w:val="327"/>
  </w:num>
  <w:num w:numId="91">
    <w:abstractNumId w:val="520"/>
  </w:num>
  <w:num w:numId="92">
    <w:abstractNumId w:val="326"/>
  </w:num>
  <w:num w:numId="93">
    <w:abstractNumId w:val="159"/>
  </w:num>
  <w:num w:numId="94">
    <w:abstractNumId w:val="606"/>
  </w:num>
  <w:num w:numId="95">
    <w:abstractNumId w:val="587"/>
  </w:num>
  <w:num w:numId="96">
    <w:abstractNumId w:val="417"/>
  </w:num>
  <w:num w:numId="97">
    <w:abstractNumId w:val="212"/>
  </w:num>
  <w:num w:numId="98">
    <w:abstractNumId w:val="440"/>
  </w:num>
  <w:num w:numId="99">
    <w:abstractNumId w:val="457"/>
  </w:num>
  <w:num w:numId="100">
    <w:abstractNumId w:val="572"/>
  </w:num>
  <w:num w:numId="101">
    <w:abstractNumId w:val="471"/>
  </w:num>
  <w:num w:numId="102">
    <w:abstractNumId w:val="484"/>
  </w:num>
  <w:num w:numId="103">
    <w:abstractNumId w:val="303"/>
  </w:num>
  <w:num w:numId="104">
    <w:abstractNumId w:val="155"/>
  </w:num>
  <w:num w:numId="105">
    <w:abstractNumId w:val="217"/>
  </w:num>
  <w:num w:numId="106">
    <w:abstractNumId w:val="320"/>
  </w:num>
  <w:num w:numId="107">
    <w:abstractNumId w:val="247"/>
  </w:num>
  <w:num w:numId="108">
    <w:abstractNumId w:val="392"/>
  </w:num>
  <w:num w:numId="109">
    <w:abstractNumId w:val="579"/>
  </w:num>
  <w:num w:numId="110">
    <w:abstractNumId w:val="70"/>
  </w:num>
  <w:num w:numId="111">
    <w:abstractNumId w:val="451"/>
  </w:num>
  <w:num w:numId="112">
    <w:abstractNumId w:val="548"/>
  </w:num>
  <w:num w:numId="113">
    <w:abstractNumId w:val="49"/>
  </w:num>
  <w:num w:numId="114">
    <w:abstractNumId w:val="30"/>
  </w:num>
  <w:num w:numId="115">
    <w:abstractNumId w:val="416"/>
  </w:num>
  <w:num w:numId="116">
    <w:abstractNumId w:val="252"/>
  </w:num>
  <w:num w:numId="117">
    <w:abstractNumId w:val="109"/>
  </w:num>
  <w:num w:numId="118">
    <w:abstractNumId w:val="341"/>
  </w:num>
  <w:num w:numId="119">
    <w:abstractNumId w:val="531"/>
  </w:num>
  <w:num w:numId="120">
    <w:abstractNumId w:val="78"/>
  </w:num>
  <w:num w:numId="121">
    <w:abstractNumId w:val="491"/>
  </w:num>
  <w:num w:numId="122">
    <w:abstractNumId w:val="407"/>
  </w:num>
  <w:num w:numId="123">
    <w:abstractNumId w:val="480"/>
  </w:num>
  <w:num w:numId="124">
    <w:abstractNumId w:val="291"/>
  </w:num>
  <w:num w:numId="125">
    <w:abstractNumId w:val="286"/>
  </w:num>
  <w:num w:numId="126">
    <w:abstractNumId w:val="266"/>
  </w:num>
  <w:num w:numId="127">
    <w:abstractNumId w:val="14"/>
  </w:num>
  <w:num w:numId="128">
    <w:abstractNumId w:val="455"/>
  </w:num>
  <w:num w:numId="129">
    <w:abstractNumId w:val="302"/>
  </w:num>
  <w:num w:numId="130">
    <w:abstractNumId w:val="256"/>
  </w:num>
  <w:num w:numId="131">
    <w:abstractNumId w:val="497"/>
  </w:num>
  <w:num w:numId="132">
    <w:abstractNumId w:val="461"/>
  </w:num>
  <w:num w:numId="133">
    <w:abstractNumId w:val="597"/>
  </w:num>
  <w:num w:numId="134">
    <w:abstractNumId w:val="24"/>
  </w:num>
  <w:num w:numId="135">
    <w:abstractNumId w:val="575"/>
  </w:num>
  <w:num w:numId="136">
    <w:abstractNumId w:val="16"/>
  </w:num>
  <w:num w:numId="137">
    <w:abstractNumId w:val="113"/>
  </w:num>
  <w:num w:numId="138">
    <w:abstractNumId w:val="580"/>
  </w:num>
  <w:num w:numId="139">
    <w:abstractNumId w:val="119"/>
  </w:num>
  <w:num w:numId="140">
    <w:abstractNumId w:val="73"/>
  </w:num>
  <w:num w:numId="141">
    <w:abstractNumId w:val="36"/>
  </w:num>
  <w:num w:numId="142">
    <w:abstractNumId w:val="478"/>
  </w:num>
  <w:num w:numId="143">
    <w:abstractNumId w:val="270"/>
  </w:num>
  <w:num w:numId="144">
    <w:abstractNumId w:val="382"/>
  </w:num>
  <w:num w:numId="145">
    <w:abstractNumId w:val="53"/>
  </w:num>
  <w:num w:numId="146">
    <w:abstractNumId w:val="367"/>
  </w:num>
  <w:num w:numId="147">
    <w:abstractNumId w:val="50"/>
  </w:num>
  <w:num w:numId="148">
    <w:abstractNumId w:val="263"/>
  </w:num>
  <w:num w:numId="149">
    <w:abstractNumId w:val="560"/>
  </w:num>
  <w:num w:numId="150">
    <w:abstractNumId w:val="306"/>
  </w:num>
  <w:num w:numId="151">
    <w:abstractNumId w:val="52"/>
  </w:num>
  <w:num w:numId="152">
    <w:abstractNumId w:val="514"/>
  </w:num>
  <w:num w:numId="153">
    <w:abstractNumId w:val="203"/>
  </w:num>
  <w:num w:numId="154">
    <w:abstractNumId w:val="282"/>
  </w:num>
  <w:num w:numId="155">
    <w:abstractNumId w:val="443"/>
  </w:num>
  <w:num w:numId="156">
    <w:abstractNumId w:val="120"/>
  </w:num>
  <w:num w:numId="157">
    <w:abstractNumId w:val="213"/>
  </w:num>
  <w:num w:numId="158">
    <w:abstractNumId w:val="297"/>
  </w:num>
  <w:num w:numId="159">
    <w:abstractNumId w:val="496"/>
  </w:num>
  <w:num w:numId="160">
    <w:abstractNumId w:val="424"/>
  </w:num>
  <w:num w:numId="161">
    <w:abstractNumId w:val="472"/>
  </w:num>
  <w:num w:numId="162">
    <w:abstractNumId w:val="244"/>
  </w:num>
  <w:num w:numId="163">
    <w:abstractNumId w:val="485"/>
  </w:num>
  <w:num w:numId="164">
    <w:abstractNumId w:val="338"/>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202"/>
  </w:num>
  <w:num w:numId="172">
    <w:abstractNumId w:val="350"/>
  </w:num>
  <w:num w:numId="173">
    <w:abstractNumId w:val="143"/>
  </w:num>
  <w:num w:numId="174">
    <w:abstractNumId w:val="234"/>
  </w:num>
  <w:num w:numId="175">
    <w:abstractNumId w:val="540"/>
  </w:num>
  <w:num w:numId="176">
    <w:abstractNumId w:val="75"/>
  </w:num>
  <w:num w:numId="177">
    <w:abstractNumId w:val="487"/>
  </w:num>
  <w:num w:numId="178">
    <w:abstractNumId w:val="599"/>
  </w:num>
  <w:num w:numId="179">
    <w:abstractNumId w:val="277"/>
  </w:num>
  <w:num w:numId="180">
    <w:abstractNumId w:val="17"/>
  </w:num>
  <w:num w:numId="181">
    <w:abstractNumId w:val="91"/>
  </w:num>
  <w:num w:numId="182">
    <w:abstractNumId w:val="559"/>
  </w:num>
  <w:num w:numId="183">
    <w:abstractNumId w:val="88"/>
  </w:num>
  <w:num w:numId="184">
    <w:abstractNumId w:val="230"/>
  </w:num>
  <w:num w:numId="185">
    <w:abstractNumId w:val="428"/>
  </w:num>
  <w:num w:numId="186">
    <w:abstractNumId w:val="195"/>
  </w:num>
  <w:num w:numId="187">
    <w:abstractNumId w:val="445"/>
  </w:num>
  <w:num w:numId="188">
    <w:abstractNumId w:val="257"/>
  </w:num>
  <w:num w:numId="189">
    <w:abstractNumId w:val="509"/>
  </w:num>
  <w:num w:numId="190">
    <w:abstractNumId w:val="373"/>
  </w:num>
  <w:num w:numId="191">
    <w:abstractNumId w:val="185"/>
  </w:num>
  <w:num w:numId="192">
    <w:abstractNumId w:val="48"/>
  </w:num>
  <w:num w:numId="193">
    <w:abstractNumId w:val="525"/>
  </w:num>
  <w:num w:numId="194">
    <w:abstractNumId w:val="141"/>
  </w:num>
  <w:num w:numId="195">
    <w:abstractNumId w:val="8"/>
  </w:num>
  <w:num w:numId="196">
    <w:abstractNumId w:val="3"/>
  </w:num>
  <w:num w:numId="197">
    <w:abstractNumId w:val="2"/>
  </w:num>
  <w:num w:numId="198">
    <w:abstractNumId w:val="1"/>
  </w:num>
  <w:num w:numId="199">
    <w:abstractNumId w:val="152"/>
  </w:num>
  <w:num w:numId="200">
    <w:abstractNumId w:val="550"/>
  </w:num>
  <w:num w:numId="201">
    <w:abstractNumId w:val="352"/>
  </w:num>
  <w:num w:numId="202">
    <w:abstractNumId w:val="479"/>
  </w:num>
  <w:num w:numId="203">
    <w:abstractNumId w:val="310"/>
  </w:num>
  <w:num w:numId="204">
    <w:abstractNumId w:val="409"/>
  </w:num>
  <w:num w:numId="205">
    <w:abstractNumId w:val="208"/>
  </w:num>
  <w:num w:numId="206">
    <w:abstractNumId w:val="57"/>
  </w:num>
  <w:num w:numId="207">
    <w:abstractNumId w:val="132"/>
  </w:num>
  <w:num w:numId="208">
    <w:abstractNumId w:val="353"/>
  </w:num>
  <w:num w:numId="209">
    <w:abstractNumId w:val="199"/>
  </w:num>
  <w:num w:numId="210">
    <w:abstractNumId w:val="305"/>
  </w:num>
  <w:num w:numId="211">
    <w:abstractNumId w:val="33"/>
  </w:num>
  <w:num w:numId="212">
    <w:abstractNumId w:val="510"/>
  </w:num>
  <w:num w:numId="213">
    <w:abstractNumId w:val="431"/>
  </w:num>
  <w:num w:numId="214">
    <w:abstractNumId w:val="118"/>
  </w:num>
  <w:num w:numId="215">
    <w:abstractNumId w:val="210"/>
  </w:num>
  <w:num w:numId="216">
    <w:abstractNumId w:val="161"/>
  </w:num>
  <w:num w:numId="217">
    <w:abstractNumId w:val="44"/>
  </w:num>
  <w:num w:numId="218">
    <w:abstractNumId w:val="356"/>
  </w:num>
  <w:num w:numId="219">
    <w:abstractNumId w:val="165"/>
  </w:num>
  <w:num w:numId="220">
    <w:abstractNumId w:val="216"/>
  </w:num>
  <w:num w:numId="221">
    <w:abstractNumId w:val="21"/>
  </w:num>
  <w:num w:numId="222">
    <w:abstractNumId w:val="470"/>
  </w:num>
  <w:num w:numId="223">
    <w:abstractNumId w:val="466"/>
  </w:num>
  <w:num w:numId="224">
    <w:abstractNumId w:val="498"/>
  </w:num>
  <w:num w:numId="225">
    <w:abstractNumId w:val="54"/>
  </w:num>
  <w:num w:numId="226">
    <w:abstractNumId w:val="348"/>
  </w:num>
  <w:num w:numId="227">
    <w:abstractNumId w:val="264"/>
  </w:num>
  <w:num w:numId="228">
    <w:abstractNumId w:val="419"/>
  </w:num>
  <w:num w:numId="229">
    <w:abstractNumId w:val="388"/>
  </w:num>
  <w:num w:numId="230">
    <w:abstractNumId w:val="241"/>
  </w:num>
  <w:num w:numId="231">
    <w:abstractNumId w:val="370"/>
  </w:num>
  <w:num w:numId="232">
    <w:abstractNumId w:val="537"/>
  </w:num>
  <w:num w:numId="233">
    <w:abstractNumId w:val="287"/>
  </w:num>
  <w:num w:numId="234">
    <w:abstractNumId w:val="400"/>
  </w:num>
  <w:num w:numId="235">
    <w:abstractNumId w:val="539"/>
  </w:num>
  <w:num w:numId="236">
    <w:abstractNumId w:val="334"/>
  </w:num>
  <w:num w:numId="237">
    <w:abstractNumId w:val="191"/>
  </w:num>
  <w:num w:numId="238">
    <w:abstractNumId w:val="274"/>
  </w:num>
  <w:num w:numId="239">
    <w:abstractNumId w:val="568"/>
  </w:num>
  <w:num w:numId="240">
    <w:abstractNumId w:val="357"/>
  </w:num>
  <w:num w:numId="241">
    <w:abstractNumId w:val="41"/>
  </w:num>
  <w:num w:numId="242">
    <w:abstractNumId w:val="19"/>
  </w:num>
  <w:num w:numId="243">
    <w:abstractNumId w:val="164"/>
  </w:num>
  <w:num w:numId="244">
    <w:abstractNumId w:val="359"/>
  </w:num>
  <w:num w:numId="245">
    <w:abstractNumId w:val="69"/>
  </w:num>
  <w:num w:numId="246">
    <w:abstractNumId w:val="112"/>
  </w:num>
  <w:num w:numId="247">
    <w:abstractNumId w:val="450"/>
  </w:num>
  <w:num w:numId="248">
    <w:abstractNumId w:val="410"/>
  </w:num>
  <w:num w:numId="249">
    <w:abstractNumId w:val="467"/>
  </w:num>
  <w:num w:numId="250">
    <w:abstractNumId w:val="281"/>
  </w:num>
  <w:num w:numId="251">
    <w:abstractNumId w:val="323"/>
  </w:num>
  <w:num w:numId="252">
    <w:abstractNumId w:val="80"/>
  </w:num>
  <w:num w:numId="253">
    <w:abstractNumId w:val="576"/>
  </w:num>
  <w:num w:numId="254">
    <w:abstractNumId w:val="315"/>
  </w:num>
  <w:num w:numId="255">
    <w:abstractNumId w:val="209"/>
  </w:num>
  <w:num w:numId="256">
    <w:abstractNumId w:val="194"/>
  </w:num>
  <w:num w:numId="257">
    <w:abstractNumId w:val="446"/>
  </w:num>
  <w:num w:numId="258">
    <w:abstractNumId w:val="582"/>
  </w:num>
  <w:num w:numId="259">
    <w:abstractNumId w:val="211"/>
  </w:num>
  <w:num w:numId="260">
    <w:abstractNumId w:val="83"/>
  </w:num>
  <w:num w:numId="261">
    <w:abstractNumId w:val="324"/>
  </w:num>
  <w:num w:numId="262">
    <w:abstractNumId w:val="573"/>
  </w:num>
  <w:num w:numId="263">
    <w:abstractNumId w:val="483"/>
  </w:num>
  <w:num w:numId="264">
    <w:abstractNumId w:val="153"/>
  </w:num>
  <w:num w:numId="265">
    <w:abstractNumId w:val="267"/>
  </w:num>
  <w:num w:numId="266">
    <w:abstractNumId w:val="545"/>
  </w:num>
  <w:num w:numId="267">
    <w:abstractNumId w:val="243"/>
  </w:num>
  <w:num w:numId="268">
    <w:abstractNumId w:val="87"/>
  </w:num>
  <w:num w:numId="269">
    <w:abstractNumId w:val="106"/>
  </w:num>
  <w:num w:numId="270">
    <w:abstractNumId w:val="255"/>
  </w:num>
  <w:num w:numId="271">
    <w:abstractNumId w:val="403"/>
  </w:num>
  <w:num w:numId="272">
    <w:abstractNumId w:val="275"/>
  </w:num>
  <w:num w:numId="273">
    <w:abstractNumId w:val="596"/>
  </w:num>
  <w:num w:numId="274">
    <w:abstractNumId w:val="601"/>
  </w:num>
  <w:num w:numId="275">
    <w:abstractNumId w:val="172"/>
  </w:num>
  <w:num w:numId="276">
    <w:abstractNumId w:val="258"/>
  </w:num>
  <w:num w:numId="277">
    <w:abstractNumId w:val="499"/>
  </w:num>
  <w:num w:numId="278">
    <w:abstractNumId w:val="301"/>
  </w:num>
  <w:num w:numId="279">
    <w:abstractNumId w:val="170"/>
  </w:num>
  <w:num w:numId="280">
    <w:abstractNumId w:val="278"/>
  </w:num>
  <w:num w:numId="281">
    <w:abstractNumId w:val="401"/>
  </w:num>
  <w:num w:numId="282">
    <w:abstractNumId w:val="600"/>
  </w:num>
  <w:num w:numId="283">
    <w:abstractNumId w:val="365"/>
  </w:num>
  <w:num w:numId="284">
    <w:abstractNumId w:val="147"/>
  </w:num>
  <w:num w:numId="285">
    <w:abstractNumId w:val="56"/>
  </w:num>
  <w:num w:numId="286">
    <w:abstractNumId w:val="402"/>
  </w:num>
  <w:num w:numId="287">
    <w:abstractNumId w:val="406"/>
  </w:num>
  <w:num w:numId="288">
    <w:abstractNumId w:val="157"/>
  </w:num>
  <w:num w:numId="289">
    <w:abstractNumId w:val="227"/>
  </w:num>
  <w:num w:numId="290">
    <w:abstractNumId w:val="387"/>
  </w:num>
  <w:num w:numId="291">
    <w:abstractNumId w:val="292"/>
  </w:num>
  <w:num w:numId="292">
    <w:abstractNumId w:val="229"/>
  </w:num>
  <w:num w:numId="293">
    <w:abstractNumId w:val="151"/>
  </w:num>
  <w:num w:numId="294">
    <w:abstractNumId w:val="340"/>
  </w:num>
  <w:num w:numId="295">
    <w:abstractNumId w:val="313"/>
  </w:num>
  <w:num w:numId="296">
    <w:abstractNumId w:val="197"/>
  </w:num>
  <w:num w:numId="297">
    <w:abstractNumId w:val="420"/>
  </w:num>
  <w:num w:numId="298">
    <w:abstractNumId w:val="22"/>
  </w:num>
  <w:num w:numId="299">
    <w:abstractNumId w:val="321"/>
  </w:num>
  <w:num w:numId="300">
    <w:abstractNumId w:val="29"/>
  </w:num>
  <w:num w:numId="301">
    <w:abstractNumId w:val="398"/>
  </w:num>
  <w:num w:numId="302">
    <w:abstractNumId w:val="574"/>
  </w:num>
  <w:num w:numId="303">
    <w:abstractNumId w:val="464"/>
  </w:num>
  <w:num w:numId="304">
    <w:abstractNumId w:val="254"/>
  </w:num>
  <w:num w:numId="305">
    <w:abstractNumId w:val="20"/>
  </w:num>
  <w:num w:numId="306">
    <w:abstractNumId w:val="591"/>
  </w:num>
  <w:num w:numId="307">
    <w:abstractNumId w:val="481"/>
  </w:num>
  <w:num w:numId="308">
    <w:abstractNumId w:val="28"/>
  </w:num>
  <w:num w:numId="309">
    <w:abstractNumId w:val="581"/>
  </w:num>
  <w:num w:numId="310">
    <w:abstractNumId w:val="583"/>
  </w:num>
  <w:num w:numId="311">
    <w:abstractNumId w:val="426"/>
  </w:num>
  <w:num w:numId="312">
    <w:abstractNumId w:val="122"/>
  </w:num>
  <w:num w:numId="313">
    <w:abstractNumId w:val="380"/>
  </w:num>
  <w:num w:numId="314">
    <w:abstractNumId w:val="205"/>
  </w:num>
  <w:num w:numId="315">
    <w:abstractNumId w:val="534"/>
  </w:num>
  <w:num w:numId="316">
    <w:abstractNumId w:val="538"/>
  </w:num>
  <w:num w:numId="317">
    <w:abstractNumId w:val="473"/>
  </w:num>
  <w:num w:numId="318">
    <w:abstractNumId w:val="558"/>
  </w:num>
  <w:num w:numId="319">
    <w:abstractNumId w:val="442"/>
  </w:num>
  <w:num w:numId="320">
    <w:abstractNumId w:val="259"/>
  </w:num>
  <w:num w:numId="321">
    <w:abstractNumId w:val="389"/>
  </w:num>
  <w:num w:numId="322">
    <w:abstractNumId w:val="251"/>
  </w:num>
  <w:num w:numId="323">
    <w:abstractNumId w:val="372"/>
  </w:num>
  <w:num w:numId="324">
    <w:abstractNumId w:val="462"/>
  </w:num>
  <w:num w:numId="325">
    <w:abstractNumId w:val="369"/>
  </w:num>
  <w:num w:numId="326">
    <w:abstractNumId w:val="590"/>
  </w:num>
  <w:num w:numId="327">
    <w:abstractNumId w:val="536"/>
  </w:num>
  <w:num w:numId="328">
    <w:abstractNumId w:val="541"/>
  </w:num>
  <w:num w:numId="329">
    <w:abstractNumId w:val="228"/>
  </w:num>
  <w:num w:numId="330">
    <w:abstractNumId w:val="427"/>
  </w:num>
  <w:num w:numId="331">
    <w:abstractNumId w:val="527"/>
  </w:num>
  <w:num w:numId="332">
    <w:abstractNumId w:val="354"/>
  </w:num>
  <w:num w:numId="333">
    <w:abstractNumId w:val="261"/>
  </w:num>
  <w:num w:numId="334">
    <w:abstractNumId w:val="329"/>
  </w:num>
  <w:num w:numId="335">
    <w:abstractNumId w:val="584"/>
  </w:num>
  <w:num w:numId="336">
    <w:abstractNumId w:val="522"/>
  </w:num>
  <w:num w:numId="337">
    <w:abstractNumId w:val="136"/>
  </w:num>
  <w:num w:numId="338">
    <w:abstractNumId w:val="67"/>
  </w:num>
  <w:num w:numId="339">
    <w:abstractNumId w:val="504"/>
  </w:num>
  <w:num w:numId="340">
    <w:abstractNumId w:val="100"/>
  </w:num>
  <w:num w:numId="341">
    <w:abstractNumId w:val="40"/>
  </w:num>
  <w:num w:numId="342">
    <w:abstractNumId w:val="178"/>
  </w:num>
  <w:num w:numId="343">
    <w:abstractNumId w:val="190"/>
  </w:num>
  <w:num w:numId="344">
    <w:abstractNumId w:val="236"/>
  </w:num>
  <w:num w:numId="345">
    <w:abstractNumId w:val="482"/>
  </w:num>
  <w:num w:numId="346">
    <w:abstractNumId w:val="65"/>
  </w:num>
  <w:num w:numId="347">
    <w:abstractNumId w:val="413"/>
  </w:num>
  <w:num w:numId="348">
    <w:abstractNumId w:val="447"/>
  </w:num>
  <w:num w:numId="349">
    <w:abstractNumId w:val="76"/>
  </w:num>
  <w:num w:numId="350">
    <w:abstractNumId w:val="220"/>
  </w:num>
  <w:num w:numId="351">
    <w:abstractNumId w:val="586"/>
  </w:num>
  <w:num w:numId="352">
    <w:abstractNumId w:val="175"/>
  </w:num>
  <w:num w:numId="353">
    <w:abstractNumId w:val="529"/>
  </w:num>
  <w:num w:numId="354">
    <w:abstractNumId w:val="430"/>
  </w:num>
  <w:num w:numId="355">
    <w:abstractNumId w:val="316"/>
  </w:num>
  <w:num w:numId="356">
    <w:abstractNumId w:val="126"/>
  </w:num>
  <w:num w:numId="357">
    <w:abstractNumId w:val="361"/>
  </w:num>
  <w:num w:numId="358">
    <w:abstractNumId w:val="38"/>
  </w:num>
  <w:num w:numId="359">
    <w:abstractNumId w:val="176"/>
  </w:num>
  <w:num w:numId="360">
    <w:abstractNumId w:val="235"/>
  </w:num>
  <w:num w:numId="361">
    <w:abstractNumId w:val="187"/>
  </w:num>
  <w:num w:numId="362">
    <w:abstractNumId w:val="592"/>
  </w:num>
  <w:num w:numId="363">
    <w:abstractNumId w:val="121"/>
  </w:num>
  <w:num w:numId="364">
    <w:abstractNumId w:val="318"/>
  </w:num>
  <w:num w:numId="365">
    <w:abstractNumId w:val="458"/>
  </w:num>
  <w:num w:numId="366">
    <w:abstractNumId w:val="511"/>
  </w:num>
  <w:num w:numId="367">
    <w:abstractNumId w:val="71"/>
  </w:num>
  <w:num w:numId="368">
    <w:abstractNumId w:val="134"/>
  </w:num>
  <w:num w:numId="369">
    <w:abstractNumId w:val="448"/>
  </w:num>
  <w:num w:numId="370">
    <w:abstractNumId w:val="390"/>
  </w:num>
  <w:num w:numId="371">
    <w:abstractNumId w:val="272"/>
  </w:num>
  <w:num w:numId="372">
    <w:abstractNumId w:val="386"/>
  </w:num>
  <w:num w:numId="373">
    <w:abstractNumId w:val="46"/>
  </w:num>
  <w:num w:numId="374">
    <w:abstractNumId w:val="595"/>
  </w:num>
  <w:num w:numId="375">
    <w:abstractNumId w:val="31"/>
  </w:num>
  <w:num w:numId="376">
    <w:abstractNumId w:val="269"/>
  </w:num>
  <w:num w:numId="377">
    <w:abstractNumId w:val="204"/>
  </w:num>
  <w:num w:numId="378">
    <w:abstractNumId w:val="167"/>
  </w:num>
  <w:num w:numId="379">
    <w:abstractNumId w:val="133"/>
  </w:num>
  <w:num w:numId="380">
    <w:abstractNumId w:val="174"/>
  </w:num>
  <w:num w:numId="381">
    <w:abstractNumId w:val="506"/>
  </w:num>
  <w:num w:numId="382">
    <w:abstractNumId w:val="64"/>
  </w:num>
  <w:num w:numId="383">
    <w:abstractNumId w:val="528"/>
  </w:num>
  <w:num w:numId="384">
    <w:abstractNumId w:val="544"/>
  </w:num>
  <w:num w:numId="385">
    <w:abstractNumId w:val="18"/>
  </w:num>
  <w:num w:numId="386">
    <w:abstractNumId w:val="371"/>
  </w:num>
  <w:num w:numId="387">
    <w:abstractNumId w:val="23"/>
  </w:num>
  <w:num w:numId="388">
    <w:abstractNumId w:val="290"/>
  </w:num>
  <w:num w:numId="389">
    <w:abstractNumId w:val="396"/>
  </w:num>
  <w:num w:numId="390">
    <w:abstractNumId w:val="308"/>
  </w:num>
  <w:num w:numId="391">
    <w:abstractNumId w:val="343"/>
  </w:num>
  <w:num w:numId="392">
    <w:abstractNumId w:val="523"/>
  </w:num>
  <w:num w:numId="393">
    <w:abstractNumId w:val="381"/>
  </w:num>
  <w:num w:numId="394">
    <w:abstractNumId w:val="501"/>
  </w:num>
  <w:num w:numId="395">
    <w:abstractNumId w:val="130"/>
  </w:num>
  <w:num w:numId="396">
    <w:abstractNumId w:val="311"/>
  </w:num>
  <w:num w:numId="397">
    <w:abstractNumId w:val="262"/>
  </w:num>
  <w:num w:numId="398">
    <w:abstractNumId w:val="404"/>
  </w:num>
  <w:num w:numId="399">
    <w:abstractNumId w:val="295"/>
  </w:num>
  <w:num w:numId="400">
    <w:abstractNumId w:val="476"/>
  </w:num>
  <w:num w:numId="401">
    <w:abstractNumId w:val="74"/>
  </w:num>
  <w:num w:numId="402">
    <w:abstractNumId w:val="37"/>
  </w:num>
  <w:num w:numId="403">
    <w:abstractNumId w:val="45"/>
  </w:num>
  <w:num w:numId="404">
    <w:abstractNumId w:val="486"/>
  </w:num>
  <w:num w:numId="405">
    <w:abstractNumId w:val="492"/>
  </w:num>
  <w:num w:numId="406">
    <w:abstractNumId w:val="253"/>
  </w:num>
  <w:num w:numId="407">
    <w:abstractNumId w:val="90"/>
  </w:num>
  <w:num w:numId="408">
    <w:abstractNumId w:val="314"/>
  </w:num>
  <w:num w:numId="409">
    <w:abstractNumId w:val="441"/>
  </w:num>
  <w:num w:numId="410">
    <w:abstractNumId w:val="589"/>
  </w:num>
  <w:num w:numId="411">
    <w:abstractNumId w:val="363"/>
  </w:num>
  <w:num w:numId="412">
    <w:abstractNumId w:val="171"/>
  </w:num>
  <w:num w:numId="413">
    <w:abstractNumId w:val="603"/>
  </w:num>
  <w:num w:numId="414">
    <w:abstractNumId w:val="156"/>
  </w:num>
  <w:num w:numId="415">
    <w:abstractNumId w:val="265"/>
  </w:num>
  <w:num w:numId="416">
    <w:abstractNumId w:val="239"/>
  </w:num>
  <w:num w:numId="417">
    <w:abstractNumId w:val="533"/>
  </w:num>
  <w:num w:numId="418">
    <w:abstractNumId w:val="158"/>
  </w:num>
  <w:num w:numId="419">
    <w:abstractNumId w:val="598"/>
  </w:num>
  <w:num w:numId="420">
    <w:abstractNumId w:val="351"/>
  </w:num>
  <w:num w:numId="421">
    <w:abstractNumId w:val="96"/>
  </w:num>
  <w:num w:numId="422">
    <w:abstractNumId w:val="432"/>
  </w:num>
  <w:num w:numId="423">
    <w:abstractNumId w:val="488"/>
  </w:num>
  <w:num w:numId="424">
    <w:abstractNumId w:val="569"/>
  </w:num>
  <w:num w:numId="425">
    <w:abstractNumId w:val="552"/>
  </w:num>
  <w:num w:numId="426">
    <w:abstractNumId w:val="542"/>
  </w:num>
  <w:num w:numId="427">
    <w:abstractNumId w:val="604"/>
  </w:num>
  <w:num w:numId="428">
    <w:abstractNumId w:val="115"/>
  </w:num>
  <w:num w:numId="429">
    <w:abstractNumId w:val="246"/>
  </w:num>
  <w:num w:numId="430">
    <w:abstractNumId w:val="149"/>
  </w:num>
  <w:num w:numId="431">
    <w:abstractNumId w:val="27"/>
  </w:num>
  <w:num w:numId="432">
    <w:abstractNumId w:val="454"/>
  </w:num>
  <w:num w:numId="433">
    <w:abstractNumId w:val="142"/>
  </w:num>
  <w:num w:numId="434">
    <w:abstractNumId w:val="384"/>
  </w:num>
  <w:num w:numId="435">
    <w:abstractNumId w:val="436"/>
  </w:num>
  <w:num w:numId="436">
    <w:abstractNumId w:val="55"/>
  </w:num>
  <w:num w:numId="437">
    <w:abstractNumId w:val="293"/>
  </w:num>
  <w:num w:numId="438">
    <w:abstractNumId w:val="201"/>
  </w:num>
  <w:num w:numId="439">
    <w:abstractNumId w:val="102"/>
  </w:num>
  <w:num w:numId="440">
    <w:abstractNumId w:val="563"/>
  </w:num>
  <w:num w:numId="441">
    <w:abstractNumId w:val="564"/>
  </w:num>
  <w:num w:numId="442">
    <w:abstractNumId w:val="366"/>
  </w:num>
  <w:num w:numId="443">
    <w:abstractNumId w:val="512"/>
  </w:num>
  <w:num w:numId="444">
    <w:abstractNumId w:val="43"/>
  </w:num>
  <w:num w:numId="445">
    <w:abstractNumId w:val="507"/>
  </w:num>
  <w:num w:numId="446">
    <w:abstractNumId w:val="66"/>
  </w:num>
  <w:num w:numId="447">
    <w:abstractNumId w:val="437"/>
  </w:num>
  <w:num w:numId="448">
    <w:abstractNumId w:val="322"/>
  </w:num>
  <w:num w:numId="449">
    <w:abstractNumId w:val="196"/>
  </w:num>
  <w:num w:numId="450">
    <w:abstractNumId w:val="99"/>
  </w:num>
  <w:num w:numId="451">
    <w:abstractNumId w:val="279"/>
  </w:num>
  <w:num w:numId="452">
    <w:abstractNumId w:val="360"/>
  </w:num>
  <w:num w:numId="453">
    <w:abstractNumId w:val="434"/>
  </w:num>
  <w:num w:numId="454">
    <w:abstractNumId w:val="397"/>
  </w:num>
  <w:num w:numId="455">
    <w:abstractNumId w:val="105"/>
  </w:num>
  <w:num w:numId="456">
    <w:abstractNumId w:val="577"/>
  </w:num>
  <w:num w:numId="457">
    <w:abstractNumId w:val="375"/>
  </w:num>
  <w:num w:numId="458">
    <w:abstractNumId w:val="97"/>
  </w:num>
  <w:num w:numId="459">
    <w:abstractNumId w:val="535"/>
  </w:num>
  <w:num w:numId="460">
    <w:abstractNumId w:val="219"/>
  </w:num>
  <w:num w:numId="461">
    <w:abstractNumId w:val="567"/>
  </w:num>
  <w:num w:numId="462">
    <w:abstractNumId w:val="138"/>
  </w:num>
  <w:num w:numId="463">
    <w:abstractNumId w:val="193"/>
  </w:num>
  <w:num w:numId="464">
    <w:abstractNumId w:val="240"/>
  </w:num>
  <w:num w:numId="465">
    <w:abstractNumId w:val="108"/>
  </w:num>
  <w:num w:numId="466">
    <w:abstractNumId w:val="248"/>
  </w:num>
  <w:num w:numId="467">
    <w:abstractNumId w:val="515"/>
  </w:num>
  <w:num w:numId="468">
    <w:abstractNumId w:val="93"/>
  </w:num>
  <w:num w:numId="469">
    <w:abstractNumId w:val="505"/>
  </w:num>
  <w:num w:numId="470">
    <w:abstractNumId w:val="215"/>
  </w:num>
  <w:num w:numId="471">
    <w:abstractNumId w:val="223"/>
  </w:num>
  <w:num w:numId="472">
    <w:abstractNumId w:val="238"/>
  </w:num>
  <w:num w:numId="473">
    <w:abstractNumId w:val="312"/>
  </w:num>
  <w:num w:numId="474">
    <w:abstractNumId w:val="280"/>
  </w:num>
  <w:num w:numId="475">
    <w:abstractNumId w:val="123"/>
  </w:num>
  <w:num w:numId="476">
    <w:abstractNumId w:val="284"/>
  </w:num>
  <w:num w:numId="477">
    <w:abstractNumId w:val="593"/>
  </w:num>
  <w:num w:numId="478">
    <w:abstractNumId w:val="412"/>
  </w:num>
  <w:num w:numId="479">
    <w:abstractNumId w:val="439"/>
  </w:num>
  <w:num w:numId="480">
    <w:abstractNumId w:val="162"/>
  </w:num>
  <w:num w:numId="481">
    <w:abstractNumId w:val="200"/>
  </w:num>
  <w:num w:numId="482">
    <w:abstractNumId w:val="42"/>
  </w:num>
  <w:num w:numId="483">
    <w:abstractNumId w:val="519"/>
  </w:num>
  <w:num w:numId="484">
    <w:abstractNumId w:val="98"/>
  </w:num>
  <w:num w:numId="485">
    <w:abstractNumId w:val="168"/>
  </w:num>
  <w:num w:numId="486">
    <w:abstractNumId w:val="84"/>
  </w:num>
  <w:num w:numId="487">
    <w:abstractNumId w:val="452"/>
  </w:num>
  <w:num w:numId="488">
    <w:abstractNumId w:val="339"/>
  </w:num>
  <w:num w:numId="489">
    <w:abstractNumId w:val="184"/>
  </w:num>
  <w:num w:numId="490">
    <w:abstractNumId w:val="268"/>
  </w:num>
  <w:num w:numId="491">
    <w:abstractNumId w:val="346"/>
  </w:num>
  <w:num w:numId="492">
    <w:abstractNumId w:val="231"/>
  </w:num>
  <w:num w:numId="493">
    <w:abstractNumId w:val="145"/>
  </w:num>
  <w:num w:numId="494">
    <w:abstractNumId w:val="435"/>
  </w:num>
  <w:num w:numId="495">
    <w:abstractNumId w:val="140"/>
  </w:num>
  <w:num w:numId="496">
    <w:abstractNumId w:val="331"/>
  </w:num>
  <w:num w:numId="497">
    <w:abstractNumId w:val="362"/>
  </w:num>
  <w:num w:numId="498">
    <w:abstractNumId w:val="495"/>
  </w:num>
  <w:num w:numId="499">
    <w:abstractNumId w:val="500"/>
  </w:num>
  <w:num w:numId="500">
    <w:abstractNumId w:val="104"/>
  </w:num>
  <w:num w:numId="501">
    <w:abstractNumId w:val="285"/>
  </w:num>
  <w:num w:numId="502">
    <w:abstractNumId w:val="237"/>
  </w:num>
  <w:num w:numId="503">
    <w:abstractNumId w:val="553"/>
  </w:num>
  <w:num w:numId="504">
    <w:abstractNumId w:val="183"/>
  </w:num>
  <w:num w:numId="505">
    <w:abstractNumId w:val="561"/>
  </w:num>
  <w:num w:numId="506">
    <w:abstractNumId w:val="530"/>
  </w:num>
  <w:num w:numId="507">
    <w:abstractNumId w:val="60"/>
  </w:num>
  <w:num w:numId="508">
    <w:abstractNumId w:val="181"/>
  </w:num>
  <w:num w:numId="509">
    <w:abstractNumId w:val="475"/>
  </w:num>
  <w:num w:numId="510">
    <w:abstractNumId w:val="148"/>
  </w:num>
  <w:num w:numId="511">
    <w:abstractNumId w:val="449"/>
  </w:num>
  <w:num w:numId="512">
    <w:abstractNumId w:val="207"/>
  </w:num>
  <w:num w:numId="513">
    <w:abstractNumId w:val="127"/>
  </w:num>
  <w:num w:numId="514">
    <w:abstractNumId w:val="222"/>
  </w:num>
  <w:num w:numId="515">
    <w:abstractNumId w:val="245"/>
  </w:num>
  <w:num w:numId="516">
    <w:abstractNumId w:val="418"/>
  </w:num>
  <w:num w:numId="517">
    <w:abstractNumId w:val="342"/>
  </w:num>
  <w:num w:numId="518">
    <w:abstractNumId w:val="47"/>
  </w:num>
  <w:num w:numId="519">
    <w:abstractNumId w:val="325"/>
  </w:num>
  <w:num w:numId="520">
    <w:abstractNumId w:val="182"/>
  </w:num>
  <w:num w:numId="521">
    <w:abstractNumId w:val="150"/>
  </w:num>
  <w:num w:numId="522">
    <w:abstractNumId w:val="336"/>
  </w:num>
  <w:num w:numId="523">
    <w:abstractNumId w:val="92"/>
  </w:num>
  <w:num w:numId="524">
    <w:abstractNumId w:val="521"/>
  </w:num>
  <w:num w:numId="525">
    <w:abstractNumId w:val="554"/>
  </w:num>
  <w:num w:numId="526">
    <w:abstractNumId w:val="456"/>
  </w:num>
  <w:num w:numId="527">
    <w:abstractNumId w:val="298"/>
  </w:num>
  <w:num w:numId="528">
    <w:abstractNumId w:val="333"/>
  </w:num>
  <w:num w:numId="529">
    <w:abstractNumId w:val="503"/>
  </w:num>
  <w:num w:numId="530">
    <w:abstractNumId w:val="107"/>
  </w:num>
  <w:num w:numId="531">
    <w:abstractNumId w:val="493"/>
  </w:num>
  <w:num w:numId="532">
    <w:abstractNumId w:val="233"/>
  </w:num>
  <w:num w:numId="533">
    <w:abstractNumId w:val="395"/>
  </w:num>
  <w:num w:numId="534">
    <w:abstractNumId w:val="62"/>
  </w:num>
  <w:num w:numId="535">
    <w:abstractNumId w:val="562"/>
  </w:num>
  <w:num w:numId="536">
    <w:abstractNumId w:val="225"/>
  </w:num>
  <w:num w:numId="537">
    <w:abstractNumId w:val="128"/>
  </w:num>
  <w:num w:numId="538">
    <w:abstractNumId w:val="345"/>
  </w:num>
  <w:num w:numId="539">
    <w:abstractNumId w:val="383"/>
  </w:num>
  <w:num w:numId="540">
    <w:abstractNumId w:val="294"/>
  </w:num>
  <w:num w:numId="541">
    <w:abstractNumId w:val="125"/>
  </w:num>
  <w:num w:numId="542">
    <w:abstractNumId w:val="557"/>
  </w:num>
  <w:num w:numId="543">
    <w:abstractNumId w:val="186"/>
  </w:num>
  <w:num w:numId="544">
    <w:abstractNumId w:val="188"/>
  </w:num>
  <w:num w:numId="545">
    <w:abstractNumId w:val="328"/>
  </w:num>
  <w:num w:numId="546">
    <w:abstractNumId w:val="556"/>
  </w:num>
  <w:num w:numId="547">
    <w:abstractNumId w:val="532"/>
  </w:num>
  <w:num w:numId="548">
    <w:abstractNumId w:val="35"/>
  </w:num>
  <w:num w:numId="549">
    <w:abstractNumId w:val="116"/>
  </w:num>
  <w:num w:numId="550">
    <w:abstractNumId w:val="163"/>
  </w:num>
  <w:num w:numId="551">
    <w:abstractNumId w:val="192"/>
  </w:num>
  <w:num w:numId="552">
    <w:abstractNumId w:val="468"/>
  </w:num>
  <w:num w:numId="553">
    <w:abstractNumId w:val="516"/>
  </w:num>
  <w:num w:numId="554">
    <w:abstractNumId w:val="139"/>
  </w:num>
  <w:num w:numId="555">
    <w:abstractNumId w:val="335"/>
  </w:num>
  <w:num w:numId="556">
    <w:abstractNumId w:val="330"/>
  </w:num>
  <w:num w:numId="557">
    <w:abstractNumId w:val="477"/>
  </w:num>
  <w:num w:numId="558">
    <w:abstractNumId w:val="594"/>
  </w:num>
  <w:num w:numId="559">
    <w:abstractNumId w:val="422"/>
  </w:num>
  <w:num w:numId="560">
    <w:abstractNumId w:val="438"/>
  </w:num>
  <w:num w:numId="561">
    <w:abstractNumId w:val="221"/>
  </w:num>
  <w:num w:numId="562">
    <w:abstractNumId w:val="63"/>
  </w:num>
  <w:num w:numId="563">
    <w:abstractNumId w:val="423"/>
  </w:num>
  <w:num w:numId="564">
    <w:abstractNumId w:val="429"/>
  </w:num>
  <w:num w:numId="565">
    <w:abstractNumId w:val="518"/>
  </w:num>
  <w:num w:numId="566">
    <w:abstractNumId w:val="95"/>
  </w:num>
  <w:num w:numId="567">
    <w:abstractNumId w:val="39"/>
  </w:num>
  <w:num w:numId="568">
    <w:abstractNumId w:val="276"/>
  </w:num>
  <w:num w:numId="569">
    <w:abstractNumId w:val="271"/>
  </w:num>
  <w:num w:numId="570">
    <w:abstractNumId w:val="546"/>
  </w:num>
  <w:num w:numId="571">
    <w:abstractNumId w:val="180"/>
  </w:num>
  <w:num w:numId="572">
    <w:abstractNumId w:val="444"/>
  </w:num>
  <w:num w:numId="573">
    <w:abstractNumId w:val="415"/>
  </w:num>
  <w:num w:numId="574">
    <w:abstractNumId w:val="459"/>
  </w:num>
  <w:num w:numId="575">
    <w:abstractNumId w:val="376"/>
  </w:num>
  <w:num w:numId="576">
    <w:abstractNumId w:val="463"/>
  </w:num>
  <w:num w:numId="577">
    <w:abstractNumId w:val="588"/>
  </w:num>
  <w:num w:numId="578">
    <w:abstractNumId w:val="489"/>
  </w:num>
  <w:num w:numId="579">
    <w:abstractNumId w:val="355"/>
  </w:num>
  <w:num w:numId="580">
    <w:abstractNumId w:val="508"/>
  </w:num>
  <w:num w:numId="581">
    <w:abstractNumId w:val="605"/>
  </w:num>
  <w:num w:numId="582">
    <w:abstractNumId w:val="374"/>
  </w:num>
  <w:num w:numId="583">
    <w:abstractNumId w:val="570"/>
  </w:num>
  <w:num w:numId="584">
    <w:abstractNumId w:val="131"/>
  </w:num>
  <w:num w:numId="585">
    <w:abstractNumId w:val="72"/>
  </w:num>
  <w:num w:numId="586">
    <w:abstractNumId w:val="206"/>
  </w:num>
  <w:num w:numId="587">
    <w:abstractNumId w:val="300"/>
  </w:num>
  <w:num w:numId="588">
    <w:abstractNumId w:val="465"/>
  </w:num>
  <w:num w:numId="589">
    <w:abstractNumId w:val="226"/>
  </w:num>
  <w:num w:numId="590">
    <w:abstractNumId w:val="144"/>
  </w:num>
  <w:num w:numId="591">
    <w:abstractNumId w:val="51"/>
  </w:num>
  <w:num w:numId="592">
    <w:abstractNumId w:val="214"/>
  </w:num>
  <w:num w:numId="593">
    <w:abstractNumId w:val="137"/>
  </w:num>
  <w:num w:numId="594">
    <w:abstractNumId w:val="288"/>
  </w:num>
  <w:num w:numId="595">
    <w:abstractNumId w:val="34"/>
  </w:num>
  <w:num w:numId="596">
    <w:abstractNumId w:val="15"/>
  </w:num>
  <w:num w:numId="597">
    <w:abstractNumId w:val="26"/>
  </w:num>
  <w:num w:numId="598">
    <w:abstractNumId w:val="117"/>
  </w:num>
  <w:num w:numId="599">
    <w:abstractNumId w:val="61"/>
  </w:num>
  <w:num w:numId="600">
    <w:abstractNumId w:val="25"/>
  </w:num>
  <w:num w:numId="601">
    <w:abstractNumId w:val="124"/>
  </w:num>
  <w:num w:numId="602">
    <w:abstractNumId w:val="146"/>
  </w:num>
  <w:num w:numId="603">
    <w:abstractNumId w:val="289"/>
  </w:num>
  <w:num w:numId="604">
    <w:abstractNumId w:val="421"/>
  </w:num>
  <w:num w:numId="605">
    <w:abstractNumId w:val="173"/>
  </w:num>
  <w:numIdMacAtCleanup w:val="6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619"/>
    <w:rsid w:val="00001815"/>
    <w:rsid w:val="00001A86"/>
    <w:rsid w:val="00002A68"/>
    <w:rsid w:val="000030CF"/>
    <w:rsid w:val="00003E0A"/>
    <w:rsid w:val="00005608"/>
    <w:rsid w:val="00005807"/>
    <w:rsid w:val="00005C64"/>
    <w:rsid w:val="00006274"/>
    <w:rsid w:val="0001132E"/>
    <w:rsid w:val="000114E6"/>
    <w:rsid w:val="00011AA6"/>
    <w:rsid w:val="000120C7"/>
    <w:rsid w:val="000128A3"/>
    <w:rsid w:val="00013A64"/>
    <w:rsid w:val="00014799"/>
    <w:rsid w:val="00015334"/>
    <w:rsid w:val="00015D73"/>
    <w:rsid w:val="00016141"/>
    <w:rsid w:val="00017A66"/>
    <w:rsid w:val="0002161D"/>
    <w:rsid w:val="00024700"/>
    <w:rsid w:val="000252BD"/>
    <w:rsid w:val="00026C6C"/>
    <w:rsid w:val="00026CB8"/>
    <w:rsid w:val="00027B28"/>
    <w:rsid w:val="00027F10"/>
    <w:rsid w:val="00030BE8"/>
    <w:rsid w:val="00030D3C"/>
    <w:rsid w:val="000318FB"/>
    <w:rsid w:val="000330C5"/>
    <w:rsid w:val="00034852"/>
    <w:rsid w:val="00035778"/>
    <w:rsid w:val="00035C36"/>
    <w:rsid w:val="00037007"/>
    <w:rsid w:val="000378B9"/>
    <w:rsid w:val="00040085"/>
    <w:rsid w:val="000403AC"/>
    <w:rsid w:val="0004150C"/>
    <w:rsid w:val="0004275C"/>
    <w:rsid w:val="00043001"/>
    <w:rsid w:val="00045C4C"/>
    <w:rsid w:val="0004670F"/>
    <w:rsid w:val="000479A5"/>
    <w:rsid w:val="00047C5C"/>
    <w:rsid w:val="00047DC4"/>
    <w:rsid w:val="000506C7"/>
    <w:rsid w:val="000525FC"/>
    <w:rsid w:val="000526A0"/>
    <w:rsid w:val="000531F0"/>
    <w:rsid w:val="0005525B"/>
    <w:rsid w:val="0005545F"/>
    <w:rsid w:val="0005553F"/>
    <w:rsid w:val="00055983"/>
    <w:rsid w:val="00056179"/>
    <w:rsid w:val="000566ED"/>
    <w:rsid w:val="00060BDA"/>
    <w:rsid w:val="00061360"/>
    <w:rsid w:val="00061370"/>
    <w:rsid w:val="000618D5"/>
    <w:rsid w:val="00062773"/>
    <w:rsid w:val="00063CF5"/>
    <w:rsid w:val="00067BD9"/>
    <w:rsid w:val="000704DD"/>
    <w:rsid w:val="00074057"/>
    <w:rsid w:val="00074163"/>
    <w:rsid w:val="00074425"/>
    <w:rsid w:val="0007501B"/>
    <w:rsid w:val="00077EA3"/>
    <w:rsid w:val="00080388"/>
    <w:rsid w:val="0008131B"/>
    <w:rsid w:val="000814A0"/>
    <w:rsid w:val="000817AB"/>
    <w:rsid w:val="00081849"/>
    <w:rsid w:val="0008257B"/>
    <w:rsid w:val="000842A2"/>
    <w:rsid w:val="0008685C"/>
    <w:rsid w:val="00086B7B"/>
    <w:rsid w:val="0009152B"/>
    <w:rsid w:val="00091717"/>
    <w:rsid w:val="00092D2D"/>
    <w:rsid w:val="0009389C"/>
    <w:rsid w:val="00093AB7"/>
    <w:rsid w:val="00093D25"/>
    <w:rsid w:val="000942EF"/>
    <w:rsid w:val="000946A2"/>
    <w:rsid w:val="00094ABE"/>
    <w:rsid w:val="00094CAD"/>
    <w:rsid w:val="000961FA"/>
    <w:rsid w:val="00096ACD"/>
    <w:rsid w:val="00096CA1"/>
    <w:rsid w:val="000A0271"/>
    <w:rsid w:val="000A1BDB"/>
    <w:rsid w:val="000A2FB3"/>
    <w:rsid w:val="000A32F8"/>
    <w:rsid w:val="000A3A6A"/>
    <w:rsid w:val="000A5CCF"/>
    <w:rsid w:val="000B0C07"/>
    <w:rsid w:val="000B2406"/>
    <w:rsid w:val="000B2DF4"/>
    <w:rsid w:val="000B2F49"/>
    <w:rsid w:val="000B30DF"/>
    <w:rsid w:val="000B3E97"/>
    <w:rsid w:val="000B6119"/>
    <w:rsid w:val="000B6C86"/>
    <w:rsid w:val="000B7C2D"/>
    <w:rsid w:val="000C09F4"/>
    <w:rsid w:val="000C30BA"/>
    <w:rsid w:val="000C3C0A"/>
    <w:rsid w:val="000C3CDC"/>
    <w:rsid w:val="000C543D"/>
    <w:rsid w:val="000C6264"/>
    <w:rsid w:val="000C64F1"/>
    <w:rsid w:val="000C699B"/>
    <w:rsid w:val="000C703B"/>
    <w:rsid w:val="000C71E8"/>
    <w:rsid w:val="000D01FB"/>
    <w:rsid w:val="000D575F"/>
    <w:rsid w:val="000D5C09"/>
    <w:rsid w:val="000E0352"/>
    <w:rsid w:val="000E1E68"/>
    <w:rsid w:val="000E26A0"/>
    <w:rsid w:val="000E4A7C"/>
    <w:rsid w:val="000E5525"/>
    <w:rsid w:val="000E7E15"/>
    <w:rsid w:val="000E7FD6"/>
    <w:rsid w:val="000F145C"/>
    <w:rsid w:val="000F36FA"/>
    <w:rsid w:val="000F6C04"/>
    <w:rsid w:val="000F7BC8"/>
    <w:rsid w:val="00100109"/>
    <w:rsid w:val="00100639"/>
    <w:rsid w:val="001032F4"/>
    <w:rsid w:val="0010378E"/>
    <w:rsid w:val="00103A6B"/>
    <w:rsid w:val="00104F85"/>
    <w:rsid w:val="001060CD"/>
    <w:rsid w:val="0010611D"/>
    <w:rsid w:val="00106182"/>
    <w:rsid w:val="00106226"/>
    <w:rsid w:val="00106297"/>
    <w:rsid w:val="001121C4"/>
    <w:rsid w:val="00112737"/>
    <w:rsid w:val="0011319C"/>
    <w:rsid w:val="0011328D"/>
    <w:rsid w:val="0011343B"/>
    <w:rsid w:val="00115117"/>
    <w:rsid w:val="00116109"/>
    <w:rsid w:val="0011799A"/>
    <w:rsid w:val="00121CDC"/>
    <w:rsid w:val="00123433"/>
    <w:rsid w:val="001316AD"/>
    <w:rsid w:val="00131ADE"/>
    <w:rsid w:val="001325D8"/>
    <w:rsid w:val="00132ABC"/>
    <w:rsid w:val="00132B1C"/>
    <w:rsid w:val="0013379F"/>
    <w:rsid w:val="0013647A"/>
    <w:rsid w:val="0013704C"/>
    <w:rsid w:val="001408EA"/>
    <w:rsid w:val="00141697"/>
    <w:rsid w:val="00141987"/>
    <w:rsid w:val="00141FA8"/>
    <w:rsid w:val="0014245A"/>
    <w:rsid w:val="001426B4"/>
    <w:rsid w:val="00142785"/>
    <w:rsid w:val="00142871"/>
    <w:rsid w:val="00142882"/>
    <w:rsid w:val="001444B5"/>
    <w:rsid w:val="0015037B"/>
    <w:rsid w:val="00150630"/>
    <w:rsid w:val="00150A48"/>
    <w:rsid w:val="0015203D"/>
    <w:rsid w:val="00152C8B"/>
    <w:rsid w:val="001530FF"/>
    <w:rsid w:val="0015333A"/>
    <w:rsid w:val="001538F1"/>
    <w:rsid w:val="001543A4"/>
    <w:rsid w:val="00154BA6"/>
    <w:rsid w:val="001574D7"/>
    <w:rsid w:val="00160764"/>
    <w:rsid w:val="00160778"/>
    <w:rsid w:val="00160785"/>
    <w:rsid w:val="001610CB"/>
    <w:rsid w:val="00162D00"/>
    <w:rsid w:val="00164BBD"/>
    <w:rsid w:val="0016561C"/>
    <w:rsid w:val="00165E0E"/>
    <w:rsid w:val="00166A68"/>
    <w:rsid w:val="00166EE5"/>
    <w:rsid w:val="00167CA6"/>
    <w:rsid w:val="001701FD"/>
    <w:rsid w:val="00170AA0"/>
    <w:rsid w:val="00170BC1"/>
    <w:rsid w:val="0017114E"/>
    <w:rsid w:val="00172608"/>
    <w:rsid w:val="001741E0"/>
    <w:rsid w:val="001745E0"/>
    <w:rsid w:val="0017619C"/>
    <w:rsid w:val="00176362"/>
    <w:rsid w:val="001767B8"/>
    <w:rsid w:val="00176CEF"/>
    <w:rsid w:val="00176F91"/>
    <w:rsid w:val="001775B5"/>
    <w:rsid w:val="0018034B"/>
    <w:rsid w:val="0018193A"/>
    <w:rsid w:val="00181CC6"/>
    <w:rsid w:val="001836BE"/>
    <w:rsid w:val="00184DB7"/>
    <w:rsid w:val="0018658F"/>
    <w:rsid w:val="001867D7"/>
    <w:rsid w:val="00186BA6"/>
    <w:rsid w:val="00190013"/>
    <w:rsid w:val="00190718"/>
    <w:rsid w:val="001911A9"/>
    <w:rsid w:val="00191724"/>
    <w:rsid w:val="00192407"/>
    <w:rsid w:val="00195294"/>
    <w:rsid w:val="00196E03"/>
    <w:rsid w:val="001A043B"/>
    <w:rsid w:val="001A2985"/>
    <w:rsid w:val="001A3363"/>
    <w:rsid w:val="001A376D"/>
    <w:rsid w:val="001A4F64"/>
    <w:rsid w:val="001A4FC1"/>
    <w:rsid w:val="001A6636"/>
    <w:rsid w:val="001A72E7"/>
    <w:rsid w:val="001B153E"/>
    <w:rsid w:val="001B231E"/>
    <w:rsid w:val="001B2A1E"/>
    <w:rsid w:val="001B315C"/>
    <w:rsid w:val="001B49C6"/>
    <w:rsid w:val="001B4FF1"/>
    <w:rsid w:val="001B635A"/>
    <w:rsid w:val="001C05C1"/>
    <w:rsid w:val="001C07D6"/>
    <w:rsid w:val="001C14E3"/>
    <w:rsid w:val="001C49AA"/>
    <w:rsid w:val="001C5CCB"/>
    <w:rsid w:val="001D0402"/>
    <w:rsid w:val="001D0D46"/>
    <w:rsid w:val="001D190D"/>
    <w:rsid w:val="001D1C27"/>
    <w:rsid w:val="001D2B31"/>
    <w:rsid w:val="001D4695"/>
    <w:rsid w:val="001D6EF1"/>
    <w:rsid w:val="001D7408"/>
    <w:rsid w:val="001E166C"/>
    <w:rsid w:val="001E33AD"/>
    <w:rsid w:val="001E39AB"/>
    <w:rsid w:val="001E3C9F"/>
    <w:rsid w:val="001E4CC9"/>
    <w:rsid w:val="001E5483"/>
    <w:rsid w:val="001E56B4"/>
    <w:rsid w:val="001E582A"/>
    <w:rsid w:val="001E6557"/>
    <w:rsid w:val="001E7506"/>
    <w:rsid w:val="001E7E4E"/>
    <w:rsid w:val="001F178D"/>
    <w:rsid w:val="001F17EF"/>
    <w:rsid w:val="001F375E"/>
    <w:rsid w:val="001F446C"/>
    <w:rsid w:val="001F4905"/>
    <w:rsid w:val="001F7CBE"/>
    <w:rsid w:val="001F7F40"/>
    <w:rsid w:val="00200AA9"/>
    <w:rsid w:val="00202992"/>
    <w:rsid w:val="002041CE"/>
    <w:rsid w:val="00204D0F"/>
    <w:rsid w:val="002070C0"/>
    <w:rsid w:val="00207946"/>
    <w:rsid w:val="00211C39"/>
    <w:rsid w:val="00213DF9"/>
    <w:rsid w:val="00214410"/>
    <w:rsid w:val="00214FE8"/>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403A9"/>
    <w:rsid w:val="00240E5E"/>
    <w:rsid w:val="00241451"/>
    <w:rsid w:val="00243046"/>
    <w:rsid w:val="0024455B"/>
    <w:rsid w:val="00245750"/>
    <w:rsid w:val="00245FF7"/>
    <w:rsid w:val="00246213"/>
    <w:rsid w:val="002462A5"/>
    <w:rsid w:val="00246C75"/>
    <w:rsid w:val="00246F0D"/>
    <w:rsid w:val="00252442"/>
    <w:rsid w:val="0025282A"/>
    <w:rsid w:val="00252BC8"/>
    <w:rsid w:val="0025511E"/>
    <w:rsid w:val="002558B8"/>
    <w:rsid w:val="00255EED"/>
    <w:rsid w:val="00255F3E"/>
    <w:rsid w:val="00261179"/>
    <w:rsid w:val="00261328"/>
    <w:rsid w:val="00270861"/>
    <w:rsid w:val="0027227A"/>
    <w:rsid w:val="00273620"/>
    <w:rsid w:val="00274490"/>
    <w:rsid w:val="00274963"/>
    <w:rsid w:val="00274B3D"/>
    <w:rsid w:val="00275FAD"/>
    <w:rsid w:val="00276309"/>
    <w:rsid w:val="00276586"/>
    <w:rsid w:val="002771A1"/>
    <w:rsid w:val="00280830"/>
    <w:rsid w:val="002809C7"/>
    <w:rsid w:val="0028191D"/>
    <w:rsid w:val="00281CAB"/>
    <w:rsid w:val="00283897"/>
    <w:rsid w:val="00283FAB"/>
    <w:rsid w:val="002846EC"/>
    <w:rsid w:val="0028592C"/>
    <w:rsid w:val="00286285"/>
    <w:rsid w:val="0028662E"/>
    <w:rsid w:val="00286985"/>
    <w:rsid w:val="00287576"/>
    <w:rsid w:val="00290932"/>
    <w:rsid w:val="00291284"/>
    <w:rsid w:val="002912BF"/>
    <w:rsid w:val="002928D4"/>
    <w:rsid w:val="00292CD8"/>
    <w:rsid w:val="00292D1A"/>
    <w:rsid w:val="002944F8"/>
    <w:rsid w:val="00295052"/>
    <w:rsid w:val="00295B60"/>
    <w:rsid w:val="0029646C"/>
    <w:rsid w:val="002A08B6"/>
    <w:rsid w:val="002A2884"/>
    <w:rsid w:val="002A302F"/>
    <w:rsid w:val="002A4717"/>
    <w:rsid w:val="002A55F1"/>
    <w:rsid w:val="002A65E9"/>
    <w:rsid w:val="002A701C"/>
    <w:rsid w:val="002A7072"/>
    <w:rsid w:val="002A757C"/>
    <w:rsid w:val="002A7F52"/>
    <w:rsid w:val="002B36D9"/>
    <w:rsid w:val="002B3704"/>
    <w:rsid w:val="002B4E6A"/>
    <w:rsid w:val="002B559C"/>
    <w:rsid w:val="002B5D43"/>
    <w:rsid w:val="002B77B8"/>
    <w:rsid w:val="002C1287"/>
    <w:rsid w:val="002C207C"/>
    <w:rsid w:val="002C27C2"/>
    <w:rsid w:val="002C49D7"/>
    <w:rsid w:val="002C4C84"/>
    <w:rsid w:val="002C6DEF"/>
    <w:rsid w:val="002C77DD"/>
    <w:rsid w:val="002C78C4"/>
    <w:rsid w:val="002D2018"/>
    <w:rsid w:val="002D21CE"/>
    <w:rsid w:val="002D2BEB"/>
    <w:rsid w:val="002D2F34"/>
    <w:rsid w:val="002D5331"/>
    <w:rsid w:val="002D5D60"/>
    <w:rsid w:val="002E1063"/>
    <w:rsid w:val="002E1236"/>
    <w:rsid w:val="002E24A0"/>
    <w:rsid w:val="002E35FC"/>
    <w:rsid w:val="002E4DE5"/>
    <w:rsid w:val="002E5345"/>
    <w:rsid w:val="002E5390"/>
    <w:rsid w:val="002E6A7C"/>
    <w:rsid w:val="002F065D"/>
    <w:rsid w:val="002F2EB1"/>
    <w:rsid w:val="002F414A"/>
    <w:rsid w:val="002F5770"/>
    <w:rsid w:val="002F5D90"/>
    <w:rsid w:val="002F7356"/>
    <w:rsid w:val="0030164F"/>
    <w:rsid w:val="00301842"/>
    <w:rsid w:val="00301E99"/>
    <w:rsid w:val="00305ED3"/>
    <w:rsid w:val="00307700"/>
    <w:rsid w:val="00307D1A"/>
    <w:rsid w:val="00307E92"/>
    <w:rsid w:val="00311644"/>
    <w:rsid w:val="003121E2"/>
    <w:rsid w:val="00312CF5"/>
    <w:rsid w:val="00313A88"/>
    <w:rsid w:val="003143F9"/>
    <w:rsid w:val="0031580E"/>
    <w:rsid w:val="0031642E"/>
    <w:rsid w:val="00316617"/>
    <w:rsid w:val="003177B3"/>
    <w:rsid w:val="00317D7E"/>
    <w:rsid w:val="00320604"/>
    <w:rsid w:val="003251AB"/>
    <w:rsid w:val="00325EC6"/>
    <w:rsid w:val="0032650C"/>
    <w:rsid w:val="003265FD"/>
    <w:rsid w:val="0033108D"/>
    <w:rsid w:val="003341E2"/>
    <w:rsid w:val="00336437"/>
    <w:rsid w:val="003366EE"/>
    <w:rsid w:val="00341041"/>
    <w:rsid w:val="003427F7"/>
    <w:rsid w:val="00342D6E"/>
    <w:rsid w:val="00343707"/>
    <w:rsid w:val="0034376D"/>
    <w:rsid w:val="00344050"/>
    <w:rsid w:val="00346841"/>
    <w:rsid w:val="00347376"/>
    <w:rsid w:val="0035195C"/>
    <w:rsid w:val="00353A37"/>
    <w:rsid w:val="003564AC"/>
    <w:rsid w:val="00360AC1"/>
    <w:rsid w:val="00363E27"/>
    <w:rsid w:val="0036458B"/>
    <w:rsid w:val="00364EBE"/>
    <w:rsid w:val="00365064"/>
    <w:rsid w:val="00365761"/>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4B96"/>
    <w:rsid w:val="00386477"/>
    <w:rsid w:val="00386989"/>
    <w:rsid w:val="00386B49"/>
    <w:rsid w:val="00387287"/>
    <w:rsid w:val="0038785A"/>
    <w:rsid w:val="00390954"/>
    <w:rsid w:val="003914AC"/>
    <w:rsid w:val="00392816"/>
    <w:rsid w:val="00394363"/>
    <w:rsid w:val="0039475D"/>
    <w:rsid w:val="00394BAD"/>
    <w:rsid w:val="0039504D"/>
    <w:rsid w:val="00396CCF"/>
    <w:rsid w:val="00397A60"/>
    <w:rsid w:val="00397D4F"/>
    <w:rsid w:val="003A054D"/>
    <w:rsid w:val="003A1914"/>
    <w:rsid w:val="003A390E"/>
    <w:rsid w:val="003A50F1"/>
    <w:rsid w:val="003A6772"/>
    <w:rsid w:val="003A686F"/>
    <w:rsid w:val="003A70CC"/>
    <w:rsid w:val="003A7C76"/>
    <w:rsid w:val="003B0E71"/>
    <w:rsid w:val="003B1A1E"/>
    <w:rsid w:val="003B1FEF"/>
    <w:rsid w:val="003B2340"/>
    <w:rsid w:val="003B31DD"/>
    <w:rsid w:val="003B33FE"/>
    <w:rsid w:val="003B5D87"/>
    <w:rsid w:val="003B6722"/>
    <w:rsid w:val="003B748F"/>
    <w:rsid w:val="003B775F"/>
    <w:rsid w:val="003C03C4"/>
    <w:rsid w:val="003C0A6B"/>
    <w:rsid w:val="003C23F7"/>
    <w:rsid w:val="003C44DE"/>
    <w:rsid w:val="003C51D3"/>
    <w:rsid w:val="003C54E6"/>
    <w:rsid w:val="003C59B1"/>
    <w:rsid w:val="003C5C64"/>
    <w:rsid w:val="003C70B6"/>
    <w:rsid w:val="003C72F6"/>
    <w:rsid w:val="003D0178"/>
    <w:rsid w:val="003D296F"/>
    <w:rsid w:val="003D2A56"/>
    <w:rsid w:val="003D30DD"/>
    <w:rsid w:val="003D42A8"/>
    <w:rsid w:val="003D511C"/>
    <w:rsid w:val="003D57B2"/>
    <w:rsid w:val="003D66BF"/>
    <w:rsid w:val="003D674A"/>
    <w:rsid w:val="003D693C"/>
    <w:rsid w:val="003E1C23"/>
    <w:rsid w:val="003E232B"/>
    <w:rsid w:val="003E5381"/>
    <w:rsid w:val="003E6398"/>
    <w:rsid w:val="003E6668"/>
    <w:rsid w:val="003E6DE6"/>
    <w:rsid w:val="003E74B7"/>
    <w:rsid w:val="003F070A"/>
    <w:rsid w:val="003F1DAF"/>
    <w:rsid w:val="003F2BD8"/>
    <w:rsid w:val="003F2FCC"/>
    <w:rsid w:val="003F5624"/>
    <w:rsid w:val="003F7CB0"/>
    <w:rsid w:val="00401B79"/>
    <w:rsid w:val="00402C66"/>
    <w:rsid w:val="00402E4F"/>
    <w:rsid w:val="004056EC"/>
    <w:rsid w:val="00405DAD"/>
    <w:rsid w:val="004072EE"/>
    <w:rsid w:val="004074F9"/>
    <w:rsid w:val="00407BED"/>
    <w:rsid w:val="00410B3D"/>
    <w:rsid w:val="00410C82"/>
    <w:rsid w:val="004114BA"/>
    <w:rsid w:val="00413D73"/>
    <w:rsid w:val="00414B20"/>
    <w:rsid w:val="00415515"/>
    <w:rsid w:val="00416378"/>
    <w:rsid w:val="0041723E"/>
    <w:rsid w:val="00420178"/>
    <w:rsid w:val="00420FB3"/>
    <w:rsid w:val="00421D02"/>
    <w:rsid w:val="00421D82"/>
    <w:rsid w:val="00423A9A"/>
    <w:rsid w:val="004248BE"/>
    <w:rsid w:val="00425949"/>
    <w:rsid w:val="00425FCC"/>
    <w:rsid w:val="00426E97"/>
    <w:rsid w:val="00427D4E"/>
    <w:rsid w:val="00431001"/>
    <w:rsid w:val="00431B1F"/>
    <w:rsid w:val="00435669"/>
    <w:rsid w:val="00436793"/>
    <w:rsid w:val="00436E81"/>
    <w:rsid w:val="00437888"/>
    <w:rsid w:val="00440107"/>
    <w:rsid w:val="004404E3"/>
    <w:rsid w:val="0044054C"/>
    <w:rsid w:val="00442F79"/>
    <w:rsid w:val="00443478"/>
    <w:rsid w:val="0044404D"/>
    <w:rsid w:val="0044435C"/>
    <w:rsid w:val="00445546"/>
    <w:rsid w:val="00445C75"/>
    <w:rsid w:val="00445D84"/>
    <w:rsid w:val="004506B1"/>
    <w:rsid w:val="004534F9"/>
    <w:rsid w:val="00453539"/>
    <w:rsid w:val="00453A6A"/>
    <w:rsid w:val="00454507"/>
    <w:rsid w:val="00454530"/>
    <w:rsid w:val="00454895"/>
    <w:rsid w:val="00455B32"/>
    <w:rsid w:val="004569F6"/>
    <w:rsid w:val="00456F40"/>
    <w:rsid w:val="00457C0A"/>
    <w:rsid w:val="004604CB"/>
    <w:rsid w:val="00464B02"/>
    <w:rsid w:val="004651C3"/>
    <w:rsid w:val="00466177"/>
    <w:rsid w:val="00466D60"/>
    <w:rsid w:val="00470200"/>
    <w:rsid w:val="004712FA"/>
    <w:rsid w:val="00471A03"/>
    <w:rsid w:val="00473FD5"/>
    <w:rsid w:val="00474172"/>
    <w:rsid w:val="004744E4"/>
    <w:rsid w:val="0047685D"/>
    <w:rsid w:val="0047697B"/>
    <w:rsid w:val="00480790"/>
    <w:rsid w:val="00480D56"/>
    <w:rsid w:val="00481663"/>
    <w:rsid w:val="0048342D"/>
    <w:rsid w:val="00483863"/>
    <w:rsid w:val="004841BB"/>
    <w:rsid w:val="004843B7"/>
    <w:rsid w:val="004847A6"/>
    <w:rsid w:val="004906D1"/>
    <w:rsid w:val="00491CBF"/>
    <w:rsid w:val="00491F73"/>
    <w:rsid w:val="0049220F"/>
    <w:rsid w:val="00492854"/>
    <w:rsid w:val="00493A19"/>
    <w:rsid w:val="00493A80"/>
    <w:rsid w:val="0049474F"/>
    <w:rsid w:val="00497346"/>
    <w:rsid w:val="00497780"/>
    <w:rsid w:val="004A0861"/>
    <w:rsid w:val="004A12D1"/>
    <w:rsid w:val="004A155C"/>
    <w:rsid w:val="004A30A2"/>
    <w:rsid w:val="004A4999"/>
    <w:rsid w:val="004A4E05"/>
    <w:rsid w:val="004A6D60"/>
    <w:rsid w:val="004B07F7"/>
    <w:rsid w:val="004B0CE0"/>
    <w:rsid w:val="004B20FE"/>
    <w:rsid w:val="004B25C1"/>
    <w:rsid w:val="004B2DA3"/>
    <w:rsid w:val="004B3BF5"/>
    <w:rsid w:val="004B4C61"/>
    <w:rsid w:val="004B5429"/>
    <w:rsid w:val="004B59A6"/>
    <w:rsid w:val="004B782F"/>
    <w:rsid w:val="004B7DA3"/>
    <w:rsid w:val="004C0E4D"/>
    <w:rsid w:val="004C173A"/>
    <w:rsid w:val="004C28ED"/>
    <w:rsid w:val="004C3BE3"/>
    <w:rsid w:val="004C4332"/>
    <w:rsid w:val="004C49D4"/>
    <w:rsid w:val="004C5E35"/>
    <w:rsid w:val="004C6550"/>
    <w:rsid w:val="004C6962"/>
    <w:rsid w:val="004C770C"/>
    <w:rsid w:val="004D0DE8"/>
    <w:rsid w:val="004D1763"/>
    <w:rsid w:val="004D20C2"/>
    <w:rsid w:val="004D3229"/>
    <w:rsid w:val="004D4451"/>
    <w:rsid w:val="004E056A"/>
    <w:rsid w:val="004E09F0"/>
    <w:rsid w:val="004E121C"/>
    <w:rsid w:val="004E2264"/>
    <w:rsid w:val="004E396A"/>
    <w:rsid w:val="004E3AFD"/>
    <w:rsid w:val="004E40DF"/>
    <w:rsid w:val="004E446E"/>
    <w:rsid w:val="004E4C95"/>
    <w:rsid w:val="004E4CCA"/>
    <w:rsid w:val="004E4F0D"/>
    <w:rsid w:val="004E59E0"/>
    <w:rsid w:val="004E5F39"/>
    <w:rsid w:val="004E6243"/>
    <w:rsid w:val="004E67F3"/>
    <w:rsid w:val="004E6E50"/>
    <w:rsid w:val="004F012E"/>
    <w:rsid w:val="004F20CA"/>
    <w:rsid w:val="004F26A5"/>
    <w:rsid w:val="004F5D74"/>
    <w:rsid w:val="004F63AC"/>
    <w:rsid w:val="004F6939"/>
    <w:rsid w:val="004F6BC5"/>
    <w:rsid w:val="004F754F"/>
    <w:rsid w:val="004F7ADD"/>
    <w:rsid w:val="00500401"/>
    <w:rsid w:val="00500DCD"/>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5FE7"/>
    <w:rsid w:val="00517AD5"/>
    <w:rsid w:val="00520EF3"/>
    <w:rsid w:val="00521DD7"/>
    <w:rsid w:val="00523468"/>
    <w:rsid w:val="00524A6F"/>
    <w:rsid w:val="00525AF7"/>
    <w:rsid w:val="00525BFE"/>
    <w:rsid w:val="005270B0"/>
    <w:rsid w:val="0052749D"/>
    <w:rsid w:val="00527E0E"/>
    <w:rsid w:val="005307C1"/>
    <w:rsid w:val="005324E3"/>
    <w:rsid w:val="0053299D"/>
    <w:rsid w:val="00533A97"/>
    <w:rsid w:val="00535662"/>
    <w:rsid w:val="00536300"/>
    <w:rsid w:val="005374FA"/>
    <w:rsid w:val="00540736"/>
    <w:rsid w:val="00541663"/>
    <w:rsid w:val="0054290D"/>
    <w:rsid w:val="005431BE"/>
    <w:rsid w:val="00544DF3"/>
    <w:rsid w:val="00545B1A"/>
    <w:rsid w:val="00546508"/>
    <w:rsid w:val="00546795"/>
    <w:rsid w:val="0055460D"/>
    <w:rsid w:val="005570E7"/>
    <w:rsid w:val="00557719"/>
    <w:rsid w:val="0056187F"/>
    <w:rsid w:val="0056192A"/>
    <w:rsid w:val="005619AF"/>
    <w:rsid w:val="00563332"/>
    <w:rsid w:val="00563709"/>
    <w:rsid w:val="00563EFC"/>
    <w:rsid w:val="005643BF"/>
    <w:rsid w:val="00566A7D"/>
    <w:rsid w:val="0056786B"/>
    <w:rsid w:val="00570088"/>
    <w:rsid w:val="00570649"/>
    <w:rsid w:val="005706BC"/>
    <w:rsid w:val="005715DD"/>
    <w:rsid w:val="00572CC1"/>
    <w:rsid w:val="00572FF7"/>
    <w:rsid w:val="00574789"/>
    <w:rsid w:val="00574870"/>
    <w:rsid w:val="00574981"/>
    <w:rsid w:val="005764D9"/>
    <w:rsid w:val="00577433"/>
    <w:rsid w:val="0057762A"/>
    <w:rsid w:val="00577801"/>
    <w:rsid w:val="005807FC"/>
    <w:rsid w:val="00581C40"/>
    <w:rsid w:val="00582278"/>
    <w:rsid w:val="005830A9"/>
    <w:rsid w:val="00583C73"/>
    <w:rsid w:val="0058402F"/>
    <w:rsid w:val="00586705"/>
    <w:rsid w:val="00586B88"/>
    <w:rsid w:val="00586BDD"/>
    <w:rsid w:val="00586FDD"/>
    <w:rsid w:val="00587BDC"/>
    <w:rsid w:val="00587D89"/>
    <w:rsid w:val="005905CE"/>
    <w:rsid w:val="00590F41"/>
    <w:rsid w:val="00591FB3"/>
    <w:rsid w:val="00592344"/>
    <w:rsid w:val="005939E1"/>
    <w:rsid w:val="00593C93"/>
    <w:rsid w:val="005953F5"/>
    <w:rsid w:val="005958D1"/>
    <w:rsid w:val="00596C06"/>
    <w:rsid w:val="005A23A7"/>
    <w:rsid w:val="005A620D"/>
    <w:rsid w:val="005A6C04"/>
    <w:rsid w:val="005B0922"/>
    <w:rsid w:val="005B3764"/>
    <w:rsid w:val="005B3C07"/>
    <w:rsid w:val="005B44C7"/>
    <w:rsid w:val="005B6661"/>
    <w:rsid w:val="005B7115"/>
    <w:rsid w:val="005B7C42"/>
    <w:rsid w:val="005C0A16"/>
    <w:rsid w:val="005C0EFA"/>
    <w:rsid w:val="005C1C7E"/>
    <w:rsid w:val="005C235D"/>
    <w:rsid w:val="005C3FE6"/>
    <w:rsid w:val="005C4C89"/>
    <w:rsid w:val="005C4EF5"/>
    <w:rsid w:val="005C5B11"/>
    <w:rsid w:val="005C74EC"/>
    <w:rsid w:val="005D4B08"/>
    <w:rsid w:val="005D5E4B"/>
    <w:rsid w:val="005D5FF3"/>
    <w:rsid w:val="005D7F42"/>
    <w:rsid w:val="005E2CCB"/>
    <w:rsid w:val="005E35D3"/>
    <w:rsid w:val="005E7EAB"/>
    <w:rsid w:val="005E7FCB"/>
    <w:rsid w:val="005F19CC"/>
    <w:rsid w:val="005F1B14"/>
    <w:rsid w:val="005F26C4"/>
    <w:rsid w:val="005F363D"/>
    <w:rsid w:val="005F441A"/>
    <w:rsid w:val="005F546F"/>
    <w:rsid w:val="005F6C10"/>
    <w:rsid w:val="005F7622"/>
    <w:rsid w:val="005F7FEC"/>
    <w:rsid w:val="00600939"/>
    <w:rsid w:val="00600D0B"/>
    <w:rsid w:val="006019F2"/>
    <w:rsid w:val="0060267D"/>
    <w:rsid w:val="00603619"/>
    <w:rsid w:val="00603A75"/>
    <w:rsid w:val="006049F0"/>
    <w:rsid w:val="00607CFC"/>
    <w:rsid w:val="006116D2"/>
    <w:rsid w:val="0061285E"/>
    <w:rsid w:val="00612C10"/>
    <w:rsid w:val="00613A39"/>
    <w:rsid w:val="006154B3"/>
    <w:rsid w:val="006167EE"/>
    <w:rsid w:val="00620B53"/>
    <w:rsid w:val="006214EF"/>
    <w:rsid w:val="0062390A"/>
    <w:rsid w:val="0062527A"/>
    <w:rsid w:val="006256D7"/>
    <w:rsid w:val="00625A86"/>
    <w:rsid w:val="00627DFE"/>
    <w:rsid w:val="00631B35"/>
    <w:rsid w:val="00631E3D"/>
    <w:rsid w:val="00632805"/>
    <w:rsid w:val="00633753"/>
    <w:rsid w:val="00633D9E"/>
    <w:rsid w:val="006342AF"/>
    <w:rsid w:val="00634B56"/>
    <w:rsid w:val="00634E5C"/>
    <w:rsid w:val="006359EF"/>
    <w:rsid w:val="0063633F"/>
    <w:rsid w:val="00636F7C"/>
    <w:rsid w:val="00637C72"/>
    <w:rsid w:val="00637D84"/>
    <w:rsid w:val="006413C1"/>
    <w:rsid w:val="00643570"/>
    <w:rsid w:val="00643CA9"/>
    <w:rsid w:val="00644B6E"/>
    <w:rsid w:val="00644C30"/>
    <w:rsid w:val="00646220"/>
    <w:rsid w:val="00646404"/>
    <w:rsid w:val="006474F4"/>
    <w:rsid w:val="00650261"/>
    <w:rsid w:val="00650C36"/>
    <w:rsid w:val="00651DA3"/>
    <w:rsid w:val="00652505"/>
    <w:rsid w:val="006531B6"/>
    <w:rsid w:val="006537E7"/>
    <w:rsid w:val="00653D23"/>
    <w:rsid w:val="00656345"/>
    <w:rsid w:val="00657F9A"/>
    <w:rsid w:val="006605FC"/>
    <w:rsid w:val="00660797"/>
    <w:rsid w:val="00661358"/>
    <w:rsid w:val="00661B97"/>
    <w:rsid w:val="00664585"/>
    <w:rsid w:val="006648FC"/>
    <w:rsid w:val="00664B2C"/>
    <w:rsid w:val="00665438"/>
    <w:rsid w:val="00665626"/>
    <w:rsid w:val="006659B9"/>
    <w:rsid w:val="006664F4"/>
    <w:rsid w:val="0066729F"/>
    <w:rsid w:val="00670307"/>
    <w:rsid w:val="00670808"/>
    <w:rsid w:val="00674633"/>
    <w:rsid w:val="00675793"/>
    <w:rsid w:val="0067743F"/>
    <w:rsid w:val="00677DE9"/>
    <w:rsid w:val="00681D13"/>
    <w:rsid w:val="00681F84"/>
    <w:rsid w:val="006835B9"/>
    <w:rsid w:val="00685B7B"/>
    <w:rsid w:val="00686289"/>
    <w:rsid w:val="00686328"/>
    <w:rsid w:val="00686EB1"/>
    <w:rsid w:val="00687C8F"/>
    <w:rsid w:val="00690443"/>
    <w:rsid w:val="00692C35"/>
    <w:rsid w:val="00693752"/>
    <w:rsid w:val="00694593"/>
    <w:rsid w:val="00694B06"/>
    <w:rsid w:val="00694C31"/>
    <w:rsid w:val="006955D4"/>
    <w:rsid w:val="00695633"/>
    <w:rsid w:val="00696972"/>
    <w:rsid w:val="00697A9F"/>
    <w:rsid w:val="006A0100"/>
    <w:rsid w:val="006A0499"/>
    <w:rsid w:val="006A1ED9"/>
    <w:rsid w:val="006A257A"/>
    <w:rsid w:val="006A37AE"/>
    <w:rsid w:val="006A4E26"/>
    <w:rsid w:val="006A528F"/>
    <w:rsid w:val="006A75FD"/>
    <w:rsid w:val="006A7830"/>
    <w:rsid w:val="006A7876"/>
    <w:rsid w:val="006B0DE6"/>
    <w:rsid w:val="006B11B3"/>
    <w:rsid w:val="006B1DA0"/>
    <w:rsid w:val="006B3B5A"/>
    <w:rsid w:val="006B5B7A"/>
    <w:rsid w:val="006B5DE8"/>
    <w:rsid w:val="006B7296"/>
    <w:rsid w:val="006C2C7E"/>
    <w:rsid w:val="006C39D9"/>
    <w:rsid w:val="006C3D26"/>
    <w:rsid w:val="006C5376"/>
    <w:rsid w:val="006C6A16"/>
    <w:rsid w:val="006C7125"/>
    <w:rsid w:val="006D14A3"/>
    <w:rsid w:val="006D1B48"/>
    <w:rsid w:val="006D2108"/>
    <w:rsid w:val="006D2531"/>
    <w:rsid w:val="006D257D"/>
    <w:rsid w:val="006D2F06"/>
    <w:rsid w:val="006D2F3E"/>
    <w:rsid w:val="006D51E8"/>
    <w:rsid w:val="006D57DE"/>
    <w:rsid w:val="006D6B4C"/>
    <w:rsid w:val="006D7C82"/>
    <w:rsid w:val="006D7EF3"/>
    <w:rsid w:val="006E2BE0"/>
    <w:rsid w:val="006E2D24"/>
    <w:rsid w:val="006E2D53"/>
    <w:rsid w:val="006E3AEA"/>
    <w:rsid w:val="006E547E"/>
    <w:rsid w:val="006E5603"/>
    <w:rsid w:val="006E738A"/>
    <w:rsid w:val="006E7C4E"/>
    <w:rsid w:val="006F1AC9"/>
    <w:rsid w:val="006F33DC"/>
    <w:rsid w:val="006F5FC7"/>
    <w:rsid w:val="006F77D6"/>
    <w:rsid w:val="0070286D"/>
    <w:rsid w:val="00703344"/>
    <w:rsid w:val="007056EF"/>
    <w:rsid w:val="00705C49"/>
    <w:rsid w:val="00706181"/>
    <w:rsid w:val="00707984"/>
    <w:rsid w:val="00710003"/>
    <w:rsid w:val="0071094F"/>
    <w:rsid w:val="00710E8C"/>
    <w:rsid w:val="00711148"/>
    <w:rsid w:val="0071177D"/>
    <w:rsid w:val="00711AEB"/>
    <w:rsid w:val="00711C45"/>
    <w:rsid w:val="007124EC"/>
    <w:rsid w:val="007144EF"/>
    <w:rsid w:val="00714BAB"/>
    <w:rsid w:val="0071576E"/>
    <w:rsid w:val="0071700A"/>
    <w:rsid w:val="00717AD5"/>
    <w:rsid w:val="00717B99"/>
    <w:rsid w:val="00720906"/>
    <w:rsid w:val="0072229D"/>
    <w:rsid w:val="007227C7"/>
    <w:rsid w:val="00722C55"/>
    <w:rsid w:val="0072569E"/>
    <w:rsid w:val="00726AF3"/>
    <w:rsid w:val="007273FC"/>
    <w:rsid w:val="00727FB4"/>
    <w:rsid w:val="00730663"/>
    <w:rsid w:val="00734588"/>
    <w:rsid w:val="00736A1C"/>
    <w:rsid w:val="0073737A"/>
    <w:rsid w:val="00737DBE"/>
    <w:rsid w:val="00741C0D"/>
    <w:rsid w:val="00744001"/>
    <w:rsid w:val="0074657C"/>
    <w:rsid w:val="00746D06"/>
    <w:rsid w:val="00746DDA"/>
    <w:rsid w:val="00752561"/>
    <w:rsid w:val="00752BD5"/>
    <w:rsid w:val="00757719"/>
    <w:rsid w:val="007601AB"/>
    <w:rsid w:val="007604EF"/>
    <w:rsid w:val="0076124F"/>
    <w:rsid w:val="0076182C"/>
    <w:rsid w:val="0076222C"/>
    <w:rsid w:val="00762544"/>
    <w:rsid w:val="0076293E"/>
    <w:rsid w:val="00763342"/>
    <w:rsid w:val="007638CB"/>
    <w:rsid w:val="00764943"/>
    <w:rsid w:val="007653D3"/>
    <w:rsid w:val="007667EB"/>
    <w:rsid w:val="00766F2E"/>
    <w:rsid w:val="00766F59"/>
    <w:rsid w:val="00770EF7"/>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3EBD"/>
    <w:rsid w:val="007954C4"/>
    <w:rsid w:val="00796EEF"/>
    <w:rsid w:val="007A04E6"/>
    <w:rsid w:val="007A0A99"/>
    <w:rsid w:val="007A17E6"/>
    <w:rsid w:val="007A1A91"/>
    <w:rsid w:val="007A2612"/>
    <w:rsid w:val="007A2686"/>
    <w:rsid w:val="007A678D"/>
    <w:rsid w:val="007A68BC"/>
    <w:rsid w:val="007A6BB3"/>
    <w:rsid w:val="007A6D95"/>
    <w:rsid w:val="007B1AB6"/>
    <w:rsid w:val="007B1B9B"/>
    <w:rsid w:val="007B2984"/>
    <w:rsid w:val="007B5DBD"/>
    <w:rsid w:val="007B6CCF"/>
    <w:rsid w:val="007B7FAF"/>
    <w:rsid w:val="007C019C"/>
    <w:rsid w:val="007C1C28"/>
    <w:rsid w:val="007C21FB"/>
    <w:rsid w:val="007C5081"/>
    <w:rsid w:val="007C64CA"/>
    <w:rsid w:val="007C6E67"/>
    <w:rsid w:val="007C700F"/>
    <w:rsid w:val="007C7F65"/>
    <w:rsid w:val="007D14E9"/>
    <w:rsid w:val="007D2319"/>
    <w:rsid w:val="007D34E0"/>
    <w:rsid w:val="007D3AFE"/>
    <w:rsid w:val="007D41E9"/>
    <w:rsid w:val="007D6811"/>
    <w:rsid w:val="007E0144"/>
    <w:rsid w:val="007E0680"/>
    <w:rsid w:val="007E2A92"/>
    <w:rsid w:val="007E46F8"/>
    <w:rsid w:val="007E4F7A"/>
    <w:rsid w:val="007E54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04AB2"/>
    <w:rsid w:val="008103D8"/>
    <w:rsid w:val="008118BC"/>
    <w:rsid w:val="0081208A"/>
    <w:rsid w:val="00812492"/>
    <w:rsid w:val="00816F5A"/>
    <w:rsid w:val="008174A7"/>
    <w:rsid w:val="00820AD1"/>
    <w:rsid w:val="00820D8A"/>
    <w:rsid w:val="00820FB6"/>
    <w:rsid w:val="008216A8"/>
    <w:rsid w:val="00821DD0"/>
    <w:rsid w:val="00822F6F"/>
    <w:rsid w:val="00823DB4"/>
    <w:rsid w:val="00824CB4"/>
    <w:rsid w:val="00824CCA"/>
    <w:rsid w:val="00827538"/>
    <w:rsid w:val="0083203D"/>
    <w:rsid w:val="008322A8"/>
    <w:rsid w:val="008351DC"/>
    <w:rsid w:val="00836CE2"/>
    <w:rsid w:val="008433E6"/>
    <w:rsid w:val="00843715"/>
    <w:rsid w:val="00843A34"/>
    <w:rsid w:val="00845756"/>
    <w:rsid w:val="00846335"/>
    <w:rsid w:val="00846B58"/>
    <w:rsid w:val="008473B8"/>
    <w:rsid w:val="0085032D"/>
    <w:rsid w:val="0085123C"/>
    <w:rsid w:val="00851A79"/>
    <w:rsid w:val="00853D3C"/>
    <w:rsid w:val="0085500E"/>
    <w:rsid w:val="008558C1"/>
    <w:rsid w:val="00856EB2"/>
    <w:rsid w:val="00857779"/>
    <w:rsid w:val="00863CE9"/>
    <w:rsid w:val="00865821"/>
    <w:rsid w:val="00865A35"/>
    <w:rsid w:val="00871D50"/>
    <w:rsid w:val="00872426"/>
    <w:rsid w:val="008731B5"/>
    <w:rsid w:val="00873F9A"/>
    <w:rsid w:val="00874216"/>
    <w:rsid w:val="00874AA9"/>
    <w:rsid w:val="00874C3C"/>
    <w:rsid w:val="00875F67"/>
    <w:rsid w:val="008768B0"/>
    <w:rsid w:val="00876F27"/>
    <w:rsid w:val="00876FC8"/>
    <w:rsid w:val="008808D3"/>
    <w:rsid w:val="00883191"/>
    <w:rsid w:val="00883B7E"/>
    <w:rsid w:val="00884396"/>
    <w:rsid w:val="008844F3"/>
    <w:rsid w:val="008902B2"/>
    <w:rsid w:val="00892E01"/>
    <w:rsid w:val="008954D9"/>
    <w:rsid w:val="0089565E"/>
    <w:rsid w:val="00896FE0"/>
    <w:rsid w:val="008971C9"/>
    <w:rsid w:val="00897D8D"/>
    <w:rsid w:val="008A1375"/>
    <w:rsid w:val="008A2FD1"/>
    <w:rsid w:val="008A3818"/>
    <w:rsid w:val="008A45F4"/>
    <w:rsid w:val="008A5FA3"/>
    <w:rsid w:val="008A6A8E"/>
    <w:rsid w:val="008A7C50"/>
    <w:rsid w:val="008A7FBC"/>
    <w:rsid w:val="008B386F"/>
    <w:rsid w:val="008B6D6D"/>
    <w:rsid w:val="008B7CEA"/>
    <w:rsid w:val="008C306C"/>
    <w:rsid w:val="008C51F8"/>
    <w:rsid w:val="008C5354"/>
    <w:rsid w:val="008C6737"/>
    <w:rsid w:val="008C6B8A"/>
    <w:rsid w:val="008C7DD5"/>
    <w:rsid w:val="008D0DE2"/>
    <w:rsid w:val="008D1192"/>
    <w:rsid w:val="008D165A"/>
    <w:rsid w:val="008D1806"/>
    <w:rsid w:val="008D368D"/>
    <w:rsid w:val="008D58DC"/>
    <w:rsid w:val="008D6576"/>
    <w:rsid w:val="008D6D4D"/>
    <w:rsid w:val="008E0257"/>
    <w:rsid w:val="008E115B"/>
    <w:rsid w:val="008E3BBC"/>
    <w:rsid w:val="008E3C27"/>
    <w:rsid w:val="008E4ADF"/>
    <w:rsid w:val="008E5A84"/>
    <w:rsid w:val="008E6ABB"/>
    <w:rsid w:val="008F02C1"/>
    <w:rsid w:val="008F0755"/>
    <w:rsid w:val="008F213C"/>
    <w:rsid w:val="008F2F13"/>
    <w:rsid w:val="008F31E2"/>
    <w:rsid w:val="008F351E"/>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2094"/>
    <w:rsid w:val="00915EE8"/>
    <w:rsid w:val="0091624A"/>
    <w:rsid w:val="0091638B"/>
    <w:rsid w:val="0091713C"/>
    <w:rsid w:val="00920E04"/>
    <w:rsid w:val="00920EC7"/>
    <w:rsid w:val="00920F61"/>
    <w:rsid w:val="0092148A"/>
    <w:rsid w:val="00924235"/>
    <w:rsid w:val="009253D9"/>
    <w:rsid w:val="00930AE2"/>
    <w:rsid w:val="009310EC"/>
    <w:rsid w:val="0093114C"/>
    <w:rsid w:val="00931679"/>
    <w:rsid w:val="00932EDF"/>
    <w:rsid w:val="009342EB"/>
    <w:rsid w:val="00934C21"/>
    <w:rsid w:val="00937767"/>
    <w:rsid w:val="00940CA7"/>
    <w:rsid w:val="00941A0B"/>
    <w:rsid w:val="0094244B"/>
    <w:rsid w:val="009432F4"/>
    <w:rsid w:val="00944985"/>
    <w:rsid w:val="00945AB2"/>
    <w:rsid w:val="00945AB6"/>
    <w:rsid w:val="00945D20"/>
    <w:rsid w:val="0094741E"/>
    <w:rsid w:val="009477C7"/>
    <w:rsid w:val="00952B43"/>
    <w:rsid w:val="00952F97"/>
    <w:rsid w:val="0095315C"/>
    <w:rsid w:val="00956E3E"/>
    <w:rsid w:val="009579D6"/>
    <w:rsid w:val="00957B8D"/>
    <w:rsid w:val="00960D2D"/>
    <w:rsid w:val="00961AB7"/>
    <w:rsid w:val="00961BAF"/>
    <w:rsid w:val="00961FB7"/>
    <w:rsid w:val="00962401"/>
    <w:rsid w:val="00964EED"/>
    <w:rsid w:val="0096557B"/>
    <w:rsid w:val="00965BC6"/>
    <w:rsid w:val="00966024"/>
    <w:rsid w:val="00966283"/>
    <w:rsid w:val="0096655B"/>
    <w:rsid w:val="00966ED4"/>
    <w:rsid w:val="009675EE"/>
    <w:rsid w:val="00967E8A"/>
    <w:rsid w:val="009711AD"/>
    <w:rsid w:val="0097194A"/>
    <w:rsid w:val="00972083"/>
    <w:rsid w:val="009722F9"/>
    <w:rsid w:val="009738C5"/>
    <w:rsid w:val="009739AB"/>
    <w:rsid w:val="00974625"/>
    <w:rsid w:val="00974ACB"/>
    <w:rsid w:val="0097576D"/>
    <w:rsid w:val="00976B1B"/>
    <w:rsid w:val="0097796D"/>
    <w:rsid w:val="00977EB5"/>
    <w:rsid w:val="00980ABF"/>
    <w:rsid w:val="0098151C"/>
    <w:rsid w:val="0098211A"/>
    <w:rsid w:val="009824C0"/>
    <w:rsid w:val="00983B57"/>
    <w:rsid w:val="009847A8"/>
    <w:rsid w:val="0098558E"/>
    <w:rsid w:val="00985F07"/>
    <w:rsid w:val="00986C8B"/>
    <w:rsid w:val="00986E03"/>
    <w:rsid w:val="00990D32"/>
    <w:rsid w:val="00996570"/>
    <w:rsid w:val="009A00E5"/>
    <w:rsid w:val="009A1E54"/>
    <w:rsid w:val="009A213E"/>
    <w:rsid w:val="009A25FA"/>
    <w:rsid w:val="009A3088"/>
    <w:rsid w:val="009A557D"/>
    <w:rsid w:val="009A6581"/>
    <w:rsid w:val="009A7878"/>
    <w:rsid w:val="009A7937"/>
    <w:rsid w:val="009B0BDE"/>
    <w:rsid w:val="009B0BE0"/>
    <w:rsid w:val="009B2C76"/>
    <w:rsid w:val="009B5AA3"/>
    <w:rsid w:val="009B5D6B"/>
    <w:rsid w:val="009B6849"/>
    <w:rsid w:val="009B74BC"/>
    <w:rsid w:val="009C403E"/>
    <w:rsid w:val="009C600D"/>
    <w:rsid w:val="009C67D1"/>
    <w:rsid w:val="009C6C33"/>
    <w:rsid w:val="009D0576"/>
    <w:rsid w:val="009D143C"/>
    <w:rsid w:val="009D2A05"/>
    <w:rsid w:val="009D38BB"/>
    <w:rsid w:val="009D5248"/>
    <w:rsid w:val="009D5FAC"/>
    <w:rsid w:val="009D671E"/>
    <w:rsid w:val="009D7742"/>
    <w:rsid w:val="009D77EB"/>
    <w:rsid w:val="009D7B7D"/>
    <w:rsid w:val="009D7E9F"/>
    <w:rsid w:val="009E0B83"/>
    <w:rsid w:val="009E1287"/>
    <w:rsid w:val="009E196D"/>
    <w:rsid w:val="009E501C"/>
    <w:rsid w:val="009E7A69"/>
    <w:rsid w:val="009F22D4"/>
    <w:rsid w:val="009F52AC"/>
    <w:rsid w:val="009F66D3"/>
    <w:rsid w:val="00A0040B"/>
    <w:rsid w:val="00A00C3C"/>
    <w:rsid w:val="00A0245B"/>
    <w:rsid w:val="00A02CD2"/>
    <w:rsid w:val="00A03705"/>
    <w:rsid w:val="00A0425E"/>
    <w:rsid w:val="00A07074"/>
    <w:rsid w:val="00A10126"/>
    <w:rsid w:val="00A1048F"/>
    <w:rsid w:val="00A113F4"/>
    <w:rsid w:val="00A11743"/>
    <w:rsid w:val="00A11D43"/>
    <w:rsid w:val="00A12EAE"/>
    <w:rsid w:val="00A12FCD"/>
    <w:rsid w:val="00A14344"/>
    <w:rsid w:val="00A14AE2"/>
    <w:rsid w:val="00A15347"/>
    <w:rsid w:val="00A16896"/>
    <w:rsid w:val="00A2090E"/>
    <w:rsid w:val="00A2277D"/>
    <w:rsid w:val="00A2340B"/>
    <w:rsid w:val="00A23903"/>
    <w:rsid w:val="00A23B77"/>
    <w:rsid w:val="00A26B3D"/>
    <w:rsid w:val="00A26F7C"/>
    <w:rsid w:val="00A30AFC"/>
    <w:rsid w:val="00A314F2"/>
    <w:rsid w:val="00A319E6"/>
    <w:rsid w:val="00A32382"/>
    <w:rsid w:val="00A330F6"/>
    <w:rsid w:val="00A364F6"/>
    <w:rsid w:val="00A37B79"/>
    <w:rsid w:val="00A37D81"/>
    <w:rsid w:val="00A402D5"/>
    <w:rsid w:val="00A40A11"/>
    <w:rsid w:val="00A40CA0"/>
    <w:rsid w:val="00A419B2"/>
    <w:rsid w:val="00A44331"/>
    <w:rsid w:val="00A45368"/>
    <w:rsid w:val="00A467C1"/>
    <w:rsid w:val="00A479E0"/>
    <w:rsid w:val="00A50DE6"/>
    <w:rsid w:val="00A50FE4"/>
    <w:rsid w:val="00A51B59"/>
    <w:rsid w:val="00A51F0E"/>
    <w:rsid w:val="00A52946"/>
    <w:rsid w:val="00A54DE6"/>
    <w:rsid w:val="00A54EF4"/>
    <w:rsid w:val="00A55FB9"/>
    <w:rsid w:val="00A56F54"/>
    <w:rsid w:val="00A570A6"/>
    <w:rsid w:val="00A5713F"/>
    <w:rsid w:val="00A579EC"/>
    <w:rsid w:val="00A57A04"/>
    <w:rsid w:val="00A61133"/>
    <w:rsid w:val="00A618A8"/>
    <w:rsid w:val="00A62071"/>
    <w:rsid w:val="00A62143"/>
    <w:rsid w:val="00A62AC0"/>
    <w:rsid w:val="00A630EF"/>
    <w:rsid w:val="00A635AE"/>
    <w:rsid w:val="00A645F9"/>
    <w:rsid w:val="00A6526C"/>
    <w:rsid w:val="00A675A0"/>
    <w:rsid w:val="00A67F1C"/>
    <w:rsid w:val="00A70465"/>
    <w:rsid w:val="00A74D1A"/>
    <w:rsid w:val="00A74EAC"/>
    <w:rsid w:val="00A7579D"/>
    <w:rsid w:val="00A762F5"/>
    <w:rsid w:val="00A767DA"/>
    <w:rsid w:val="00A81DE7"/>
    <w:rsid w:val="00A84BB0"/>
    <w:rsid w:val="00A859D7"/>
    <w:rsid w:val="00A87611"/>
    <w:rsid w:val="00A87DE8"/>
    <w:rsid w:val="00A90342"/>
    <w:rsid w:val="00A90A99"/>
    <w:rsid w:val="00A91BE0"/>
    <w:rsid w:val="00A92F28"/>
    <w:rsid w:val="00A953DA"/>
    <w:rsid w:val="00A95B20"/>
    <w:rsid w:val="00A9691C"/>
    <w:rsid w:val="00AA0A18"/>
    <w:rsid w:val="00AA11D0"/>
    <w:rsid w:val="00AA1642"/>
    <w:rsid w:val="00AA1DBA"/>
    <w:rsid w:val="00AA33CA"/>
    <w:rsid w:val="00AA3E42"/>
    <w:rsid w:val="00AA4844"/>
    <w:rsid w:val="00AA54E7"/>
    <w:rsid w:val="00AA74CD"/>
    <w:rsid w:val="00AA75C1"/>
    <w:rsid w:val="00AB0EFD"/>
    <w:rsid w:val="00AB0FE8"/>
    <w:rsid w:val="00AB3A11"/>
    <w:rsid w:val="00AB3EEA"/>
    <w:rsid w:val="00AB4A93"/>
    <w:rsid w:val="00AB4F49"/>
    <w:rsid w:val="00AB5B95"/>
    <w:rsid w:val="00AB6756"/>
    <w:rsid w:val="00AB7AFC"/>
    <w:rsid w:val="00AB7E76"/>
    <w:rsid w:val="00AC10CB"/>
    <w:rsid w:val="00AC4F75"/>
    <w:rsid w:val="00AC7027"/>
    <w:rsid w:val="00AD102F"/>
    <w:rsid w:val="00AD227D"/>
    <w:rsid w:val="00AD28D5"/>
    <w:rsid w:val="00AD547A"/>
    <w:rsid w:val="00AD5842"/>
    <w:rsid w:val="00AE1EED"/>
    <w:rsid w:val="00AE2534"/>
    <w:rsid w:val="00AE40E0"/>
    <w:rsid w:val="00AE47A2"/>
    <w:rsid w:val="00AE5489"/>
    <w:rsid w:val="00AE7149"/>
    <w:rsid w:val="00AE7EDD"/>
    <w:rsid w:val="00AF077A"/>
    <w:rsid w:val="00AF15F9"/>
    <w:rsid w:val="00AF205F"/>
    <w:rsid w:val="00AF2E24"/>
    <w:rsid w:val="00AF3A10"/>
    <w:rsid w:val="00AF4AA3"/>
    <w:rsid w:val="00AF4B13"/>
    <w:rsid w:val="00AF5F77"/>
    <w:rsid w:val="00AF6101"/>
    <w:rsid w:val="00AF654B"/>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803"/>
    <w:rsid w:val="00B21F59"/>
    <w:rsid w:val="00B23745"/>
    <w:rsid w:val="00B25782"/>
    <w:rsid w:val="00B259EE"/>
    <w:rsid w:val="00B25B10"/>
    <w:rsid w:val="00B25BF0"/>
    <w:rsid w:val="00B26414"/>
    <w:rsid w:val="00B26DC2"/>
    <w:rsid w:val="00B270A5"/>
    <w:rsid w:val="00B31679"/>
    <w:rsid w:val="00B344D4"/>
    <w:rsid w:val="00B34914"/>
    <w:rsid w:val="00B34B8F"/>
    <w:rsid w:val="00B353DD"/>
    <w:rsid w:val="00B35625"/>
    <w:rsid w:val="00B367FF"/>
    <w:rsid w:val="00B37000"/>
    <w:rsid w:val="00B41504"/>
    <w:rsid w:val="00B41DC5"/>
    <w:rsid w:val="00B42BF3"/>
    <w:rsid w:val="00B42E74"/>
    <w:rsid w:val="00B43160"/>
    <w:rsid w:val="00B44F58"/>
    <w:rsid w:val="00B46CD1"/>
    <w:rsid w:val="00B47294"/>
    <w:rsid w:val="00B50B51"/>
    <w:rsid w:val="00B527D2"/>
    <w:rsid w:val="00B53106"/>
    <w:rsid w:val="00B54FBE"/>
    <w:rsid w:val="00B5701D"/>
    <w:rsid w:val="00B61CC1"/>
    <w:rsid w:val="00B62C64"/>
    <w:rsid w:val="00B63E60"/>
    <w:rsid w:val="00B6475C"/>
    <w:rsid w:val="00B65263"/>
    <w:rsid w:val="00B652CA"/>
    <w:rsid w:val="00B65984"/>
    <w:rsid w:val="00B67DE7"/>
    <w:rsid w:val="00B712F5"/>
    <w:rsid w:val="00B725D4"/>
    <w:rsid w:val="00B727DD"/>
    <w:rsid w:val="00B73A2F"/>
    <w:rsid w:val="00B73B8C"/>
    <w:rsid w:val="00B75A7D"/>
    <w:rsid w:val="00B7795D"/>
    <w:rsid w:val="00B7796F"/>
    <w:rsid w:val="00B80BA0"/>
    <w:rsid w:val="00B80BDF"/>
    <w:rsid w:val="00B82D5E"/>
    <w:rsid w:val="00B83D23"/>
    <w:rsid w:val="00B8456F"/>
    <w:rsid w:val="00B84BD5"/>
    <w:rsid w:val="00B85797"/>
    <w:rsid w:val="00B86111"/>
    <w:rsid w:val="00B879A8"/>
    <w:rsid w:val="00B87DB0"/>
    <w:rsid w:val="00B91267"/>
    <w:rsid w:val="00B93EED"/>
    <w:rsid w:val="00B944A9"/>
    <w:rsid w:val="00B97200"/>
    <w:rsid w:val="00BA0DB5"/>
    <w:rsid w:val="00BA3325"/>
    <w:rsid w:val="00BA4AB1"/>
    <w:rsid w:val="00BA4F7C"/>
    <w:rsid w:val="00BA518A"/>
    <w:rsid w:val="00BA6527"/>
    <w:rsid w:val="00BA73F3"/>
    <w:rsid w:val="00BA7BE0"/>
    <w:rsid w:val="00BB3A88"/>
    <w:rsid w:val="00BB3C63"/>
    <w:rsid w:val="00BB4062"/>
    <w:rsid w:val="00BB578C"/>
    <w:rsid w:val="00BB5913"/>
    <w:rsid w:val="00BB5F56"/>
    <w:rsid w:val="00BB60E0"/>
    <w:rsid w:val="00BB6C21"/>
    <w:rsid w:val="00BB6D96"/>
    <w:rsid w:val="00BC1070"/>
    <w:rsid w:val="00BC1E3E"/>
    <w:rsid w:val="00BC2E21"/>
    <w:rsid w:val="00BC33B5"/>
    <w:rsid w:val="00BC4165"/>
    <w:rsid w:val="00BC4800"/>
    <w:rsid w:val="00BC4E7E"/>
    <w:rsid w:val="00BC5081"/>
    <w:rsid w:val="00BC5FB7"/>
    <w:rsid w:val="00BD17B8"/>
    <w:rsid w:val="00BD20EF"/>
    <w:rsid w:val="00BD2448"/>
    <w:rsid w:val="00BD3657"/>
    <w:rsid w:val="00BD4F96"/>
    <w:rsid w:val="00BD698B"/>
    <w:rsid w:val="00BD6B79"/>
    <w:rsid w:val="00BD6CD0"/>
    <w:rsid w:val="00BD7856"/>
    <w:rsid w:val="00BE0023"/>
    <w:rsid w:val="00BE11FF"/>
    <w:rsid w:val="00BE224D"/>
    <w:rsid w:val="00BE4568"/>
    <w:rsid w:val="00BE7BCB"/>
    <w:rsid w:val="00BF0824"/>
    <w:rsid w:val="00BF1A63"/>
    <w:rsid w:val="00BF1C51"/>
    <w:rsid w:val="00BF214A"/>
    <w:rsid w:val="00BF21D5"/>
    <w:rsid w:val="00BF331B"/>
    <w:rsid w:val="00BF5292"/>
    <w:rsid w:val="00BF68F7"/>
    <w:rsid w:val="00BF6D7D"/>
    <w:rsid w:val="00BF7FDF"/>
    <w:rsid w:val="00C005AC"/>
    <w:rsid w:val="00C0065A"/>
    <w:rsid w:val="00C02711"/>
    <w:rsid w:val="00C03B22"/>
    <w:rsid w:val="00C03F0B"/>
    <w:rsid w:val="00C05989"/>
    <w:rsid w:val="00C065B8"/>
    <w:rsid w:val="00C072E9"/>
    <w:rsid w:val="00C10C41"/>
    <w:rsid w:val="00C169A9"/>
    <w:rsid w:val="00C172B8"/>
    <w:rsid w:val="00C174FF"/>
    <w:rsid w:val="00C221DB"/>
    <w:rsid w:val="00C22710"/>
    <w:rsid w:val="00C22987"/>
    <w:rsid w:val="00C23BFA"/>
    <w:rsid w:val="00C23C05"/>
    <w:rsid w:val="00C2550A"/>
    <w:rsid w:val="00C277E6"/>
    <w:rsid w:val="00C27B41"/>
    <w:rsid w:val="00C27C18"/>
    <w:rsid w:val="00C27C36"/>
    <w:rsid w:val="00C3082B"/>
    <w:rsid w:val="00C32627"/>
    <w:rsid w:val="00C32E56"/>
    <w:rsid w:val="00C36AC8"/>
    <w:rsid w:val="00C36D34"/>
    <w:rsid w:val="00C44F2A"/>
    <w:rsid w:val="00C44FA8"/>
    <w:rsid w:val="00C46096"/>
    <w:rsid w:val="00C46C06"/>
    <w:rsid w:val="00C505FC"/>
    <w:rsid w:val="00C512BD"/>
    <w:rsid w:val="00C51AA0"/>
    <w:rsid w:val="00C52441"/>
    <w:rsid w:val="00C532FB"/>
    <w:rsid w:val="00C5338B"/>
    <w:rsid w:val="00C53DA5"/>
    <w:rsid w:val="00C5416A"/>
    <w:rsid w:val="00C56B60"/>
    <w:rsid w:val="00C574A7"/>
    <w:rsid w:val="00C61CF2"/>
    <w:rsid w:val="00C6290F"/>
    <w:rsid w:val="00C63270"/>
    <w:rsid w:val="00C64882"/>
    <w:rsid w:val="00C65133"/>
    <w:rsid w:val="00C651BF"/>
    <w:rsid w:val="00C65F16"/>
    <w:rsid w:val="00C668FA"/>
    <w:rsid w:val="00C6764B"/>
    <w:rsid w:val="00C6783D"/>
    <w:rsid w:val="00C7047F"/>
    <w:rsid w:val="00C706BD"/>
    <w:rsid w:val="00C70F2E"/>
    <w:rsid w:val="00C712EC"/>
    <w:rsid w:val="00C7273D"/>
    <w:rsid w:val="00C730B1"/>
    <w:rsid w:val="00C748D5"/>
    <w:rsid w:val="00C760FD"/>
    <w:rsid w:val="00C809DF"/>
    <w:rsid w:val="00C80E07"/>
    <w:rsid w:val="00C84E19"/>
    <w:rsid w:val="00C856BE"/>
    <w:rsid w:val="00C85BB9"/>
    <w:rsid w:val="00C8665E"/>
    <w:rsid w:val="00C86C87"/>
    <w:rsid w:val="00C86DAC"/>
    <w:rsid w:val="00C86F74"/>
    <w:rsid w:val="00C90196"/>
    <w:rsid w:val="00C904B6"/>
    <w:rsid w:val="00C90CDB"/>
    <w:rsid w:val="00C91164"/>
    <w:rsid w:val="00C91587"/>
    <w:rsid w:val="00C91E8E"/>
    <w:rsid w:val="00C942E7"/>
    <w:rsid w:val="00C94C7D"/>
    <w:rsid w:val="00C97118"/>
    <w:rsid w:val="00CA12EB"/>
    <w:rsid w:val="00CA19B2"/>
    <w:rsid w:val="00CA1B66"/>
    <w:rsid w:val="00CA28AB"/>
    <w:rsid w:val="00CA3F1F"/>
    <w:rsid w:val="00CA546A"/>
    <w:rsid w:val="00CA5CD7"/>
    <w:rsid w:val="00CA779F"/>
    <w:rsid w:val="00CB1929"/>
    <w:rsid w:val="00CB1C14"/>
    <w:rsid w:val="00CB1F39"/>
    <w:rsid w:val="00CB36B0"/>
    <w:rsid w:val="00CB3BA6"/>
    <w:rsid w:val="00CB5F80"/>
    <w:rsid w:val="00CB7571"/>
    <w:rsid w:val="00CC086D"/>
    <w:rsid w:val="00CC096B"/>
    <w:rsid w:val="00CC0E7C"/>
    <w:rsid w:val="00CC120C"/>
    <w:rsid w:val="00CC1C63"/>
    <w:rsid w:val="00CC2190"/>
    <w:rsid w:val="00CC3590"/>
    <w:rsid w:val="00CC3880"/>
    <w:rsid w:val="00CC4EB5"/>
    <w:rsid w:val="00CC5B50"/>
    <w:rsid w:val="00CD1384"/>
    <w:rsid w:val="00CD1B7E"/>
    <w:rsid w:val="00CD1D4E"/>
    <w:rsid w:val="00CD25CF"/>
    <w:rsid w:val="00CD3228"/>
    <w:rsid w:val="00CD4CCC"/>
    <w:rsid w:val="00CD5C60"/>
    <w:rsid w:val="00CD5D13"/>
    <w:rsid w:val="00CD6A7E"/>
    <w:rsid w:val="00CE0D51"/>
    <w:rsid w:val="00CE11E1"/>
    <w:rsid w:val="00CE2890"/>
    <w:rsid w:val="00CE3E01"/>
    <w:rsid w:val="00CE6A80"/>
    <w:rsid w:val="00CF04DA"/>
    <w:rsid w:val="00CF06AA"/>
    <w:rsid w:val="00CF225A"/>
    <w:rsid w:val="00CF2364"/>
    <w:rsid w:val="00CF2EAC"/>
    <w:rsid w:val="00CF527F"/>
    <w:rsid w:val="00CF591C"/>
    <w:rsid w:val="00CF7BB7"/>
    <w:rsid w:val="00D00088"/>
    <w:rsid w:val="00D00113"/>
    <w:rsid w:val="00D0109A"/>
    <w:rsid w:val="00D02402"/>
    <w:rsid w:val="00D036E3"/>
    <w:rsid w:val="00D07EBE"/>
    <w:rsid w:val="00D07FDE"/>
    <w:rsid w:val="00D100D5"/>
    <w:rsid w:val="00D1028C"/>
    <w:rsid w:val="00D126C5"/>
    <w:rsid w:val="00D139BA"/>
    <w:rsid w:val="00D146B4"/>
    <w:rsid w:val="00D14B18"/>
    <w:rsid w:val="00D14C51"/>
    <w:rsid w:val="00D17DE5"/>
    <w:rsid w:val="00D2010E"/>
    <w:rsid w:val="00D204E8"/>
    <w:rsid w:val="00D21077"/>
    <w:rsid w:val="00D22745"/>
    <w:rsid w:val="00D23142"/>
    <w:rsid w:val="00D23E67"/>
    <w:rsid w:val="00D26DC6"/>
    <w:rsid w:val="00D26F39"/>
    <w:rsid w:val="00D27F63"/>
    <w:rsid w:val="00D332CE"/>
    <w:rsid w:val="00D33EE7"/>
    <w:rsid w:val="00D34B61"/>
    <w:rsid w:val="00D377C5"/>
    <w:rsid w:val="00D37FF9"/>
    <w:rsid w:val="00D41B8B"/>
    <w:rsid w:val="00D41C83"/>
    <w:rsid w:val="00D41E33"/>
    <w:rsid w:val="00D42488"/>
    <w:rsid w:val="00D47709"/>
    <w:rsid w:val="00D51ADE"/>
    <w:rsid w:val="00D52609"/>
    <w:rsid w:val="00D539F3"/>
    <w:rsid w:val="00D544CA"/>
    <w:rsid w:val="00D54A8A"/>
    <w:rsid w:val="00D54DF0"/>
    <w:rsid w:val="00D558DB"/>
    <w:rsid w:val="00D56501"/>
    <w:rsid w:val="00D56ACE"/>
    <w:rsid w:val="00D56B0E"/>
    <w:rsid w:val="00D645A2"/>
    <w:rsid w:val="00D647E1"/>
    <w:rsid w:val="00D65435"/>
    <w:rsid w:val="00D679F0"/>
    <w:rsid w:val="00D70F64"/>
    <w:rsid w:val="00D719F3"/>
    <w:rsid w:val="00D72282"/>
    <w:rsid w:val="00D72342"/>
    <w:rsid w:val="00D73CC2"/>
    <w:rsid w:val="00D74026"/>
    <w:rsid w:val="00D74147"/>
    <w:rsid w:val="00D74EDB"/>
    <w:rsid w:val="00D7658F"/>
    <w:rsid w:val="00D777C5"/>
    <w:rsid w:val="00D80A47"/>
    <w:rsid w:val="00D80DED"/>
    <w:rsid w:val="00D8253F"/>
    <w:rsid w:val="00D84555"/>
    <w:rsid w:val="00D85675"/>
    <w:rsid w:val="00D8577E"/>
    <w:rsid w:val="00D918E3"/>
    <w:rsid w:val="00D91F00"/>
    <w:rsid w:val="00D9206E"/>
    <w:rsid w:val="00D93494"/>
    <w:rsid w:val="00D93540"/>
    <w:rsid w:val="00D94792"/>
    <w:rsid w:val="00D9504D"/>
    <w:rsid w:val="00D963D7"/>
    <w:rsid w:val="00D96E66"/>
    <w:rsid w:val="00D97764"/>
    <w:rsid w:val="00DA30E5"/>
    <w:rsid w:val="00DA3423"/>
    <w:rsid w:val="00DA3425"/>
    <w:rsid w:val="00DA45B9"/>
    <w:rsid w:val="00DA464A"/>
    <w:rsid w:val="00DA7391"/>
    <w:rsid w:val="00DA7747"/>
    <w:rsid w:val="00DA7A08"/>
    <w:rsid w:val="00DB064F"/>
    <w:rsid w:val="00DB0886"/>
    <w:rsid w:val="00DB4353"/>
    <w:rsid w:val="00DB440E"/>
    <w:rsid w:val="00DB4536"/>
    <w:rsid w:val="00DB49C3"/>
    <w:rsid w:val="00DB4FF4"/>
    <w:rsid w:val="00DB521E"/>
    <w:rsid w:val="00DB5D8F"/>
    <w:rsid w:val="00DB6054"/>
    <w:rsid w:val="00DB6459"/>
    <w:rsid w:val="00DC1D0C"/>
    <w:rsid w:val="00DC24DF"/>
    <w:rsid w:val="00DC397F"/>
    <w:rsid w:val="00DC3E13"/>
    <w:rsid w:val="00DC4F2F"/>
    <w:rsid w:val="00DC5634"/>
    <w:rsid w:val="00DC577E"/>
    <w:rsid w:val="00DC5DBA"/>
    <w:rsid w:val="00DC7CD5"/>
    <w:rsid w:val="00DC7E5B"/>
    <w:rsid w:val="00DD1FF2"/>
    <w:rsid w:val="00DD2720"/>
    <w:rsid w:val="00DD28FD"/>
    <w:rsid w:val="00DD2B6C"/>
    <w:rsid w:val="00DD2C7C"/>
    <w:rsid w:val="00DD3B32"/>
    <w:rsid w:val="00DD4353"/>
    <w:rsid w:val="00DD5626"/>
    <w:rsid w:val="00DD59E7"/>
    <w:rsid w:val="00DD5A71"/>
    <w:rsid w:val="00DD5F0D"/>
    <w:rsid w:val="00DE312C"/>
    <w:rsid w:val="00DF259D"/>
    <w:rsid w:val="00DF36D1"/>
    <w:rsid w:val="00DF4594"/>
    <w:rsid w:val="00DF5551"/>
    <w:rsid w:val="00DF5695"/>
    <w:rsid w:val="00DF6556"/>
    <w:rsid w:val="00DF656A"/>
    <w:rsid w:val="00DF6BE5"/>
    <w:rsid w:val="00DF7265"/>
    <w:rsid w:val="00DF7657"/>
    <w:rsid w:val="00DF7C5A"/>
    <w:rsid w:val="00E0001C"/>
    <w:rsid w:val="00E01E12"/>
    <w:rsid w:val="00E02779"/>
    <w:rsid w:val="00E03AF0"/>
    <w:rsid w:val="00E03CAF"/>
    <w:rsid w:val="00E043EB"/>
    <w:rsid w:val="00E050D3"/>
    <w:rsid w:val="00E06693"/>
    <w:rsid w:val="00E06A07"/>
    <w:rsid w:val="00E06F1F"/>
    <w:rsid w:val="00E07350"/>
    <w:rsid w:val="00E074F8"/>
    <w:rsid w:val="00E1107F"/>
    <w:rsid w:val="00E12819"/>
    <w:rsid w:val="00E12E52"/>
    <w:rsid w:val="00E1401B"/>
    <w:rsid w:val="00E20138"/>
    <w:rsid w:val="00E20BDC"/>
    <w:rsid w:val="00E21C71"/>
    <w:rsid w:val="00E21DCB"/>
    <w:rsid w:val="00E226B7"/>
    <w:rsid w:val="00E23559"/>
    <w:rsid w:val="00E2505E"/>
    <w:rsid w:val="00E30A77"/>
    <w:rsid w:val="00E3222E"/>
    <w:rsid w:val="00E32982"/>
    <w:rsid w:val="00E32D76"/>
    <w:rsid w:val="00E33A05"/>
    <w:rsid w:val="00E3554F"/>
    <w:rsid w:val="00E35ABE"/>
    <w:rsid w:val="00E35AD6"/>
    <w:rsid w:val="00E36DA3"/>
    <w:rsid w:val="00E37703"/>
    <w:rsid w:val="00E423F0"/>
    <w:rsid w:val="00E42D16"/>
    <w:rsid w:val="00E43DAF"/>
    <w:rsid w:val="00E45A71"/>
    <w:rsid w:val="00E470B3"/>
    <w:rsid w:val="00E470EC"/>
    <w:rsid w:val="00E506FF"/>
    <w:rsid w:val="00E50DC6"/>
    <w:rsid w:val="00E524E8"/>
    <w:rsid w:val="00E53983"/>
    <w:rsid w:val="00E54246"/>
    <w:rsid w:val="00E54BF9"/>
    <w:rsid w:val="00E55CA4"/>
    <w:rsid w:val="00E5620C"/>
    <w:rsid w:val="00E569ED"/>
    <w:rsid w:val="00E57271"/>
    <w:rsid w:val="00E60303"/>
    <w:rsid w:val="00E619D4"/>
    <w:rsid w:val="00E63369"/>
    <w:rsid w:val="00E63BD0"/>
    <w:rsid w:val="00E6424B"/>
    <w:rsid w:val="00E64945"/>
    <w:rsid w:val="00E6591D"/>
    <w:rsid w:val="00E66116"/>
    <w:rsid w:val="00E7056B"/>
    <w:rsid w:val="00E75700"/>
    <w:rsid w:val="00E766D4"/>
    <w:rsid w:val="00E7700A"/>
    <w:rsid w:val="00E77503"/>
    <w:rsid w:val="00E77A13"/>
    <w:rsid w:val="00E80CE0"/>
    <w:rsid w:val="00E81A50"/>
    <w:rsid w:val="00E84374"/>
    <w:rsid w:val="00E8551C"/>
    <w:rsid w:val="00E85874"/>
    <w:rsid w:val="00E862CA"/>
    <w:rsid w:val="00E86DE2"/>
    <w:rsid w:val="00E930E9"/>
    <w:rsid w:val="00E948D0"/>
    <w:rsid w:val="00E94A26"/>
    <w:rsid w:val="00EA1C76"/>
    <w:rsid w:val="00EA3DAB"/>
    <w:rsid w:val="00EA4501"/>
    <w:rsid w:val="00EA453C"/>
    <w:rsid w:val="00EA6021"/>
    <w:rsid w:val="00EA7BD2"/>
    <w:rsid w:val="00EB0723"/>
    <w:rsid w:val="00EB1DB1"/>
    <w:rsid w:val="00EB5EBE"/>
    <w:rsid w:val="00EC0572"/>
    <w:rsid w:val="00EC1CCE"/>
    <w:rsid w:val="00EC285F"/>
    <w:rsid w:val="00EC5BE1"/>
    <w:rsid w:val="00EC6C5D"/>
    <w:rsid w:val="00EC6FBB"/>
    <w:rsid w:val="00EC7C0E"/>
    <w:rsid w:val="00EC7D3A"/>
    <w:rsid w:val="00ED3E2E"/>
    <w:rsid w:val="00ED4082"/>
    <w:rsid w:val="00ED4C0E"/>
    <w:rsid w:val="00ED6868"/>
    <w:rsid w:val="00EE0148"/>
    <w:rsid w:val="00EE02D8"/>
    <w:rsid w:val="00EE2437"/>
    <w:rsid w:val="00EE3209"/>
    <w:rsid w:val="00EE350C"/>
    <w:rsid w:val="00EE5512"/>
    <w:rsid w:val="00EE6C58"/>
    <w:rsid w:val="00EE72B0"/>
    <w:rsid w:val="00EE7728"/>
    <w:rsid w:val="00EE7D3C"/>
    <w:rsid w:val="00EF04B8"/>
    <w:rsid w:val="00EF04CE"/>
    <w:rsid w:val="00EF0EE2"/>
    <w:rsid w:val="00EF3375"/>
    <w:rsid w:val="00EF45E2"/>
    <w:rsid w:val="00EF54AD"/>
    <w:rsid w:val="00EF5D0F"/>
    <w:rsid w:val="00F000E4"/>
    <w:rsid w:val="00F024DF"/>
    <w:rsid w:val="00F02F1E"/>
    <w:rsid w:val="00F040DB"/>
    <w:rsid w:val="00F057F0"/>
    <w:rsid w:val="00F0619E"/>
    <w:rsid w:val="00F10B82"/>
    <w:rsid w:val="00F128DF"/>
    <w:rsid w:val="00F13305"/>
    <w:rsid w:val="00F13B71"/>
    <w:rsid w:val="00F13E76"/>
    <w:rsid w:val="00F164D6"/>
    <w:rsid w:val="00F2011D"/>
    <w:rsid w:val="00F217C5"/>
    <w:rsid w:val="00F2189E"/>
    <w:rsid w:val="00F228F7"/>
    <w:rsid w:val="00F22B41"/>
    <w:rsid w:val="00F23510"/>
    <w:rsid w:val="00F24D44"/>
    <w:rsid w:val="00F24D86"/>
    <w:rsid w:val="00F26340"/>
    <w:rsid w:val="00F27763"/>
    <w:rsid w:val="00F302A7"/>
    <w:rsid w:val="00F30A12"/>
    <w:rsid w:val="00F30B70"/>
    <w:rsid w:val="00F358F4"/>
    <w:rsid w:val="00F362A4"/>
    <w:rsid w:val="00F42992"/>
    <w:rsid w:val="00F441EE"/>
    <w:rsid w:val="00F44768"/>
    <w:rsid w:val="00F44B74"/>
    <w:rsid w:val="00F4553D"/>
    <w:rsid w:val="00F4785B"/>
    <w:rsid w:val="00F5046E"/>
    <w:rsid w:val="00F548FB"/>
    <w:rsid w:val="00F55C3F"/>
    <w:rsid w:val="00F55EBA"/>
    <w:rsid w:val="00F56CA5"/>
    <w:rsid w:val="00F60484"/>
    <w:rsid w:val="00F62F0F"/>
    <w:rsid w:val="00F65BF3"/>
    <w:rsid w:val="00F678A3"/>
    <w:rsid w:val="00F67981"/>
    <w:rsid w:val="00F71786"/>
    <w:rsid w:val="00F720AD"/>
    <w:rsid w:val="00F72DA5"/>
    <w:rsid w:val="00F72E55"/>
    <w:rsid w:val="00F7431D"/>
    <w:rsid w:val="00F75497"/>
    <w:rsid w:val="00F75630"/>
    <w:rsid w:val="00F767C1"/>
    <w:rsid w:val="00F76B8C"/>
    <w:rsid w:val="00F80097"/>
    <w:rsid w:val="00F801F9"/>
    <w:rsid w:val="00F827B2"/>
    <w:rsid w:val="00F829B0"/>
    <w:rsid w:val="00F82C1F"/>
    <w:rsid w:val="00F8438F"/>
    <w:rsid w:val="00F8592F"/>
    <w:rsid w:val="00F8597F"/>
    <w:rsid w:val="00F8773A"/>
    <w:rsid w:val="00F87F1C"/>
    <w:rsid w:val="00F91F29"/>
    <w:rsid w:val="00F9422F"/>
    <w:rsid w:val="00F948B0"/>
    <w:rsid w:val="00F949FD"/>
    <w:rsid w:val="00F94BC5"/>
    <w:rsid w:val="00F960FA"/>
    <w:rsid w:val="00F96DB9"/>
    <w:rsid w:val="00F97AE5"/>
    <w:rsid w:val="00FA0173"/>
    <w:rsid w:val="00FA04B8"/>
    <w:rsid w:val="00FA157F"/>
    <w:rsid w:val="00FA3ECE"/>
    <w:rsid w:val="00FA41FB"/>
    <w:rsid w:val="00FA46F8"/>
    <w:rsid w:val="00FA483D"/>
    <w:rsid w:val="00FA4D30"/>
    <w:rsid w:val="00FA5309"/>
    <w:rsid w:val="00FA5DB1"/>
    <w:rsid w:val="00FA5EAB"/>
    <w:rsid w:val="00FA7608"/>
    <w:rsid w:val="00FA7CC6"/>
    <w:rsid w:val="00FA7E2B"/>
    <w:rsid w:val="00FB03CD"/>
    <w:rsid w:val="00FB14F6"/>
    <w:rsid w:val="00FB1B0F"/>
    <w:rsid w:val="00FB26E1"/>
    <w:rsid w:val="00FB2985"/>
    <w:rsid w:val="00FB39E0"/>
    <w:rsid w:val="00FB4F92"/>
    <w:rsid w:val="00FB65C1"/>
    <w:rsid w:val="00FB66D0"/>
    <w:rsid w:val="00FB6F21"/>
    <w:rsid w:val="00FB7519"/>
    <w:rsid w:val="00FC1D91"/>
    <w:rsid w:val="00FC1DD9"/>
    <w:rsid w:val="00FC4052"/>
    <w:rsid w:val="00FC599C"/>
    <w:rsid w:val="00FC5D42"/>
    <w:rsid w:val="00FC5DDB"/>
    <w:rsid w:val="00FC62DE"/>
    <w:rsid w:val="00FC70A2"/>
    <w:rsid w:val="00FC714D"/>
    <w:rsid w:val="00FD0120"/>
    <w:rsid w:val="00FD0B85"/>
    <w:rsid w:val="00FD1349"/>
    <w:rsid w:val="00FD2324"/>
    <w:rsid w:val="00FD2466"/>
    <w:rsid w:val="00FD2835"/>
    <w:rsid w:val="00FD4C2E"/>
    <w:rsid w:val="00FD61D0"/>
    <w:rsid w:val="00FD7778"/>
    <w:rsid w:val="00FD7F0D"/>
    <w:rsid w:val="00FE13F7"/>
    <w:rsid w:val="00FE18BA"/>
    <w:rsid w:val="00FE2225"/>
    <w:rsid w:val="00FE289C"/>
    <w:rsid w:val="00FE4132"/>
    <w:rsid w:val="00FE604B"/>
    <w:rsid w:val="00FE6D55"/>
    <w:rsid w:val="00FE7002"/>
    <w:rsid w:val="00FF003F"/>
    <w:rsid w:val="00FF0227"/>
    <w:rsid w:val="00FF06AC"/>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C13BD9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ISOSecretObservations">
    <w:name w:val="ISO_Secret_Observations"/>
    <w:basedOn w:val="Normal"/>
    <w:rsid w:val="004E2264"/>
    <w:pPr>
      <w:spacing w:before="210" w:after="0" w:line="210" w:lineRule="exact"/>
    </w:pPr>
    <w:rPr>
      <w:rFonts w:ascii="Arial" w:eastAsia="Times New Roman" w:hAnsi="Arial" w:cs="Times New Roman"/>
      <w:sz w:val="18"/>
      <w:szCs w:val="20"/>
      <w:lang w:val="en-GB"/>
    </w:rPr>
  </w:style>
  <w:style w:type="paragraph" w:customStyle="1" w:styleId="ISOComments">
    <w:name w:val="ISO_Comments"/>
    <w:basedOn w:val="Normal"/>
    <w:rsid w:val="00DA7747"/>
    <w:pPr>
      <w:spacing w:before="210" w:after="0" w:line="210" w:lineRule="exact"/>
    </w:pPr>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841711">
      <w:bodyDiv w:val="1"/>
      <w:marLeft w:val="0"/>
      <w:marRight w:val="0"/>
      <w:marTop w:val="0"/>
      <w:marBottom w:val="0"/>
      <w:divBdr>
        <w:top w:val="none" w:sz="0" w:space="0" w:color="auto"/>
        <w:left w:val="none" w:sz="0" w:space="0" w:color="auto"/>
        <w:bottom w:val="none" w:sz="0" w:space="0" w:color="auto"/>
        <w:right w:val="none" w:sz="0" w:space="0" w:color="auto"/>
      </w:divBdr>
    </w:div>
    <w:div w:id="59382647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6536180">
      <w:bodyDiv w:val="1"/>
      <w:marLeft w:val="0"/>
      <w:marRight w:val="0"/>
      <w:marTop w:val="0"/>
      <w:marBottom w:val="0"/>
      <w:divBdr>
        <w:top w:val="none" w:sz="0" w:space="0" w:color="auto"/>
        <w:left w:val="none" w:sz="0" w:space="0" w:color="auto"/>
        <w:bottom w:val="none" w:sz="0" w:space="0" w:color="auto"/>
        <w:right w:val="none" w:sz="0" w:space="0" w:color="auto"/>
      </w:divBdr>
    </w:div>
    <w:div w:id="1165126610">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7914884">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1333530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so.org/iso/iso_catalogue/catalogue_tc/catalogue_detail.htm?csnumber=38828" TargetMode="External"/><Relationship Id="rId20" Type="http://schemas.openxmlformats.org/officeDocument/2006/relationships/footer" Target="footer2.xml"/><Relationship Id="rId21" Type="http://schemas.openxmlformats.org/officeDocument/2006/relationships/header" Target="header1.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csee.umbc.edu/~tsimo1/CMSC455/IEEE-754-2008.pdf" TargetMode="External"/><Relationship Id="rId11" Type="http://schemas.openxmlformats.org/officeDocument/2006/relationships/hyperlink" Target="http://www.csee.umbc.edu/~tsimo1/CMSC455/IEEE-754-2008.pdf" TargetMode="Externa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n.wikisource.org/wiki/Ariane_501_Inquiry_Board_report" TargetMode="External"/><Relationship Id="rId15" Type="http://schemas.openxmlformats.org/officeDocument/2006/relationships/hyperlink" Target="http://cwe.mitre.org/" TargetMode="External"/><Relationship Id="rId16" Type="http://schemas.openxmlformats.org/officeDocument/2006/relationships/hyperlink" Target="http://www.nsc.liu.se/wg25/book" TargetMode="External"/><Relationship Id="rId17" Type="http://schemas.openxmlformats.org/officeDocument/2006/relationships/hyperlink" Target="http://archive.gao.gov/t2pbat6/145960.pdf" TargetMode="External"/><Relationship Id="rId18" Type="http://schemas.openxmlformats.org/officeDocument/2006/relationships/hyperlink" Target="http://www.siam.org/siamnews/general/patriot.htm" TargetMode="Externa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so.org/iso/iso_catalogue/catalogue_tc/catalogue_detail.htm?csnumber=29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72CF2CF3-AE15-8F41-BF35-B7AAD2EDF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27290</Words>
  <Characters>155556</Characters>
  <Application>Microsoft Macintosh Word</Application>
  <DocSecurity>0</DocSecurity>
  <Lines>1296</Lines>
  <Paragraphs>364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Ada Part for TR 24772</vt:lpstr>
      <vt:lpstr>Ada Part for TR 24772</vt:lpstr>
    </vt:vector>
  </TitlesOfParts>
  <Company/>
  <LinksUpToDate>false</LinksUpToDate>
  <CharactersWithSpaces>182482</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 Part for TR 24772</dc:title>
  <dc:subject>Ada Vulnerabilities</dc:subject>
  <dc:creator>Joyce L Tokar</dc:creator>
  <cp:keywords>Ada, Software Vulnerabilities, Vulnerabilities</cp:keywords>
  <cp:lastModifiedBy>Stephen Michell</cp:lastModifiedBy>
  <cp:revision>4</cp:revision>
  <cp:lastPrinted>2018-03-12T19:12:00Z</cp:lastPrinted>
  <dcterms:created xsi:type="dcterms:W3CDTF">2018-04-25T23:50:00Z</dcterms:created>
  <dcterms:modified xsi:type="dcterms:W3CDTF">2018-05-14T16:33:00Z</dcterms:modified>
</cp:coreProperties>
</file>